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48961" w14:textId="77777777" w:rsidR="007C62E7" w:rsidRDefault="007C62E7" w:rsidP="007C62E7">
      <w:pPr>
        <w:spacing w:before="78"/>
        <w:ind w:left="113"/>
        <w:rPr>
          <w:rFonts w:ascii="Calibri" w:eastAsia="Calibri" w:hAnsi="Calibri" w:cs="Calibri"/>
          <w:sz w:val="32"/>
          <w:szCs w:val="32"/>
        </w:rPr>
      </w:pPr>
      <w:r>
        <w:rPr>
          <w:rFonts w:ascii="Calibri" w:eastAsia="Calibri" w:hAnsi="Calibri" w:cs="Calibri"/>
          <w:b/>
          <w:bCs/>
          <w:sz w:val="32"/>
          <w:szCs w:val="32"/>
        </w:rPr>
        <w:t>C</w:t>
      </w:r>
      <w:r>
        <w:rPr>
          <w:rFonts w:ascii="Calibri" w:eastAsia="Calibri" w:hAnsi="Calibri" w:cs="Calibri"/>
          <w:b/>
          <w:bCs/>
          <w:spacing w:val="-2"/>
          <w:sz w:val="32"/>
          <w:szCs w:val="32"/>
        </w:rPr>
        <w:t>3</w:t>
      </w:r>
      <w:r>
        <w:rPr>
          <w:rFonts w:ascii="Calibri" w:eastAsia="Calibri" w:hAnsi="Calibri" w:cs="Calibri"/>
          <w:b/>
          <w:bCs/>
          <w:sz w:val="32"/>
          <w:szCs w:val="32"/>
        </w:rPr>
        <w:t>.</w:t>
      </w:r>
      <w:r>
        <w:rPr>
          <w:rFonts w:ascii="Calibri" w:eastAsia="Calibri" w:hAnsi="Calibri" w:cs="Calibri"/>
          <w:b/>
          <w:bCs/>
          <w:spacing w:val="-1"/>
          <w:sz w:val="32"/>
          <w:szCs w:val="32"/>
        </w:rPr>
        <w:t>1</w:t>
      </w:r>
      <w:r>
        <w:rPr>
          <w:rFonts w:ascii="Calibri" w:eastAsia="Calibri" w:hAnsi="Calibri" w:cs="Calibri"/>
          <w:b/>
          <w:bCs/>
          <w:sz w:val="32"/>
          <w:szCs w:val="32"/>
        </w:rPr>
        <w:t>:</w:t>
      </w:r>
      <w:r>
        <w:rPr>
          <w:rFonts w:ascii="Calibri" w:eastAsia="Calibri" w:hAnsi="Calibri" w:cs="Calibri"/>
          <w:b/>
          <w:bCs/>
          <w:spacing w:val="-18"/>
          <w:sz w:val="32"/>
          <w:szCs w:val="32"/>
        </w:rPr>
        <w:t xml:space="preserve"> </w:t>
      </w:r>
      <w:r>
        <w:rPr>
          <w:rFonts w:ascii="Calibri" w:eastAsia="Calibri" w:hAnsi="Calibri" w:cs="Calibri"/>
          <w:b/>
          <w:bCs/>
          <w:spacing w:val="2"/>
          <w:sz w:val="32"/>
          <w:szCs w:val="32"/>
        </w:rPr>
        <w:t>E</w:t>
      </w:r>
      <w:r>
        <w:rPr>
          <w:rFonts w:ascii="Calibri" w:eastAsia="Calibri" w:hAnsi="Calibri" w:cs="Calibri"/>
          <w:b/>
          <w:bCs/>
          <w:sz w:val="32"/>
          <w:szCs w:val="32"/>
        </w:rPr>
        <w:t>MP</w:t>
      </w:r>
      <w:r>
        <w:rPr>
          <w:rFonts w:ascii="Calibri" w:eastAsia="Calibri" w:hAnsi="Calibri" w:cs="Calibri"/>
          <w:b/>
          <w:bCs/>
          <w:spacing w:val="-7"/>
          <w:sz w:val="32"/>
          <w:szCs w:val="32"/>
        </w:rPr>
        <w:t>L</w:t>
      </w:r>
      <w:r>
        <w:rPr>
          <w:rFonts w:ascii="Calibri" w:eastAsia="Calibri" w:hAnsi="Calibri" w:cs="Calibri"/>
          <w:b/>
          <w:bCs/>
          <w:spacing w:val="-11"/>
          <w:sz w:val="32"/>
          <w:szCs w:val="32"/>
        </w:rPr>
        <w:t>O</w:t>
      </w:r>
      <w:r>
        <w:rPr>
          <w:rFonts w:ascii="Calibri" w:eastAsia="Calibri" w:hAnsi="Calibri" w:cs="Calibri"/>
          <w:b/>
          <w:bCs/>
          <w:sz w:val="32"/>
          <w:szCs w:val="32"/>
        </w:rPr>
        <w:t>YE</w:t>
      </w:r>
      <w:r>
        <w:rPr>
          <w:rFonts w:ascii="Calibri" w:eastAsia="Calibri" w:hAnsi="Calibri" w:cs="Calibri"/>
          <w:b/>
          <w:bCs/>
          <w:spacing w:val="2"/>
          <w:sz w:val="32"/>
          <w:szCs w:val="32"/>
        </w:rPr>
        <w:t>R</w:t>
      </w:r>
      <w:r>
        <w:rPr>
          <w:rFonts w:ascii="Calibri" w:eastAsia="Calibri" w:hAnsi="Calibri" w:cs="Calibri"/>
          <w:b/>
          <w:bCs/>
          <w:sz w:val="32"/>
          <w:szCs w:val="32"/>
        </w:rPr>
        <w:t>’S</w:t>
      </w:r>
      <w:r>
        <w:rPr>
          <w:rFonts w:ascii="Calibri" w:eastAsia="Calibri" w:hAnsi="Calibri" w:cs="Calibri"/>
          <w:b/>
          <w:bCs/>
          <w:spacing w:val="-17"/>
          <w:sz w:val="32"/>
          <w:szCs w:val="32"/>
        </w:rPr>
        <w:t xml:space="preserve"> </w:t>
      </w:r>
      <w:r>
        <w:rPr>
          <w:rFonts w:ascii="Calibri" w:eastAsia="Calibri" w:hAnsi="Calibri" w:cs="Calibri"/>
          <w:b/>
          <w:bCs/>
          <w:sz w:val="32"/>
          <w:szCs w:val="32"/>
        </w:rPr>
        <w:t>SE</w:t>
      </w:r>
      <w:r>
        <w:rPr>
          <w:rFonts w:ascii="Calibri" w:eastAsia="Calibri" w:hAnsi="Calibri" w:cs="Calibri"/>
          <w:b/>
          <w:bCs/>
          <w:spacing w:val="-3"/>
          <w:sz w:val="32"/>
          <w:szCs w:val="32"/>
        </w:rPr>
        <w:t>R</w:t>
      </w:r>
      <w:r>
        <w:rPr>
          <w:rFonts w:ascii="Calibri" w:eastAsia="Calibri" w:hAnsi="Calibri" w:cs="Calibri"/>
          <w:b/>
          <w:bCs/>
          <w:sz w:val="32"/>
          <w:szCs w:val="32"/>
        </w:rPr>
        <w:t>V</w:t>
      </w:r>
      <w:r>
        <w:rPr>
          <w:rFonts w:ascii="Calibri" w:eastAsia="Calibri" w:hAnsi="Calibri" w:cs="Calibri"/>
          <w:b/>
          <w:bCs/>
          <w:spacing w:val="1"/>
          <w:sz w:val="32"/>
          <w:szCs w:val="32"/>
        </w:rPr>
        <w:t>I</w:t>
      </w:r>
      <w:r>
        <w:rPr>
          <w:rFonts w:ascii="Calibri" w:eastAsia="Calibri" w:hAnsi="Calibri" w:cs="Calibri"/>
          <w:b/>
          <w:bCs/>
          <w:sz w:val="32"/>
          <w:szCs w:val="32"/>
        </w:rPr>
        <w:t>CE</w:t>
      </w:r>
      <w:r>
        <w:rPr>
          <w:rFonts w:ascii="Calibri" w:eastAsia="Calibri" w:hAnsi="Calibri" w:cs="Calibri"/>
          <w:b/>
          <w:bCs/>
          <w:spacing w:val="-18"/>
          <w:sz w:val="32"/>
          <w:szCs w:val="32"/>
        </w:rPr>
        <w:t xml:space="preserve"> </w:t>
      </w:r>
      <w:r>
        <w:rPr>
          <w:rFonts w:ascii="Calibri" w:eastAsia="Calibri" w:hAnsi="Calibri" w:cs="Calibri"/>
          <w:b/>
          <w:bCs/>
          <w:spacing w:val="-2"/>
          <w:sz w:val="32"/>
          <w:szCs w:val="32"/>
        </w:rPr>
        <w:t>I</w:t>
      </w:r>
      <w:r>
        <w:rPr>
          <w:rFonts w:ascii="Calibri" w:eastAsia="Calibri" w:hAnsi="Calibri" w:cs="Calibri"/>
          <w:b/>
          <w:bCs/>
          <w:sz w:val="32"/>
          <w:szCs w:val="32"/>
        </w:rPr>
        <w:t>NFOR</w:t>
      </w:r>
      <w:r>
        <w:rPr>
          <w:rFonts w:ascii="Calibri" w:eastAsia="Calibri" w:hAnsi="Calibri" w:cs="Calibri"/>
          <w:b/>
          <w:bCs/>
          <w:spacing w:val="1"/>
          <w:sz w:val="32"/>
          <w:szCs w:val="32"/>
        </w:rPr>
        <w:t>M</w:t>
      </w:r>
      <w:r>
        <w:rPr>
          <w:rFonts w:ascii="Calibri" w:eastAsia="Calibri" w:hAnsi="Calibri" w:cs="Calibri"/>
          <w:b/>
          <w:bCs/>
          <w:spacing w:val="-24"/>
          <w:sz w:val="32"/>
          <w:szCs w:val="32"/>
        </w:rPr>
        <w:t>A</w:t>
      </w:r>
      <w:r>
        <w:rPr>
          <w:rFonts w:ascii="Calibri" w:eastAsia="Calibri" w:hAnsi="Calibri" w:cs="Calibri"/>
          <w:b/>
          <w:bCs/>
          <w:sz w:val="32"/>
          <w:szCs w:val="32"/>
        </w:rPr>
        <w:t>TION</w:t>
      </w:r>
    </w:p>
    <w:p w14:paraId="1987052A" w14:textId="77777777" w:rsidR="007C62E7" w:rsidRDefault="007C62E7" w:rsidP="007C62E7">
      <w:pPr>
        <w:spacing w:before="5" w:line="100" w:lineRule="exact"/>
        <w:rPr>
          <w:sz w:val="10"/>
          <w:szCs w:val="10"/>
        </w:rPr>
      </w:pPr>
    </w:p>
    <w:p w14:paraId="6BDDD533" w14:textId="77777777" w:rsidR="007C62E7" w:rsidRDefault="007C62E7" w:rsidP="007C62E7">
      <w:pPr>
        <w:spacing w:line="200" w:lineRule="exact"/>
        <w:rPr>
          <w:sz w:val="20"/>
          <w:szCs w:val="20"/>
        </w:rPr>
      </w:pPr>
    </w:p>
    <w:p w14:paraId="38490787" w14:textId="77777777" w:rsidR="007C62E7" w:rsidRDefault="007C62E7" w:rsidP="007C62E7">
      <w:pPr>
        <w:pStyle w:val="Heading3"/>
        <w:rPr>
          <w:b w:val="0"/>
          <w:bCs w:val="0"/>
        </w:rPr>
      </w:pPr>
      <w:r>
        <w:t>Conte</w:t>
      </w:r>
      <w:r>
        <w:rPr>
          <w:spacing w:val="-3"/>
        </w:rPr>
        <w:t>n</w:t>
      </w:r>
      <w:r>
        <w:t>ts</w:t>
      </w:r>
    </w:p>
    <w:p w14:paraId="64B2A593" w14:textId="77777777" w:rsidR="007C62E7" w:rsidRDefault="007C62E7" w:rsidP="007C62E7">
      <w:pPr>
        <w:spacing w:before="3" w:line="240" w:lineRule="exact"/>
        <w:rPr>
          <w:sz w:val="24"/>
          <w:szCs w:val="24"/>
        </w:rPr>
      </w:pPr>
    </w:p>
    <w:p w14:paraId="3486E8F2" w14:textId="77777777" w:rsidR="007C62E7" w:rsidRDefault="007C62E7" w:rsidP="007C62E7">
      <w:pPr>
        <w:tabs>
          <w:tab w:val="left" w:pos="2273"/>
        </w:tabs>
        <w:ind w:left="113"/>
        <w:rPr>
          <w:rFonts w:ascii="Calibri" w:eastAsia="Calibri" w:hAnsi="Calibri" w:cs="Calibri"/>
          <w:sz w:val="20"/>
          <w:szCs w:val="20"/>
        </w:rPr>
      </w:pPr>
      <w:r>
        <w:rPr>
          <w:rFonts w:ascii="Calibri" w:eastAsia="Calibri" w:hAnsi="Calibri" w:cs="Calibri"/>
          <w:sz w:val="20"/>
          <w:szCs w:val="20"/>
        </w:rPr>
        <w:t>Part</w:t>
      </w:r>
      <w:r>
        <w:rPr>
          <w:rFonts w:ascii="Calibri" w:eastAsia="Calibri" w:hAnsi="Calibri" w:cs="Calibri"/>
          <w:spacing w:val="-2"/>
          <w:sz w:val="20"/>
          <w:szCs w:val="20"/>
        </w:rPr>
        <w:t xml:space="preserve"> </w:t>
      </w:r>
      <w:r>
        <w:rPr>
          <w:rFonts w:ascii="Calibri" w:eastAsia="Calibri" w:hAnsi="Calibri" w:cs="Calibri"/>
          <w:sz w:val="20"/>
          <w:szCs w:val="20"/>
        </w:rPr>
        <w:t>3:</w:t>
      </w:r>
      <w:r>
        <w:rPr>
          <w:rFonts w:ascii="Calibri" w:eastAsia="Calibri" w:hAnsi="Calibri" w:cs="Calibri"/>
          <w:spacing w:val="-2"/>
          <w:sz w:val="20"/>
          <w:szCs w:val="20"/>
        </w:rPr>
        <w:t xml:space="preserve"> </w:t>
      </w:r>
      <w:r>
        <w:rPr>
          <w:rFonts w:ascii="Calibri" w:eastAsia="Calibri" w:hAnsi="Calibri" w:cs="Calibri"/>
          <w:sz w:val="20"/>
          <w:szCs w:val="20"/>
        </w:rPr>
        <w:t>Scope</w:t>
      </w:r>
      <w:r>
        <w:rPr>
          <w:rFonts w:ascii="Calibri" w:eastAsia="Calibri" w:hAnsi="Calibri" w:cs="Calibri"/>
          <w:spacing w:val="-2"/>
          <w:sz w:val="20"/>
          <w:szCs w:val="20"/>
        </w:rPr>
        <w:t xml:space="preserve"> </w:t>
      </w:r>
      <w:r>
        <w:rPr>
          <w:rFonts w:ascii="Calibri" w:eastAsia="Calibri" w:hAnsi="Calibri" w:cs="Calibri"/>
          <w:sz w:val="20"/>
          <w:szCs w:val="20"/>
        </w:rPr>
        <w:t>of</w:t>
      </w:r>
      <w:r>
        <w:rPr>
          <w:rFonts w:ascii="Calibri" w:eastAsia="Calibri" w:hAnsi="Calibri" w:cs="Calibri"/>
          <w:spacing w:val="-2"/>
          <w:sz w:val="20"/>
          <w:szCs w:val="20"/>
        </w:rPr>
        <w:t xml:space="preserve"> </w:t>
      </w:r>
      <w:r>
        <w:rPr>
          <w:rFonts w:ascii="Calibri" w:eastAsia="Calibri" w:hAnsi="Calibri" w:cs="Calibri"/>
          <w:sz w:val="20"/>
          <w:szCs w:val="20"/>
        </w:rPr>
        <w:t>Work</w:t>
      </w:r>
      <w:r>
        <w:rPr>
          <w:rFonts w:ascii="Calibri" w:eastAsia="Calibri" w:hAnsi="Calibri" w:cs="Calibri"/>
          <w:sz w:val="20"/>
          <w:szCs w:val="20"/>
        </w:rPr>
        <w:tab/>
      </w:r>
      <w:r>
        <w:rPr>
          <w:rFonts w:ascii="Calibri" w:eastAsia="Calibri" w:hAnsi="Calibri" w:cs="Calibri"/>
          <w:spacing w:val="-1"/>
          <w:sz w:val="20"/>
          <w:szCs w:val="20"/>
        </w:rPr>
        <w:t>19</w:t>
      </w:r>
    </w:p>
    <w:p w14:paraId="36A35F03" w14:textId="77777777" w:rsidR="007C62E7" w:rsidRDefault="007C62E7" w:rsidP="007C62E7">
      <w:pPr>
        <w:tabs>
          <w:tab w:val="left" w:pos="3713"/>
        </w:tabs>
        <w:ind w:left="113"/>
        <w:rPr>
          <w:rFonts w:ascii="Calibri" w:eastAsia="Calibri" w:hAnsi="Calibri" w:cs="Calibri"/>
          <w:sz w:val="20"/>
          <w:szCs w:val="20"/>
        </w:rPr>
      </w:pPr>
      <w:r>
        <w:rPr>
          <w:rFonts w:ascii="Calibri" w:eastAsia="Calibri" w:hAnsi="Calibri" w:cs="Calibri"/>
          <w:sz w:val="20"/>
          <w:szCs w:val="20"/>
        </w:rPr>
        <w:t>C</w:t>
      </w:r>
      <w:r>
        <w:rPr>
          <w:rFonts w:ascii="Calibri" w:eastAsia="Calibri" w:hAnsi="Calibri" w:cs="Calibri"/>
          <w:spacing w:val="-1"/>
          <w:sz w:val="20"/>
          <w:szCs w:val="20"/>
        </w:rPr>
        <w:t>3</w:t>
      </w:r>
      <w:r>
        <w:rPr>
          <w:rFonts w:ascii="Calibri" w:eastAsia="Calibri" w:hAnsi="Calibri" w:cs="Calibri"/>
          <w:sz w:val="20"/>
          <w:szCs w:val="20"/>
        </w:rPr>
        <w:t>.1:</w:t>
      </w:r>
      <w:r>
        <w:rPr>
          <w:rFonts w:ascii="Calibri" w:eastAsia="Calibri" w:hAnsi="Calibri" w:cs="Calibri"/>
          <w:spacing w:val="-3"/>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plo</w:t>
      </w:r>
      <w:r>
        <w:rPr>
          <w:rFonts w:ascii="Calibri" w:eastAsia="Calibri" w:hAnsi="Calibri" w:cs="Calibri"/>
          <w:spacing w:val="1"/>
          <w:sz w:val="20"/>
          <w:szCs w:val="20"/>
        </w:rPr>
        <w:t>y</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v</w:t>
      </w:r>
      <w:r>
        <w:rPr>
          <w:rFonts w:ascii="Calibri" w:eastAsia="Calibri" w:hAnsi="Calibri" w:cs="Calibri"/>
          <w:sz w:val="20"/>
          <w:szCs w:val="20"/>
        </w:rPr>
        <w:t>ice</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pacing w:val="-1"/>
          <w:sz w:val="20"/>
          <w:szCs w:val="20"/>
        </w:rPr>
        <w:t>m</w:t>
      </w:r>
      <w:r>
        <w:rPr>
          <w:rFonts w:ascii="Calibri" w:eastAsia="Calibri" w:hAnsi="Calibri" w:cs="Calibri"/>
          <w:sz w:val="20"/>
          <w:szCs w:val="20"/>
        </w:rPr>
        <w:t>ation</w:t>
      </w:r>
      <w:r>
        <w:rPr>
          <w:rFonts w:ascii="Calibri" w:eastAsia="Calibri" w:hAnsi="Calibri" w:cs="Calibri"/>
          <w:sz w:val="20"/>
          <w:szCs w:val="20"/>
        </w:rPr>
        <w:tab/>
      </w:r>
      <w:r>
        <w:rPr>
          <w:rFonts w:ascii="Calibri" w:eastAsia="Calibri" w:hAnsi="Calibri" w:cs="Calibri"/>
          <w:spacing w:val="-1"/>
          <w:sz w:val="20"/>
          <w:szCs w:val="20"/>
        </w:rPr>
        <w:t>20</w:t>
      </w:r>
    </w:p>
    <w:p w14:paraId="3480BA6D" w14:textId="77777777" w:rsidR="007C62E7" w:rsidRDefault="007C62E7" w:rsidP="005B3361">
      <w:pPr>
        <w:numPr>
          <w:ilvl w:val="0"/>
          <w:numId w:val="44"/>
        </w:numPr>
        <w:tabs>
          <w:tab w:val="left" w:pos="833"/>
        </w:tabs>
        <w:ind w:left="833"/>
        <w:rPr>
          <w:rFonts w:ascii="Calibri" w:eastAsia="Calibri" w:hAnsi="Calibri" w:cs="Calibri"/>
          <w:sz w:val="20"/>
          <w:szCs w:val="20"/>
        </w:rPr>
      </w:pP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cription</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proofErr w:type="gramStart"/>
      <w:r>
        <w:rPr>
          <w:rFonts w:ascii="Calibri" w:eastAsia="Calibri" w:hAnsi="Calibri" w:cs="Calibri"/>
          <w:i/>
          <w:spacing w:val="-1"/>
          <w:sz w:val="20"/>
          <w:szCs w:val="20"/>
        </w:rPr>
        <w:t>s</w:t>
      </w:r>
      <w:r>
        <w:rPr>
          <w:rFonts w:ascii="Calibri" w:eastAsia="Calibri" w:hAnsi="Calibri" w:cs="Calibri"/>
          <w:i/>
          <w:sz w:val="20"/>
          <w:szCs w:val="20"/>
        </w:rPr>
        <w:t>e</w:t>
      </w:r>
      <w:r>
        <w:rPr>
          <w:rFonts w:ascii="Calibri" w:eastAsia="Calibri" w:hAnsi="Calibri" w:cs="Calibri"/>
          <w:i/>
          <w:spacing w:val="-2"/>
          <w:sz w:val="20"/>
          <w:szCs w:val="20"/>
        </w:rPr>
        <w:t>r</w:t>
      </w:r>
      <w:r>
        <w:rPr>
          <w:rFonts w:ascii="Calibri" w:eastAsia="Calibri" w:hAnsi="Calibri" w:cs="Calibri"/>
          <w:i/>
          <w:sz w:val="20"/>
          <w:szCs w:val="20"/>
        </w:rPr>
        <w:t>vi</w:t>
      </w:r>
      <w:r>
        <w:rPr>
          <w:rFonts w:ascii="Calibri" w:eastAsia="Calibri" w:hAnsi="Calibri" w:cs="Calibri"/>
          <w:i/>
          <w:spacing w:val="1"/>
          <w:sz w:val="20"/>
          <w:szCs w:val="20"/>
        </w:rPr>
        <w:t>c</w:t>
      </w:r>
      <w:r>
        <w:rPr>
          <w:rFonts w:ascii="Calibri" w:eastAsia="Calibri" w:hAnsi="Calibri" w:cs="Calibri"/>
          <w:i/>
          <w:sz w:val="20"/>
          <w:szCs w:val="20"/>
        </w:rPr>
        <w:t xml:space="preserve">e </w:t>
      </w:r>
      <w:r>
        <w:rPr>
          <w:rFonts w:ascii="Calibri" w:eastAsia="Calibri" w:hAnsi="Calibri" w:cs="Calibri"/>
          <w:i/>
          <w:spacing w:val="4"/>
          <w:sz w:val="20"/>
          <w:szCs w:val="20"/>
        </w:rPr>
        <w:t xml:space="preserve"> </w:t>
      </w:r>
      <w:r>
        <w:rPr>
          <w:rFonts w:ascii="Calibri" w:eastAsia="Calibri" w:hAnsi="Calibri" w:cs="Calibri"/>
          <w:spacing w:val="-1"/>
          <w:sz w:val="20"/>
          <w:szCs w:val="20"/>
        </w:rPr>
        <w:t>22</w:t>
      </w:r>
      <w:proofErr w:type="gramEnd"/>
    </w:p>
    <w:p w14:paraId="497CB440" w14:textId="77777777" w:rsidR="007C62E7" w:rsidRDefault="007C62E7" w:rsidP="005B3361">
      <w:pPr>
        <w:numPr>
          <w:ilvl w:val="1"/>
          <w:numId w:val="44"/>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Ex</w:t>
      </w:r>
      <w:r>
        <w:rPr>
          <w:rFonts w:ascii="Calibri" w:eastAsia="Calibri" w:hAnsi="Calibri" w:cs="Calibri"/>
          <w:spacing w:val="-1"/>
          <w:sz w:val="20"/>
          <w:szCs w:val="20"/>
        </w:rPr>
        <w:t>e</w:t>
      </w:r>
      <w:r>
        <w:rPr>
          <w:rFonts w:ascii="Calibri" w:eastAsia="Calibri" w:hAnsi="Calibri" w:cs="Calibri"/>
          <w:sz w:val="20"/>
          <w:szCs w:val="20"/>
        </w:rPr>
        <w:t>cuti</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2"/>
          <w:sz w:val="20"/>
          <w:szCs w:val="20"/>
        </w:rPr>
        <w:t xml:space="preserve"> </w:t>
      </w:r>
      <w:r>
        <w:rPr>
          <w:rFonts w:ascii="Calibri" w:eastAsia="Calibri" w:hAnsi="Calibri" w:cs="Calibri"/>
          <w:spacing w:val="3"/>
          <w:sz w:val="20"/>
          <w:szCs w:val="20"/>
        </w:rPr>
        <w:t>o</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2"/>
          <w:sz w:val="20"/>
          <w:szCs w:val="20"/>
        </w:rPr>
        <w:t>v</w:t>
      </w:r>
      <w:r>
        <w:rPr>
          <w:rFonts w:ascii="Calibri" w:eastAsia="Calibri" w:hAnsi="Calibri" w:cs="Calibri"/>
          <w:spacing w:val="2"/>
          <w:sz w:val="20"/>
          <w:szCs w:val="20"/>
        </w:rPr>
        <w:t>i</w:t>
      </w:r>
      <w:r>
        <w:rPr>
          <w:rFonts w:ascii="Calibri" w:eastAsia="Calibri" w:hAnsi="Calibri" w:cs="Calibri"/>
          <w:spacing w:val="-1"/>
          <w:sz w:val="20"/>
          <w:szCs w:val="20"/>
        </w:rPr>
        <w:t>e</w:t>
      </w:r>
      <w:r>
        <w:rPr>
          <w:rFonts w:ascii="Calibri" w:eastAsia="Calibri" w:hAnsi="Calibri" w:cs="Calibri"/>
          <w:sz w:val="20"/>
          <w:szCs w:val="20"/>
        </w:rPr>
        <w:t>w</w:t>
      </w:r>
      <w:r>
        <w:rPr>
          <w:rFonts w:ascii="Calibri" w:eastAsia="Calibri" w:hAnsi="Calibri" w:cs="Calibri"/>
          <w:sz w:val="20"/>
          <w:szCs w:val="20"/>
        </w:rPr>
        <w:tab/>
      </w:r>
      <w:r>
        <w:rPr>
          <w:rFonts w:ascii="Calibri" w:eastAsia="Calibri" w:hAnsi="Calibri" w:cs="Calibri"/>
          <w:spacing w:val="-1"/>
          <w:sz w:val="20"/>
          <w:szCs w:val="20"/>
        </w:rPr>
        <w:t>22</w:t>
      </w:r>
    </w:p>
    <w:p w14:paraId="501BCE1F" w14:textId="77777777" w:rsidR="007C62E7" w:rsidRDefault="007C62E7" w:rsidP="005B3361">
      <w:pPr>
        <w:numPr>
          <w:ilvl w:val="1"/>
          <w:numId w:val="44"/>
        </w:numPr>
        <w:tabs>
          <w:tab w:val="left" w:pos="993"/>
          <w:tab w:val="left" w:leader="dot" w:pos="9542"/>
        </w:tabs>
        <w:spacing w:line="242" w:lineRule="exact"/>
        <w:ind w:left="994"/>
        <w:rPr>
          <w:rFonts w:ascii="Calibri" w:eastAsia="Calibri" w:hAnsi="Calibri" w:cs="Calibri"/>
          <w:sz w:val="20"/>
          <w:szCs w:val="20"/>
        </w:rPr>
      </w:pPr>
      <w:r>
        <w:rPr>
          <w:rFonts w:ascii="Calibri" w:eastAsia="Calibri" w:hAnsi="Calibri" w:cs="Calibri"/>
          <w:i/>
          <w:sz w:val="20"/>
          <w:szCs w:val="20"/>
        </w:rPr>
        <w:t>Employer</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quir</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z w:val="20"/>
          <w:szCs w:val="20"/>
        </w:rPr>
        <w:t>nts</w:t>
      </w:r>
      <w:r>
        <w:rPr>
          <w:rFonts w:ascii="Calibri" w:eastAsia="Calibri" w:hAnsi="Calibri" w:cs="Calibri"/>
          <w:spacing w:val="2"/>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 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2"/>
          <w:sz w:val="20"/>
          <w:szCs w:val="20"/>
        </w:rPr>
        <w:t xml:space="preserve"> </w:t>
      </w:r>
      <w:r>
        <w:rPr>
          <w:rFonts w:ascii="Calibri" w:eastAsia="Calibri" w:hAnsi="Calibri" w:cs="Calibri"/>
          <w:i/>
          <w:spacing w:val="-1"/>
          <w:sz w:val="20"/>
          <w:szCs w:val="20"/>
        </w:rPr>
        <w:t>s</w:t>
      </w:r>
      <w:r>
        <w:rPr>
          <w:rFonts w:ascii="Calibri" w:eastAsia="Calibri" w:hAnsi="Calibri" w:cs="Calibri"/>
          <w:i/>
          <w:sz w:val="20"/>
          <w:szCs w:val="20"/>
        </w:rPr>
        <w:t>e</w:t>
      </w:r>
      <w:r>
        <w:rPr>
          <w:rFonts w:ascii="Calibri" w:eastAsia="Calibri" w:hAnsi="Calibri" w:cs="Calibri"/>
          <w:i/>
          <w:spacing w:val="-2"/>
          <w:sz w:val="20"/>
          <w:szCs w:val="20"/>
        </w:rPr>
        <w:t>r</w:t>
      </w:r>
      <w:r>
        <w:rPr>
          <w:rFonts w:ascii="Calibri" w:eastAsia="Calibri" w:hAnsi="Calibri" w:cs="Calibri"/>
          <w:i/>
          <w:sz w:val="20"/>
          <w:szCs w:val="20"/>
        </w:rPr>
        <w:t>vice</w:t>
      </w:r>
      <w:r>
        <w:rPr>
          <w:rFonts w:ascii="Calibri" w:eastAsia="Calibri" w:hAnsi="Calibri" w:cs="Calibri"/>
          <w:sz w:val="20"/>
          <w:szCs w:val="20"/>
        </w:rPr>
        <w:tab/>
      </w:r>
      <w:r>
        <w:rPr>
          <w:rFonts w:ascii="Calibri" w:eastAsia="Calibri" w:hAnsi="Calibri" w:cs="Calibri"/>
          <w:spacing w:val="-1"/>
          <w:sz w:val="20"/>
          <w:szCs w:val="20"/>
        </w:rPr>
        <w:t>22</w:t>
      </w:r>
    </w:p>
    <w:p w14:paraId="55BF510E" w14:textId="77777777" w:rsidR="007C62E7" w:rsidRDefault="007C62E7" w:rsidP="005B3361">
      <w:pPr>
        <w:numPr>
          <w:ilvl w:val="1"/>
          <w:numId w:val="44"/>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Interpr</w:t>
      </w:r>
      <w:r>
        <w:rPr>
          <w:rFonts w:ascii="Calibri" w:eastAsia="Calibri" w:hAnsi="Calibri" w:cs="Calibri"/>
          <w:spacing w:val="-1"/>
          <w:sz w:val="20"/>
          <w:szCs w:val="20"/>
        </w:rPr>
        <w:t>e</w:t>
      </w:r>
      <w:r>
        <w:rPr>
          <w:rFonts w:ascii="Calibri" w:eastAsia="Calibri" w:hAnsi="Calibri" w:cs="Calibri"/>
          <w:sz w:val="20"/>
          <w:szCs w:val="20"/>
        </w:rPr>
        <w:t>tation</w:t>
      </w:r>
      <w:r>
        <w:rPr>
          <w:rFonts w:ascii="Calibri" w:eastAsia="Calibri" w:hAnsi="Calibri" w:cs="Calibri"/>
          <w:spacing w:val="-1"/>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 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m</w:t>
      </w:r>
      <w:r>
        <w:rPr>
          <w:rFonts w:ascii="Calibri" w:eastAsia="Calibri" w:hAnsi="Calibri" w:cs="Calibri"/>
          <w:sz w:val="20"/>
          <w:szCs w:val="20"/>
        </w:rPr>
        <w:t>inology</w:t>
      </w:r>
      <w:r>
        <w:rPr>
          <w:rFonts w:ascii="Calibri" w:eastAsia="Calibri" w:hAnsi="Calibri" w:cs="Calibri"/>
          <w:sz w:val="20"/>
          <w:szCs w:val="20"/>
        </w:rPr>
        <w:tab/>
      </w:r>
      <w:r>
        <w:rPr>
          <w:rFonts w:ascii="Calibri" w:eastAsia="Calibri" w:hAnsi="Calibri" w:cs="Calibri"/>
          <w:spacing w:val="-1"/>
          <w:sz w:val="20"/>
          <w:szCs w:val="20"/>
        </w:rPr>
        <w:t>27</w:t>
      </w:r>
    </w:p>
    <w:p w14:paraId="27955F1A" w14:textId="77777777" w:rsidR="007C62E7" w:rsidRDefault="007C62E7" w:rsidP="005B3361">
      <w:pPr>
        <w:numPr>
          <w:ilvl w:val="0"/>
          <w:numId w:val="44"/>
        </w:numPr>
        <w:tabs>
          <w:tab w:val="left" w:pos="833"/>
        </w:tabs>
        <w:ind w:left="833"/>
        <w:rPr>
          <w:rFonts w:ascii="Calibri" w:eastAsia="Calibri" w:hAnsi="Calibri" w:cs="Calibri"/>
          <w:sz w:val="20"/>
          <w:szCs w:val="20"/>
        </w:rPr>
      </w:pPr>
      <w:r>
        <w:rPr>
          <w:rFonts w:ascii="Calibri" w:eastAsia="Calibri" w:hAnsi="Calibri" w:cs="Calibri"/>
          <w:sz w:val="20"/>
          <w:szCs w:val="20"/>
        </w:rPr>
        <w:t>Manage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8"/>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tegy</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z w:val="20"/>
          <w:szCs w:val="20"/>
        </w:rPr>
        <w:t>st</w:t>
      </w:r>
      <w:r>
        <w:rPr>
          <w:rFonts w:ascii="Calibri" w:eastAsia="Calibri" w:hAnsi="Calibri" w:cs="Calibri"/>
          <w:spacing w:val="2"/>
          <w:sz w:val="20"/>
          <w:szCs w:val="20"/>
        </w:rPr>
        <w:t>a</w:t>
      </w:r>
      <w:r>
        <w:rPr>
          <w:rFonts w:ascii="Calibri" w:eastAsia="Calibri" w:hAnsi="Calibri" w:cs="Calibri"/>
          <w:sz w:val="20"/>
          <w:szCs w:val="20"/>
        </w:rPr>
        <w:t>rt</w:t>
      </w:r>
      <w:r>
        <w:rPr>
          <w:rFonts w:ascii="Calibri" w:eastAsia="Calibri" w:hAnsi="Calibri" w:cs="Calibri"/>
          <w:spacing w:val="-7"/>
          <w:sz w:val="20"/>
          <w:szCs w:val="20"/>
        </w:rPr>
        <w:t xml:space="preserve"> </w:t>
      </w:r>
      <w:r>
        <w:rPr>
          <w:rFonts w:ascii="Calibri" w:eastAsia="Calibri" w:hAnsi="Calibri" w:cs="Calibri"/>
          <w:sz w:val="20"/>
          <w:szCs w:val="20"/>
        </w:rPr>
        <w:t>up</w:t>
      </w:r>
      <w:r>
        <w:rPr>
          <w:rFonts w:ascii="Calibri" w:eastAsia="Calibri" w:hAnsi="Calibri" w:cs="Calibri"/>
          <w:spacing w:val="-2"/>
          <w:sz w:val="20"/>
          <w:szCs w:val="20"/>
        </w:rPr>
        <w:t>.</w:t>
      </w:r>
      <w:r>
        <w:rPr>
          <w:rFonts w:ascii="Calibri" w:eastAsia="Calibri" w:hAnsi="Calibri" w:cs="Calibri"/>
          <w:spacing w:val="-1"/>
          <w:sz w:val="20"/>
          <w:szCs w:val="20"/>
        </w:rPr>
        <w:t>28</w:t>
      </w:r>
    </w:p>
    <w:p w14:paraId="286E3A32" w14:textId="77777777" w:rsidR="007C62E7" w:rsidRDefault="007C62E7" w:rsidP="005B3361">
      <w:pPr>
        <w:numPr>
          <w:ilvl w:val="1"/>
          <w:numId w:val="44"/>
        </w:numPr>
        <w:tabs>
          <w:tab w:val="left" w:pos="993"/>
          <w:tab w:val="left" w:leader="dot" w:pos="9542"/>
        </w:tabs>
        <w:ind w:left="994"/>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2"/>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spacing w:val="2"/>
          <w:sz w:val="20"/>
          <w:szCs w:val="20"/>
        </w:rPr>
        <w:t>’</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lan</w:t>
      </w:r>
      <w:r>
        <w:rPr>
          <w:rFonts w:ascii="Calibri" w:eastAsia="Calibri" w:hAnsi="Calibri" w:cs="Calibri"/>
          <w:spacing w:val="1"/>
          <w:sz w:val="20"/>
          <w:szCs w:val="20"/>
        </w:rPr>
        <w:t xml:space="preserve"> </w:t>
      </w:r>
      <w:r>
        <w:rPr>
          <w:rFonts w:ascii="Calibri" w:eastAsia="Calibri" w:hAnsi="Calibri" w:cs="Calibri"/>
          <w:sz w:val="20"/>
          <w:szCs w:val="20"/>
        </w:rPr>
        <w:t>for 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i/>
          <w:spacing w:val="-1"/>
          <w:sz w:val="20"/>
          <w:szCs w:val="20"/>
        </w:rPr>
        <w:t>s</w:t>
      </w:r>
      <w:r>
        <w:rPr>
          <w:rFonts w:ascii="Calibri" w:eastAsia="Calibri" w:hAnsi="Calibri" w:cs="Calibri"/>
          <w:i/>
          <w:sz w:val="20"/>
          <w:szCs w:val="20"/>
        </w:rPr>
        <w:t>e</w:t>
      </w:r>
      <w:r>
        <w:rPr>
          <w:rFonts w:ascii="Calibri" w:eastAsia="Calibri" w:hAnsi="Calibri" w:cs="Calibri"/>
          <w:i/>
          <w:spacing w:val="-2"/>
          <w:sz w:val="20"/>
          <w:szCs w:val="20"/>
        </w:rPr>
        <w:t>r</w:t>
      </w:r>
      <w:r>
        <w:rPr>
          <w:rFonts w:ascii="Calibri" w:eastAsia="Calibri" w:hAnsi="Calibri" w:cs="Calibri"/>
          <w:i/>
          <w:sz w:val="20"/>
          <w:szCs w:val="20"/>
        </w:rPr>
        <w:t>vice</w:t>
      </w:r>
      <w:r>
        <w:rPr>
          <w:rFonts w:ascii="Calibri" w:eastAsia="Calibri" w:hAnsi="Calibri" w:cs="Calibri"/>
          <w:sz w:val="20"/>
          <w:szCs w:val="20"/>
        </w:rPr>
        <w:tab/>
      </w:r>
      <w:r>
        <w:rPr>
          <w:rFonts w:ascii="Calibri" w:eastAsia="Calibri" w:hAnsi="Calibri" w:cs="Calibri"/>
          <w:spacing w:val="-1"/>
          <w:sz w:val="20"/>
          <w:szCs w:val="20"/>
        </w:rPr>
        <w:t>28</w:t>
      </w:r>
    </w:p>
    <w:p w14:paraId="27BB4A29" w14:textId="77777777" w:rsidR="007C62E7" w:rsidRDefault="007C62E7" w:rsidP="007C62E7">
      <w:pPr>
        <w:tabs>
          <w:tab w:val="left" w:pos="993"/>
        </w:tabs>
        <w:spacing w:line="243" w:lineRule="exact"/>
        <w:ind w:left="312"/>
        <w:rPr>
          <w:rFonts w:ascii="Calibri" w:eastAsia="Calibri" w:hAnsi="Calibri" w:cs="Calibri"/>
          <w:sz w:val="20"/>
          <w:szCs w:val="20"/>
        </w:rPr>
      </w:pPr>
      <w:r>
        <w:rPr>
          <w:rFonts w:ascii="Calibri" w:eastAsia="Calibri" w:hAnsi="Calibri" w:cs="Calibri"/>
          <w:sz w:val="20"/>
          <w:szCs w:val="20"/>
        </w:rPr>
        <w:t>2.2</w:t>
      </w:r>
      <w:r>
        <w:rPr>
          <w:rFonts w:ascii="Calibri" w:eastAsia="Calibri" w:hAnsi="Calibri" w:cs="Calibri"/>
          <w:sz w:val="20"/>
          <w:szCs w:val="20"/>
        </w:rPr>
        <w:tab/>
        <w:t>Manage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19"/>
          <w:sz w:val="20"/>
          <w:szCs w:val="20"/>
        </w:rPr>
        <w:t xml:space="preserve"> </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pacing w:val="-1"/>
          <w:sz w:val="20"/>
          <w:szCs w:val="20"/>
        </w:rPr>
        <w:t>e</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gs</w:t>
      </w:r>
      <w:r>
        <w:rPr>
          <w:rFonts w:ascii="Calibri" w:eastAsia="Calibri" w:hAnsi="Calibri" w:cs="Calibri"/>
          <w:spacing w:val="-24"/>
          <w:sz w:val="20"/>
          <w:szCs w:val="20"/>
        </w:rPr>
        <w:t xml:space="preserve"> </w:t>
      </w:r>
      <w:r>
        <w:rPr>
          <w:rFonts w:ascii="Calibri" w:eastAsia="Calibri" w:hAnsi="Calibri" w:cs="Calibri"/>
          <w:sz w:val="20"/>
          <w:szCs w:val="20"/>
        </w:rPr>
        <w:t>...............................</w:t>
      </w:r>
      <w:r>
        <w:rPr>
          <w:rFonts w:ascii="Calibri" w:eastAsia="Calibri" w:hAnsi="Calibri" w:cs="Calibri"/>
          <w:spacing w:val="-3"/>
          <w:sz w:val="20"/>
          <w:szCs w:val="20"/>
        </w:rPr>
        <w:t>.</w:t>
      </w:r>
      <w:r>
        <w:rPr>
          <w:rFonts w:ascii="Calibri" w:eastAsia="Calibri" w:hAnsi="Calibri" w:cs="Calibri"/>
          <w:sz w:val="20"/>
          <w:szCs w:val="20"/>
        </w:rPr>
        <w:t>...............................</w:t>
      </w:r>
      <w:r>
        <w:rPr>
          <w:rFonts w:ascii="Calibri" w:eastAsia="Calibri" w:hAnsi="Calibri" w:cs="Calibri"/>
          <w:spacing w:val="-3"/>
          <w:sz w:val="20"/>
          <w:szCs w:val="20"/>
        </w:rPr>
        <w:t>.</w:t>
      </w:r>
      <w:r>
        <w:rPr>
          <w:rFonts w:ascii="Calibri" w:eastAsia="Calibri" w:hAnsi="Calibri" w:cs="Calibri"/>
          <w:sz w:val="20"/>
          <w:szCs w:val="20"/>
        </w:rPr>
        <w:t>......................</w:t>
      </w:r>
      <w:r>
        <w:rPr>
          <w:rFonts w:ascii="Calibri" w:eastAsia="Calibri" w:hAnsi="Calibri" w:cs="Calibri"/>
          <w:spacing w:val="1"/>
          <w:sz w:val="20"/>
          <w:szCs w:val="20"/>
        </w:rPr>
        <w:t>.</w:t>
      </w:r>
      <w:r>
        <w:rPr>
          <w:rFonts w:ascii="Calibri" w:eastAsia="Calibri" w:hAnsi="Calibri" w:cs="Calibri"/>
          <w:b/>
          <w:bCs/>
          <w:spacing w:val="-2"/>
          <w:sz w:val="20"/>
          <w:szCs w:val="20"/>
        </w:rPr>
        <w:t>E</w:t>
      </w:r>
      <w:r>
        <w:rPr>
          <w:rFonts w:ascii="Calibri" w:eastAsia="Calibri" w:hAnsi="Calibri" w:cs="Calibri"/>
          <w:b/>
          <w:bCs/>
          <w:sz w:val="20"/>
          <w:szCs w:val="20"/>
        </w:rPr>
        <w:t>rror!</w:t>
      </w:r>
      <w:r>
        <w:rPr>
          <w:rFonts w:ascii="Calibri" w:eastAsia="Calibri" w:hAnsi="Calibri" w:cs="Calibri"/>
          <w:b/>
          <w:bCs/>
          <w:spacing w:val="-19"/>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oo</w:t>
      </w:r>
      <w:r>
        <w:rPr>
          <w:rFonts w:ascii="Calibri" w:eastAsia="Calibri" w:hAnsi="Calibri" w:cs="Calibri"/>
          <w:b/>
          <w:bCs/>
          <w:spacing w:val="-2"/>
          <w:sz w:val="20"/>
          <w:szCs w:val="20"/>
        </w:rPr>
        <w:t>k</w:t>
      </w:r>
      <w:r>
        <w:rPr>
          <w:rFonts w:ascii="Calibri" w:eastAsia="Calibri" w:hAnsi="Calibri" w:cs="Calibri"/>
          <w:b/>
          <w:bCs/>
          <w:sz w:val="20"/>
          <w:szCs w:val="20"/>
        </w:rPr>
        <w:t>mark</w:t>
      </w:r>
      <w:r>
        <w:rPr>
          <w:rFonts w:ascii="Calibri" w:eastAsia="Calibri" w:hAnsi="Calibri" w:cs="Calibri"/>
          <w:b/>
          <w:bCs/>
          <w:spacing w:val="-18"/>
          <w:sz w:val="20"/>
          <w:szCs w:val="20"/>
        </w:rPr>
        <w:t xml:space="preserve"> </w:t>
      </w:r>
      <w:r>
        <w:rPr>
          <w:rFonts w:ascii="Calibri" w:eastAsia="Calibri" w:hAnsi="Calibri" w:cs="Calibri"/>
          <w:b/>
          <w:bCs/>
          <w:sz w:val="20"/>
          <w:szCs w:val="20"/>
        </w:rPr>
        <w:t>n</w:t>
      </w:r>
      <w:r>
        <w:rPr>
          <w:rFonts w:ascii="Calibri" w:eastAsia="Calibri" w:hAnsi="Calibri" w:cs="Calibri"/>
          <w:b/>
          <w:bCs/>
          <w:spacing w:val="-2"/>
          <w:sz w:val="20"/>
          <w:szCs w:val="20"/>
        </w:rPr>
        <w:t>o</w:t>
      </w:r>
      <w:r>
        <w:rPr>
          <w:rFonts w:ascii="Calibri" w:eastAsia="Calibri" w:hAnsi="Calibri" w:cs="Calibri"/>
          <w:b/>
          <w:bCs/>
          <w:sz w:val="20"/>
          <w:szCs w:val="20"/>
        </w:rPr>
        <w:t>t</w:t>
      </w:r>
      <w:r>
        <w:rPr>
          <w:rFonts w:ascii="Calibri" w:eastAsia="Calibri" w:hAnsi="Calibri" w:cs="Calibri"/>
          <w:b/>
          <w:bCs/>
          <w:spacing w:val="-18"/>
          <w:sz w:val="20"/>
          <w:szCs w:val="20"/>
        </w:rPr>
        <w:t xml:space="preserve"> </w:t>
      </w:r>
      <w:r>
        <w:rPr>
          <w:rFonts w:ascii="Calibri" w:eastAsia="Calibri" w:hAnsi="Calibri" w:cs="Calibri"/>
          <w:b/>
          <w:bCs/>
          <w:sz w:val="20"/>
          <w:szCs w:val="20"/>
        </w:rPr>
        <w:t>def</w:t>
      </w:r>
      <w:r>
        <w:rPr>
          <w:rFonts w:ascii="Calibri" w:eastAsia="Calibri" w:hAnsi="Calibri" w:cs="Calibri"/>
          <w:b/>
          <w:bCs/>
          <w:spacing w:val="-2"/>
          <w:sz w:val="20"/>
          <w:szCs w:val="20"/>
        </w:rPr>
        <w:t>i</w:t>
      </w:r>
      <w:r>
        <w:rPr>
          <w:rFonts w:ascii="Calibri" w:eastAsia="Calibri" w:hAnsi="Calibri" w:cs="Calibri"/>
          <w:b/>
          <w:bCs/>
          <w:sz w:val="20"/>
          <w:szCs w:val="20"/>
        </w:rPr>
        <w:t>ned.</w:t>
      </w:r>
    </w:p>
    <w:p w14:paraId="5718D0FF" w14:textId="77777777" w:rsidR="007C62E7" w:rsidRDefault="007C62E7" w:rsidP="005B3361">
      <w:pPr>
        <w:numPr>
          <w:ilvl w:val="1"/>
          <w:numId w:val="43"/>
        </w:numPr>
        <w:tabs>
          <w:tab w:val="left" w:pos="993"/>
          <w:tab w:val="left" w:leader="dot" w:pos="9542"/>
        </w:tabs>
        <w:ind w:left="994"/>
        <w:rPr>
          <w:rFonts w:ascii="Calibri" w:eastAsia="Calibri" w:hAnsi="Calibri" w:cs="Calibri"/>
          <w:sz w:val="20"/>
          <w:szCs w:val="20"/>
        </w:rPr>
      </w:pP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pacing w:val="-1"/>
          <w:sz w:val="20"/>
          <w:szCs w:val="20"/>
        </w:rPr>
        <w:t>r</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n</w:t>
      </w:r>
      <w:r>
        <w:rPr>
          <w:rFonts w:ascii="Calibri" w:eastAsia="Calibri" w:hAnsi="Calibri" w:cs="Calibri"/>
          <w:sz w:val="20"/>
          <w:szCs w:val="20"/>
        </w:rPr>
        <w:t>a</w:t>
      </w:r>
      <w:r>
        <w:rPr>
          <w:rFonts w:ascii="Calibri" w:eastAsia="Calibri" w:hAnsi="Calibri" w:cs="Calibri"/>
          <w:spacing w:val="2"/>
          <w:sz w:val="20"/>
          <w:szCs w:val="20"/>
        </w:rPr>
        <w:t>g</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 xml:space="preserve">nt, </w:t>
      </w:r>
      <w:proofErr w:type="gramStart"/>
      <w:r>
        <w:rPr>
          <w:rFonts w:ascii="Calibri" w:eastAsia="Calibri" w:hAnsi="Calibri" w:cs="Calibri"/>
          <w:sz w:val="20"/>
          <w:szCs w:val="20"/>
        </w:rPr>
        <w:t>su</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v</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ion</w:t>
      </w:r>
      <w:proofErr w:type="gramEnd"/>
      <w:r>
        <w:rPr>
          <w:rFonts w:ascii="Calibri" w:eastAsia="Calibri" w:hAnsi="Calibri" w:cs="Calibri"/>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 xml:space="preserve">nd </w:t>
      </w:r>
      <w:r>
        <w:rPr>
          <w:rFonts w:ascii="Calibri" w:eastAsia="Calibri" w:hAnsi="Calibri" w:cs="Calibri"/>
          <w:spacing w:val="1"/>
          <w:sz w:val="20"/>
          <w:szCs w:val="20"/>
        </w:rPr>
        <w:t>k</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ople</w:t>
      </w:r>
      <w:r>
        <w:rPr>
          <w:rFonts w:ascii="Calibri" w:eastAsia="Calibri" w:hAnsi="Calibri" w:cs="Calibri"/>
          <w:sz w:val="20"/>
          <w:szCs w:val="20"/>
        </w:rPr>
        <w:tab/>
      </w:r>
      <w:r>
        <w:rPr>
          <w:rFonts w:ascii="Calibri" w:eastAsia="Calibri" w:hAnsi="Calibri" w:cs="Calibri"/>
          <w:spacing w:val="-1"/>
          <w:sz w:val="20"/>
          <w:szCs w:val="20"/>
        </w:rPr>
        <w:t>30</w:t>
      </w:r>
    </w:p>
    <w:p w14:paraId="6E16B920" w14:textId="77777777" w:rsidR="007C62E7" w:rsidRDefault="007C62E7" w:rsidP="005B3361">
      <w:pPr>
        <w:numPr>
          <w:ilvl w:val="1"/>
          <w:numId w:val="43"/>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Pro</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ion</w:t>
      </w:r>
      <w:r>
        <w:rPr>
          <w:rFonts w:ascii="Calibri" w:eastAsia="Calibri" w:hAnsi="Calibri" w:cs="Calibri"/>
          <w:spacing w:val="-1"/>
          <w:sz w:val="20"/>
          <w:szCs w:val="20"/>
        </w:rPr>
        <w:t xml:space="preserve"> </w:t>
      </w:r>
      <w:r>
        <w:rPr>
          <w:rFonts w:ascii="Calibri" w:eastAsia="Calibri" w:hAnsi="Calibri" w:cs="Calibri"/>
          <w:sz w:val="20"/>
          <w:szCs w:val="20"/>
        </w:rPr>
        <w:t>of</w:t>
      </w:r>
      <w:r>
        <w:rPr>
          <w:rFonts w:ascii="Calibri" w:eastAsia="Calibri" w:hAnsi="Calibri" w:cs="Calibri"/>
          <w:spacing w:val="-1"/>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onds</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 g</w:t>
      </w:r>
      <w:r>
        <w:rPr>
          <w:rFonts w:ascii="Calibri" w:eastAsia="Calibri" w:hAnsi="Calibri" w:cs="Calibri"/>
          <w:spacing w:val="1"/>
          <w:sz w:val="20"/>
          <w:szCs w:val="20"/>
        </w:rPr>
        <w:t>u</w:t>
      </w:r>
      <w:r>
        <w:rPr>
          <w:rFonts w:ascii="Calibri" w:eastAsia="Calibri" w:hAnsi="Calibri" w:cs="Calibri"/>
          <w:sz w:val="20"/>
          <w:szCs w:val="20"/>
        </w:rPr>
        <w:t>ar</w:t>
      </w:r>
      <w:r>
        <w:rPr>
          <w:rFonts w:ascii="Calibri" w:eastAsia="Calibri" w:hAnsi="Calibri" w:cs="Calibri"/>
          <w:spacing w:val="-2"/>
          <w:sz w:val="20"/>
          <w:szCs w:val="20"/>
        </w:rPr>
        <w:t>a</w:t>
      </w:r>
      <w:r>
        <w:rPr>
          <w:rFonts w:ascii="Calibri" w:eastAsia="Calibri" w:hAnsi="Calibri" w:cs="Calibri"/>
          <w:sz w:val="20"/>
          <w:szCs w:val="20"/>
        </w:rPr>
        <w:t>nte</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z w:val="20"/>
          <w:szCs w:val="20"/>
        </w:rPr>
        <w:tab/>
      </w:r>
      <w:r>
        <w:rPr>
          <w:rFonts w:ascii="Calibri" w:eastAsia="Calibri" w:hAnsi="Calibri" w:cs="Calibri"/>
          <w:spacing w:val="-1"/>
          <w:sz w:val="20"/>
          <w:szCs w:val="20"/>
        </w:rPr>
        <w:t>30</w:t>
      </w:r>
    </w:p>
    <w:p w14:paraId="78C8EF71" w14:textId="77777777" w:rsidR="007C62E7" w:rsidRDefault="007C62E7" w:rsidP="007C62E7">
      <w:pPr>
        <w:tabs>
          <w:tab w:val="left" w:pos="993"/>
        </w:tabs>
        <w:spacing w:line="242" w:lineRule="exact"/>
        <w:ind w:left="312"/>
        <w:rPr>
          <w:rFonts w:ascii="Calibri" w:eastAsia="Calibri" w:hAnsi="Calibri" w:cs="Calibri"/>
          <w:sz w:val="20"/>
          <w:szCs w:val="20"/>
        </w:rPr>
      </w:pPr>
      <w:r>
        <w:rPr>
          <w:rFonts w:ascii="Calibri" w:eastAsia="Calibri" w:hAnsi="Calibri" w:cs="Calibri"/>
          <w:sz w:val="20"/>
          <w:szCs w:val="20"/>
        </w:rPr>
        <w:t>2.5</w:t>
      </w:r>
      <w:r>
        <w:rPr>
          <w:rFonts w:ascii="Calibri" w:eastAsia="Calibri" w:hAnsi="Calibri" w:cs="Calibri"/>
          <w:sz w:val="20"/>
          <w:szCs w:val="20"/>
        </w:rPr>
        <w:tab/>
        <w:t>Docu</w:t>
      </w:r>
      <w:r>
        <w:rPr>
          <w:rFonts w:ascii="Calibri" w:eastAsia="Calibri" w:hAnsi="Calibri" w:cs="Calibri"/>
          <w:spacing w:val="-1"/>
          <w:sz w:val="20"/>
          <w:szCs w:val="20"/>
        </w:rPr>
        <w:t>me</w:t>
      </w:r>
      <w:r>
        <w:rPr>
          <w:rFonts w:ascii="Calibri" w:eastAsia="Calibri" w:hAnsi="Calibri" w:cs="Calibri"/>
          <w:sz w:val="20"/>
          <w:szCs w:val="20"/>
        </w:rPr>
        <w:t>ntation</w:t>
      </w:r>
      <w:r>
        <w:rPr>
          <w:rFonts w:ascii="Calibri" w:eastAsia="Calibri" w:hAnsi="Calibri" w:cs="Calibri"/>
          <w:spacing w:val="-20"/>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o</w:t>
      </w:r>
      <w:r>
        <w:rPr>
          <w:rFonts w:ascii="Calibri" w:eastAsia="Calibri" w:hAnsi="Calibri" w:cs="Calibri"/>
          <w:sz w:val="20"/>
          <w:szCs w:val="20"/>
        </w:rPr>
        <w:t>l</w:t>
      </w:r>
      <w:r>
        <w:rPr>
          <w:rFonts w:ascii="Calibri" w:eastAsia="Calibri" w:hAnsi="Calibri" w:cs="Calibri"/>
          <w:spacing w:val="-31"/>
          <w:sz w:val="20"/>
          <w:szCs w:val="20"/>
        </w:rPr>
        <w:t xml:space="preserve"> </w:t>
      </w:r>
      <w:r>
        <w:rPr>
          <w:rFonts w:ascii="Calibri" w:eastAsia="Calibri" w:hAnsi="Calibri" w:cs="Calibri"/>
          <w:sz w:val="20"/>
          <w:szCs w:val="20"/>
        </w:rPr>
        <w:t>...............................</w:t>
      </w:r>
      <w:r>
        <w:rPr>
          <w:rFonts w:ascii="Calibri" w:eastAsia="Calibri" w:hAnsi="Calibri" w:cs="Calibri"/>
          <w:spacing w:val="-3"/>
          <w:sz w:val="20"/>
          <w:szCs w:val="20"/>
        </w:rPr>
        <w:t>.</w:t>
      </w:r>
      <w:r>
        <w:rPr>
          <w:rFonts w:ascii="Calibri" w:eastAsia="Calibri" w:hAnsi="Calibri" w:cs="Calibri"/>
          <w:sz w:val="20"/>
          <w:szCs w:val="20"/>
        </w:rPr>
        <w:t>...............................</w:t>
      </w:r>
      <w:r>
        <w:rPr>
          <w:rFonts w:ascii="Calibri" w:eastAsia="Calibri" w:hAnsi="Calibri" w:cs="Calibri"/>
          <w:spacing w:val="-3"/>
          <w:sz w:val="20"/>
          <w:szCs w:val="20"/>
        </w:rPr>
        <w:t>.</w:t>
      </w:r>
      <w:r>
        <w:rPr>
          <w:rFonts w:ascii="Calibri" w:eastAsia="Calibri" w:hAnsi="Calibri" w:cs="Calibri"/>
          <w:sz w:val="20"/>
          <w:szCs w:val="20"/>
        </w:rPr>
        <w:t>......................</w:t>
      </w:r>
      <w:r>
        <w:rPr>
          <w:rFonts w:ascii="Calibri" w:eastAsia="Calibri" w:hAnsi="Calibri" w:cs="Calibri"/>
          <w:spacing w:val="1"/>
          <w:sz w:val="20"/>
          <w:szCs w:val="20"/>
        </w:rPr>
        <w:t>.</w:t>
      </w:r>
      <w:r>
        <w:rPr>
          <w:rFonts w:ascii="Calibri" w:eastAsia="Calibri" w:hAnsi="Calibri" w:cs="Calibri"/>
          <w:b/>
          <w:bCs/>
          <w:spacing w:val="-2"/>
          <w:sz w:val="20"/>
          <w:szCs w:val="20"/>
        </w:rPr>
        <w:t>E</w:t>
      </w:r>
      <w:r>
        <w:rPr>
          <w:rFonts w:ascii="Calibri" w:eastAsia="Calibri" w:hAnsi="Calibri" w:cs="Calibri"/>
          <w:b/>
          <w:bCs/>
          <w:sz w:val="20"/>
          <w:szCs w:val="20"/>
        </w:rPr>
        <w:t>rror!</w:t>
      </w:r>
      <w:r>
        <w:rPr>
          <w:rFonts w:ascii="Calibri" w:eastAsia="Calibri" w:hAnsi="Calibri" w:cs="Calibri"/>
          <w:b/>
          <w:bCs/>
          <w:spacing w:val="-20"/>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oo</w:t>
      </w:r>
      <w:r>
        <w:rPr>
          <w:rFonts w:ascii="Calibri" w:eastAsia="Calibri" w:hAnsi="Calibri" w:cs="Calibri"/>
          <w:b/>
          <w:bCs/>
          <w:spacing w:val="-2"/>
          <w:sz w:val="20"/>
          <w:szCs w:val="20"/>
        </w:rPr>
        <w:t>k</w:t>
      </w:r>
      <w:r>
        <w:rPr>
          <w:rFonts w:ascii="Calibri" w:eastAsia="Calibri" w:hAnsi="Calibri" w:cs="Calibri"/>
          <w:b/>
          <w:bCs/>
          <w:sz w:val="20"/>
          <w:szCs w:val="20"/>
        </w:rPr>
        <w:t>mark</w:t>
      </w:r>
      <w:r>
        <w:rPr>
          <w:rFonts w:ascii="Calibri" w:eastAsia="Calibri" w:hAnsi="Calibri" w:cs="Calibri"/>
          <w:b/>
          <w:bCs/>
          <w:spacing w:val="-19"/>
          <w:sz w:val="20"/>
          <w:szCs w:val="20"/>
        </w:rPr>
        <w:t xml:space="preserve"> </w:t>
      </w:r>
      <w:r>
        <w:rPr>
          <w:rFonts w:ascii="Calibri" w:eastAsia="Calibri" w:hAnsi="Calibri" w:cs="Calibri"/>
          <w:b/>
          <w:bCs/>
          <w:sz w:val="20"/>
          <w:szCs w:val="20"/>
        </w:rPr>
        <w:t>n</w:t>
      </w:r>
      <w:r>
        <w:rPr>
          <w:rFonts w:ascii="Calibri" w:eastAsia="Calibri" w:hAnsi="Calibri" w:cs="Calibri"/>
          <w:b/>
          <w:bCs/>
          <w:spacing w:val="-2"/>
          <w:sz w:val="20"/>
          <w:szCs w:val="20"/>
        </w:rPr>
        <w:t>o</w:t>
      </w:r>
      <w:r>
        <w:rPr>
          <w:rFonts w:ascii="Calibri" w:eastAsia="Calibri" w:hAnsi="Calibri" w:cs="Calibri"/>
          <w:b/>
          <w:bCs/>
          <w:sz w:val="20"/>
          <w:szCs w:val="20"/>
        </w:rPr>
        <w:t>t</w:t>
      </w:r>
      <w:r>
        <w:rPr>
          <w:rFonts w:ascii="Calibri" w:eastAsia="Calibri" w:hAnsi="Calibri" w:cs="Calibri"/>
          <w:b/>
          <w:bCs/>
          <w:spacing w:val="-19"/>
          <w:sz w:val="20"/>
          <w:szCs w:val="20"/>
        </w:rPr>
        <w:t xml:space="preserve"> </w:t>
      </w:r>
      <w:r>
        <w:rPr>
          <w:rFonts w:ascii="Calibri" w:eastAsia="Calibri" w:hAnsi="Calibri" w:cs="Calibri"/>
          <w:b/>
          <w:bCs/>
          <w:sz w:val="20"/>
          <w:szCs w:val="20"/>
        </w:rPr>
        <w:t>def</w:t>
      </w:r>
      <w:r>
        <w:rPr>
          <w:rFonts w:ascii="Calibri" w:eastAsia="Calibri" w:hAnsi="Calibri" w:cs="Calibri"/>
          <w:b/>
          <w:bCs/>
          <w:spacing w:val="-2"/>
          <w:sz w:val="20"/>
          <w:szCs w:val="20"/>
        </w:rPr>
        <w:t>i</w:t>
      </w:r>
      <w:r>
        <w:rPr>
          <w:rFonts w:ascii="Calibri" w:eastAsia="Calibri" w:hAnsi="Calibri" w:cs="Calibri"/>
          <w:b/>
          <w:bCs/>
          <w:sz w:val="20"/>
          <w:szCs w:val="20"/>
        </w:rPr>
        <w:t>ned.</w:t>
      </w:r>
    </w:p>
    <w:p w14:paraId="4F96B4C4" w14:textId="77777777" w:rsidR="007C62E7" w:rsidRDefault="007C62E7" w:rsidP="005B3361">
      <w:pPr>
        <w:numPr>
          <w:ilvl w:val="1"/>
          <w:numId w:val="42"/>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In</w:t>
      </w:r>
      <w:r>
        <w:rPr>
          <w:rFonts w:ascii="Calibri" w:eastAsia="Calibri" w:hAnsi="Calibri" w:cs="Calibri"/>
          <w:spacing w:val="-2"/>
          <w:sz w:val="20"/>
          <w:szCs w:val="20"/>
        </w:rPr>
        <w:t>v</w:t>
      </w:r>
      <w:r>
        <w:rPr>
          <w:rFonts w:ascii="Calibri" w:eastAsia="Calibri" w:hAnsi="Calibri" w:cs="Calibri"/>
          <w:sz w:val="20"/>
          <w:szCs w:val="20"/>
        </w:rPr>
        <w:t>oic</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2"/>
          <w:sz w:val="20"/>
          <w:szCs w:val="20"/>
        </w:rPr>
        <w:t xml:space="preserve"> </w:t>
      </w:r>
      <w:r>
        <w:rPr>
          <w:rFonts w:ascii="Calibri" w:eastAsia="Calibri" w:hAnsi="Calibri" w:cs="Calibri"/>
          <w:sz w:val="20"/>
          <w:szCs w:val="20"/>
        </w:rPr>
        <w:t xml:space="preserve">and </w:t>
      </w:r>
      <w:r>
        <w:rPr>
          <w:rFonts w:ascii="Calibri" w:eastAsia="Calibri" w:hAnsi="Calibri" w:cs="Calibri"/>
          <w:spacing w:val="1"/>
          <w:sz w:val="20"/>
          <w:szCs w:val="20"/>
        </w:rPr>
        <w:t>p</w:t>
      </w:r>
      <w:r>
        <w:rPr>
          <w:rFonts w:ascii="Calibri" w:eastAsia="Calibri" w:hAnsi="Calibri" w:cs="Calibri"/>
          <w:sz w:val="20"/>
          <w:szCs w:val="20"/>
        </w:rPr>
        <w:t>a</w:t>
      </w:r>
      <w:r>
        <w:rPr>
          <w:rFonts w:ascii="Calibri" w:eastAsia="Calibri" w:hAnsi="Calibri" w:cs="Calibri"/>
          <w:spacing w:val="1"/>
          <w:sz w:val="20"/>
          <w:szCs w:val="20"/>
        </w:rPr>
        <w:t>y</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z w:val="20"/>
          <w:szCs w:val="20"/>
        </w:rPr>
        <w:tab/>
      </w:r>
      <w:r>
        <w:rPr>
          <w:rFonts w:ascii="Calibri" w:eastAsia="Calibri" w:hAnsi="Calibri" w:cs="Calibri"/>
          <w:spacing w:val="-1"/>
          <w:sz w:val="20"/>
          <w:szCs w:val="20"/>
        </w:rPr>
        <w:t>30</w:t>
      </w:r>
    </w:p>
    <w:p w14:paraId="63A1A0A3" w14:textId="77777777" w:rsidR="007C62E7" w:rsidRDefault="007C62E7" w:rsidP="005B3361">
      <w:pPr>
        <w:numPr>
          <w:ilvl w:val="1"/>
          <w:numId w:val="42"/>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z w:val="20"/>
          <w:szCs w:val="20"/>
        </w:rPr>
        <w:t>ct</w:t>
      </w:r>
      <w:r>
        <w:rPr>
          <w:rFonts w:ascii="Calibri" w:eastAsia="Calibri" w:hAnsi="Calibri" w:cs="Calibri"/>
          <w:spacing w:val="-1"/>
          <w:sz w:val="20"/>
          <w:szCs w:val="20"/>
        </w:rPr>
        <w:t xml:space="preserve"> </w:t>
      </w:r>
      <w:r>
        <w:rPr>
          <w:rFonts w:ascii="Calibri" w:eastAsia="Calibri" w:hAnsi="Calibri" w:cs="Calibri"/>
          <w:sz w:val="20"/>
          <w:szCs w:val="20"/>
        </w:rPr>
        <w:t>cha</w:t>
      </w:r>
      <w:r>
        <w:rPr>
          <w:rFonts w:ascii="Calibri" w:eastAsia="Calibri" w:hAnsi="Calibri" w:cs="Calibri"/>
          <w:spacing w:val="1"/>
          <w:sz w:val="20"/>
          <w:szCs w:val="20"/>
        </w:rPr>
        <w:t>n</w:t>
      </w:r>
      <w:r>
        <w:rPr>
          <w:rFonts w:ascii="Calibri" w:eastAsia="Calibri" w:hAnsi="Calibri" w:cs="Calibri"/>
          <w:sz w:val="20"/>
          <w:szCs w:val="20"/>
        </w:rPr>
        <w:t>ge</w:t>
      </w:r>
      <w:r>
        <w:rPr>
          <w:rFonts w:ascii="Calibri" w:eastAsia="Calibri" w:hAnsi="Calibri" w:cs="Calibri"/>
          <w:spacing w:val="-2"/>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n</w:t>
      </w:r>
      <w:r>
        <w:rPr>
          <w:rFonts w:ascii="Calibri" w:eastAsia="Calibri" w:hAnsi="Calibri" w:cs="Calibri"/>
          <w:sz w:val="20"/>
          <w:szCs w:val="20"/>
        </w:rPr>
        <w:t>ag</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pacing w:val="3"/>
          <w:sz w:val="20"/>
          <w:szCs w:val="20"/>
        </w:rPr>
        <w:t>n</w:t>
      </w:r>
      <w:r>
        <w:rPr>
          <w:rFonts w:ascii="Calibri" w:eastAsia="Calibri" w:hAnsi="Calibri" w:cs="Calibri"/>
          <w:sz w:val="20"/>
          <w:szCs w:val="20"/>
        </w:rPr>
        <w:t>t</w:t>
      </w:r>
      <w:r>
        <w:rPr>
          <w:rFonts w:ascii="Calibri" w:eastAsia="Calibri" w:hAnsi="Calibri" w:cs="Calibri"/>
          <w:sz w:val="20"/>
          <w:szCs w:val="20"/>
        </w:rPr>
        <w:tab/>
      </w:r>
      <w:r>
        <w:rPr>
          <w:rFonts w:ascii="Calibri" w:eastAsia="Calibri" w:hAnsi="Calibri" w:cs="Calibri"/>
          <w:spacing w:val="-1"/>
          <w:sz w:val="20"/>
          <w:szCs w:val="20"/>
        </w:rPr>
        <w:t>31</w:t>
      </w:r>
    </w:p>
    <w:p w14:paraId="4A9C7A76" w14:textId="77777777" w:rsidR="007C62E7" w:rsidRDefault="007C62E7" w:rsidP="005B3361">
      <w:pPr>
        <w:numPr>
          <w:ilvl w:val="1"/>
          <w:numId w:val="42"/>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cor</w:t>
      </w:r>
      <w:r>
        <w:rPr>
          <w:rFonts w:ascii="Calibri" w:eastAsia="Calibri" w:hAnsi="Calibri" w:cs="Calibri"/>
          <w:spacing w:val="1"/>
          <w:sz w:val="20"/>
          <w:szCs w:val="20"/>
        </w:rPr>
        <w:t>d</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pacing w:val="3"/>
          <w:sz w:val="20"/>
          <w:szCs w:val="20"/>
        </w:rPr>
        <w:t>o</w:t>
      </w:r>
      <w:r>
        <w:rPr>
          <w:rFonts w:ascii="Calibri" w:eastAsia="Calibri" w:hAnsi="Calibri" w:cs="Calibri"/>
          <w:sz w:val="20"/>
          <w:szCs w:val="20"/>
        </w:rPr>
        <w:t>f</w:t>
      </w:r>
      <w:r>
        <w:rPr>
          <w:rFonts w:ascii="Calibri" w:eastAsia="Calibri" w:hAnsi="Calibri" w:cs="Calibri"/>
          <w:spacing w:val="-1"/>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f</w:t>
      </w:r>
      <w:r>
        <w:rPr>
          <w:rFonts w:ascii="Calibri" w:eastAsia="Calibri" w:hAnsi="Calibri" w:cs="Calibri"/>
          <w:sz w:val="20"/>
          <w:szCs w:val="20"/>
        </w:rPr>
        <w:t>in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o</w:t>
      </w:r>
      <w:r>
        <w:rPr>
          <w:rFonts w:ascii="Calibri" w:eastAsia="Calibri" w:hAnsi="Calibri" w:cs="Calibri"/>
          <w:spacing w:val="-1"/>
          <w:sz w:val="20"/>
          <w:szCs w:val="20"/>
        </w:rPr>
        <w:t>s</w:t>
      </w:r>
      <w:r>
        <w:rPr>
          <w:rFonts w:ascii="Calibri" w:eastAsia="Calibri" w:hAnsi="Calibri" w:cs="Calibri"/>
          <w:sz w:val="20"/>
          <w:szCs w:val="20"/>
        </w:rPr>
        <w:t xml:space="preserve">t to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2"/>
          <w:sz w:val="20"/>
          <w:szCs w:val="20"/>
        </w:rPr>
        <w:t xml:space="preserve"> </w:t>
      </w:r>
      <w:r>
        <w:rPr>
          <w:rFonts w:ascii="Calibri" w:eastAsia="Calibri" w:hAnsi="Calibri" w:cs="Calibri"/>
          <w:spacing w:val="1"/>
          <w:sz w:val="20"/>
          <w:szCs w:val="20"/>
        </w:rPr>
        <w:t>k</w:t>
      </w:r>
      <w:r>
        <w:rPr>
          <w:rFonts w:ascii="Calibri" w:eastAsia="Calibri" w:hAnsi="Calibri" w:cs="Calibri"/>
          <w:spacing w:val="-1"/>
          <w:sz w:val="20"/>
          <w:szCs w:val="20"/>
        </w:rPr>
        <w:t>e</w:t>
      </w:r>
      <w:r>
        <w:rPr>
          <w:rFonts w:ascii="Calibri" w:eastAsia="Calibri" w:hAnsi="Calibri" w:cs="Calibri"/>
          <w:sz w:val="20"/>
          <w:szCs w:val="20"/>
        </w:rPr>
        <w:t>pt by the</w:t>
      </w:r>
      <w:r>
        <w:rPr>
          <w:rFonts w:ascii="Calibri" w:eastAsia="Calibri" w:hAnsi="Calibri" w:cs="Calibri"/>
          <w:spacing w:val="3"/>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sz w:val="20"/>
          <w:szCs w:val="20"/>
        </w:rPr>
        <w:tab/>
      </w:r>
      <w:r>
        <w:rPr>
          <w:rFonts w:ascii="Calibri" w:eastAsia="Calibri" w:hAnsi="Calibri" w:cs="Calibri"/>
          <w:spacing w:val="-1"/>
          <w:sz w:val="20"/>
          <w:szCs w:val="20"/>
        </w:rPr>
        <w:t>31</w:t>
      </w:r>
    </w:p>
    <w:p w14:paraId="7012D443" w14:textId="77777777" w:rsidR="007C62E7" w:rsidRDefault="007C62E7" w:rsidP="005B3361">
      <w:pPr>
        <w:numPr>
          <w:ilvl w:val="1"/>
          <w:numId w:val="42"/>
        </w:numPr>
        <w:tabs>
          <w:tab w:val="left" w:pos="993"/>
          <w:tab w:val="left" w:leader="dot" w:pos="9542"/>
        </w:tabs>
        <w:spacing w:line="242" w:lineRule="exact"/>
        <w:ind w:left="994"/>
        <w:rPr>
          <w:rFonts w:ascii="Calibri" w:eastAsia="Calibri" w:hAnsi="Calibri" w:cs="Calibri"/>
          <w:sz w:val="20"/>
          <w:szCs w:val="20"/>
        </w:rPr>
      </w:pPr>
      <w:r>
        <w:rPr>
          <w:rFonts w:ascii="Calibri" w:eastAsia="Calibri" w:hAnsi="Calibri" w:cs="Calibri"/>
          <w:sz w:val="20"/>
          <w:szCs w:val="20"/>
        </w:rPr>
        <w:t>In</w:t>
      </w:r>
      <w:r>
        <w:rPr>
          <w:rFonts w:ascii="Calibri" w:eastAsia="Calibri" w:hAnsi="Calibri" w:cs="Calibri"/>
          <w:spacing w:val="-1"/>
          <w:sz w:val="20"/>
          <w:szCs w:val="20"/>
        </w:rPr>
        <w:t>s</w:t>
      </w:r>
      <w:r>
        <w:rPr>
          <w:rFonts w:ascii="Calibri" w:eastAsia="Calibri" w:hAnsi="Calibri" w:cs="Calibri"/>
          <w:sz w:val="20"/>
          <w:szCs w:val="20"/>
        </w:rPr>
        <w:t>urance</w:t>
      </w:r>
      <w:r>
        <w:rPr>
          <w:rFonts w:ascii="Calibri" w:eastAsia="Calibri" w:hAnsi="Calibri" w:cs="Calibri"/>
          <w:spacing w:val="-3"/>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w:t>
      </w:r>
      <w:r>
        <w:rPr>
          <w:rFonts w:ascii="Calibri" w:eastAsia="Calibri" w:hAnsi="Calibri" w:cs="Calibri"/>
          <w:spacing w:val="-2"/>
          <w:sz w:val="20"/>
          <w:szCs w:val="20"/>
        </w:rPr>
        <w:t>v</w:t>
      </w:r>
      <w:r>
        <w:rPr>
          <w:rFonts w:ascii="Calibri" w:eastAsia="Calibri" w:hAnsi="Calibri" w:cs="Calibri"/>
          <w:sz w:val="20"/>
          <w:szCs w:val="20"/>
        </w:rPr>
        <w:t>id</w:t>
      </w:r>
      <w:r>
        <w:rPr>
          <w:rFonts w:ascii="Calibri" w:eastAsia="Calibri" w:hAnsi="Calibri" w:cs="Calibri"/>
          <w:spacing w:val="-1"/>
          <w:sz w:val="20"/>
          <w:szCs w:val="20"/>
        </w:rPr>
        <w:t>e</w:t>
      </w:r>
      <w:r>
        <w:rPr>
          <w:rFonts w:ascii="Calibri" w:eastAsia="Calibri" w:hAnsi="Calibri" w:cs="Calibri"/>
          <w:sz w:val="20"/>
          <w:szCs w:val="20"/>
        </w:rPr>
        <w:t xml:space="preserve">d </w:t>
      </w:r>
      <w:r>
        <w:rPr>
          <w:rFonts w:ascii="Calibri" w:eastAsia="Calibri" w:hAnsi="Calibri" w:cs="Calibri"/>
          <w:spacing w:val="1"/>
          <w:sz w:val="20"/>
          <w:szCs w:val="20"/>
        </w:rPr>
        <w:t>b</w:t>
      </w:r>
      <w:r>
        <w:rPr>
          <w:rFonts w:ascii="Calibri" w:eastAsia="Calibri" w:hAnsi="Calibri" w:cs="Calibri"/>
          <w:sz w:val="20"/>
          <w:szCs w:val="20"/>
        </w:rPr>
        <w:t>y the</w:t>
      </w:r>
      <w:r>
        <w:rPr>
          <w:rFonts w:ascii="Calibri" w:eastAsia="Calibri" w:hAnsi="Calibri" w:cs="Calibri"/>
          <w:spacing w:val="2"/>
          <w:sz w:val="20"/>
          <w:szCs w:val="20"/>
        </w:rPr>
        <w:t xml:space="preserve"> </w:t>
      </w:r>
      <w:r>
        <w:rPr>
          <w:rFonts w:ascii="Calibri" w:eastAsia="Calibri" w:hAnsi="Calibri" w:cs="Calibri"/>
          <w:i/>
          <w:sz w:val="20"/>
          <w:szCs w:val="20"/>
        </w:rPr>
        <w:t>Employer</w:t>
      </w:r>
      <w:r>
        <w:rPr>
          <w:rFonts w:ascii="Calibri" w:eastAsia="Calibri" w:hAnsi="Calibri" w:cs="Calibri"/>
          <w:sz w:val="20"/>
          <w:szCs w:val="20"/>
        </w:rPr>
        <w:tab/>
      </w:r>
      <w:r>
        <w:rPr>
          <w:rFonts w:ascii="Calibri" w:eastAsia="Calibri" w:hAnsi="Calibri" w:cs="Calibri"/>
          <w:spacing w:val="-1"/>
          <w:sz w:val="20"/>
          <w:szCs w:val="20"/>
        </w:rPr>
        <w:t>31</w:t>
      </w:r>
    </w:p>
    <w:p w14:paraId="1D65EE8D" w14:textId="77777777" w:rsidR="007C62E7" w:rsidRDefault="007C62E7" w:rsidP="005B3361">
      <w:pPr>
        <w:numPr>
          <w:ilvl w:val="1"/>
          <w:numId w:val="42"/>
        </w:numPr>
        <w:tabs>
          <w:tab w:val="left" w:pos="993"/>
          <w:tab w:val="left" w:leader="dot" w:pos="9542"/>
        </w:tabs>
        <w:ind w:left="994"/>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raining</w:t>
      </w:r>
      <w:r>
        <w:rPr>
          <w:rFonts w:ascii="Calibri" w:eastAsia="Calibri" w:hAnsi="Calibri" w:cs="Calibri"/>
          <w:spacing w:val="-2"/>
          <w:sz w:val="20"/>
          <w:szCs w:val="20"/>
        </w:rPr>
        <w:t xml:space="preserve"> </w:t>
      </w:r>
      <w:r>
        <w:rPr>
          <w:rFonts w:ascii="Calibri" w:eastAsia="Calibri" w:hAnsi="Calibri" w:cs="Calibri"/>
          <w:sz w:val="20"/>
          <w:szCs w:val="20"/>
        </w:rPr>
        <w:t>wor</w:t>
      </w:r>
      <w:r>
        <w:rPr>
          <w:rFonts w:ascii="Calibri" w:eastAsia="Calibri" w:hAnsi="Calibri" w:cs="Calibri"/>
          <w:spacing w:val="3"/>
          <w:sz w:val="20"/>
          <w:szCs w:val="20"/>
        </w:rPr>
        <w:t>k</w:t>
      </w:r>
      <w:r>
        <w:rPr>
          <w:rFonts w:ascii="Calibri" w:eastAsia="Calibri" w:hAnsi="Calibri" w:cs="Calibri"/>
          <w:spacing w:val="-1"/>
          <w:sz w:val="20"/>
          <w:szCs w:val="20"/>
        </w:rPr>
        <w:t>s</w:t>
      </w:r>
      <w:r>
        <w:rPr>
          <w:rFonts w:ascii="Calibri" w:eastAsia="Calibri" w:hAnsi="Calibri" w:cs="Calibri"/>
          <w:sz w:val="20"/>
          <w:szCs w:val="20"/>
        </w:rPr>
        <w:t>hops</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 t</w:t>
      </w:r>
      <w:r>
        <w:rPr>
          <w:rFonts w:ascii="Calibri" w:eastAsia="Calibri" w:hAnsi="Calibri" w:cs="Calibri"/>
          <w:spacing w:val="-1"/>
          <w:sz w:val="20"/>
          <w:szCs w:val="20"/>
        </w:rPr>
        <w:t>e</w:t>
      </w:r>
      <w:r>
        <w:rPr>
          <w:rFonts w:ascii="Calibri" w:eastAsia="Calibri" w:hAnsi="Calibri" w:cs="Calibri"/>
          <w:sz w:val="20"/>
          <w:szCs w:val="20"/>
        </w:rPr>
        <w:t>chnology</w:t>
      </w:r>
      <w:r>
        <w:rPr>
          <w:rFonts w:ascii="Calibri" w:eastAsia="Calibri" w:hAnsi="Calibri" w:cs="Calibri"/>
          <w:spacing w:val="-1"/>
          <w:sz w:val="20"/>
          <w:szCs w:val="20"/>
        </w:rPr>
        <w:t xml:space="preserve"> </w:t>
      </w:r>
      <w:r>
        <w:rPr>
          <w:rFonts w:ascii="Calibri" w:eastAsia="Calibri" w:hAnsi="Calibri" w:cs="Calibri"/>
          <w:sz w:val="20"/>
          <w:szCs w:val="20"/>
        </w:rPr>
        <w:t>tran</w:t>
      </w:r>
      <w:r>
        <w:rPr>
          <w:rFonts w:ascii="Calibri" w:eastAsia="Calibri" w:hAnsi="Calibri" w:cs="Calibri"/>
          <w:spacing w:val="-1"/>
          <w:sz w:val="20"/>
          <w:szCs w:val="20"/>
        </w:rPr>
        <w:t>sfe</w:t>
      </w:r>
      <w:r>
        <w:rPr>
          <w:rFonts w:ascii="Calibri" w:eastAsia="Calibri" w:hAnsi="Calibri" w:cs="Calibri"/>
          <w:sz w:val="20"/>
          <w:szCs w:val="20"/>
        </w:rPr>
        <w:t>r</w:t>
      </w:r>
      <w:r>
        <w:rPr>
          <w:rFonts w:ascii="Calibri" w:eastAsia="Calibri" w:hAnsi="Calibri" w:cs="Calibri"/>
          <w:sz w:val="20"/>
          <w:szCs w:val="20"/>
        </w:rPr>
        <w:tab/>
      </w:r>
      <w:r>
        <w:rPr>
          <w:rFonts w:ascii="Calibri" w:eastAsia="Calibri" w:hAnsi="Calibri" w:cs="Calibri"/>
          <w:spacing w:val="-1"/>
          <w:sz w:val="20"/>
          <w:szCs w:val="20"/>
        </w:rPr>
        <w:t>31</w:t>
      </w:r>
    </w:p>
    <w:p w14:paraId="6A7D5363" w14:textId="77777777" w:rsidR="007C62E7" w:rsidRDefault="007C62E7" w:rsidP="005B3361">
      <w:pPr>
        <w:numPr>
          <w:ilvl w:val="1"/>
          <w:numId w:val="42"/>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D</w:t>
      </w:r>
      <w:r>
        <w:rPr>
          <w:rFonts w:ascii="Calibri" w:eastAsia="Calibri" w:hAnsi="Calibri" w:cs="Calibri"/>
          <w:spacing w:val="-1"/>
          <w:sz w:val="20"/>
          <w:szCs w:val="20"/>
        </w:rPr>
        <w:t>es</w:t>
      </w:r>
      <w:r>
        <w:rPr>
          <w:rFonts w:ascii="Calibri" w:eastAsia="Calibri" w:hAnsi="Calibri" w:cs="Calibri"/>
          <w:spacing w:val="2"/>
          <w:sz w:val="20"/>
          <w:szCs w:val="20"/>
        </w:rPr>
        <w:t>i</w:t>
      </w:r>
      <w:r>
        <w:rPr>
          <w:rFonts w:ascii="Calibri" w:eastAsia="Calibri" w:hAnsi="Calibri" w:cs="Calibri"/>
          <w:sz w:val="20"/>
          <w:szCs w:val="20"/>
        </w:rPr>
        <w:t>gn</w:t>
      </w:r>
      <w:r>
        <w:rPr>
          <w:rFonts w:ascii="Calibri" w:eastAsia="Calibri" w:hAnsi="Calibri" w:cs="Calibri"/>
          <w:spacing w:val="-1"/>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 su</w:t>
      </w:r>
      <w:r>
        <w:rPr>
          <w:rFonts w:ascii="Calibri" w:eastAsia="Calibri" w:hAnsi="Calibri" w:cs="Calibri"/>
          <w:spacing w:val="1"/>
          <w:sz w:val="20"/>
          <w:szCs w:val="20"/>
        </w:rPr>
        <w:t>p</w:t>
      </w:r>
      <w:r>
        <w:rPr>
          <w:rFonts w:ascii="Calibri" w:eastAsia="Calibri" w:hAnsi="Calibri" w:cs="Calibri"/>
          <w:sz w:val="20"/>
          <w:szCs w:val="20"/>
        </w:rPr>
        <w:t>ply of</w:t>
      </w:r>
      <w:r>
        <w:rPr>
          <w:rFonts w:ascii="Calibri" w:eastAsia="Calibri" w:hAnsi="Calibri" w:cs="Calibri"/>
          <w:spacing w:val="-1"/>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quip</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z w:val="20"/>
          <w:szCs w:val="20"/>
        </w:rPr>
        <w:tab/>
      </w:r>
      <w:r>
        <w:rPr>
          <w:rFonts w:ascii="Calibri" w:eastAsia="Calibri" w:hAnsi="Calibri" w:cs="Calibri"/>
          <w:spacing w:val="-1"/>
          <w:sz w:val="20"/>
          <w:szCs w:val="20"/>
        </w:rPr>
        <w:t>31</w:t>
      </w:r>
    </w:p>
    <w:p w14:paraId="64F4F7B2" w14:textId="77777777" w:rsidR="007C62E7" w:rsidRDefault="007C62E7" w:rsidP="005B3361">
      <w:pPr>
        <w:numPr>
          <w:ilvl w:val="1"/>
          <w:numId w:val="42"/>
        </w:numPr>
        <w:tabs>
          <w:tab w:val="left" w:pos="993"/>
          <w:tab w:val="left" w:leader="dot" w:pos="9542"/>
        </w:tabs>
        <w:ind w:left="994"/>
        <w:rPr>
          <w:rFonts w:ascii="Calibri" w:eastAsia="Calibri" w:hAnsi="Calibri" w:cs="Calibri"/>
          <w:sz w:val="20"/>
          <w:szCs w:val="20"/>
        </w:rPr>
      </w:pPr>
      <w:r>
        <w:rPr>
          <w:noProof/>
          <w:lang w:val="en-ZA" w:eastAsia="en-ZA"/>
        </w:rPr>
        <mc:AlternateContent>
          <mc:Choice Requires="wps">
            <w:drawing>
              <wp:anchor distT="0" distB="0" distL="114300" distR="114300" simplePos="0" relativeHeight="251659264" behindDoc="1" locked="0" layoutInCell="1" allowOverlap="1" wp14:anchorId="3DB14900" wp14:editId="554A4E34">
                <wp:simplePos x="0" y="0"/>
                <wp:positionH relativeFrom="page">
                  <wp:posOffset>948690</wp:posOffset>
                </wp:positionH>
                <wp:positionV relativeFrom="paragraph">
                  <wp:posOffset>152400</wp:posOffset>
                </wp:positionV>
                <wp:extent cx="2668270" cy="338455"/>
                <wp:effectExtent l="0" t="0" r="2540" b="444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8270"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812"/>
                              <w:gridCol w:w="2886"/>
                              <w:gridCol w:w="504"/>
                            </w:tblGrid>
                            <w:tr w:rsidR="00BC3D62" w14:paraId="09539214" w14:textId="77777777">
                              <w:trPr>
                                <w:trHeight w:hRule="exact" w:val="265"/>
                              </w:trPr>
                              <w:tc>
                                <w:tcPr>
                                  <w:tcW w:w="812" w:type="dxa"/>
                                  <w:tcBorders>
                                    <w:top w:val="nil"/>
                                    <w:left w:val="nil"/>
                                    <w:bottom w:val="nil"/>
                                    <w:right w:val="nil"/>
                                  </w:tcBorders>
                                </w:tcPr>
                                <w:p w14:paraId="5B893765" w14:textId="77777777" w:rsidR="00BC3D62" w:rsidRDefault="00BC3D62">
                                  <w:pPr>
                                    <w:pStyle w:val="TableParagraph"/>
                                    <w:spacing w:before="2"/>
                                    <w:ind w:left="40"/>
                                    <w:rPr>
                                      <w:rFonts w:ascii="Calibri" w:eastAsia="Calibri" w:hAnsi="Calibri" w:cs="Calibri"/>
                                      <w:sz w:val="20"/>
                                      <w:szCs w:val="20"/>
                                    </w:rPr>
                                  </w:pPr>
                                  <w:r>
                                    <w:rPr>
                                      <w:rFonts w:ascii="Calibri" w:eastAsia="Calibri" w:hAnsi="Calibri" w:cs="Calibri"/>
                                      <w:sz w:val="20"/>
                                      <w:szCs w:val="20"/>
                                    </w:rPr>
                                    <w:t>2.12.1</w:t>
                                  </w:r>
                                </w:p>
                              </w:tc>
                              <w:tc>
                                <w:tcPr>
                                  <w:tcW w:w="2886" w:type="dxa"/>
                                  <w:tcBorders>
                                    <w:top w:val="nil"/>
                                    <w:left w:val="nil"/>
                                    <w:bottom w:val="nil"/>
                                    <w:right w:val="nil"/>
                                  </w:tcBorders>
                                </w:tcPr>
                                <w:p w14:paraId="3A1F0DDC" w14:textId="77777777" w:rsidR="00BC3D62" w:rsidRDefault="00BC3D62">
                                  <w:pPr>
                                    <w:pStyle w:val="TableParagraph"/>
                                    <w:tabs>
                                      <w:tab w:val="right" w:pos="1909"/>
                                    </w:tabs>
                                    <w:spacing w:before="2"/>
                                    <w:ind w:left="267"/>
                                    <w:rPr>
                                      <w:rFonts w:ascii="Calibri" w:eastAsia="Calibri" w:hAnsi="Calibri" w:cs="Calibri"/>
                                      <w:sz w:val="20"/>
                                      <w:szCs w:val="20"/>
                                    </w:rPr>
                                  </w:pPr>
                                  <w:r>
                                    <w:rPr>
                                      <w:rFonts w:ascii="Calibri" w:eastAsia="Calibri" w:hAnsi="Calibri" w:cs="Calibri"/>
                                      <w:sz w:val="20"/>
                                      <w:szCs w:val="20"/>
                                    </w:rPr>
                                    <w:t>Equip</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z w:val="20"/>
                                      <w:szCs w:val="20"/>
                                    </w:rPr>
                                    <w:tab/>
                                  </w:r>
                                  <w:r>
                                    <w:rPr>
                                      <w:rFonts w:ascii="Calibri" w:eastAsia="Calibri" w:hAnsi="Calibri" w:cs="Calibri"/>
                                      <w:spacing w:val="-1"/>
                                      <w:sz w:val="20"/>
                                      <w:szCs w:val="20"/>
                                    </w:rPr>
                                    <w:t>31</w:t>
                                  </w:r>
                                </w:p>
                              </w:tc>
                              <w:tc>
                                <w:tcPr>
                                  <w:tcW w:w="504" w:type="dxa"/>
                                  <w:tcBorders>
                                    <w:top w:val="nil"/>
                                    <w:left w:val="nil"/>
                                    <w:bottom w:val="nil"/>
                                    <w:right w:val="nil"/>
                                  </w:tcBorders>
                                </w:tcPr>
                                <w:p w14:paraId="5463878A" w14:textId="77777777" w:rsidR="00BC3D62" w:rsidRDefault="00BC3D62"/>
                              </w:tc>
                            </w:tr>
                            <w:tr w:rsidR="00BC3D62" w14:paraId="41C7628E" w14:textId="77777777">
                              <w:trPr>
                                <w:trHeight w:hRule="exact" w:val="268"/>
                              </w:trPr>
                              <w:tc>
                                <w:tcPr>
                                  <w:tcW w:w="812" w:type="dxa"/>
                                  <w:tcBorders>
                                    <w:top w:val="nil"/>
                                    <w:left w:val="nil"/>
                                    <w:bottom w:val="nil"/>
                                    <w:right w:val="nil"/>
                                  </w:tcBorders>
                                </w:tcPr>
                                <w:p w14:paraId="6617ADAE" w14:textId="77777777" w:rsidR="00BC3D62" w:rsidRDefault="00BC3D62">
                                  <w:pPr>
                                    <w:pStyle w:val="TableParagraph"/>
                                    <w:spacing w:line="226" w:lineRule="exact"/>
                                    <w:ind w:left="40"/>
                                    <w:rPr>
                                      <w:rFonts w:ascii="Calibri" w:eastAsia="Calibri" w:hAnsi="Calibri" w:cs="Calibri"/>
                                      <w:sz w:val="20"/>
                                      <w:szCs w:val="20"/>
                                    </w:rPr>
                                  </w:pPr>
                                  <w:r>
                                    <w:rPr>
                                      <w:rFonts w:ascii="Calibri" w:eastAsia="Calibri" w:hAnsi="Calibri" w:cs="Calibri"/>
                                      <w:sz w:val="20"/>
                                      <w:szCs w:val="20"/>
                                    </w:rPr>
                                    <w:t>2.12.2</w:t>
                                  </w:r>
                                </w:p>
                              </w:tc>
                              <w:tc>
                                <w:tcPr>
                                  <w:tcW w:w="2886" w:type="dxa"/>
                                  <w:tcBorders>
                                    <w:top w:val="nil"/>
                                    <w:left w:val="nil"/>
                                    <w:bottom w:val="nil"/>
                                    <w:right w:val="nil"/>
                                  </w:tcBorders>
                                </w:tcPr>
                                <w:p w14:paraId="356ED0B1" w14:textId="77777777" w:rsidR="00BC3D62" w:rsidRDefault="00BC3D62">
                                  <w:pPr>
                                    <w:pStyle w:val="TableParagraph"/>
                                    <w:spacing w:line="226" w:lineRule="exact"/>
                                    <w:ind w:left="267"/>
                                    <w:rPr>
                                      <w:rFonts w:ascii="Calibri" w:eastAsia="Calibri" w:hAnsi="Calibri" w:cs="Calibri"/>
                                      <w:sz w:val="20"/>
                                      <w:szCs w:val="20"/>
                                    </w:rPr>
                                  </w:pPr>
                                  <w:r>
                                    <w:rPr>
                                      <w:rFonts w:ascii="Calibri" w:eastAsia="Calibri" w:hAnsi="Calibri" w:cs="Calibri"/>
                                      <w:sz w:val="20"/>
                                      <w:szCs w:val="20"/>
                                    </w:rPr>
                                    <w:t>In</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1"/>
                                      <w:sz w:val="20"/>
                                      <w:szCs w:val="20"/>
                                    </w:rPr>
                                    <w:t>m</w:t>
                                  </w:r>
                                  <w:r>
                                    <w:rPr>
                                      <w:rFonts w:ascii="Calibri" w:eastAsia="Calibri" w:hAnsi="Calibri" w:cs="Calibri"/>
                                      <w:sz w:val="20"/>
                                      <w:szCs w:val="20"/>
                                    </w:rPr>
                                    <w:t>ation</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7"/>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8"/>
                                      <w:sz w:val="20"/>
                                      <w:szCs w:val="20"/>
                                    </w:rPr>
                                    <w:t xml:space="preserve"> </w:t>
                                  </w:r>
                                  <w:r>
                                    <w:rPr>
                                      <w:rFonts w:ascii="Calibri" w:eastAsia="Calibri" w:hAnsi="Calibri" w:cs="Calibri"/>
                                      <w:sz w:val="20"/>
                                      <w:szCs w:val="20"/>
                                    </w:rPr>
                                    <w:t>t</w:t>
                                  </w:r>
                                  <w:r>
                                    <w:rPr>
                                      <w:rFonts w:ascii="Calibri" w:eastAsia="Calibri" w:hAnsi="Calibri" w:cs="Calibri"/>
                                      <w:spacing w:val="4"/>
                                      <w:sz w:val="20"/>
                                      <w:szCs w:val="20"/>
                                    </w:rPr>
                                    <w:t>h</w:t>
                                  </w:r>
                                  <w:r>
                                    <w:rPr>
                                      <w:rFonts w:ascii="Calibri" w:eastAsia="Calibri" w:hAnsi="Calibri" w:cs="Calibri"/>
                                      <w:sz w:val="20"/>
                                      <w:szCs w:val="20"/>
                                    </w:rPr>
                                    <w:t>ings</w:t>
                                  </w:r>
                                </w:p>
                              </w:tc>
                              <w:tc>
                                <w:tcPr>
                                  <w:tcW w:w="504" w:type="dxa"/>
                                  <w:tcBorders>
                                    <w:top w:val="nil"/>
                                    <w:left w:val="nil"/>
                                    <w:bottom w:val="nil"/>
                                    <w:right w:val="nil"/>
                                  </w:tcBorders>
                                </w:tcPr>
                                <w:p w14:paraId="7748E007" w14:textId="77777777" w:rsidR="00BC3D62" w:rsidRDefault="00BC3D62">
                                  <w:pPr>
                                    <w:pStyle w:val="TableParagraph"/>
                                    <w:spacing w:line="226" w:lineRule="exact"/>
                                    <w:ind w:left="262"/>
                                    <w:rPr>
                                      <w:rFonts w:ascii="Calibri" w:eastAsia="Calibri" w:hAnsi="Calibri" w:cs="Calibri"/>
                                      <w:sz w:val="20"/>
                                      <w:szCs w:val="20"/>
                                    </w:rPr>
                                  </w:pPr>
                                  <w:r>
                                    <w:rPr>
                                      <w:rFonts w:ascii="Calibri" w:eastAsia="Calibri" w:hAnsi="Calibri" w:cs="Calibri"/>
                                      <w:spacing w:val="-1"/>
                                      <w:sz w:val="20"/>
                                      <w:szCs w:val="20"/>
                                    </w:rPr>
                                    <w:t>31</w:t>
                                  </w:r>
                                </w:p>
                              </w:tc>
                            </w:tr>
                          </w:tbl>
                          <w:p w14:paraId="191CBEB9" w14:textId="77777777" w:rsidR="00BC3D62" w:rsidRDefault="00BC3D62" w:rsidP="007C62E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B14900" id="_x0000_t202" coordsize="21600,21600" o:spt="202" path="m,l,21600r21600,l21600,xe">
                <v:stroke joinstyle="miter"/>
                <v:path gradientshapeok="t" o:connecttype="rect"/>
              </v:shapetype>
              <v:shape id="Text Box 17" o:spid="_x0000_s1026" type="#_x0000_t202" style="position:absolute;left:0;text-align:left;margin-left:74.7pt;margin-top:12pt;width:210.1pt;height:26.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812"/>
                        <w:gridCol w:w="2886"/>
                        <w:gridCol w:w="504"/>
                      </w:tblGrid>
                      <w:tr w:rsidR="00BC3D62" w14:paraId="09539214" w14:textId="77777777">
                        <w:trPr>
                          <w:trHeight w:hRule="exact" w:val="265"/>
                        </w:trPr>
                        <w:tc>
                          <w:tcPr>
                            <w:tcW w:w="812" w:type="dxa"/>
                            <w:tcBorders>
                              <w:top w:val="nil"/>
                              <w:left w:val="nil"/>
                              <w:bottom w:val="nil"/>
                              <w:right w:val="nil"/>
                            </w:tcBorders>
                          </w:tcPr>
                          <w:p w14:paraId="5B893765" w14:textId="77777777" w:rsidR="00BC3D62" w:rsidRDefault="00BC3D62">
                            <w:pPr>
                              <w:pStyle w:val="TableParagraph"/>
                              <w:spacing w:before="2"/>
                              <w:ind w:left="40"/>
                              <w:rPr>
                                <w:rFonts w:ascii="Calibri" w:eastAsia="Calibri" w:hAnsi="Calibri" w:cs="Calibri"/>
                                <w:sz w:val="20"/>
                                <w:szCs w:val="20"/>
                              </w:rPr>
                            </w:pPr>
                            <w:r>
                              <w:rPr>
                                <w:rFonts w:ascii="Calibri" w:eastAsia="Calibri" w:hAnsi="Calibri" w:cs="Calibri"/>
                                <w:sz w:val="20"/>
                                <w:szCs w:val="20"/>
                              </w:rPr>
                              <w:t>2.12.1</w:t>
                            </w:r>
                          </w:p>
                        </w:tc>
                        <w:tc>
                          <w:tcPr>
                            <w:tcW w:w="2886" w:type="dxa"/>
                            <w:tcBorders>
                              <w:top w:val="nil"/>
                              <w:left w:val="nil"/>
                              <w:bottom w:val="nil"/>
                              <w:right w:val="nil"/>
                            </w:tcBorders>
                          </w:tcPr>
                          <w:p w14:paraId="3A1F0DDC" w14:textId="77777777" w:rsidR="00BC3D62" w:rsidRDefault="00BC3D62">
                            <w:pPr>
                              <w:pStyle w:val="TableParagraph"/>
                              <w:tabs>
                                <w:tab w:val="right" w:pos="1909"/>
                              </w:tabs>
                              <w:spacing w:before="2"/>
                              <w:ind w:left="267"/>
                              <w:rPr>
                                <w:rFonts w:ascii="Calibri" w:eastAsia="Calibri" w:hAnsi="Calibri" w:cs="Calibri"/>
                                <w:sz w:val="20"/>
                                <w:szCs w:val="20"/>
                              </w:rPr>
                            </w:pPr>
                            <w:r>
                              <w:rPr>
                                <w:rFonts w:ascii="Calibri" w:eastAsia="Calibri" w:hAnsi="Calibri" w:cs="Calibri"/>
                                <w:sz w:val="20"/>
                                <w:szCs w:val="20"/>
                              </w:rPr>
                              <w:t>Equip</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z w:val="20"/>
                                <w:szCs w:val="20"/>
                              </w:rPr>
                              <w:tab/>
                            </w:r>
                            <w:r>
                              <w:rPr>
                                <w:rFonts w:ascii="Calibri" w:eastAsia="Calibri" w:hAnsi="Calibri" w:cs="Calibri"/>
                                <w:spacing w:val="-1"/>
                                <w:sz w:val="20"/>
                                <w:szCs w:val="20"/>
                              </w:rPr>
                              <w:t>31</w:t>
                            </w:r>
                          </w:p>
                        </w:tc>
                        <w:tc>
                          <w:tcPr>
                            <w:tcW w:w="504" w:type="dxa"/>
                            <w:tcBorders>
                              <w:top w:val="nil"/>
                              <w:left w:val="nil"/>
                              <w:bottom w:val="nil"/>
                              <w:right w:val="nil"/>
                            </w:tcBorders>
                          </w:tcPr>
                          <w:p w14:paraId="5463878A" w14:textId="77777777" w:rsidR="00BC3D62" w:rsidRDefault="00BC3D62"/>
                        </w:tc>
                      </w:tr>
                      <w:tr w:rsidR="00BC3D62" w14:paraId="41C7628E" w14:textId="77777777">
                        <w:trPr>
                          <w:trHeight w:hRule="exact" w:val="268"/>
                        </w:trPr>
                        <w:tc>
                          <w:tcPr>
                            <w:tcW w:w="812" w:type="dxa"/>
                            <w:tcBorders>
                              <w:top w:val="nil"/>
                              <w:left w:val="nil"/>
                              <w:bottom w:val="nil"/>
                              <w:right w:val="nil"/>
                            </w:tcBorders>
                          </w:tcPr>
                          <w:p w14:paraId="6617ADAE" w14:textId="77777777" w:rsidR="00BC3D62" w:rsidRDefault="00BC3D62">
                            <w:pPr>
                              <w:pStyle w:val="TableParagraph"/>
                              <w:spacing w:line="226" w:lineRule="exact"/>
                              <w:ind w:left="40"/>
                              <w:rPr>
                                <w:rFonts w:ascii="Calibri" w:eastAsia="Calibri" w:hAnsi="Calibri" w:cs="Calibri"/>
                                <w:sz w:val="20"/>
                                <w:szCs w:val="20"/>
                              </w:rPr>
                            </w:pPr>
                            <w:r>
                              <w:rPr>
                                <w:rFonts w:ascii="Calibri" w:eastAsia="Calibri" w:hAnsi="Calibri" w:cs="Calibri"/>
                                <w:sz w:val="20"/>
                                <w:szCs w:val="20"/>
                              </w:rPr>
                              <w:t>2.12.2</w:t>
                            </w:r>
                          </w:p>
                        </w:tc>
                        <w:tc>
                          <w:tcPr>
                            <w:tcW w:w="2886" w:type="dxa"/>
                            <w:tcBorders>
                              <w:top w:val="nil"/>
                              <w:left w:val="nil"/>
                              <w:bottom w:val="nil"/>
                              <w:right w:val="nil"/>
                            </w:tcBorders>
                          </w:tcPr>
                          <w:p w14:paraId="356ED0B1" w14:textId="77777777" w:rsidR="00BC3D62" w:rsidRDefault="00BC3D62">
                            <w:pPr>
                              <w:pStyle w:val="TableParagraph"/>
                              <w:spacing w:line="226" w:lineRule="exact"/>
                              <w:ind w:left="267"/>
                              <w:rPr>
                                <w:rFonts w:ascii="Calibri" w:eastAsia="Calibri" w:hAnsi="Calibri" w:cs="Calibri"/>
                                <w:sz w:val="20"/>
                                <w:szCs w:val="20"/>
                              </w:rPr>
                            </w:pPr>
                            <w:r>
                              <w:rPr>
                                <w:rFonts w:ascii="Calibri" w:eastAsia="Calibri" w:hAnsi="Calibri" w:cs="Calibri"/>
                                <w:sz w:val="20"/>
                                <w:szCs w:val="20"/>
                              </w:rPr>
                              <w:t>In</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1"/>
                                <w:sz w:val="20"/>
                                <w:szCs w:val="20"/>
                              </w:rPr>
                              <w:t>m</w:t>
                            </w:r>
                            <w:r>
                              <w:rPr>
                                <w:rFonts w:ascii="Calibri" w:eastAsia="Calibri" w:hAnsi="Calibri" w:cs="Calibri"/>
                                <w:sz w:val="20"/>
                                <w:szCs w:val="20"/>
                              </w:rPr>
                              <w:t>ation</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7"/>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8"/>
                                <w:sz w:val="20"/>
                                <w:szCs w:val="20"/>
                              </w:rPr>
                              <w:t xml:space="preserve"> </w:t>
                            </w:r>
                            <w:r>
                              <w:rPr>
                                <w:rFonts w:ascii="Calibri" w:eastAsia="Calibri" w:hAnsi="Calibri" w:cs="Calibri"/>
                                <w:sz w:val="20"/>
                                <w:szCs w:val="20"/>
                              </w:rPr>
                              <w:t>t</w:t>
                            </w:r>
                            <w:r>
                              <w:rPr>
                                <w:rFonts w:ascii="Calibri" w:eastAsia="Calibri" w:hAnsi="Calibri" w:cs="Calibri"/>
                                <w:spacing w:val="4"/>
                                <w:sz w:val="20"/>
                                <w:szCs w:val="20"/>
                              </w:rPr>
                              <w:t>h</w:t>
                            </w:r>
                            <w:r>
                              <w:rPr>
                                <w:rFonts w:ascii="Calibri" w:eastAsia="Calibri" w:hAnsi="Calibri" w:cs="Calibri"/>
                                <w:sz w:val="20"/>
                                <w:szCs w:val="20"/>
                              </w:rPr>
                              <w:t>ings</w:t>
                            </w:r>
                          </w:p>
                        </w:tc>
                        <w:tc>
                          <w:tcPr>
                            <w:tcW w:w="504" w:type="dxa"/>
                            <w:tcBorders>
                              <w:top w:val="nil"/>
                              <w:left w:val="nil"/>
                              <w:bottom w:val="nil"/>
                              <w:right w:val="nil"/>
                            </w:tcBorders>
                          </w:tcPr>
                          <w:p w14:paraId="7748E007" w14:textId="77777777" w:rsidR="00BC3D62" w:rsidRDefault="00BC3D62">
                            <w:pPr>
                              <w:pStyle w:val="TableParagraph"/>
                              <w:spacing w:line="226" w:lineRule="exact"/>
                              <w:ind w:left="262"/>
                              <w:rPr>
                                <w:rFonts w:ascii="Calibri" w:eastAsia="Calibri" w:hAnsi="Calibri" w:cs="Calibri"/>
                                <w:sz w:val="20"/>
                                <w:szCs w:val="20"/>
                              </w:rPr>
                            </w:pPr>
                            <w:r>
                              <w:rPr>
                                <w:rFonts w:ascii="Calibri" w:eastAsia="Calibri" w:hAnsi="Calibri" w:cs="Calibri"/>
                                <w:spacing w:val="-1"/>
                                <w:sz w:val="20"/>
                                <w:szCs w:val="20"/>
                              </w:rPr>
                              <w:t>31</w:t>
                            </w:r>
                          </w:p>
                        </w:tc>
                      </w:tr>
                    </w:tbl>
                    <w:p w14:paraId="191CBEB9" w14:textId="77777777" w:rsidR="00BC3D62" w:rsidRDefault="00BC3D62" w:rsidP="007C62E7"/>
                  </w:txbxContent>
                </v:textbox>
                <w10:wrap anchorx="page"/>
              </v:shape>
            </w:pict>
          </mc:Fallback>
        </mc:AlternateContent>
      </w:r>
      <w:r>
        <w:rPr>
          <w:rFonts w:ascii="Calibri" w:eastAsia="Calibri" w:hAnsi="Calibri" w:cs="Calibri"/>
          <w:spacing w:val="-2"/>
          <w:sz w:val="20"/>
          <w:szCs w:val="20"/>
        </w:rPr>
        <w:t>T</w:t>
      </w:r>
      <w:r>
        <w:rPr>
          <w:rFonts w:ascii="Calibri" w:eastAsia="Calibri" w:hAnsi="Calibri" w:cs="Calibri"/>
          <w:sz w:val="20"/>
          <w:szCs w:val="20"/>
        </w:rPr>
        <w:t>hings</w:t>
      </w:r>
      <w:r>
        <w:rPr>
          <w:rFonts w:ascii="Calibri" w:eastAsia="Calibri" w:hAnsi="Calibri" w:cs="Calibri"/>
          <w:spacing w:val="-3"/>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w:t>
      </w:r>
      <w:r>
        <w:rPr>
          <w:rFonts w:ascii="Calibri" w:eastAsia="Calibri" w:hAnsi="Calibri" w:cs="Calibri"/>
          <w:spacing w:val="1"/>
          <w:sz w:val="20"/>
          <w:szCs w:val="20"/>
        </w:rPr>
        <w:t>v</w:t>
      </w:r>
      <w:r>
        <w:rPr>
          <w:rFonts w:ascii="Calibri" w:eastAsia="Calibri" w:hAnsi="Calibri" w:cs="Calibri"/>
          <w:sz w:val="20"/>
          <w:szCs w:val="20"/>
        </w:rPr>
        <w:t>id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end</w:t>
      </w:r>
      <w:r>
        <w:rPr>
          <w:rFonts w:ascii="Calibri" w:eastAsia="Calibri" w:hAnsi="Calibri" w:cs="Calibri"/>
          <w:spacing w:val="-1"/>
          <w:sz w:val="20"/>
          <w:szCs w:val="20"/>
        </w:rPr>
        <w:t xml:space="preserve"> </w:t>
      </w:r>
      <w:r>
        <w:rPr>
          <w:rFonts w:ascii="Calibri" w:eastAsia="Calibri" w:hAnsi="Calibri" w:cs="Calibri"/>
          <w:sz w:val="20"/>
          <w:szCs w:val="20"/>
        </w:rPr>
        <w:t>of</w:t>
      </w:r>
      <w:r>
        <w:rPr>
          <w:rFonts w:ascii="Calibri" w:eastAsia="Calibri" w:hAnsi="Calibri" w:cs="Calibri"/>
          <w:spacing w:val="-2"/>
          <w:sz w:val="20"/>
          <w:szCs w:val="20"/>
        </w:rPr>
        <w:t xml:space="preserve"> </w:t>
      </w:r>
      <w:r>
        <w:rPr>
          <w:rFonts w:ascii="Calibri" w:eastAsia="Calibri" w:hAnsi="Calibri" w:cs="Calibri"/>
          <w:sz w:val="20"/>
          <w:szCs w:val="20"/>
        </w:rPr>
        <w:t>the</w:t>
      </w:r>
      <w:r>
        <w:rPr>
          <w:rFonts w:ascii="Calibri" w:eastAsia="Calibri" w:hAnsi="Calibri" w:cs="Calibri"/>
          <w:spacing w:val="3"/>
          <w:sz w:val="20"/>
          <w:szCs w:val="20"/>
        </w:rPr>
        <w:t xml:space="preserve"> </w:t>
      </w:r>
      <w:r>
        <w:rPr>
          <w:rFonts w:ascii="Calibri" w:eastAsia="Calibri" w:hAnsi="Calibri" w:cs="Calibri"/>
          <w:i/>
          <w:spacing w:val="-1"/>
          <w:sz w:val="20"/>
          <w:szCs w:val="20"/>
        </w:rPr>
        <w:t>s</w:t>
      </w:r>
      <w:r>
        <w:rPr>
          <w:rFonts w:ascii="Calibri" w:eastAsia="Calibri" w:hAnsi="Calibri" w:cs="Calibri"/>
          <w:i/>
          <w:sz w:val="20"/>
          <w:szCs w:val="20"/>
        </w:rPr>
        <w:t>e</w:t>
      </w:r>
      <w:r>
        <w:rPr>
          <w:rFonts w:ascii="Calibri" w:eastAsia="Calibri" w:hAnsi="Calibri" w:cs="Calibri"/>
          <w:i/>
          <w:spacing w:val="-2"/>
          <w:sz w:val="20"/>
          <w:szCs w:val="20"/>
        </w:rPr>
        <w:t>r</w:t>
      </w:r>
      <w:r>
        <w:rPr>
          <w:rFonts w:ascii="Calibri" w:eastAsia="Calibri" w:hAnsi="Calibri" w:cs="Calibri"/>
          <w:i/>
          <w:sz w:val="20"/>
          <w:szCs w:val="20"/>
        </w:rPr>
        <w:t>vice</w:t>
      </w:r>
      <w:r>
        <w:rPr>
          <w:rFonts w:ascii="Calibri" w:eastAsia="Calibri" w:hAnsi="Calibri" w:cs="Calibri"/>
          <w:i/>
          <w:spacing w:val="-1"/>
          <w:sz w:val="20"/>
          <w:szCs w:val="20"/>
        </w:rPr>
        <w:t xml:space="preserve"> </w:t>
      </w:r>
      <w:r>
        <w:rPr>
          <w:rFonts w:ascii="Calibri" w:eastAsia="Calibri" w:hAnsi="Calibri" w:cs="Calibri"/>
          <w:i/>
          <w:spacing w:val="1"/>
          <w:sz w:val="20"/>
          <w:szCs w:val="20"/>
        </w:rPr>
        <w:t>p</w:t>
      </w:r>
      <w:r>
        <w:rPr>
          <w:rFonts w:ascii="Calibri" w:eastAsia="Calibri" w:hAnsi="Calibri" w:cs="Calibri"/>
          <w:i/>
          <w:sz w:val="20"/>
          <w:szCs w:val="20"/>
        </w:rPr>
        <w:t>e</w:t>
      </w:r>
      <w:r>
        <w:rPr>
          <w:rFonts w:ascii="Calibri" w:eastAsia="Calibri" w:hAnsi="Calibri" w:cs="Calibri"/>
          <w:i/>
          <w:spacing w:val="-2"/>
          <w:sz w:val="20"/>
          <w:szCs w:val="20"/>
        </w:rPr>
        <w:t>r</w:t>
      </w:r>
      <w:r>
        <w:rPr>
          <w:rFonts w:ascii="Calibri" w:eastAsia="Calibri" w:hAnsi="Calibri" w:cs="Calibri"/>
          <w:i/>
          <w:sz w:val="20"/>
          <w:szCs w:val="20"/>
        </w:rPr>
        <w:t>iod</w:t>
      </w:r>
      <w:r>
        <w:rPr>
          <w:rFonts w:ascii="Calibri" w:eastAsia="Calibri" w:hAnsi="Calibri" w:cs="Calibri"/>
          <w:i/>
          <w:spacing w:val="1"/>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 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i/>
          <w:sz w:val="20"/>
          <w:szCs w:val="20"/>
        </w:rPr>
        <w:t>Employer</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pacing w:val="1"/>
          <w:sz w:val="20"/>
          <w:szCs w:val="20"/>
        </w:rPr>
        <w:t>us</w:t>
      </w:r>
      <w:r>
        <w:rPr>
          <w:rFonts w:ascii="Calibri" w:eastAsia="Calibri" w:hAnsi="Calibri" w:cs="Calibri"/>
          <w:sz w:val="20"/>
          <w:szCs w:val="20"/>
        </w:rPr>
        <w:t>e</w:t>
      </w:r>
      <w:r>
        <w:rPr>
          <w:rFonts w:ascii="Calibri" w:eastAsia="Calibri" w:hAnsi="Calibri" w:cs="Calibri"/>
          <w:sz w:val="20"/>
          <w:szCs w:val="20"/>
        </w:rPr>
        <w:tab/>
      </w:r>
      <w:r>
        <w:rPr>
          <w:rFonts w:ascii="Calibri" w:eastAsia="Calibri" w:hAnsi="Calibri" w:cs="Calibri"/>
          <w:spacing w:val="-1"/>
          <w:sz w:val="20"/>
          <w:szCs w:val="20"/>
        </w:rPr>
        <w:t>31</w:t>
      </w:r>
    </w:p>
    <w:p w14:paraId="24CF55BC" w14:textId="77777777" w:rsidR="007C62E7" w:rsidRDefault="007C62E7" w:rsidP="005B3361">
      <w:pPr>
        <w:numPr>
          <w:ilvl w:val="1"/>
          <w:numId w:val="42"/>
        </w:numPr>
        <w:tabs>
          <w:tab w:val="left" w:pos="993"/>
          <w:tab w:val="left" w:leader="dot" w:pos="9542"/>
        </w:tabs>
        <w:spacing w:before="488"/>
        <w:ind w:left="994"/>
        <w:rPr>
          <w:rFonts w:ascii="Calibri" w:eastAsia="Calibri" w:hAnsi="Calibri" w:cs="Calibri"/>
          <w:sz w:val="20"/>
          <w:szCs w:val="20"/>
        </w:rPr>
      </w:pPr>
      <w:r>
        <w:rPr>
          <w:rFonts w:ascii="Calibri" w:eastAsia="Calibri" w:hAnsi="Calibri" w:cs="Calibri"/>
          <w:sz w:val="20"/>
          <w:szCs w:val="20"/>
        </w:rPr>
        <w:t>Manage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1"/>
          <w:sz w:val="20"/>
          <w:szCs w:val="20"/>
        </w:rPr>
        <w:t xml:space="preserve"> </w:t>
      </w:r>
      <w:r>
        <w:rPr>
          <w:rFonts w:ascii="Calibri" w:eastAsia="Calibri" w:hAnsi="Calibri" w:cs="Calibri"/>
          <w:sz w:val="20"/>
          <w:szCs w:val="20"/>
        </w:rPr>
        <w:t>of</w:t>
      </w:r>
      <w:r>
        <w:rPr>
          <w:rFonts w:ascii="Calibri" w:eastAsia="Calibri" w:hAnsi="Calibri" w:cs="Calibri"/>
          <w:spacing w:val="-1"/>
          <w:sz w:val="20"/>
          <w:szCs w:val="20"/>
        </w:rPr>
        <w:t xml:space="preserve"> </w:t>
      </w:r>
      <w:r>
        <w:rPr>
          <w:rFonts w:ascii="Calibri" w:eastAsia="Calibri" w:hAnsi="Calibri" w:cs="Calibri"/>
          <w:sz w:val="20"/>
          <w:szCs w:val="20"/>
        </w:rPr>
        <w:t xml:space="preserve">work </w:t>
      </w:r>
      <w:r>
        <w:rPr>
          <w:rFonts w:ascii="Calibri" w:eastAsia="Calibri" w:hAnsi="Calibri" w:cs="Calibri"/>
          <w:spacing w:val="1"/>
          <w:sz w:val="20"/>
          <w:szCs w:val="20"/>
        </w:rPr>
        <w:t>d</w:t>
      </w:r>
      <w:r>
        <w:rPr>
          <w:rFonts w:ascii="Calibri" w:eastAsia="Calibri" w:hAnsi="Calibri" w:cs="Calibri"/>
          <w:sz w:val="20"/>
          <w:szCs w:val="20"/>
        </w:rPr>
        <w:t>one</w:t>
      </w:r>
      <w:r>
        <w:rPr>
          <w:rFonts w:ascii="Calibri" w:eastAsia="Calibri" w:hAnsi="Calibri" w:cs="Calibri"/>
          <w:spacing w:val="-2"/>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 Ta</w:t>
      </w:r>
      <w:r>
        <w:rPr>
          <w:rFonts w:ascii="Calibri" w:eastAsia="Calibri" w:hAnsi="Calibri" w:cs="Calibri"/>
          <w:spacing w:val="-2"/>
          <w:sz w:val="20"/>
          <w:szCs w:val="20"/>
        </w:rPr>
        <w:t>s</w:t>
      </w:r>
      <w:r>
        <w:rPr>
          <w:rFonts w:ascii="Calibri" w:eastAsia="Calibri" w:hAnsi="Calibri" w:cs="Calibri"/>
          <w:sz w:val="20"/>
          <w:szCs w:val="20"/>
        </w:rPr>
        <w:t>k Ord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z w:val="20"/>
          <w:szCs w:val="20"/>
        </w:rPr>
        <w:tab/>
      </w:r>
      <w:r>
        <w:rPr>
          <w:rFonts w:ascii="Calibri" w:eastAsia="Calibri" w:hAnsi="Calibri" w:cs="Calibri"/>
          <w:spacing w:val="-1"/>
          <w:sz w:val="20"/>
          <w:szCs w:val="20"/>
        </w:rPr>
        <w:t>32</w:t>
      </w:r>
    </w:p>
    <w:p w14:paraId="4118E09E" w14:textId="77777777" w:rsidR="007C62E7" w:rsidRDefault="007C62E7" w:rsidP="005B3361">
      <w:pPr>
        <w:numPr>
          <w:ilvl w:val="0"/>
          <w:numId w:val="41"/>
        </w:numPr>
        <w:tabs>
          <w:tab w:val="left" w:pos="833"/>
          <w:tab w:val="left" w:pos="5874"/>
        </w:tabs>
        <w:spacing w:line="242" w:lineRule="exact"/>
        <w:ind w:left="833"/>
        <w:rPr>
          <w:rFonts w:ascii="Calibri" w:eastAsia="Calibri" w:hAnsi="Calibri" w:cs="Calibri"/>
          <w:sz w:val="20"/>
          <w:szCs w:val="20"/>
        </w:rPr>
      </w:pP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alth</w:t>
      </w:r>
      <w:r>
        <w:rPr>
          <w:rFonts w:ascii="Calibri" w:eastAsia="Calibri" w:hAnsi="Calibri" w:cs="Calibri"/>
          <w:spacing w:val="-3"/>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3"/>
          <w:sz w:val="20"/>
          <w:szCs w:val="20"/>
        </w:rPr>
        <w:t xml:space="preserve"> </w:t>
      </w:r>
      <w:r>
        <w:rPr>
          <w:rFonts w:ascii="Calibri" w:eastAsia="Calibri" w:hAnsi="Calibri" w:cs="Calibri"/>
          <w:sz w:val="20"/>
          <w:szCs w:val="20"/>
        </w:rPr>
        <w:t>sa</w:t>
      </w:r>
      <w:r>
        <w:rPr>
          <w:rFonts w:ascii="Calibri" w:eastAsia="Calibri" w:hAnsi="Calibri" w:cs="Calibri"/>
          <w:spacing w:val="-1"/>
          <w:sz w:val="20"/>
          <w:szCs w:val="20"/>
        </w:rPr>
        <w:t>fe</w:t>
      </w:r>
      <w:r>
        <w:rPr>
          <w:rFonts w:ascii="Calibri" w:eastAsia="Calibri" w:hAnsi="Calibri" w:cs="Calibri"/>
          <w:sz w:val="20"/>
          <w:szCs w:val="20"/>
        </w:rPr>
        <w:t>t</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z w:val="20"/>
          <w:szCs w:val="20"/>
        </w:rPr>
        <w:t>en</w:t>
      </w:r>
      <w:r>
        <w:rPr>
          <w:rFonts w:ascii="Calibri" w:eastAsia="Calibri" w:hAnsi="Calibri" w:cs="Calibri"/>
          <w:spacing w:val="-2"/>
          <w:sz w:val="20"/>
          <w:szCs w:val="20"/>
        </w:rPr>
        <w:t>v</w:t>
      </w:r>
      <w:r>
        <w:rPr>
          <w:rFonts w:ascii="Calibri" w:eastAsia="Calibri" w:hAnsi="Calibri" w:cs="Calibri"/>
          <w:sz w:val="20"/>
          <w:szCs w:val="20"/>
        </w:rPr>
        <w:t>ir</w:t>
      </w:r>
      <w:r>
        <w:rPr>
          <w:rFonts w:ascii="Calibri" w:eastAsia="Calibri" w:hAnsi="Calibri" w:cs="Calibri"/>
          <w:spacing w:val="2"/>
          <w:sz w:val="20"/>
          <w:szCs w:val="20"/>
        </w:rPr>
        <w:t>o</w:t>
      </w:r>
      <w:r>
        <w:rPr>
          <w:rFonts w:ascii="Calibri" w:eastAsia="Calibri" w:hAnsi="Calibri" w:cs="Calibri"/>
          <w:sz w:val="20"/>
          <w:szCs w:val="20"/>
        </w:rPr>
        <w:t>n</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q</w:t>
      </w:r>
      <w:r>
        <w:rPr>
          <w:rFonts w:ascii="Calibri" w:eastAsia="Calibri" w:hAnsi="Calibri" w:cs="Calibri"/>
          <w:sz w:val="20"/>
          <w:szCs w:val="20"/>
        </w:rPr>
        <w:t>uality</w:t>
      </w:r>
      <w:r>
        <w:rPr>
          <w:rFonts w:ascii="Calibri" w:eastAsia="Calibri" w:hAnsi="Calibri" w:cs="Calibri"/>
          <w:spacing w:val="-3"/>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ss</w:t>
      </w:r>
      <w:r>
        <w:rPr>
          <w:rFonts w:ascii="Calibri" w:eastAsia="Calibri" w:hAnsi="Calibri" w:cs="Calibri"/>
          <w:sz w:val="20"/>
          <w:szCs w:val="20"/>
        </w:rPr>
        <w:t>urance</w:t>
      </w:r>
      <w:r>
        <w:rPr>
          <w:rFonts w:ascii="Calibri" w:eastAsia="Calibri" w:hAnsi="Calibri" w:cs="Calibri"/>
          <w:sz w:val="20"/>
          <w:szCs w:val="20"/>
        </w:rPr>
        <w:tab/>
      </w:r>
      <w:r>
        <w:rPr>
          <w:rFonts w:ascii="Calibri" w:eastAsia="Calibri" w:hAnsi="Calibri" w:cs="Calibri"/>
          <w:spacing w:val="-1"/>
          <w:sz w:val="20"/>
          <w:szCs w:val="20"/>
        </w:rPr>
        <w:t>32</w:t>
      </w:r>
    </w:p>
    <w:p w14:paraId="726DE6A3" w14:textId="77777777" w:rsidR="007C62E7" w:rsidRDefault="007C62E7" w:rsidP="005B3361">
      <w:pPr>
        <w:numPr>
          <w:ilvl w:val="1"/>
          <w:numId w:val="41"/>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alth</w:t>
      </w:r>
      <w:r>
        <w:rPr>
          <w:rFonts w:ascii="Calibri" w:eastAsia="Calibri" w:hAnsi="Calibri" w:cs="Calibri"/>
          <w:spacing w:val="-1"/>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 sa</w:t>
      </w:r>
      <w:r>
        <w:rPr>
          <w:rFonts w:ascii="Calibri" w:eastAsia="Calibri" w:hAnsi="Calibri" w:cs="Calibri"/>
          <w:spacing w:val="-1"/>
          <w:sz w:val="20"/>
          <w:szCs w:val="20"/>
        </w:rPr>
        <w:t>fe</w:t>
      </w:r>
      <w:r>
        <w:rPr>
          <w:rFonts w:ascii="Calibri" w:eastAsia="Calibri" w:hAnsi="Calibri" w:cs="Calibri"/>
          <w:sz w:val="20"/>
          <w:szCs w:val="20"/>
        </w:rPr>
        <w:t>ty</w:t>
      </w:r>
      <w:r>
        <w:rPr>
          <w:rFonts w:ascii="Calibri" w:eastAsia="Calibri" w:hAnsi="Calibri" w:cs="Calibri"/>
          <w:spacing w:val="1"/>
          <w:sz w:val="20"/>
          <w:szCs w:val="20"/>
        </w:rPr>
        <w:t xml:space="preserve"> </w:t>
      </w:r>
      <w:r>
        <w:rPr>
          <w:rFonts w:ascii="Calibri" w:eastAsia="Calibri" w:hAnsi="Calibri" w:cs="Calibri"/>
          <w:sz w:val="20"/>
          <w:szCs w:val="20"/>
        </w:rPr>
        <w:t>ri</w:t>
      </w:r>
      <w:r>
        <w:rPr>
          <w:rFonts w:ascii="Calibri" w:eastAsia="Calibri" w:hAnsi="Calibri" w:cs="Calibri"/>
          <w:spacing w:val="-2"/>
          <w:sz w:val="20"/>
          <w:szCs w:val="20"/>
        </w:rPr>
        <w:t>s</w:t>
      </w:r>
      <w:r>
        <w:rPr>
          <w:rFonts w:ascii="Calibri" w:eastAsia="Calibri" w:hAnsi="Calibri" w:cs="Calibri"/>
          <w:sz w:val="20"/>
          <w:szCs w:val="20"/>
        </w:rPr>
        <w:t xml:space="preserve">k </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a</w:t>
      </w:r>
      <w:r>
        <w:rPr>
          <w:rFonts w:ascii="Calibri" w:eastAsia="Calibri" w:hAnsi="Calibri" w:cs="Calibri"/>
          <w:spacing w:val="2"/>
          <w:sz w:val="20"/>
          <w:szCs w:val="20"/>
        </w:rPr>
        <w:t>g</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z w:val="20"/>
          <w:szCs w:val="20"/>
        </w:rPr>
        <w:tab/>
      </w:r>
      <w:r>
        <w:rPr>
          <w:rFonts w:ascii="Calibri" w:eastAsia="Calibri" w:hAnsi="Calibri" w:cs="Calibri"/>
          <w:spacing w:val="-1"/>
          <w:sz w:val="20"/>
          <w:szCs w:val="20"/>
        </w:rPr>
        <w:t>32</w:t>
      </w:r>
    </w:p>
    <w:p w14:paraId="7D35E1DD" w14:textId="77777777" w:rsidR="007C62E7" w:rsidRDefault="007C62E7" w:rsidP="005B3361">
      <w:pPr>
        <w:numPr>
          <w:ilvl w:val="1"/>
          <w:numId w:val="41"/>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En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2"/>
          <w:sz w:val="20"/>
          <w:szCs w:val="20"/>
        </w:rPr>
        <w:t xml:space="preserve"> </w:t>
      </w:r>
      <w:r>
        <w:rPr>
          <w:rFonts w:ascii="Calibri" w:eastAsia="Calibri" w:hAnsi="Calibri" w:cs="Calibri"/>
          <w:sz w:val="20"/>
          <w:szCs w:val="20"/>
        </w:rPr>
        <w:t>con</w:t>
      </w:r>
      <w:r>
        <w:rPr>
          <w:rFonts w:ascii="Calibri" w:eastAsia="Calibri" w:hAnsi="Calibri" w:cs="Calibri"/>
          <w:spacing w:val="-1"/>
          <w:sz w:val="20"/>
          <w:szCs w:val="20"/>
        </w:rPr>
        <w:t>s</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in</w:t>
      </w:r>
      <w:r>
        <w:rPr>
          <w:rFonts w:ascii="Calibri" w:eastAsia="Calibri" w:hAnsi="Calibri" w:cs="Calibri"/>
          <w:spacing w:val="2"/>
          <w:sz w:val="20"/>
          <w:szCs w:val="20"/>
        </w:rPr>
        <w:t>t</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 ma</w:t>
      </w:r>
      <w:r>
        <w:rPr>
          <w:rFonts w:ascii="Calibri" w:eastAsia="Calibri" w:hAnsi="Calibri" w:cs="Calibri"/>
          <w:spacing w:val="1"/>
          <w:sz w:val="20"/>
          <w:szCs w:val="20"/>
        </w:rPr>
        <w:t>n</w:t>
      </w:r>
      <w:r>
        <w:rPr>
          <w:rFonts w:ascii="Calibri" w:eastAsia="Calibri" w:hAnsi="Calibri" w:cs="Calibri"/>
          <w:sz w:val="20"/>
          <w:szCs w:val="20"/>
        </w:rPr>
        <w:t>age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z w:val="20"/>
          <w:szCs w:val="20"/>
        </w:rPr>
        <w:tab/>
      </w:r>
      <w:r>
        <w:rPr>
          <w:rFonts w:ascii="Calibri" w:eastAsia="Calibri" w:hAnsi="Calibri" w:cs="Calibri"/>
          <w:spacing w:val="-1"/>
          <w:sz w:val="20"/>
          <w:szCs w:val="20"/>
        </w:rPr>
        <w:t>35</w:t>
      </w:r>
    </w:p>
    <w:p w14:paraId="1726D5CC" w14:textId="77777777" w:rsidR="007C62E7" w:rsidRDefault="007C62E7" w:rsidP="005B3361">
      <w:pPr>
        <w:numPr>
          <w:ilvl w:val="1"/>
          <w:numId w:val="41"/>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Q</w:t>
      </w:r>
      <w:r>
        <w:rPr>
          <w:rFonts w:ascii="Calibri" w:eastAsia="Calibri" w:hAnsi="Calibri" w:cs="Calibri"/>
          <w:spacing w:val="1"/>
          <w:sz w:val="20"/>
          <w:szCs w:val="20"/>
        </w:rPr>
        <w:t>u</w:t>
      </w:r>
      <w:r>
        <w:rPr>
          <w:rFonts w:ascii="Calibri" w:eastAsia="Calibri" w:hAnsi="Calibri" w:cs="Calibri"/>
          <w:sz w:val="20"/>
          <w:szCs w:val="20"/>
        </w:rPr>
        <w:t>ality</w:t>
      </w:r>
      <w:r>
        <w:rPr>
          <w:rFonts w:ascii="Calibri" w:eastAsia="Calibri" w:hAnsi="Calibri" w:cs="Calibri"/>
          <w:spacing w:val="-1"/>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ss</w:t>
      </w:r>
      <w:r>
        <w:rPr>
          <w:rFonts w:ascii="Calibri" w:eastAsia="Calibri" w:hAnsi="Calibri" w:cs="Calibri"/>
          <w:sz w:val="20"/>
          <w:szCs w:val="20"/>
        </w:rPr>
        <w:t>urance</w:t>
      </w:r>
      <w:r>
        <w:rPr>
          <w:rFonts w:ascii="Calibri" w:eastAsia="Calibri" w:hAnsi="Calibri" w:cs="Calibri"/>
          <w:spacing w:val="-2"/>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quir</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pacing w:val="3"/>
          <w:sz w:val="20"/>
          <w:szCs w:val="20"/>
        </w:rPr>
        <w:t>n</w:t>
      </w:r>
      <w:r>
        <w:rPr>
          <w:rFonts w:ascii="Calibri" w:eastAsia="Calibri" w:hAnsi="Calibri" w:cs="Calibri"/>
          <w:sz w:val="20"/>
          <w:szCs w:val="20"/>
        </w:rPr>
        <w:t>ts</w:t>
      </w:r>
      <w:r>
        <w:rPr>
          <w:rFonts w:ascii="Calibri" w:eastAsia="Calibri" w:hAnsi="Calibri" w:cs="Calibri"/>
          <w:sz w:val="20"/>
          <w:szCs w:val="20"/>
        </w:rPr>
        <w:tab/>
      </w:r>
      <w:r>
        <w:rPr>
          <w:rFonts w:ascii="Calibri" w:eastAsia="Calibri" w:hAnsi="Calibri" w:cs="Calibri"/>
          <w:spacing w:val="-1"/>
          <w:sz w:val="20"/>
          <w:szCs w:val="20"/>
        </w:rPr>
        <w:t>36</w:t>
      </w:r>
    </w:p>
    <w:p w14:paraId="47E4A5FC" w14:textId="77777777" w:rsidR="007C62E7" w:rsidRDefault="007C62E7" w:rsidP="005B3361">
      <w:pPr>
        <w:numPr>
          <w:ilvl w:val="0"/>
          <w:numId w:val="41"/>
        </w:numPr>
        <w:tabs>
          <w:tab w:val="left" w:pos="833"/>
          <w:tab w:val="left" w:pos="2273"/>
        </w:tabs>
        <w:spacing w:line="242" w:lineRule="exact"/>
        <w:ind w:left="833"/>
        <w:rPr>
          <w:rFonts w:ascii="Calibri" w:eastAsia="Calibri" w:hAnsi="Calibri" w:cs="Calibri"/>
          <w:sz w:val="20"/>
          <w:szCs w:val="20"/>
        </w:rPr>
      </w:pPr>
      <w:r>
        <w:rPr>
          <w:rFonts w:ascii="Calibri" w:eastAsia="Calibri" w:hAnsi="Calibri" w:cs="Calibri"/>
          <w:sz w:val="20"/>
          <w:szCs w:val="20"/>
        </w:rPr>
        <w:t>Procur</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z w:val="20"/>
          <w:szCs w:val="20"/>
        </w:rPr>
        <w:tab/>
      </w:r>
      <w:r>
        <w:rPr>
          <w:rFonts w:ascii="Calibri" w:eastAsia="Calibri" w:hAnsi="Calibri" w:cs="Calibri"/>
          <w:spacing w:val="-1"/>
          <w:sz w:val="20"/>
          <w:szCs w:val="20"/>
        </w:rPr>
        <w:t>37</w:t>
      </w:r>
    </w:p>
    <w:p w14:paraId="29C09B33" w14:textId="77777777" w:rsidR="007C62E7" w:rsidRDefault="007C62E7" w:rsidP="005B3361">
      <w:pPr>
        <w:numPr>
          <w:ilvl w:val="1"/>
          <w:numId w:val="41"/>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People</w:t>
      </w:r>
      <w:r>
        <w:rPr>
          <w:rFonts w:ascii="Calibri" w:eastAsia="Calibri" w:hAnsi="Calibri" w:cs="Calibri"/>
          <w:sz w:val="20"/>
          <w:szCs w:val="20"/>
        </w:rPr>
        <w:tab/>
      </w:r>
      <w:r>
        <w:rPr>
          <w:rFonts w:ascii="Calibri" w:eastAsia="Calibri" w:hAnsi="Calibri" w:cs="Calibri"/>
          <w:spacing w:val="-1"/>
          <w:sz w:val="20"/>
          <w:szCs w:val="20"/>
        </w:rPr>
        <w:t>37</w:t>
      </w:r>
    </w:p>
    <w:p w14:paraId="5D0EC785" w14:textId="77777777" w:rsidR="007C62E7" w:rsidRDefault="007C62E7" w:rsidP="005B3361">
      <w:pPr>
        <w:numPr>
          <w:ilvl w:val="2"/>
          <w:numId w:val="41"/>
        </w:numPr>
        <w:tabs>
          <w:tab w:val="left" w:pos="1553"/>
          <w:tab w:val="left" w:pos="5874"/>
        </w:tabs>
        <w:ind w:left="1553"/>
        <w:rPr>
          <w:rFonts w:ascii="Calibri" w:eastAsia="Calibri" w:hAnsi="Calibri" w:cs="Calibri"/>
          <w:sz w:val="20"/>
          <w:szCs w:val="20"/>
        </w:rPr>
      </w:pPr>
      <w:r>
        <w:rPr>
          <w:rFonts w:ascii="Calibri" w:eastAsia="Calibri" w:hAnsi="Calibri" w:cs="Calibri"/>
          <w:sz w:val="20"/>
          <w:szCs w:val="20"/>
        </w:rPr>
        <w:t>Mini</w:t>
      </w:r>
      <w:r>
        <w:rPr>
          <w:rFonts w:ascii="Calibri" w:eastAsia="Calibri" w:hAnsi="Calibri" w:cs="Calibri"/>
          <w:spacing w:val="-1"/>
          <w:sz w:val="20"/>
          <w:szCs w:val="20"/>
        </w:rPr>
        <w:t>m</w:t>
      </w:r>
      <w:r>
        <w:rPr>
          <w:rFonts w:ascii="Calibri" w:eastAsia="Calibri" w:hAnsi="Calibri" w:cs="Calibri"/>
          <w:sz w:val="20"/>
          <w:szCs w:val="20"/>
        </w:rPr>
        <w:t>um</w:t>
      </w:r>
      <w:r>
        <w:rPr>
          <w:rFonts w:ascii="Calibri" w:eastAsia="Calibri" w:hAnsi="Calibri" w:cs="Calibri"/>
          <w:spacing w:val="-3"/>
          <w:sz w:val="20"/>
          <w:szCs w:val="20"/>
        </w:rPr>
        <w:t xml:space="preserve"> </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quir</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nts</w:t>
      </w:r>
      <w:r>
        <w:rPr>
          <w:rFonts w:ascii="Calibri" w:eastAsia="Calibri" w:hAnsi="Calibri" w:cs="Calibri"/>
          <w:spacing w:val="-3"/>
          <w:sz w:val="20"/>
          <w:szCs w:val="20"/>
        </w:rPr>
        <w:t xml:space="preserve"> </w:t>
      </w:r>
      <w:r>
        <w:rPr>
          <w:rFonts w:ascii="Calibri" w:eastAsia="Calibri" w:hAnsi="Calibri" w:cs="Calibri"/>
          <w:sz w:val="20"/>
          <w:szCs w:val="20"/>
        </w:rPr>
        <w:t>of</w:t>
      </w:r>
      <w:r>
        <w:rPr>
          <w:rFonts w:ascii="Calibri" w:eastAsia="Calibri" w:hAnsi="Calibri" w:cs="Calibri"/>
          <w:spacing w:val="-2"/>
          <w:sz w:val="20"/>
          <w:szCs w:val="20"/>
        </w:rPr>
        <w:t xml:space="preserve"> </w:t>
      </w:r>
      <w:r>
        <w:rPr>
          <w:rFonts w:ascii="Calibri" w:eastAsia="Calibri" w:hAnsi="Calibri" w:cs="Calibri"/>
          <w:spacing w:val="1"/>
          <w:sz w:val="20"/>
          <w:szCs w:val="20"/>
        </w:rPr>
        <w:t>pe</w:t>
      </w:r>
      <w:r>
        <w:rPr>
          <w:rFonts w:ascii="Calibri" w:eastAsia="Calibri" w:hAnsi="Calibri" w:cs="Calibri"/>
          <w:sz w:val="20"/>
          <w:szCs w:val="20"/>
        </w:rPr>
        <w:t>ople</w:t>
      </w:r>
      <w:r>
        <w:rPr>
          <w:rFonts w:ascii="Calibri" w:eastAsia="Calibri" w:hAnsi="Calibri" w:cs="Calibri"/>
          <w:spacing w:val="-3"/>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m</w:t>
      </w:r>
      <w:r>
        <w:rPr>
          <w:rFonts w:ascii="Calibri" w:eastAsia="Calibri" w:hAnsi="Calibri" w:cs="Calibri"/>
          <w:sz w:val="20"/>
          <w:szCs w:val="20"/>
        </w:rPr>
        <w:t>plo</w:t>
      </w:r>
      <w:r>
        <w:rPr>
          <w:rFonts w:ascii="Calibri" w:eastAsia="Calibri" w:hAnsi="Calibri" w:cs="Calibri"/>
          <w:spacing w:val="1"/>
          <w:sz w:val="20"/>
          <w:szCs w:val="20"/>
        </w:rPr>
        <w:t>y</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z w:val="20"/>
          <w:szCs w:val="20"/>
        </w:rPr>
        <w:tab/>
      </w:r>
      <w:r>
        <w:rPr>
          <w:rFonts w:ascii="Calibri" w:eastAsia="Calibri" w:hAnsi="Calibri" w:cs="Calibri"/>
          <w:spacing w:val="-1"/>
          <w:sz w:val="20"/>
          <w:szCs w:val="20"/>
        </w:rPr>
        <w:t>37</w:t>
      </w:r>
    </w:p>
    <w:p w14:paraId="1B092AE9" w14:textId="77777777" w:rsidR="007C62E7" w:rsidRDefault="007C62E7" w:rsidP="005B3361">
      <w:pPr>
        <w:numPr>
          <w:ilvl w:val="2"/>
          <w:numId w:val="41"/>
        </w:numPr>
        <w:tabs>
          <w:tab w:val="left" w:pos="1553"/>
          <w:tab w:val="left" w:pos="4434"/>
        </w:tabs>
        <w:spacing w:line="242" w:lineRule="exact"/>
        <w:ind w:left="1553"/>
        <w:rPr>
          <w:rFonts w:ascii="Calibri" w:eastAsia="Calibri" w:hAnsi="Calibri" w:cs="Calibri"/>
          <w:sz w:val="20"/>
          <w:szCs w:val="20"/>
        </w:rPr>
      </w:pPr>
      <w:r>
        <w:rPr>
          <w:rFonts w:ascii="Calibri" w:eastAsia="Calibri" w:hAnsi="Calibri" w:cs="Calibri"/>
          <w:sz w:val="20"/>
          <w:szCs w:val="20"/>
        </w:rPr>
        <w:t>B</w:t>
      </w:r>
      <w:r>
        <w:rPr>
          <w:rFonts w:ascii="Calibri" w:eastAsia="Calibri" w:hAnsi="Calibri" w:cs="Calibri"/>
          <w:spacing w:val="-1"/>
          <w:sz w:val="20"/>
          <w:szCs w:val="20"/>
        </w:rPr>
        <w:t>B</w:t>
      </w:r>
      <w:r>
        <w:rPr>
          <w:rFonts w:ascii="Calibri" w:eastAsia="Calibri" w:hAnsi="Calibri" w:cs="Calibri"/>
          <w:sz w:val="20"/>
          <w:szCs w:val="20"/>
        </w:rPr>
        <w:t>BEE</w:t>
      </w:r>
      <w:r>
        <w:rPr>
          <w:rFonts w:ascii="Calibri" w:eastAsia="Calibri" w:hAnsi="Calibri" w:cs="Calibri"/>
          <w:spacing w:val="-3"/>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3"/>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efe</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 xml:space="preserve">ncing </w:t>
      </w:r>
      <w:r>
        <w:rPr>
          <w:rFonts w:ascii="Calibri" w:eastAsia="Calibri" w:hAnsi="Calibri" w:cs="Calibri"/>
          <w:spacing w:val="-1"/>
          <w:sz w:val="20"/>
          <w:szCs w:val="20"/>
        </w:rPr>
        <w:t>s</w:t>
      </w:r>
      <w:r>
        <w:rPr>
          <w:rFonts w:ascii="Calibri" w:eastAsia="Calibri" w:hAnsi="Calibri" w:cs="Calibri"/>
          <w:sz w:val="20"/>
          <w:szCs w:val="20"/>
        </w:rPr>
        <w:t>ch</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z w:val="20"/>
          <w:szCs w:val="20"/>
        </w:rPr>
        <w:tab/>
      </w:r>
      <w:r>
        <w:rPr>
          <w:rFonts w:ascii="Calibri" w:eastAsia="Calibri" w:hAnsi="Calibri" w:cs="Calibri"/>
          <w:spacing w:val="-1"/>
          <w:sz w:val="20"/>
          <w:szCs w:val="20"/>
        </w:rPr>
        <w:t>37</w:t>
      </w:r>
    </w:p>
    <w:p w14:paraId="49BFEE35" w14:textId="77777777" w:rsidR="007C62E7" w:rsidRDefault="007C62E7" w:rsidP="005B3361">
      <w:pPr>
        <w:numPr>
          <w:ilvl w:val="2"/>
          <w:numId w:val="41"/>
        </w:numPr>
        <w:tabs>
          <w:tab w:val="left" w:pos="1553"/>
        </w:tabs>
        <w:ind w:left="1553"/>
        <w:rPr>
          <w:rFonts w:ascii="Calibri" w:eastAsia="Calibri" w:hAnsi="Calibri" w:cs="Calibri"/>
          <w:sz w:val="20"/>
          <w:szCs w:val="20"/>
        </w:rPr>
      </w:pPr>
      <w:r>
        <w:rPr>
          <w:rFonts w:ascii="Calibri" w:eastAsia="Calibri" w:hAnsi="Calibri" w:cs="Calibri"/>
          <w:sz w:val="20"/>
          <w:szCs w:val="20"/>
        </w:rPr>
        <w:t>Ac</w:t>
      </w:r>
      <w:r>
        <w:rPr>
          <w:rFonts w:ascii="Calibri" w:eastAsia="Calibri" w:hAnsi="Calibri" w:cs="Calibri"/>
          <w:spacing w:val="-1"/>
          <w:sz w:val="20"/>
          <w:szCs w:val="20"/>
        </w:rPr>
        <w:t>ce</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rated</w:t>
      </w:r>
      <w:r>
        <w:rPr>
          <w:rFonts w:ascii="Calibri" w:eastAsia="Calibri" w:hAnsi="Calibri" w:cs="Calibri"/>
          <w:spacing w:val="-7"/>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h</w:t>
      </w: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ro</w:t>
      </w:r>
      <w:r>
        <w:rPr>
          <w:rFonts w:ascii="Calibri" w:eastAsia="Calibri" w:hAnsi="Calibri" w:cs="Calibri"/>
          <w:spacing w:val="-1"/>
          <w:sz w:val="20"/>
          <w:szCs w:val="20"/>
        </w:rPr>
        <w:t>w</w:t>
      </w:r>
      <w:r>
        <w:rPr>
          <w:rFonts w:ascii="Calibri" w:eastAsia="Calibri" w:hAnsi="Calibri" w:cs="Calibri"/>
          <w:sz w:val="20"/>
          <w:szCs w:val="20"/>
        </w:rPr>
        <w:t>th</w:t>
      </w:r>
      <w:r>
        <w:rPr>
          <w:rFonts w:ascii="Calibri" w:eastAsia="Calibri" w:hAnsi="Calibri" w:cs="Calibri"/>
          <w:spacing w:val="-6"/>
          <w:sz w:val="20"/>
          <w:szCs w:val="20"/>
        </w:rPr>
        <w:t xml:space="preserve"> </w:t>
      </w:r>
      <w:r>
        <w:rPr>
          <w:rFonts w:ascii="Calibri" w:eastAsia="Calibri" w:hAnsi="Calibri" w:cs="Calibri"/>
          <w:sz w:val="20"/>
          <w:szCs w:val="20"/>
        </w:rPr>
        <w:t>Initiati</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2"/>
          <w:sz w:val="20"/>
          <w:szCs w:val="20"/>
        </w:rPr>
        <w:t xml:space="preserve"> </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z w:val="20"/>
          <w:szCs w:val="20"/>
        </w:rPr>
        <w:t>South</w:t>
      </w:r>
      <w:r>
        <w:rPr>
          <w:rFonts w:ascii="Calibri" w:eastAsia="Calibri" w:hAnsi="Calibri" w:cs="Calibri"/>
          <w:spacing w:val="-6"/>
          <w:sz w:val="20"/>
          <w:szCs w:val="20"/>
        </w:rPr>
        <w:t xml:space="preserve"> </w:t>
      </w:r>
      <w:r>
        <w:rPr>
          <w:rFonts w:ascii="Calibri" w:eastAsia="Calibri" w:hAnsi="Calibri" w:cs="Calibri"/>
          <w:sz w:val="20"/>
          <w:szCs w:val="20"/>
        </w:rPr>
        <w:t>Afri</w:t>
      </w:r>
      <w:r>
        <w:rPr>
          <w:rFonts w:ascii="Calibri" w:eastAsia="Calibri" w:hAnsi="Calibri" w:cs="Calibri"/>
          <w:spacing w:val="-1"/>
          <w:sz w:val="20"/>
          <w:szCs w:val="20"/>
        </w:rPr>
        <w:t>c</w:t>
      </w:r>
      <w:r>
        <w:rPr>
          <w:rFonts w:ascii="Calibri" w:eastAsia="Calibri" w:hAnsi="Calibri" w:cs="Calibri"/>
          <w:sz w:val="20"/>
          <w:szCs w:val="20"/>
        </w:rPr>
        <w:t>a</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2"/>
          <w:sz w:val="20"/>
          <w:szCs w:val="20"/>
        </w:rPr>
        <w:t>G</w:t>
      </w:r>
      <w:r>
        <w:rPr>
          <w:rFonts w:ascii="Calibri" w:eastAsia="Calibri" w:hAnsi="Calibri" w:cs="Calibri"/>
          <w:spacing w:val="3"/>
          <w:sz w:val="20"/>
          <w:szCs w:val="20"/>
        </w:rPr>
        <w:t>I</w:t>
      </w:r>
      <w:r>
        <w:rPr>
          <w:rFonts w:ascii="Calibri" w:eastAsia="Calibri" w:hAnsi="Calibri" w:cs="Calibri"/>
          <w:spacing w:val="-1"/>
          <w:sz w:val="20"/>
          <w:szCs w:val="20"/>
        </w:rPr>
        <w:t>-</w:t>
      </w:r>
      <w:r>
        <w:rPr>
          <w:rFonts w:ascii="Calibri" w:eastAsia="Calibri" w:hAnsi="Calibri" w:cs="Calibri"/>
          <w:spacing w:val="1"/>
          <w:sz w:val="20"/>
          <w:szCs w:val="20"/>
        </w:rPr>
        <w:t>S</w:t>
      </w:r>
      <w:r>
        <w:rPr>
          <w:rFonts w:ascii="Calibri" w:eastAsia="Calibri" w:hAnsi="Calibri" w:cs="Calibri"/>
          <w:sz w:val="20"/>
          <w:szCs w:val="20"/>
        </w:rPr>
        <w:t>A)</w:t>
      </w:r>
      <w:r>
        <w:rPr>
          <w:rFonts w:ascii="Calibri" w:eastAsia="Calibri" w:hAnsi="Calibri" w:cs="Calibri"/>
          <w:spacing w:val="-10"/>
          <w:sz w:val="20"/>
          <w:szCs w:val="20"/>
        </w:rPr>
        <w:t xml:space="preserve"> </w:t>
      </w:r>
      <w:r>
        <w:rPr>
          <w:rFonts w:ascii="Calibri" w:eastAsia="Calibri" w:hAnsi="Calibri" w:cs="Calibri"/>
          <w:spacing w:val="-1"/>
          <w:sz w:val="20"/>
          <w:szCs w:val="20"/>
        </w:rPr>
        <w:t>37</w:t>
      </w:r>
    </w:p>
    <w:p w14:paraId="63223E9E" w14:textId="77777777" w:rsidR="007C62E7" w:rsidRDefault="007C62E7" w:rsidP="005B3361">
      <w:pPr>
        <w:numPr>
          <w:ilvl w:val="1"/>
          <w:numId w:val="41"/>
        </w:numPr>
        <w:tabs>
          <w:tab w:val="left" w:pos="993"/>
          <w:tab w:val="left" w:leader="dot" w:pos="9542"/>
        </w:tabs>
        <w:ind w:left="994"/>
        <w:rPr>
          <w:rFonts w:ascii="Calibri" w:eastAsia="Calibri" w:hAnsi="Calibri" w:cs="Calibri"/>
          <w:sz w:val="20"/>
          <w:szCs w:val="20"/>
        </w:rPr>
      </w:pPr>
      <w:r>
        <w:rPr>
          <w:rFonts w:ascii="Calibri" w:eastAsia="Calibri" w:hAnsi="Calibri" w:cs="Calibri"/>
          <w:spacing w:val="-1"/>
          <w:sz w:val="20"/>
          <w:szCs w:val="20"/>
        </w:rPr>
        <w:t>S</w:t>
      </w:r>
      <w:r>
        <w:rPr>
          <w:rFonts w:ascii="Calibri" w:eastAsia="Calibri" w:hAnsi="Calibri" w:cs="Calibri"/>
          <w:sz w:val="20"/>
          <w:szCs w:val="20"/>
        </w:rPr>
        <w:t>ubco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cting</w:t>
      </w:r>
      <w:r>
        <w:rPr>
          <w:rFonts w:ascii="Calibri" w:eastAsia="Calibri" w:hAnsi="Calibri" w:cs="Calibri"/>
          <w:sz w:val="20"/>
          <w:szCs w:val="20"/>
        </w:rPr>
        <w:tab/>
      </w:r>
      <w:r>
        <w:rPr>
          <w:rFonts w:ascii="Calibri" w:eastAsia="Calibri" w:hAnsi="Calibri" w:cs="Calibri"/>
          <w:spacing w:val="-1"/>
          <w:sz w:val="20"/>
          <w:szCs w:val="20"/>
        </w:rPr>
        <w:t>38</w:t>
      </w:r>
    </w:p>
    <w:p w14:paraId="33C92BA9" w14:textId="77777777" w:rsidR="007C62E7" w:rsidRDefault="007C62E7" w:rsidP="005B3361">
      <w:pPr>
        <w:numPr>
          <w:ilvl w:val="2"/>
          <w:numId w:val="41"/>
        </w:numPr>
        <w:tabs>
          <w:tab w:val="left" w:pos="1553"/>
        </w:tabs>
        <w:ind w:left="1553"/>
        <w:rPr>
          <w:rFonts w:ascii="Calibri" w:eastAsia="Calibri" w:hAnsi="Calibri" w:cs="Calibri"/>
          <w:sz w:val="20"/>
          <w:szCs w:val="20"/>
        </w:rPr>
      </w:pPr>
      <w:r>
        <w:rPr>
          <w:rFonts w:ascii="Calibri" w:eastAsia="Calibri" w:hAnsi="Calibri" w:cs="Calibri"/>
          <w:sz w:val="20"/>
          <w:szCs w:val="20"/>
        </w:rPr>
        <w:t>Pre</w:t>
      </w:r>
      <w:r>
        <w:rPr>
          <w:rFonts w:ascii="Calibri" w:eastAsia="Calibri" w:hAnsi="Calibri" w:cs="Calibri"/>
          <w:spacing w:val="-1"/>
          <w:sz w:val="20"/>
          <w:szCs w:val="20"/>
        </w:rPr>
        <w:t>f</w:t>
      </w:r>
      <w:r>
        <w:rPr>
          <w:rFonts w:ascii="Calibri" w:eastAsia="Calibri" w:hAnsi="Calibri" w:cs="Calibri"/>
          <w:spacing w:val="1"/>
          <w:sz w:val="20"/>
          <w:szCs w:val="20"/>
        </w:rPr>
        <w:t>e</w:t>
      </w:r>
      <w:r>
        <w:rPr>
          <w:rFonts w:ascii="Calibri" w:eastAsia="Calibri" w:hAnsi="Calibri" w:cs="Calibri"/>
          <w:sz w:val="20"/>
          <w:szCs w:val="20"/>
        </w:rPr>
        <w:t>rr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7"/>
          <w:sz w:val="20"/>
          <w:szCs w:val="20"/>
        </w:rPr>
        <w:t xml:space="preserve"> </w:t>
      </w:r>
      <w:proofErr w:type="gramStart"/>
      <w:r>
        <w:rPr>
          <w:rFonts w:ascii="Calibri" w:eastAsia="Calibri" w:hAnsi="Calibri" w:cs="Calibri"/>
          <w:sz w:val="20"/>
          <w:szCs w:val="20"/>
        </w:rPr>
        <w:t>su</w:t>
      </w:r>
      <w:r>
        <w:rPr>
          <w:rFonts w:ascii="Calibri" w:eastAsia="Calibri" w:hAnsi="Calibri" w:cs="Calibri"/>
          <w:spacing w:val="1"/>
          <w:sz w:val="20"/>
          <w:szCs w:val="20"/>
        </w:rPr>
        <w:t>b</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 xml:space="preserve">ctors </w:t>
      </w:r>
      <w:r>
        <w:rPr>
          <w:rFonts w:ascii="Calibri" w:eastAsia="Calibri" w:hAnsi="Calibri" w:cs="Calibri"/>
          <w:spacing w:val="13"/>
          <w:sz w:val="20"/>
          <w:szCs w:val="20"/>
        </w:rPr>
        <w:t xml:space="preserve"> </w:t>
      </w:r>
      <w:r>
        <w:rPr>
          <w:rFonts w:ascii="Calibri" w:eastAsia="Calibri" w:hAnsi="Calibri" w:cs="Calibri"/>
          <w:b/>
          <w:bCs/>
          <w:spacing w:val="-2"/>
          <w:sz w:val="20"/>
          <w:szCs w:val="20"/>
        </w:rPr>
        <w:t>E</w:t>
      </w:r>
      <w:r>
        <w:rPr>
          <w:rFonts w:ascii="Calibri" w:eastAsia="Calibri" w:hAnsi="Calibri" w:cs="Calibri"/>
          <w:b/>
          <w:bCs/>
          <w:sz w:val="20"/>
          <w:szCs w:val="20"/>
        </w:rPr>
        <w:t>rror</w:t>
      </w:r>
      <w:proofErr w:type="gramEnd"/>
      <w:r>
        <w:rPr>
          <w:rFonts w:ascii="Calibri" w:eastAsia="Calibri" w:hAnsi="Calibri" w:cs="Calibri"/>
          <w:b/>
          <w:bCs/>
          <w:sz w:val="20"/>
          <w:szCs w:val="20"/>
        </w:rPr>
        <w:t>!</w:t>
      </w:r>
      <w:r>
        <w:rPr>
          <w:rFonts w:ascii="Calibri" w:eastAsia="Calibri" w:hAnsi="Calibri" w:cs="Calibri"/>
          <w:b/>
          <w:bCs/>
          <w:spacing w:val="-7"/>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oo</w:t>
      </w:r>
      <w:r>
        <w:rPr>
          <w:rFonts w:ascii="Calibri" w:eastAsia="Calibri" w:hAnsi="Calibri" w:cs="Calibri"/>
          <w:b/>
          <w:bCs/>
          <w:spacing w:val="-2"/>
          <w:sz w:val="20"/>
          <w:szCs w:val="20"/>
        </w:rPr>
        <w:t>k</w:t>
      </w:r>
      <w:r>
        <w:rPr>
          <w:rFonts w:ascii="Calibri" w:eastAsia="Calibri" w:hAnsi="Calibri" w:cs="Calibri"/>
          <w:b/>
          <w:bCs/>
          <w:sz w:val="20"/>
          <w:szCs w:val="20"/>
        </w:rPr>
        <w:t>mark</w:t>
      </w:r>
      <w:r>
        <w:rPr>
          <w:rFonts w:ascii="Calibri" w:eastAsia="Calibri" w:hAnsi="Calibri" w:cs="Calibri"/>
          <w:b/>
          <w:bCs/>
          <w:spacing w:val="-7"/>
          <w:sz w:val="20"/>
          <w:szCs w:val="20"/>
        </w:rPr>
        <w:t xml:space="preserve"> </w:t>
      </w:r>
      <w:r>
        <w:rPr>
          <w:rFonts w:ascii="Calibri" w:eastAsia="Calibri" w:hAnsi="Calibri" w:cs="Calibri"/>
          <w:b/>
          <w:bCs/>
          <w:sz w:val="20"/>
          <w:szCs w:val="20"/>
        </w:rPr>
        <w:t>n</w:t>
      </w:r>
      <w:r>
        <w:rPr>
          <w:rFonts w:ascii="Calibri" w:eastAsia="Calibri" w:hAnsi="Calibri" w:cs="Calibri"/>
          <w:b/>
          <w:bCs/>
          <w:spacing w:val="-2"/>
          <w:sz w:val="20"/>
          <w:szCs w:val="20"/>
        </w:rPr>
        <w:t>o</w:t>
      </w:r>
      <w:r>
        <w:rPr>
          <w:rFonts w:ascii="Calibri" w:eastAsia="Calibri" w:hAnsi="Calibri" w:cs="Calibri"/>
          <w:b/>
          <w:bCs/>
          <w:sz w:val="20"/>
          <w:szCs w:val="20"/>
        </w:rPr>
        <w:t>t</w:t>
      </w:r>
      <w:r>
        <w:rPr>
          <w:rFonts w:ascii="Calibri" w:eastAsia="Calibri" w:hAnsi="Calibri" w:cs="Calibri"/>
          <w:b/>
          <w:bCs/>
          <w:spacing w:val="-6"/>
          <w:sz w:val="20"/>
          <w:szCs w:val="20"/>
        </w:rPr>
        <w:t xml:space="preserve"> </w:t>
      </w:r>
      <w:r>
        <w:rPr>
          <w:rFonts w:ascii="Calibri" w:eastAsia="Calibri" w:hAnsi="Calibri" w:cs="Calibri"/>
          <w:b/>
          <w:bCs/>
          <w:sz w:val="20"/>
          <w:szCs w:val="20"/>
        </w:rPr>
        <w:t>def</w:t>
      </w:r>
      <w:r>
        <w:rPr>
          <w:rFonts w:ascii="Calibri" w:eastAsia="Calibri" w:hAnsi="Calibri" w:cs="Calibri"/>
          <w:b/>
          <w:bCs/>
          <w:spacing w:val="-2"/>
          <w:sz w:val="20"/>
          <w:szCs w:val="20"/>
        </w:rPr>
        <w:t>i</w:t>
      </w:r>
      <w:r>
        <w:rPr>
          <w:rFonts w:ascii="Calibri" w:eastAsia="Calibri" w:hAnsi="Calibri" w:cs="Calibri"/>
          <w:b/>
          <w:bCs/>
          <w:sz w:val="20"/>
          <w:szCs w:val="20"/>
        </w:rPr>
        <w:t>ned.</w:t>
      </w:r>
    </w:p>
    <w:p w14:paraId="479CBA53" w14:textId="77777777" w:rsidR="007C62E7" w:rsidRDefault="007C62E7" w:rsidP="005B3361">
      <w:pPr>
        <w:numPr>
          <w:ilvl w:val="2"/>
          <w:numId w:val="41"/>
        </w:numPr>
        <w:tabs>
          <w:tab w:val="left" w:pos="1553"/>
          <w:tab w:val="left" w:pos="7314"/>
        </w:tabs>
        <w:spacing w:line="242" w:lineRule="exact"/>
        <w:ind w:left="1553"/>
        <w:rPr>
          <w:rFonts w:ascii="Calibri" w:eastAsia="Calibri" w:hAnsi="Calibri" w:cs="Calibri"/>
          <w:sz w:val="20"/>
          <w:szCs w:val="20"/>
        </w:rPr>
      </w:pPr>
      <w:r>
        <w:rPr>
          <w:rFonts w:ascii="Calibri" w:eastAsia="Calibri" w:hAnsi="Calibri" w:cs="Calibri"/>
          <w:sz w:val="20"/>
          <w:szCs w:val="20"/>
        </w:rPr>
        <w:t>Subco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w:t>
      </w:r>
      <w:r>
        <w:rPr>
          <w:rFonts w:ascii="Calibri" w:eastAsia="Calibri" w:hAnsi="Calibri" w:cs="Calibri"/>
          <w:spacing w:val="-5"/>
          <w:sz w:val="20"/>
          <w:szCs w:val="20"/>
        </w:rPr>
        <w:t xml:space="preserve"> </w:t>
      </w:r>
      <w:r>
        <w:rPr>
          <w:rFonts w:ascii="Calibri" w:eastAsia="Calibri" w:hAnsi="Calibri" w:cs="Calibri"/>
          <w:sz w:val="20"/>
          <w:szCs w:val="20"/>
        </w:rPr>
        <w:t>docu</w:t>
      </w:r>
      <w:r>
        <w:rPr>
          <w:rFonts w:ascii="Calibri" w:eastAsia="Calibri" w:hAnsi="Calibri" w:cs="Calibri"/>
          <w:spacing w:val="-1"/>
          <w:sz w:val="20"/>
          <w:szCs w:val="20"/>
        </w:rPr>
        <w:t>me</w:t>
      </w:r>
      <w:r>
        <w:rPr>
          <w:rFonts w:ascii="Calibri" w:eastAsia="Calibri" w:hAnsi="Calibri" w:cs="Calibri"/>
          <w:sz w:val="20"/>
          <w:szCs w:val="20"/>
        </w:rPr>
        <w:t>ntation,</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ss</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ubco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w:t>
      </w:r>
      <w:r>
        <w:rPr>
          <w:rFonts w:ascii="Calibri" w:eastAsia="Calibri" w:hAnsi="Calibri" w:cs="Calibri"/>
          <w:spacing w:val="-5"/>
          <w:sz w:val="20"/>
          <w:szCs w:val="20"/>
        </w:rPr>
        <w:t xml:space="preserve"> </w:t>
      </w:r>
      <w:r>
        <w:rPr>
          <w:rFonts w:ascii="Calibri" w:eastAsia="Calibri" w:hAnsi="Calibri" w:cs="Calibri"/>
          <w:sz w:val="20"/>
          <w:szCs w:val="20"/>
        </w:rPr>
        <w:t>tend</w:t>
      </w:r>
      <w:r>
        <w:rPr>
          <w:rFonts w:ascii="Calibri" w:eastAsia="Calibri" w:hAnsi="Calibri" w:cs="Calibri"/>
          <w:spacing w:val="-1"/>
          <w:sz w:val="20"/>
          <w:szCs w:val="20"/>
        </w:rPr>
        <w:t>e</w:t>
      </w:r>
      <w:r>
        <w:rPr>
          <w:rFonts w:ascii="Calibri" w:eastAsia="Calibri" w:hAnsi="Calibri" w:cs="Calibri"/>
          <w:sz w:val="20"/>
          <w:szCs w:val="20"/>
        </w:rPr>
        <w:t>rs</w:t>
      </w:r>
      <w:r>
        <w:rPr>
          <w:rFonts w:ascii="Calibri" w:eastAsia="Calibri" w:hAnsi="Calibri" w:cs="Calibri"/>
          <w:sz w:val="20"/>
          <w:szCs w:val="20"/>
        </w:rPr>
        <w:tab/>
      </w:r>
      <w:r>
        <w:rPr>
          <w:rFonts w:ascii="Calibri" w:eastAsia="Calibri" w:hAnsi="Calibri" w:cs="Calibri"/>
          <w:spacing w:val="-1"/>
          <w:sz w:val="20"/>
          <w:szCs w:val="20"/>
        </w:rPr>
        <w:t>38</w:t>
      </w:r>
    </w:p>
    <w:p w14:paraId="62A4EA60" w14:textId="77777777" w:rsidR="007C62E7" w:rsidRDefault="007C62E7" w:rsidP="005B3361">
      <w:pPr>
        <w:numPr>
          <w:ilvl w:val="2"/>
          <w:numId w:val="41"/>
        </w:numPr>
        <w:tabs>
          <w:tab w:val="left" w:pos="1553"/>
          <w:tab w:val="left" w:pos="4434"/>
        </w:tabs>
        <w:spacing w:before="1"/>
        <w:ind w:left="1553"/>
        <w:rPr>
          <w:rFonts w:ascii="Calibri" w:eastAsia="Calibri" w:hAnsi="Calibri" w:cs="Calibri"/>
          <w:sz w:val="20"/>
          <w:szCs w:val="20"/>
        </w:rPr>
      </w:pPr>
      <w:r>
        <w:rPr>
          <w:rFonts w:ascii="Calibri" w:eastAsia="Calibri" w:hAnsi="Calibri" w:cs="Calibri"/>
          <w:sz w:val="20"/>
          <w:szCs w:val="20"/>
        </w:rPr>
        <w:t>Li</w:t>
      </w:r>
      <w:r>
        <w:rPr>
          <w:rFonts w:ascii="Calibri" w:eastAsia="Calibri" w:hAnsi="Calibri" w:cs="Calibri"/>
          <w:spacing w:val="-1"/>
          <w:sz w:val="20"/>
          <w:szCs w:val="20"/>
        </w:rPr>
        <w:t>m</w:t>
      </w:r>
      <w:r>
        <w:rPr>
          <w:rFonts w:ascii="Calibri" w:eastAsia="Calibri" w:hAnsi="Calibri" w:cs="Calibri"/>
          <w:sz w:val="20"/>
          <w:szCs w:val="20"/>
        </w:rPr>
        <w:t>itations</w:t>
      </w:r>
      <w:r>
        <w:rPr>
          <w:rFonts w:ascii="Calibri" w:eastAsia="Calibri" w:hAnsi="Calibri" w:cs="Calibri"/>
          <w:spacing w:val="-4"/>
          <w:sz w:val="20"/>
          <w:szCs w:val="20"/>
        </w:rPr>
        <w:t xml:space="preserve"> </w:t>
      </w:r>
      <w:r>
        <w:rPr>
          <w:rFonts w:ascii="Calibri" w:eastAsia="Calibri" w:hAnsi="Calibri" w:cs="Calibri"/>
          <w:sz w:val="20"/>
          <w:szCs w:val="20"/>
        </w:rPr>
        <w:t>on</w:t>
      </w:r>
      <w:r>
        <w:rPr>
          <w:rFonts w:ascii="Calibri" w:eastAsia="Calibri" w:hAnsi="Calibri" w:cs="Calibri"/>
          <w:spacing w:val="-2"/>
          <w:sz w:val="20"/>
          <w:szCs w:val="20"/>
        </w:rPr>
        <w:t xml:space="preserve"> </w:t>
      </w:r>
      <w:r>
        <w:rPr>
          <w:rFonts w:ascii="Calibri" w:eastAsia="Calibri" w:hAnsi="Calibri" w:cs="Calibri"/>
          <w:sz w:val="20"/>
          <w:szCs w:val="20"/>
        </w:rPr>
        <w:t>su</w:t>
      </w:r>
      <w:r>
        <w:rPr>
          <w:rFonts w:ascii="Calibri" w:eastAsia="Calibri" w:hAnsi="Calibri" w:cs="Calibri"/>
          <w:spacing w:val="1"/>
          <w:sz w:val="20"/>
          <w:szCs w:val="20"/>
        </w:rPr>
        <w:t>b</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cting</w:t>
      </w:r>
      <w:r>
        <w:rPr>
          <w:rFonts w:ascii="Calibri" w:eastAsia="Calibri" w:hAnsi="Calibri" w:cs="Calibri"/>
          <w:sz w:val="20"/>
          <w:szCs w:val="20"/>
        </w:rPr>
        <w:tab/>
      </w:r>
      <w:r>
        <w:rPr>
          <w:rFonts w:ascii="Calibri" w:eastAsia="Calibri" w:hAnsi="Calibri" w:cs="Calibri"/>
          <w:spacing w:val="-1"/>
          <w:sz w:val="20"/>
          <w:szCs w:val="20"/>
        </w:rPr>
        <w:t>38</w:t>
      </w:r>
    </w:p>
    <w:p w14:paraId="6BC0581D" w14:textId="77777777" w:rsidR="007C62E7" w:rsidRDefault="007C62E7" w:rsidP="005B3361">
      <w:pPr>
        <w:numPr>
          <w:ilvl w:val="2"/>
          <w:numId w:val="41"/>
        </w:numPr>
        <w:tabs>
          <w:tab w:val="left" w:pos="1553"/>
          <w:tab w:val="left" w:pos="4434"/>
        </w:tabs>
        <w:ind w:left="1553"/>
        <w:rPr>
          <w:rFonts w:ascii="Calibri" w:eastAsia="Calibri" w:hAnsi="Calibri" w:cs="Calibri"/>
          <w:sz w:val="20"/>
          <w:szCs w:val="20"/>
        </w:rPr>
      </w:pPr>
      <w:r>
        <w:rPr>
          <w:rFonts w:ascii="Calibri" w:eastAsia="Calibri" w:hAnsi="Calibri" w:cs="Calibri"/>
          <w:sz w:val="20"/>
          <w:szCs w:val="20"/>
        </w:rPr>
        <w:t>Att</w:t>
      </w:r>
      <w:r>
        <w:rPr>
          <w:rFonts w:ascii="Calibri" w:eastAsia="Calibri" w:hAnsi="Calibri" w:cs="Calibri"/>
          <w:spacing w:val="-1"/>
          <w:sz w:val="20"/>
          <w:szCs w:val="20"/>
        </w:rPr>
        <w:t>e</w:t>
      </w:r>
      <w:r>
        <w:rPr>
          <w:rFonts w:ascii="Calibri" w:eastAsia="Calibri" w:hAnsi="Calibri" w:cs="Calibri"/>
          <w:sz w:val="20"/>
          <w:szCs w:val="20"/>
        </w:rPr>
        <w:t>nda</w:t>
      </w:r>
      <w:r>
        <w:rPr>
          <w:rFonts w:ascii="Calibri" w:eastAsia="Calibri" w:hAnsi="Calibri" w:cs="Calibri"/>
          <w:spacing w:val="1"/>
          <w:sz w:val="20"/>
          <w:szCs w:val="20"/>
        </w:rPr>
        <w:t>n</w:t>
      </w:r>
      <w:r>
        <w:rPr>
          <w:rFonts w:ascii="Calibri" w:eastAsia="Calibri" w:hAnsi="Calibri" w:cs="Calibri"/>
          <w:sz w:val="20"/>
          <w:szCs w:val="20"/>
        </w:rPr>
        <w:t>ce</w:t>
      </w:r>
      <w:r>
        <w:rPr>
          <w:rFonts w:ascii="Calibri" w:eastAsia="Calibri" w:hAnsi="Calibri" w:cs="Calibri"/>
          <w:spacing w:val="-4"/>
          <w:sz w:val="20"/>
          <w:szCs w:val="20"/>
        </w:rPr>
        <w:t xml:space="preserve"> </w:t>
      </w:r>
      <w:r>
        <w:rPr>
          <w:rFonts w:ascii="Calibri" w:eastAsia="Calibri" w:hAnsi="Calibri" w:cs="Calibri"/>
          <w:sz w:val="20"/>
          <w:szCs w:val="20"/>
        </w:rPr>
        <w:t>on</w:t>
      </w:r>
      <w:r>
        <w:rPr>
          <w:rFonts w:ascii="Calibri" w:eastAsia="Calibri" w:hAnsi="Calibri" w:cs="Calibri"/>
          <w:spacing w:val="-2"/>
          <w:sz w:val="20"/>
          <w:szCs w:val="20"/>
        </w:rPr>
        <w:t xml:space="preserve"> </w:t>
      </w:r>
      <w:r>
        <w:rPr>
          <w:rFonts w:ascii="Calibri" w:eastAsia="Calibri" w:hAnsi="Calibri" w:cs="Calibri"/>
          <w:sz w:val="20"/>
          <w:szCs w:val="20"/>
        </w:rPr>
        <w:t>su</w:t>
      </w:r>
      <w:r>
        <w:rPr>
          <w:rFonts w:ascii="Calibri" w:eastAsia="Calibri" w:hAnsi="Calibri" w:cs="Calibri"/>
          <w:spacing w:val="1"/>
          <w:sz w:val="20"/>
          <w:szCs w:val="20"/>
        </w:rPr>
        <w:t>b</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ctors</w:t>
      </w:r>
      <w:r>
        <w:rPr>
          <w:rFonts w:ascii="Calibri" w:eastAsia="Calibri" w:hAnsi="Calibri" w:cs="Calibri"/>
          <w:sz w:val="20"/>
          <w:szCs w:val="20"/>
        </w:rPr>
        <w:tab/>
      </w:r>
      <w:r>
        <w:rPr>
          <w:rFonts w:ascii="Calibri" w:eastAsia="Calibri" w:hAnsi="Calibri" w:cs="Calibri"/>
          <w:b/>
          <w:bCs/>
          <w:spacing w:val="-2"/>
          <w:sz w:val="20"/>
          <w:szCs w:val="20"/>
        </w:rPr>
        <w:t>E</w:t>
      </w:r>
      <w:r>
        <w:rPr>
          <w:rFonts w:ascii="Calibri" w:eastAsia="Calibri" w:hAnsi="Calibri" w:cs="Calibri"/>
          <w:b/>
          <w:bCs/>
          <w:sz w:val="20"/>
          <w:szCs w:val="20"/>
        </w:rPr>
        <w:t>rror!</w:t>
      </w:r>
      <w:r>
        <w:rPr>
          <w:rFonts w:ascii="Calibri" w:eastAsia="Calibri" w:hAnsi="Calibri" w:cs="Calibri"/>
          <w:b/>
          <w:bCs/>
          <w:spacing w:val="-9"/>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oo</w:t>
      </w:r>
      <w:r>
        <w:rPr>
          <w:rFonts w:ascii="Calibri" w:eastAsia="Calibri" w:hAnsi="Calibri" w:cs="Calibri"/>
          <w:b/>
          <w:bCs/>
          <w:spacing w:val="-2"/>
          <w:sz w:val="20"/>
          <w:szCs w:val="20"/>
        </w:rPr>
        <w:t>k</w:t>
      </w:r>
      <w:r>
        <w:rPr>
          <w:rFonts w:ascii="Calibri" w:eastAsia="Calibri" w:hAnsi="Calibri" w:cs="Calibri"/>
          <w:b/>
          <w:bCs/>
          <w:sz w:val="20"/>
          <w:szCs w:val="20"/>
        </w:rPr>
        <w:t>mark</w:t>
      </w:r>
      <w:r>
        <w:rPr>
          <w:rFonts w:ascii="Calibri" w:eastAsia="Calibri" w:hAnsi="Calibri" w:cs="Calibri"/>
          <w:b/>
          <w:bCs/>
          <w:spacing w:val="-8"/>
          <w:sz w:val="20"/>
          <w:szCs w:val="20"/>
        </w:rPr>
        <w:t xml:space="preserve"> </w:t>
      </w:r>
      <w:r>
        <w:rPr>
          <w:rFonts w:ascii="Calibri" w:eastAsia="Calibri" w:hAnsi="Calibri" w:cs="Calibri"/>
          <w:b/>
          <w:bCs/>
          <w:sz w:val="20"/>
          <w:szCs w:val="20"/>
        </w:rPr>
        <w:t>n</w:t>
      </w:r>
      <w:r>
        <w:rPr>
          <w:rFonts w:ascii="Calibri" w:eastAsia="Calibri" w:hAnsi="Calibri" w:cs="Calibri"/>
          <w:b/>
          <w:bCs/>
          <w:spacing w:val="-2"/>
          <w:sz w:val="20"/>
          <w:szCs w:val="20"/>
        </w:rPr>
        <w:t>o</w:t>
      </w:r>
      <w:r>
        <w:rPr>
          <w:rFonts w:ascii="Calibri" w:eastAsia="Calibri" w:hAnsi="Calibri" w:cs="Calibri"/>
          <w:b/>
          <w:bCs/>
          <w:sz w:val="20"/>
          <w:szCs w:val="20"/>
        </w:rPr>
        <w:t>t</w:t>
      </w:r>
      <w:r>
        <w:rPr>
          <w:rFonts w:ascii="Calibri" w:eastAsia="Calibri" w:hAnsi="Calibri" w:cs="Calibri"/>
          <w:b/>
          <w:bCs/>
          <w:spacing w:val="-8"/>
          <w:sz w:val="20"/>
          <w:szCs w:val="20"/>
        </w:rPr>
        <w:t xml:space="preserve"> </w:t>
      </w:r>
      <w:r>
        <w:rPr>
          <w:rFonts w:ascii="Calibri" w:eastAsia="Calibri" w:hAnsi="Calibri" w:cs="Calibri"/>
          <w:b/>
          <w:bCs/>
          <w:sz w:val="20"/>
          <w:szCs w:val="20"/>
        </w:rPr>
        <w:t>def</w:t>
      </w:r>
      <w:r>
        <w:rPr>
          <w:rFonts w:ascii="Calibri" w:eastAsia="Calibri" w:hAnsi="Calibri" w:cs="Calibri"/>
          <w:b/>
          <w:bCs/>
          <w:spacing w:val="-2"/>
          <w:sz w:val="20"/>
          <w:szCs w:val="20"/>
        </w:rPr>
        <w:t>i</w:t>
      </w:r>
      <w:r>
        <w:rPr>
          <w:rFonts w:ascii="Calibri" w:eastAsia="Calibri" w:hAnsi="Calibri" w:cs="Calibri"/>
          <w:b/>
          <w:bCs/>
          <w:sz w:val="20"/>
          <w:szCs w:val="20"/>
        </w:rPr>
        <w:t>ned.</w:t>
      </w:r>
    </w:p>
    <w:p w14:paraId="4D01384F" w14:textId="77777777" w:rsidR="007C62E7" w:rsidRDefault="007C62E7" w:rsidP="005B3361">
      <w:pPr>
        <w:numPr>
          <w:ilvl w:val="1"/>
          <w:numId w:val="41"/>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Pla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 Mat</w:t>
      </w:r>
      <w:r>
        <w:rPr>
          <w:rFonts w:ascii="Calibri" w:eastAsia="Calibri" w:hAnsi="Calibri" w:cs="Calibri"/>
          <w:spacing w:val="-1"/>
          <w:sz w:val="20"/>
          <w:szCs w:val="20"/>
        </w:rPr>
        <w:t>e</w:t>
      </w:r>
      <w:r>
        <w:rPr>
          <w:rFonts w:ascii="Calibri" w:eastAsia="Calibri" w:hAnsi="Calibri" w:cs="Calibri"/>
          <w:sz w:val="20"/>
          <w:szCs w:val="20"/>
        </w:rPr>
        <w:t>rials</w:t>
      </w:r>
      <w:r>
        <w:rPr>
          <w:rFonts w:ascii="Calibri" w:eastAsia="Calibri" w:hAnsi="Calibri" w:cs="Calibri"/>
          <w:sz w:val="20"/>
          <w:szCs w:val="20"/>
        </w:rPr>
        <w:tab/>
      </w:r>
      <w:r>
        <w:rPr>
          <w:rFonts w:ascii="Calibri" w:eastAsia="Calibri" w:hAnsi="Calibri" w:cs="Calibri"/>
          <w:spacing w:val="-1"/>
          <w:sz w:val="20"/>
          <w:szCs w:val="20"/>
        </w:rPr>
        <w:t>38</w:t>
      </w:r>
    </w:p>
    <w:p w14:paraId="42DA1E91" w14:textId="77777777" w:rsidR="007C62E7" w:rsidRDefault="007C62E7" w:rsidP="005B3361">
      <w:pPr>
        <w:numPr>
          <w:ilvl w:val="2"/>
          <w:numId w:val="41"/>
        </w:numPr>
        <w:tabs>
          <w:tab w:val="left" w:pos="1553"/>
          <w:tab w:val="left" w:pos="2993"/>
        </w:tabs>
        <w:spacing w:line="242" w:lineRule="exact"/>
        <w:ind w:left="1553"/>
        <w:rPr>
          <w:rFonts w:ascii="Calibri" w:eastAsia="Calibri" w:hAnsi="Calibri" w:cs="Calibri"/>
          <w:sz w:val="20"/>
          <w:szCs w:val="20"/>
        </w:rPr>
      </w:pPr>
      <w:r>
        <w:rPr>
          <w:rFonts w:ascii="Calibri" w:eastAsia="Calibri" w:hAnsi="Calibri" w:cs="Calibri"/>
          <w:sz w:val="20"/>
          <w:szCs w:val="20"/>
        </w:rPr>
        <w:t>Sp</w:t>
      </w:r>
      <w:r>
        <w:rPr>
          <w:rFonts w:ascii="Calibri" w:eastAsia="Calibri" w:hAnsi="Calibri" w:cs="Calibri"/>
          <w:spacing w:val="-1"/>
          <w:sz w:val="20"/>
          <w:szCs w:val="20"/>
        </w:rPr>
        <w:t>e</w:t>
      </w:r>
      <w:r>
        <w:rPr>
          <w:rFonts w:ascii="Calibri" w:eastAsia="Calibri" w:hAnsi="Calibri" w:cs="Calibri"/>
          <w:sz w:val="20"/>
          <w:szCs w:val="20"/>
        </w:rPr>
        <w:t>ci</w:t>
      </w:r>
      <w:r>
        <w:rPr>
          <w:rFonts w:ascii="Calibri" w:eastAsia="Calibri" w:hAnsi="Calibri" w:cs="Calibri"/>
          <w:spacing w:val="-2"/>
          <w:sz w:val="20"/>
          <w:szCs w:val="20"/>
        </w:rPr>
        <w:t>f</w:t>
      </w:r>
      <w:r>
        <w:rPr>
          <w:rFonts w:ascii="Calibri" w:eastAsia="Calibri" w:hAnsi="Calibri" w:cs="Calibri"/>
          <w:spacing w:val="2"/>
          <w:sz w:val="20"/>
          <w:szCs w:val="20"/>
        </w:rPr>
        <w:t>i</w:t>
      </w:r>
      <w:r>
        <w:rPr>
          <w:rFonts w:ascii="Calibri" w:eastAsia="Calibri" w:hAnsi="Calibri" w:cs="Calibri"/>
          <w:sz w:val="20"/>
          <w:szCs w:val="20"/>
        </w:rPr>
        <w:t>catio</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z w:val="20"/>
          <w:szCs w:val="20"/>
        </w:rPr>
        <w:tab/>
      </w:r>
      <w:r>
        <w:rPr>
          <w:rFonts w:ascii="Calibri" w:eastAsia="Calibri" w:hAnsi="Calibri" w:cs="Calibri"/>
          <w:spacing w:val="-1"/>
          <w:sz w:val="20"/>
          <w:szCs w:val="20"/>
        </w:rPr>
        <w:t>38</w:t>
      </w:r>
    </w:p>
    <w:p w14:paraId="44D381C8" w14:textId="77777777" w:rsidR="007C62E7" w:rsidRDefault="007C62E7" w:rsidP="005B3361">
      <w:pPr>
        <w:numPr>
          <w:ilvl w:val="2"/>
          <w:numId w:val="41"/>
        </w:numPr>
        <w:tabs>
          <w:tab w:val="left" w:pos="1553"/>
          <w:tab w:val="left" w:pos="3713"/>
        </w:tabs>
        <w:ind w:left="1553"/>
        <w:rPr>
          <w:rFonts w:ascii="Calibri" w:eastAsia="Calibri" w:hAnsi="Calibri" w:cs="Calibri"/>
          <w:sz w:val="20"/>
          <w:szCs w:val="20"/>
        </w:rPr>
      </w:pPr>
      <w:r>
        <w:rPr>
          <w:rFonts w:ascii="Calibri" w:eastAsia="Calibri" w:hAnsi="Calibri" w:cs="Calibri"/>
          <w:sz w:val="20"/>
          <w:szCs w:val="20"/>
        </w:rPr>
        <w:t>Corre</w:t>
      </w:r>
      <w:r>
        <w:rPr>
          <w:rFonts w:ascii="Calibri" w:eastAsia="Calibri" w:hAnsi="Calibri" w:cs="Calibri"/>
          <w:spacing w:val="-1"/>
          <w:sz w:val="20"/>
          <w:szCs w:val="20"/>
        </w:rPr>
        <w:t>c</w:t>
      </w:r>
      <w:r>
        <w:rPr>
          <w:rFonts w:ascii="Calibri" w:eastAsia="Calibri" w:hAnsi="Calibri" w:cs="Calibri"/>
          <w:sz w:val="20"/>
          <w:szCs w:val="20"/>
        </w:rPr>
        <w:t>tion</w:t>
      </w:r>
      <w:r>
        <w:rPr>
          <w:rFonts w:ascii="Calibri" w:eastAsia="Calibri" w:hAnsi="Calibri" w:cs="Calibri"/>
          <w:spacing w:val="-2"/>
          <w:sz w:val="20"/>
          <w:szCs w:val="20"/>
        </w:rPr>
        <w:t xml:space="preserve"> </w:t>
      </w:r>
      <w:r>
        <w:rPr>
          <w:rFonts w:ascii="Calibri" w:eastAsia="Calibri" w:hAnsi="Calibri" w:cs="Calibri"/>
          <w:sz w:val="20"/>
          <w:szCs w:val="20"/>
        </w:rPr>
        <w:t>of</w:t>
      </w:r>
      <w:r>
        <w:rPr>
          <w:rFonts w:ascii="Calibri" w:eastAsia="Calibri" w:hAnsi="Calibri" w:cs="Calibri"/>
          <w:spacing w:val="-2"/>
          <w:sz w:val="20"/>
          <w:szCs w:val="20"/>
        </w:rPr>
        <w:t xml:space="preserve"> </w:t>
      </w:r>
      <w:r>
        <w:rPr>
          <w:rFonts w:ascii="Calibri" w:eastAsia="Calibri" w:hAnsi="Calibri" w:cs="Calibri"/>
          <w:spacing w:val="1"/>
          <w:sz w:val="20"/>
          <w:szCs w:val="20"/>
        </w:rPr>
        <w:t>de</w:t>
      </w:r>
      <w:r>
        <w:rPr>
          <w:rFonts w:ascii="Calibri" w:eastAsia="Calibri" w:hAnsi="Calibri" w:cs="Calibri"/>
          <w:spacing w:val="-1"/>
          <w:sz w:val="20"/>
          <w:szCs w:val="20"/>
        </w:rPr>
        <w:t>fe</w:t>
      </w:r>
      <w:r>
        <w:rPr>
          <w:rFonts w:ascii="Calibri" w:eastAsia="Calibri" w:hAnsi="Calibri" w:cs="Calibri"/>
          <w:sz w:val="20"/>
          <w:szCs w:val="20"/>
        </w:rPr>
        <w:t>c</w:t>
      </w:r>
      <w:r>
        <w:rPr>
          <w:rFonts w:ascii="Calibri" w:eastAsia="Calibri" w:hAnsi="Calibri" w:cs="Calibri"/>
          <w:spacing w:val="2"/>
          <w:sz w:val="20"/>
          <w:szCs w:val="20"/>
        </w:rPr>
        <w:t>t</w:t>
      </w:r>
      <w:r>
        <w:rPr>
          <w:rFonts w:ascii="Calibri" w:eastAsia="Calibri" w:hAnsi="Calibri" w:cs="Calibri"/>
          <w:sz w:val="20"/>
          <w:szCs w:val="20"/>
        </w:rPr>
        <w:t>s</w:t>
      </w:r>
      <w:r>
        <w:rPr>
          <w:rFonts w:ascii="Calibri" w:eastAsia="Calibri" w:hAnsi="Calibri" w:cs="Calibri"/>
          <w:sz w:val="20"/>
          <w:szCs w:val="20"/>
        </w:rPr>
        <w:tab/>
      </w:r>
      <w:r>
        <w:rPr>
          <w:rFonts w:ascii="Calibri" w:eastAsia="Calibri" w:hAnsi="Calibri" w:cs="Calibri"/>
          <w:spacing w:val="-1"/>
          <w:sz w:val="20"/>
          <w:szCs w:val="20"/>
        </w:rPr>
        <w:t>38</w:t>
      </w:r>
    </w:p>
    <w:p w14:paraId="0126BF16" w14:textId="77777777" w:rsidR="007C62E7" w:rsidRDefault="007C62E7" w:rsidP="005B3361">
      <w:pPr>
        <w:numPr>
          <w:ilvl w:val="2"/>
          <w:numId w:val="41"/>
        </w:numPr>
        <w:tabs>
          <w:tab w:val="left" w:pos="1553"/>
          <w:tab w:val="left" w:pos="5874"/>
        </w:tabs>
        <w:ind w:left="1553"/>
        <w:rPr>
          <w:rFonts w:ascii="Calibri" w:eastAsia="Calibri" w:hAnsi="Calibri" w:cs="Calibri"/>
          <w:sz w:val="20"/>
          <w:szCs w:val="20"/>
        </w:rPr>
      </w:pP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rocur</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3"/>
          <w:sz w:val="20"/>
          <w:szCs w:val="20"/>
        </w:rPr>
        <w:t xml:space="preserve"> </w:t>
      </w:r>
      <w:r>
        <w:rPr>
          <w:rFonts w:ascii="Calibri" w:eastAsia="Calibri" w:hAnsi="Calibri" w:cs="Calibri"/>
          <w:sz w:val="20"/>
          <w:szCs w:val="20"/>
        </w:rPr>
        <w:t>of</w:t>
      </w:r>
      <w:r>
        <w:rPr>
          <w:rFonts w:ascii="Calibri" w:eastAsia="Calibri" w:hAnsi="Calibri" w:cs="Calibri"/>
          <w:spacing w:val="-1"/>
          <w:sz w:val="20"/>
          <w:szCs w:val="20"/>
        </w:rPr>
        <w:t xml:space="preserve"> </w:t>
      </w:r>
      <w:r>
        <w:rPr>
          <w:rFonts w:ascii="Calibri" w:eastAsia="Calibri" w:hAnsi="Calibri" w:cs="Calibri"/>
          <w:sz w:val="20"/>
          <w:szCs w:val="20"/>
        </w:rPr>
        <w:t>Pla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Mat</w:t>
      </w:r>
      <w:r>
        <w:rPr>
          <w:rFonts w:ascii="Calibri" w:eastAsia="Calibri" w:hAnsi="Calibri" w:cs="Calibri"/>
          <w:spacing w:val="-1"/>
          <w:sz w:val="20"/>
          <w:szCs w:val="20"/>
        </w:rPr>
        <w:t>e</w:t>
      </w:r>
      <w:r>
        <w:rPr>
          <w:rFonts w:ascii="Calibri" w:eastAsia="Calibri" w:hAnsi="Calibri" w:cs="Calibri"/>
          <w:sz w:val="20"/>
          <w:szCs w:val="20"/>
        </w:rPr>
        <w:t>rials</w:t>
      </w:r>
      <w:r>
        <w:rPr>
          <w:rFonts w:ascii="Calibri" w:eastAsia="Calibri" w:hAnsi="Calibri" w:cs="Calibri"/>
          <w:sz w:val="20"/>
          <w:szCs w:val="20"/>
        </w:rPr>
        <w:tab/>
      </w:r>
      <w:r>
        <w:rPr>
          <w:rFonts w:ascii="Calibri" w:eastAsia="Calibri" w:hAnsi="Calibri" w:cs="Calibri"/>
          <w:spacing w:val="-1"/>
          <w:sz w:val="20"/>
          <w:szCs w:val="20"/>
        </w:rPr>
        <w:t>39</w:t>
      </w:r>
    </w:p>
    <w:p w14:paraId="467D51E9" w14:textId="77777777" w:rsidR="007C62E7" w:rsidRDefault="007C62E7" w:rsidP="005B3361">
      <w:pPr>
        <w:numPr>
          <w:ilvl w:val="2"/>
          <w:numId w:val="41"/>
        </w:numPr>
        <w:tabs>
          <w:tab w:val="left" w:pos="1553"/>
          <w:tab w:val="left" w:pos="5154"/>
        </w:tabs>
        <w:spacing w:line="242" w:lineRule="exact"/>
        <w:ind w:left="155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ts</w:t>
      </w:r>
      <w:r>
        <w:rPr>
          <w:rFonts w:ascii="Calibri" w:eastAsia="Calibri" w:hAnsi="Calibri" w:cs="Calibri"/>
          <w:spacing w:val="-3"/>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2"/>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ctio</w:t>
      </w:r>
      <w:r>
        <w:rPr>
          <w:rFonts w:ascii="Calibri" w:eastAsia="Calibri" w:hAnsi="Calibri" w:cs="Calibri"/>
          <w:spacing w:val="3"/>
          <w:sz w:val="20"/>
          <w:szCs w:val="20"/>
        </w:rPr>
        <w:t>n</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ef</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liv</w:t>
      </w:r>
      <w:r>
        <w:rPr>
          <w:rFonts w:ascii="Calibri" w:eastAsia="Calibri" w:hAnsi="Calibri" w:cs="Calibri"/>
          <w:spacing w:val="-1"/>
          <w:sz w:val="20"/>
          <w:szCs w:val="20"/>
        </w:rPr>
        <w:t>e</w:t>
      </w:r>
      <w:r>
        <w:rPr>
          <w:rFonts w:ascii="Calibri" w:eastAsia="Calibri" w:hAnsi="Calibri" w:cs="Calibri"/>
          <w:sz w:val="20"/>
          <w:szCs w:val="20"/>
        </w:rPr>
        <w:t>ry</w:t>
      </w:r>
      <w:r>
        <w:rPr>
          <w:rFonts w:ascii="Calibri" w:eastAsia="Calibri" w:hAnsi="Calibri" w:cs="Calibri"/>
          <w:sz w:val="20"/>
          <w:szCs w:val="20"/>
        </w:rPr>
        <w:tab/>
      </w:r>
      <w:r>
        <w:rPr>
          <w:rFonts w:ascii="Calibri" w:eastAsia="Calibri" w:hAnsi="Calibri" w:cs="Calibri"/>
          <w:spacing w:val="-1"/>
          <w:sz w:val="20"/>
          <w:szCs w:val="20"/>
        </w:rPr>
        <w:t>39</w:t>
      </w:r>
    </w:p>
    <w:p w14:paraId="50BC23D9" w14:textId="77777777" w:rsidR="007C62E7" w:rsidRDefault="007C62E7" w:rsidP="005B3361">
      <w:pPr>
        <w:numPr>
          <w:ilvl w:val="2"/>
          <w:numId w:val="41"/>
        </w:numPr>
        <w:tabs>
          <w:tab w:val="left" w:pos="1553"/>
          <w:tab w:val="left" w:pos="6594"/>
        </w:tabs>
        <w:ind w:left="1553"/>
        <w:rPr>
          <w:rFonts w:ascii="Calibri" w:eastAsia="Calibri" w:hAnsi="Calibri" w:cs="Calibri"/>
          <w:sz w:val="20"/>
          <w:szCs w:val="20"/>
        </w:rPr>
      </w:pPr>
      <w:r>
        <w:rPr>
          <w:rFonts w:ascii="Calibri" w:eastAsia="Calibri" w:hAnsi="Calibri" w:cs="Calibri"/>
          <w:sz w:val="20"/>
          <w:szCs w:val="20"/>
        </w:rPr>
        <w:t>Pla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z w:val="20"/>
          <w:szCs w:val="20"/>
        </w:rPr>
        <w:t>&amp;</w:t>
      </w:r>
      <w:r>
        <w:rPr>
          <w:rFonts w:ascii="Calibri" w:eastAsia="Calibri" w:hAnsi="Calibri" w:cs="Calibri"/>
          <w:spacing w:val="-2"/>
          <w:sz w:val="20"/>
          <w:szCs w:val="20"/>
        </w:rPr>
        <w:t xml:space="preserve"> </w:t>
      </w:r>
      <w:r>
        <w:rPr>
          <w:rFonts w:ascii="Calibri" w:eastAsia="Calibri" w:hAnsi="Calibri" w:cs="Calibri"/>
          <w:sz w:val="20"/>
          <w:szCs w:val="20"/>
        </w:rPr>
        <w:t>Mat</w:t>
      </w:r>
      <w:r>
        <w:rPr>
          <w:rFonts w:ascii="Calibri" w:eastAsia="Calibri" w:hAnsi="Calibri" w:cs="Calibri"/>
          <w:spacing w:val="-1"/>
          <w:sz w:val="20"/>
          <w:szCs w:val="20"/>
        </w:rPr>
        <w:t>e</w:t>
      </w:r>
      <w:r>
        <w:rPr>
          <w:rFonts w:ascii="Calibri" w:eastAsia="Calibri" w:hAnsi="Calibri" w:cs="Calibri"/>
          <w:sz w:val="20"/>
          <w:szCs w:val="20"/>
        </w:rPr>
        <w:t>rials</w:t>
      </w:r>
      <w:r>
        <w:rPr>
          <w:rFonts w:ascii="Calibri" w:eastAsia="Calibri" w:hAnsi="Calibri" w:cs="Calibri"/>
          <w:spacing w:val="-3"/>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w:t>
      </w:r>
      <w:r>
        <w:rPr>
          <w:rFonts w:ascii="Calibri" w:eastAsia="Calibri" w:hAnsi="Calibri" w:cs="Calibri"/>
          <w:spacing w:val="-2"/>
          <w:sz w:val="20"/>
          <w:szCs w:val="20"/>
        </w:rPr>
        <w:t>v</w:t>
      </w:r>
      <w:r>
        <w:rPr>
          <w:rFonts w:ascii="Calibri" w:eastAsia="Calibri" w:hAnsi="Calibri" w:cs="Calibri"/>
          <w:sz w:val="20"/>
          <w:szCs w:val="20"/>
        </w:rPr>
        <w:t>id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w:t>
      </w:r>
      <w:r>
        <w:rPr>
          <w:rFonts w:ascii="Calibri" w:eastAsia="Calibri" w:hAnsi="Calibri" w:cs="Calibri"/>
          <w:spacing w:val="-1"/>
          <w:sz w:val="20"/>
          <w:szCs w:val="20"/>
        </w:rPr>
        <w:t>f</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z w:val="20"/>
          <w:szCs w:val="20"/>
        </w:rPr>
        <w:t>u</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2"/>
          <w:sz w:val="20"/>
          <w:szCs w:val="20"/>
        </w:rPr>
        <w:t xml:space="preserve"> </w:t>
      </w:r>
      <w:r>
        <w:rPr>
          <w:rFonts w:ascii="Calibri" w:eastAsia="Calibri" w:hAnsi="Calibri" w:cs="Calibri"/>
          <w:sz w:val="20"/>
          <w:szCs w:val="20"/>
        </w:rPr>
        <w:t>the</w:t>
      </w:r>
      <w:r>
        <w:rPr>
          <w:rFonts w:ascii="Calibri" w:eastAsia="Calibri" w:hAnsi="Calibri" w:cs="Calibri"/>
          <w:spacing w:val="2"/>
          <w:sz w:val="20"/>
          <w:szCs w:val="20"/>
        </w:rPr>
        <w:t xml:space="preserve"> </w:t>
      </w:r>
      <w:r>
        <w:rPr>
          <w:rFonts w:ascii="Calibri" w:eastAsia="Calibri" w:hAnsi="Calibri" w:cs="Calibri"/>
          <w:i/>
          <w:sz w:val="20"/>
          <w:szCs w:val="20"/>
        </w:rPr>
        <w:t>Employer</w:t>
      </w:r>
      <w:r>
        <w:rPr>
          <w:rFonts w:ascii="Calibri" w:eastAsia="Calibri" w:hAnsi="Calibri" w:cs="Calibri"/>
          <w:sz w:val="20"/>
          <w:szCs w:val="20"/>
        </w:rPr>
        <w:tab/>
      </w:r>
      <w:r>
        <w:rPr>
          <w:rFonts w:ascii="Calibri" w:eastAsia="Calibri" w:hAnsi="Calibri" w:cs="Calibri"/>
          <w:spacing w:val="-1"/>
          <w:sz w:val="20"/>
          <w:szCs w:val="20"/>
        </w:rPr>
        <w:t>39</w:t>
      </w:r>
    </w:p>
    <w:p w14:paraId="5CB816B8" w14:textId="77777777" w:rsidR="007C62E7" w:rsidRDefault="007C62E7" w:rsidP="005B3361">
      <w:pPr>
        <w:numPr>
          <w:ilvl w:val="0"/>
          <w:numId w:val="41"/>
        </w:numPr>
        <w:tabs>
          <w:tab w:val="left" w:pos="833"/>
        </w:tabs>
        <w:ind w:left="833"/>
        <w:rPr>
          <w:rFonts w:ascii="Calibri" w:eastAsia="Calibri" w:hAnsi="Calibri" w:cs="Calibri"/>
          <w:sz w:val="20"/>
          <w:szCs w:val="20"/>
        </w:rPr>
      </w:pPr>
      <w:r>
        <w:rPr>
          <w:rFonts w:ascii="Calibri" w:eastAsia="Calibri" w:hAnsi="Calibri" w:cs="Calibri"/>
          <w:sz w:val="20"/>
          <w:szCs w:val="20"/>
        </w:rPr>
        <w:t>Working</w:t>
      </w:r>
      <w:r>
        <w:rPr>
          <w:rFonts w:ascii="Calibri" w:eastAsia="Calibri" w:hAnsi="Calibri" w:cs="Calibri"/>
          <w:spacing w:val="-6"/>
          <w:sz w:val="20"/>
          <w:szCs w:val="20"/>
        </w:rPr>
        <w:t xml:space="preserve"> </w:t>
      </w:r>
      <w:r>
        <w:rPr>
          <w:rFonts w:ascii="Calibri" w:eastAsia="Calibri" w:hAnsi="Calibri" w:cs="Calibri"/>
          <w:sz w:val="20"/>
          <w:szCs w:val="20"/>
        </w:rPr>
        <w:t>on</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Af</w:t>
      </w:r>
      <w:r>
        <w:rPr>
          <w:rFonts w:ascii="Calibri" w:eastAsia="Calibri" w:hAnsi="Calibri" w:cs="Calibri"/>
          <w:spacing w:val="-1"/>
          <w:sz w:val="20"/>
          <w:szCs w:val="20"/>
        </w:rPr>
        <w:t>fe</w:t>
      </w:r>
      <w:r>
        <w:rPr>
          <w:rFonts w:ascii="Calibri" w:eastAsia="Calibri" w:hAnsi="Calibri" w:cs="Calibri"/>
          <w:sz w:val="20"/>
          <w:szCs w:val="20"/>
        </w:rPr>
        <w:t>c</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proofErr w:type="gramStart"/>
      <w:r>
        <w:rPr>
          <w:rFonts w:ascii="Calibri" w:eastAsia="Calibri" w:hAnsi="Calibri" w:cs="Calibri"/>
          <w:sz w:val="20"/>
          <w:szCs w:val="20"/>
        </w:rPr>
        <w:t>Prop</w:t>
      </w:r>
      <w:r>
        <w:rPr>
          <w:rFonts w:ascii="Calibri" w:eastAsia="Calibri" w:hAnsi="Calibri" w:cs="Calibri"/>
          <w:spacing w:val="-1"/>
          <w:sz w:val="20"/>
          <w:szCs w:val="20"/>
        </w:rPr>
        <w:t>e</w:t>
      </w:r>
      <w:r>
        <w:rPr>
          <w:rFonts w:ascii="Calibri" w:eastAsia="Calibri" w:hAnsi="Calibri" w:cs="Calibri"/>
          <w:sz w:val="20"/>
          <w:szCs w:val="20"/>
        </w:rPr>
        <w:t xml:space="preserve">rty </w:t>
      </w:r>
      <w:r>
        <w:rPr>
          <w:rFonts w:ascii="Calibri" w:eastAsia="Calibri" w:hAnsi="Calibri" w:cs="Calibri"/>
          <w:spacing w:val="24"/>
          <w:sz w:val="20"/>
          <w:szCs w:val="20"/>
        </w:rPr>
        <w:t xml:space="preserve"> </w:t>
      </w:r>
      <w:r>
        <w:rPr>
          <w:rFonts w:ascii="Calibri" w:eastAsia="Calibri" w:hAnsi="Calibri" w:cs="Calibri"/>
          <w:b/>
          <w:bCs/>
          <w:spacing w:val="-2"/>
          <w:sz w:val="20"/>
          <w:szCs w:val="20"/>
        </w:rPr>
        <w:t>E</w:t>
      </w:r>
      <w:r>
        <w:rPr>
          <w:rFonts w:ascii="Calibri" w:eastAsia="Calibri" w:hAnsi="Calibri" w:cs="Calibri"/>
          <w:b/>
          <w:bCs/>
          <w:sz w:val="20"/>
          <w:szCs w:val="20"/>
        </w:rPr>
        <w:t>rror</w:t>
      </w:r>
      <w:proofErr w:type="gramEnd"/>
      <w:r>
        <w:rPr>
          <w:rFonts w:ascii="Calibri" w:eastAsia="Calibri" w:hAnsi="Calibri" w:cs="Calibri"/>
          <w:b/>
          <w:bCs/>
          <w:sz w:val="20"/>
          <w:szCs w:val="20"/>
        </w:rPr>
        <w:t>!</w:t>
      </w:r>
      <w:r>
        <w:rPr>
          <w:rFonts w:ascii="Calibri" w:eastAsia="Calibri" w:hAnsi="Calibri" w:cs="Calibri"/>
          <w:b/>
          <w:bCs/>
          <w:spacing w:val="-6"/>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oo</w:t>
      </w:r>
      <w:r>
        <w:rPr>
          <w:rFonts w:ascii="Calibri" w:eastAsia="Calibri" w:hAnsi="Calibri" w:cs="Calibri"/>
          <w:b/>
          <w:bCs/>
          <w:spacing w:val="-2"/>
          <w:sz w:val="20"/>
          <w:szCs w:val="20"/>
        </w:rPr>
        <w:t>k</w:t>
      </w:r>
      <w:r>
        <w:rPr>
          <w:rFonts w:ascii="Calibri" w:eastAsia="Calibri" w:hAnsi="Calibri" w:cs="Calibri"/>
          <w:b/>
          <w:bCs/>
          <w:sz w:val="20"/>
          <w:szCs w:val="20"/>
        </w:rPr>
        <w:t>mark</w:t>
      </w:r>
      <w:r>
        <w:rPr>
          <w:rFonts w:ascii="Calibri" w:eastAsia="Calibri" w:hAnsi="Calibri" w:cs="Calibri"/>
          <w:b/>
          <w:bCs/>
          <w:spacing w:val="-5"/>
          <w:sz w:val="20"/>
          <w:szCs w:val="20"/>
        </w:rPr>
        <w:t xml:space="preserve"> </w:t>
      </w:r>
      <w:r>
        <w:rPr>
          <w:rFonts w:ascii="Calibri" w:eastAsia="Calibri" w:hAnsi="Calibri" w:cs="Calibri"/>
          <w:b/>
          <w:bCs/>
          <w:sz w:val="20"/>
          <w:szCs w:val="20"/>
        </w:rPr>
        <w:t>n</w:t>
      </w:r>
      <w:r>
        <w:rPr>
          <w:rFonts w:ascii="Calibri" w:eastAsia="Calibri" w:hAnsi="Calibri" w:cs="Calibri"/>
          <w:b/>
          <w:bCs/>
          <w:spacing w:val="-2"/>
          <w:sz w:val="20"/>
          <w:szCs w:val="20"/>
        </w:rPr>
        <w:t>o</w:t>
      </w:r>
      <w:r>
        <w:rPr>
          <w:rFonts w:ascii="Calibri" w:eastAsia="Calibri" w:hAnsi="Calibri" w:cs="Calibri"/>
          <w:b/>
          <w:bCs/>
          <w:sz w:val="20"/>
          <w:szCs w:val="20"/>
        </w:rPr>
        <w:t>t</w:t>
      </w:r>
      <w:r>
        <w:rPr>
          <w:rFonts w:ascii="Calibri" w:eastAsia="Calibri" w:hAnsi="Calibri" w:cs="Calibri"/>
          <w:b/>
          <w:bCs/>
          <w:spacing w:val="-5"/>
          <w:sz w:val="20"/>
          <w:szCs w:val="20"/>
        </w:rPr>
        <w:t xml:space="preserve"> </w:t>
      </w:r>
      <w:r>
        <w:rPr>
          <w:rFonts w:ascii="Calibri" w:eastAsia="Calibri" w:hAnsi="Calibri" w:cs="Calibri"/>
          <w:b/>
          <w:bCs/>
          <w:sz w:val="20"/>
          <w:szCs w:val="20"/>
        </w:rPr>
        <w:t>def</w:t>
      </w:r>
      <w:r>
        <w:rPr>
          <w:rFonts w:ascii="Calibri" w:eastAsia="Calibri" w:hAnsi="Calibri" w:cs="Calibri"/>
          <w:b/>
          <w:bCs/>
          <w:spacing w:val="-2"/>
          <w:sz w:val="20"/>
          <w:szCs w:val="20"/>
        </w:rPr>
        <w:t>i</w:t>
      </w:r>
      <w:r>
        <w:rPr>
          <w:rFonts w:ascii="Calibri" w:eastAsia="Calibri" w:hAnsi="Calibri" w:cs="Calibri"/>
          <w:b/>
          <w:bCs/>
          <w:sz w:val="20"/>
          <w:szCs w:val="20"/>
        </w:rPr>
        <w:t>ned.</w:t>
      </w:r>
    </w:p>
    <w:p w14:paraId="1D4C7759" w14:textId="77777777" w:rsidR="007C62E7" w:rsidRDefault="007C62E7" w:rsidP="005B3361">
      <w:pPr>
        <w:numPr>
          <w:ilvl w:val="1"/>
          <w:numId w:val="41"/>
        </w:numPr>
        <w:tabs>
          <w:tab w:val="left" w:pos="993"/>
        </w:tabs>
        <w:ind w:left="994"/>
        <w:rPr>
          <w:rFonts w:ascii="Calibri" w:eastAsia="Calibri" w:hAnsi="Calibri" w:cs="Calibri"/>
          <w:sz w:val="20"/>
          <w:szCs w:val="20"/>
        </w:rPr>
      </w:pPr>
      <w:r>
        <w:rPr>
          <w:rFonts w:ascii="Calibri" w:eastAsia="Calibri" w:hAnsi="Calibri" w:cs="Calibri"/>
          <w:i/>
          <w:sz w:val="20"/>
          <w:szCs w:val="20"/>
        </w:rPr>
        <w:t>Employer</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i</w:t>
      </w:r>
      <w:r>
        <w:rPr>
          <w:rFonts w:ascii="Calibri" w:eastAsia="Calibri" w:hAnsi="Calibri" w:cs="Calibri"/>
          <w:sz w:val="20"/>
          <w:szCs w:val="20"/>
        </w:rPr>
        <w:t>te</w:t>
      </w:r>
      <w:r>
        <w:rPr>
          <w:rFonts w:ascii="Calibri" w:eastAsia="Calibri" w:hAnsi="Calibri" w:cs="Calibri"/>
          <w:spacing w:val="-5"/>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ntry</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7"/>
          <w:sz w:val="20"/>
          <w:szCs w:val="20"/>
        </w:rPr>
        <w:t xml:space="preserve"> </w:t>
      </w:r>
      <w:r>
        <w:rPr>
          <w:rFonts w:ascii="Calibri" w:eastAsia="Calibri" w:hAnsi="Calibri" w:cs="Calibri"/>
          <w:sz w:val="20"/>
          <w:szCs w:val="20"/>
        </w:rPr>
        <w:t>s</w:t>
      </w:r>
      <w:r>
        <w:rPr>
          <w:rFonts w:ascii="Calibri" w:eastAsia="Calibri" w:hAnsi="Calibri" w:cs="Calibri"/>
          <w:spacing w:val="-2"/>
          <w:sz w:val="20"/>
          <w:szCs w:val="20"/>
        </w:rPr>
        <w:t>e</w:t>
      </w:r>
      <w:r>
        <w:rPr>
          <w:rFonts w:ascii="Calibri" w:eastAsia="Calibri" w:hAnsi="Calibri" w:cs="Calibri"/>
          <w:spacing w:val="2"/>
          <w:sz w:val="20"/>
          <w:szCs w:val="20"/>
        </w:rPr>
        <w:t>c</w:t>
      </w:r>
      <w:r>
        <w:rPr>
          <w:rFonts w:ascii="Calibri" w:eastAsia="Calibri" w:hAnsi="Calibri" w:cs="Calibri"/>
          <w:sz w:val="20"/>
          <w:szCs w:val="20"/>
        </w:rPr>
        <w:t>urity</w:t>
      </w:r>
      <w:r>
        <w:rPr>
          <w:rFonts w:ascii="Calibri" w:eastAsia="Calibri" w:hAnsi="Calibri" w:cs="Calibri"/>
          <w:spacing w:val="-6"/>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o</w:t>
      </w:r>
      <w:r>
        <w:rPr>
          <w:rFonts w:ascii="Calibri" w:eastAsia="Calibri" w:hAnsi="Calibri" w:cs="Calibri"/>
          <w:sz w:val="20"/>
          <w:szCs w:val="20"/>
        </w:rPr>
        <w:t>l,</w:t>
      </w:r>
      <w:r>
        <w:rPr>
          <w:rFonts w:ascii="Calibri" w:eastAsia="Calibri" w:hAnsi="Calibri" w:cs="Calibri"/>
          <w:spacing w:val="-7"/>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m</w:t>
      </w:r>
      <w:r>
        <w:rPr>
          <w:rFonts w:ascii="Calibri" w:eastAsia="Calibri" w:hAnsi="Calibri" w:cs="Calibri"/>
          <w:sz w:val="20"/>
          <w:szCs w:val="20"/>
        </w:rPr>
        <w:t>it</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7"/>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i</w:t>
      </w:r>
      <w:r>
        <w:rPr>
          <w:rFonts w:ascii="Calibri" w:eastAsia="Calibri" w:hAnsi="Calibri" w:cs="Calibri"/>
          <w:sz w:val="20"/>
          <w:szCs w:val="20"/>
        </w:rPr>
        <w:t>te</w:t>
      </w:r>
      <w:r>
        <w:rPr>
          <w:rFonts w:ascii="Calibri" w:eastAsia="Calibri" w:hAnsi="Calibri" w:cs="Calibri"/>
          <w:spacing w:val="-7"/>
          <w:sz w:val="20"/>
          <w:szCs w:val="20"/>
        </w:rPr>
        <w:t xml:space="preserve"> </w:t>
      </w:r>
      <w:r>
        <w:rPr>
          <w:rFonts w:ascii="Calibri" w:eastAsia="Calibri" w:hAnsi="Calibri" w:cs="Calibri"/>
          <w:sz w:val="20"/>
          <w:szCs w:val="20"/>
        </w:rPr>
        <w:t>re</w:t>
      </w:r>
      <w:r>
        <w:rPr>
          <w:rFonts w:ascii="Calibri" w:eastAsia="Calibri" w:hAnsi="Calibri" w:cs="Calibri"/>
          <w:spacing w:val="-1"/>
          <w:sz w:val="20"/>
          <w:szCs w:val="20"/>
        </w:rPr>
        <w:t>g</w:t>
      </w:r>
      <w:r>
        <w:rPr>
          <w:rFonts w:ascii="Calibri" w:eastAsia="Calibri" w:hAnsi="Calibri" w:cs="Calibri"/>
          <w:sz w:val="20"/>
          <w:szCs w:val="20"/>
        </w:rPr>
        <w:t>ulatio</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25"/>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w:t>
      </w:r>
      <w:r>
        <w:rPr>
          <w:rFonts w:ascii="Calibri" w:eastAsia="Calibri" w:hAnsi="Calibri" w:cs="Calibri"/>
          <w:b/>
          <w:bCs/>
          <w:spacing w:val="-2"/>
          <w:sz w:val="20"/>
          <w:szCs w:val="20"/>
        </w:rPr>
        <w:t>E</w:t>
      </w:r>
      <w:r>
        <w:rPr>
          <w:rFonts w:ascii="Calibri" w:eastAsia="Calibri" w:hAnsi="Calibri" w:cs="Calibri"/>
          <w:b/>
          <w:bCs/>
          <w:sz w:val="20"/>
          <w:szCs w:val="20"/>
        </w:rPr>
        <w:t>rror!</w:t>
      </w:r>
      <w:r>
        <w:rPr>
          <w:rFonts w:ascii="Calibri" w:eastAsia="Calibri" w:hAnsi="Calibri" w:cs="Calibri"/>
          <w:b/>
          <w:bCs/>
          <w:spacing w:val="-7"/>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oo</w:t>
      </w:r>
      <w:r>
        <w:rPr>
          <w:rFonts w:ascii="Calibri" w:eastAsia="Calibri" w:hAnsi="Calibri" w:cs="Calibri"/>
          <w:b/>
          <w:bCs/>
          <w:spacing w:val="-2"/>
          <w:sz w:val="20"/>
          <w:szCs w:val="20"/>
        </w:rPr>
        <w:t>k</w:t>
      </w:r>
      <w:r>
        <w:rPr>
          <w:rFonts w:ascii="Calibri" w:eastAsia="Calibri" w:hAnsi="Calibri" w:cs="Calibri"/>
          <w:b/>
          <w:bCs/>
          <w:sz w:val="20"/>
          <w:szCs w:val="20"/>
        </w:rPr>
        <w:t>mark</w:t>
      </w:r>
      <w:r>
        <w:rPr>
          <w:rFonts w:ascii="Calibri" w:eastAsia="Calibri" w:hAnsi="Calibri" w:cs="Calibri"/>
          <w:b/>
          <w:bCs/>
          <w:spacing w:val="-7"/>
          <w:sz w:val="20"/>
          <w:szCs w:val="20"/>
        </w:rPr>
        <w:t xml:space="preserve"> </w:t>
      </w:r>
      <w:r>
        <w:rPr>
          <w:rFonts w:ascii="Calibri" w:eastAsia="Calibri" w:hAnsi="Calibri" w:cs="Calibri"/>
          <w:b/>
          <w:bCs/>
          <w:sz w:val="20"/>
          <w:szCs w:val="20"/>
        </w:rPr>
        <w:t>n</w:t>
      </w:r>
      <w:r>
        <w:rPr>
          <w:rFonts w:ascii="Calibri" w:eastAsia="Calibri" w:hAnsi="Calibri" w:cs="Calibri"/>
          <w:b/>
          <w:bCs/>
          <w:spacing w:val="-2"/>
          <w:sz w:val="20"/>
          <w:szCs w:val="20"/>
        </w:rPr>
        <w:t>o</w:t>
      </w:r>
      <w:r>
        <w:rPr>
          <w:rFonts w:ascii="Calibri" w:eastAsia="Calibri" w:hAnsi="Calibri" w:cs="Calibri"/>
          <w:b/>
          <w:bCs/>
          <w:sz w:val="20"/>
          <w:szCs w:val="20"/>
        </w:rPr>
        <w:t>t</w:t>
      </w:r>
      <w:r>
        <w:rPr>
          <w:rFonts w:ascii="Calibri" w:eastAsia="Calibri" w:hAnsi="Calibri" w:cs="Calibri"/>
          <w:b/>
          <w:bCs/>
          <w:spacing w:val="-6"/>
          <w:sz w:val="20"/>
          <w:szCs w:val="20"/>
        </w:rPr>
        <w:t xml:space="preserve"> </w:t>
      </w:r>
      <w:r>
        <w:rPr>
          <w:rFonts w:ascii="Calibri" w:eastAsia="Calibri" w:hAnsi="Calibri" w:cs="Calibri"/>
          <w:b/>
          <w:bCs/>
          <w:sz w:val="20"/>
          <w:szCs w:val="20"/>
        </w:rPr>
        <w:t>def</w:t>
      </w:r>
      <w:r>
        <w:rPr>
          <w:rFonts w:ascii="Calibri" w:eastAsia="Calibri" w:hAnsi="Calibri" w:cs="Calibri"/>
          <w:b/>
          <w:bCs/>
          <w:spacing w:val="-2"/>
          <w:sz w:val="20"/>
          <w:szCs w:val="20"/>
        </w:rPr>
        <w:t>i</w:t>
      </w:r>
      <w:r>
        <w:rPr>
          <w:rFonts w:ascii="Calibri" w:eastAsia="Calibri" w:hAnsi="Calibri" w:cs="Calibri"/>
          <w:b/>
          <w:bCs/>
          <w:sz w:val="20"/>
          <w:szCs w:val="20"/>
        </w:rPr>
        <w:t>n</w:t>
      </w:r>
      <w:r>
        <w:rPr>
          <w:rFonts w:ascii="Calibri" w:eastAsia="Calibri" w:hAnsi="Calibri" w:cs="Calibri"/>
          <w:b/>
          <w:bCs/>
          <w:spacing w:val="4"/>
          <w:sz w:val="20"/>
          <w:szCs w:val="20"/>
        </w:rPr>
        <w:t>e</w:t>
      </w:r>
      <w:r>
        <w:rPr>
          <w:rFonts w:ascii="Calibri" w:eastAsia="Calibri" w:hAnsi="Calibri" w:cs="Calibri"/>
          <w:b/>
          <w:bCs/>
          <w:spacing w:val="1"/>
          <w:sz w:val="20"/>
          <w:szCs w:val="20"/>
        </w:rPr>
        <w:t>d.</w:t>
      </w:r>
    </w:p>
    <w:p w14:paraId="198B5765" w14:textId="77777777" w:rsidR="007C62E7" w:rsidRDefault="007C62E7" w:rsidP="005B3361">
      <w:pPr>
        <w:numPr>
          <w:ilvl w:val="1"/>
          <w:numId w:val="41"/>
        </w:numPr>
        <w:tabs>
          <w:tab w:val="left" w:pos="993"/>
          <w:tab w:val="left" w:leader="dot" w:pos="9542"/>
        </w:tabs>
        <w:spacing w:line="242" w:lineRule="exact"/>
        <w:ind w:left="994"/>
        <w:rPr>
          <w:rFonts w:ascii="Calibri" w:eastAsia="Calibri" w:hAnsi="Calibri" w:cs="Calibri"/>
          <w:sz w:val="20"/>
          <w:szCs w:val="20"/>
        </w:rPr>
      </w:pPr>
      <w:r>
        <w:rPr>
          <w:rFonts w:ascii="Calibri" w:eastAsia="Calibri" w:hAnsi="Calibri" w:cs="Calibri"/>
          <w:sz w:val="20"/>
          <w:szCs w:val="20"/>
        </w:rPr>
        <w:t>People</w:t>
      </w:r>
      <w:r>
        <w:rPr>
          <w:rFonts w:ascii="Calibri" w:eastAsia="Calibri" w:hAnsi="Calibri" w:cs="Calibri"/>
          <w:spacing w:val="-2"/>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tricti</w:t>
      </w:r>
      <w:r>
        <w:rPr>
          <w:rFonts w:ascii="Calibri" w:eastAsia="Calibri" w:hAnsi="Calibri" w:cs="Calibri"/>
          <w:spacing w:val="1"/>
          <w:sz w:val="20"/>
          <w:szCs w:val="20"/>
        </w:rPr>
        <w:t>o</w:t>
      </w:r>
      <w:r>
        <w:rPr>
          <w:rFonts w:ascii="Calibri" w:eastAsia="Calibri" w:hAnsi="Calibri" w:cs="Calibri"/>
          <w:spacing w:val="3"/>
          <w:sz w:val="20"/>
          <w:szCs w:val="20"/>
        </w:rPr>
        <w:t>n</w:t>
      </w:r>
      <w:r>
        <w:rPr>
          <w:rFonts w:ascii="Calibri" w:eastAsia="Calibri" w:hAnsi="Calibri" w:cs="Calibri"/>
          <w:spacing w:val="-1"/>
          <w:sz w:val="20"/>
          <w:szCs w:val="20"/>
        </w:rPr>
        <w:t>s</w:t>
      </w:r>
      <w:r>
        <w:rPr>
          <w:rFonts w:ascii="Calibri" w:eastAsia="Calibri" w:hAnsi="Calibri" w:cs="Calibri"/>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ours</w:t>
      </w:r>
      <w:r>
        <w:rPr>
          <w:rFonts w:ascii="Calibri" w:eastAsia="Calibri" w:hAnsi="Calibri" w:cs="Calibri"/>
          <w:spacing w:val="-3"/>
          <w:sz w:val="20"/>
          <w:szCs w:val="20"/>
        </w:rPr>
        <w:t xml:space="preserve"> </w:t>
      </w:r>
      <w:r>
        <w:rPr>
          <w:rFonts w:ascii="Calibri" w:eastAsia="Calibri" w:hAnsi="Calibri" w:cs="Calibri"/>
          <w:sz w:val="20"/>
          <w:szCs w:val="20"/>
        </w:rPr>
        <w:t>of</w:t>
      </w:r>
      <w:r>
        <w:rPr>
          <w:rFonts w:ascii="Calibri" w:eastAsia="Calibri" w:hAnsi="Calibri" w:cs="Calibri"/>
          <w:spacing w:val="-1"/>
          <w:sz w:val="20"/>
          <w:szCs w:val="20"/>
        </w:rPr>
        <w:t xml:space="preserve"> </w:t>
      </w:r>
      <w:r>
        <w:rPr>
          <w:rFonts w:ascii="Calibri" w:eastAsia="Calibri" w:hAnsi="Calibri" w:cs="Calibri"/>
          <w:sz w:val="20"/>
          <w:szCs w:val="20"/>
        </w:rPr>
        <w:t>work,</w:t>
      </w:r>
      <w:r>
        <w:rPr>
          <w:rFonts w:ascii="Calibri" w:eastAsia="Calibri" w:hAnsi="Calibri" w:cs="Calibri"/>
          <w:spacing w:val="-1"/>
          <w:sz w:val="20"/>
          <w:szCs w:val="20"/>
        </w:rPr>
        <w:t xml:space="preserve"> </w:t>
      </w:r>
      <w:r>
        <w:rPr>
          <w:rFonts w:ascii="Calibri" w:eastAsia="Calibri" w:hAnsi="Calibri" w:cs="Calibri"/>
          <w:sz w:val="20"/>
          <w:szCs w:val="20"/>
        </w:rPr>
        <w:t>conduct a</w:t>
      </w:r>
      <w:r>
        <w:rPr>
          <w:rFonts w:ascii="Calibri" w:eastAsia="Calibri" w:hAnsi="Calibri" w:cs="Calibri"/>
          <w:spacing w:val="1"/>
          <w:sz w:val="20"/>
          <w:szCs w:val="20"/>
        </w:rPr>
        <w:t>n</w:t>
      </w:r>
      <w:r>
        <w:rPr>
          <w:rFonts w:ascii="Calibri" w:eastAsia="Calibri" w:hAnsi="Calibri" w:cs="Calibri"/>
          <w:sz w:val="20"/>
          <w:szCs w:val="20"/>
        </w:rPr>
        <w:t>d r</w:t>
      </w:r>
      <w:r>
        <w:rPr>
          <w:rFonts w:ascii="Calibri" w:eastAsia="Calibri" w:hAnsi="Calibri" w:cs="Calibri"/>
          <w:spacing w:val="-1"/>
          <w:sz w:val="20"/>
          <w:szCs w:val="20"/>
        </w:rPr>
        <w:t>e</w:t>
      </w:r>
      <w:r>
        <w:rPr>
          <w:rFonts w:ascii="Calibri" w:eastAsia="Calibri" w:hAnsi="Calibri" w:cs="Calibri"/>
          <w:sz w:val="20"/>
          <w:szCs w:val="20"/>
        </w:rPr>
        <w:t>cor</w:t>
      </w:r>
      <w:r>
        <w:rPr>
          <w:rFonts w:ascii="Calibri" w:eastAsia="Calibri" w:hAnsi="Calibri" w:cs="Calibri"/>
          <w:spacing w:val="1"/>
          <w:sz w:val="20"/>
          <w:szCs w:val="20"/>
        </w:rPr>
        <w:t>d</w:t>
      </w:r>
      <w:r>
        <w:rPr>
          <w:rFonts w:ascii="Calibri" w:eastAsia="Calibri" w:hAnsi="Calibri" w:cs="Calibri"/>
          <w:sz w:val="20"/>
          <w:szCs w:val="20"/>
        </w:rPr>
        <w:t>s</w:t>
      </w:r>
      <w:r>
        <w:rPr>
          <w:rFonts w:ascii="Calibri" w:eastAsia="Calibri" w:hAnsi="Calibri" w:cs="Calibri"/>
          <w:sz w:val="20"/>
          <w:szCs w:val="20"/>
        </w:rPr>
        <w:tab/>
      </w:r>
      <w:r>
        <w:rPr>
          <w:rFonts w:ascii="Calibri" w:eastAsia="Calibri" w:hAnsi="Calibri" w:cs="Calibri"/>
          <w:spacing w:val="-1"/>
          <w:sz w:val="20"/>
          <w:szCs w:val="20"/>
        </w:rPr>
        <w:t>40</w:t>
      </w:r>
    </w:p>
    <w:p w14:paraId="11A46ACD" w14:textId="77777777" w:rsidR="007C62E7" w:rsidRDefault="007C62E7" w:rsidP="005B3361">
      <w:pPr>
        <w:numPr>
          <w:ilvl w:val="1"/>
          <w:numId w:val="41"/>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alth</w:t>
      </w:r>
      <w:r>
        <w:rPr>
          <w:rFonts w:ascii="Calibri" w:eastAsia="Calibri" w:hAnsi="Calibri" w:cs="Calibri"/>
          <w:spacing w:val="-1"/>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 sa</w:t>
      </w:r>
      <w:r>
        <w:rPr>
          <w:rFonts w:ascii="Calibri" w:eastAsia="Calibri" w:hAnsi="Calibri" w:cs="Calibri"/>
          <w:spacing w:val="-1"/>
          <w:sz w:val="20"/>
          <w:szCs w:val="20"/>
        </w:rPr>
        <w:t>fe</w:t>
      </w:r>
      <w:r>
        <w:rPr>
          <w:rFonts w:ascii="Calibri" w:eastAsia="Calibri" w:hAnsi="Calibri" w:cs="Calibri"/>
          <w:sz w:val="20"/>
          <w:szCs w:val="20"/>
        </w:rPr>
        <w:t>ty facilit</w:t>
      </w:r>
      <w:r>
        <w:rPr>
          <w:rFonts w:ascii="Calibri" w:eastAsia="Calibri" w:hAnsi="Calibri" w:cs="Calibri"/>
          <w:spacing w:val="2"/>
          <w:sz w:val="20"/>
          <w:szCs w:val="20"/>
        </w:rPr>
        <w:t>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z w:val="20"/>
          <w:szCs w:val="20"/>
        </w:rPr>
        <w:t>on</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2"/>
          <w:sz w:val="20"/>
          <w:szCs w:val="20"/>
        </w:rPr>
        <w:t xml:space="preserve"> </w:t>
      </w:r>
      <w:r>
        <w:rPr>
          <w:rFonts w:ascii="Calibri" w:eastAsia="Calibri" w:hAnsi="Calibri" w:cs="Calibri"/>
          <w:sz w:val="20"/>
          <w:szCs w:val="20"/>
        </w:rPr>
        <w:t>Af</w:t>
      </w:r>
      <w:r>
        <w:rPr>
          <w:rFonts w:ascii="Calibri" w:eastAsia="Calibri" w:hAnsi="Calibri" w:cs="Calibri"/>
          <w:spacing w:val="1"/>
          <w:sz w:val="20"/>
          <w:szCs w:val="20"/>
        </w:rPr>
        <w:t>f</w:t>
      </w:r>
      <w:r>
        <w:rPr>
          <w:rFonts w:ascii="Calibri" w:eastAsia="Calibri" w:hAnsi="Calibri" w:cs="Calibri"/>
          <w:spacing w:val="-1"/>
          <w:sz w:val="20"/>
          <w:szCs w:val="20"/>
        </w:rPr>
        <w:t>e</w:t>
      </w:r>
      <w:r>
        <w:rPr>
          <w:rFonts w:ascii="Calibri" w:eastAsia="Calibri" w:hAnsi="Calibri" w:cs="Calibri"/>
          <w:sz w:val="20"/>
          <w:szCs w:val="20"/>
        </w:rPr>
        <w:t>cted Prop</w:t>
      </w:r>
      <w:r>
        <w:rPr>
          <w:rFonts w:ascii="Calibri" w:eastAsia="Calibri" w:hAnsi="Calibri" w:cs="Calibri"/>
          <w:spacing w:val="-1"/>
          <w:sz w:val="20"/>
          <w:szCs w:val="20"/>
        </w:rPr>
        <w:t>e</w:t>
      </w:r>
      <w:r>
        <w:rPr>
          <w:rFonts w:ascii="Calibri" w:eastAsia="Calibri" w:hAnsi="Calibri" w:cs="Calibri"/>
          <w:sz w:val="20"/>
          <w:szCs w:val="20"/>
        </w:rPr>
        <w:t>rty</w:t>
      </w:r>
      <w:r>
        <w:rPr>
          <w:rFonts w:ascii="Calibri" w:eastAsia="Calibri" w:hAnsi="Calibri" w:cs="Calibri"/>
          <w:sz w:val="20"/>
          <w:szCs w:val="20"/>
        </w:rPr>
        <w:tab/>
      </w:r>
      <w:r>
        <w:rPr>
          <w:rFonts w:ascii="Calibri" w:eastAsia="Calibri" w:hAnsi="Calibri" w:cs="Calibri"/>
          <w:spacing w:val="-1"/>
          <w:sz w:val="20"/>
          <w:szCs w:val="20"/>
        </w:rPr>
        <w:t>40</w:t>
      </w:r>
    </w:p>
    <w:p w14:paraId="6BA1FB49" w14:textId="77777777" w:rsidR="007C62E7" w:rsidRDefault="007C62E7" w:rsidP="005B3361">
      <w:pPr>
        <w:numPr>
          <w:ilvl w:val="1"/>
          <w:numId w:val="41"/>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En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2"/>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o</w:t>
      </w:r>
      <w:r>
        <w:rPr>
          <w:rFonts w:ascii="Calibri" w:eastAsia="Calibri" w:hAnsi="Calibri" w:cs="Calibri"/>
          <w:sz w:val="20"/>
          <w:szCs w:val="20"/>
        </w:rPr>
        <w:t>l</w:t>
      </w:r>
      <w:r>
        <w:rPr>
          <w:rFonts w:ascii="Calibri" w:eastAsia="Calibri" w:hAnsi="Calibri" w:cs="Calibri"/>
          <w:spacing w:val="-2"/>
          <w:sz w:val="20"/>
          <w:szCs w:val="20"/>
        </w:rPr>
        <w:t>s</w:t>
      </w:r>
      <w:r>
        <w:rPr>
          <w:rFonts w:ascii="Calibri" w:eastAsia="Calibri" w:hAnsi="Calibri" w:cs="Calibri"/>
          <w:sz w:val="20"/>
          <w:szCs w:val="20"/>
        </w:rPr>
        <w:t>, fa</w:t>
      </w:r>
      <w:r>
        <w:rPr>
          <w:rFonts w:ascii="Calibri" w:eastAsia="Calibri" w:hAnsi="Calibri" w:cs="Calibri"/>
          <w:spacing w:val="1"/>
          <w:sz w:val="20"/>
          <w:szCs w:val="20"/>
        </w:rPr>
        <w:t>u</w:t>
      </w:r>
      <w:r>
        <w:rPr>
          <w:rFonts w:ascii="Calibri" w:eastAsia="Calibri" w:hAnsi="Calibri" w:cs="Calibri"/>
          <w:spacing w:val="3"/>
          <w:sz w:val="20"/>
          <w:szCs w:val="20"/>
        </w:rPr>
        <w:t>n</w:t>
      </w:r>
      <w:r>
        <w:rPr>
          <w:rFonts w:ascii="Calibri" w:eastAsia="Calibri" w:hAnsi="Calibri" w:cs="Calibri"/>
          <w:sz w:val="20"/>
          <w:szCs w:val="20"/>
        </w:rPr>
        <w:t>a &amp; flora</w:t>
      </w:r>
      <w:r>
        <w:rPr>
          <w:rFonts w:ascii="Calibri" w:eastAsia="Calibri" w:hAnsi="Calibri" w:cs="Calibri"/>
          <w:sz w:val="20"/>
          <w:szCs w:val="20"/>
        </w:rPr>
        <w:tab/>
      </w:r>
      <w:r>
        <w:rPr>
          <w:rFonts w:ascii="Calibri" w:eastAsia="Calibri" w:hAnsi="Calibri" w:cs="Calibri"/>
          <w:spacing w:val="-1"/>
          <w:sz w:val="20"/>
          <w:szCs w:val="20"/>
        </w:rPr>
        <w:t>40</w:t>
      </w:r>
    </w:p>
    <w:p w14:paraId="4031FDEE" w14:textId="77777777" w:rsidR="007C62E7" w:rsidRDefault="007C62E7" w:rsidP="005B3361">
      <w:pPr>
        <w:numPr>
          <w:ilvl w:val="1"/>
          <w:numId w:val="41"/>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Coop</w:t>
      </w:r>
      <w:r>
        <w:rPr>
          <w:rFonts w:ascii="Calibri" w:eastAsia="Calibri" w:hAnsi="Calibri" w:cs="Calibri"/>
          <w:spacing w:val="-1"/>
          <w:sz w:val="20"/>
          <w:szCs w:val="20"/>
        </w:rPr>
        <w:t>e</w:t>
      </w:r>
      <w:r>
        <w:rPr>
          <w:rFonts w:ascii="Calibri" w:eastAsia="Calibri" w:hAnsi="Calibri" w:cs="Calibri"/>
          <w:sz w:val="20"/>
          <w:szCs w:val="20"/>
        </w:rPr>
        <w:t>rati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2"/>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i</w:t>
      </w:r>
      <w:r>
        <w:rPr>
          <w:rFonts w:ascii="Calibri" w:eastAsia="Calibri" w:hAnsi="Calibri" w:cs="Calibri"/>
          <w:sz w:val="20"/>
          <w:szCs w:val="20"/>
        </w:rPr>
        <w:t xml:space="preserve">th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1"/>
          <w:sz w:val="20"/>
          <w:szCs w:val="20"/>
        </w:rPr>
        <w:t xml:space="preserve"> </w:t>
      </w:r>
      <w:r>
        <w:rPr>
          <w:rFonts w:ascii="Calibri" w:eastAsia="Calibri" w:hAnsi="Calibri" w:cs="Calibri"/>
          <w:sz w:val="20"/>
          <w:szCs w:val="20"/>
        </w:rPr>
        <w:t>obtaining</w:t>
      </w:r>
      <w:r>
        <w:rPr>
          <w:rFonts w:ascii="Calibri" w:eastAsia="Calibri" w:hAnsi="Calibri" w:cs="Calibri"/>
          <w:spacing w:val="-1"/>
          <w:sz w:val="20"/>
          <w:szCs w:val="20"/>
        </w:rPr>
        <w:t xml:space="preserve"> </w:t>
      </w:r>
      <w:r>
        <w:rPr>
          <w:rFonts w:ascii="Calibri" w:eastAsia="Calibri" w:hAnsi="Calibri" w:cs="Calibri"/>
          <w:sz w:val="20"/>
          <w:szCs w:val="20"/>
        </w:rPr>
        <w:t>acc</w:t>
      </w:r>
      <w:r>
        <w:rPr>
          <w:rFonts w:ascii="Calibri" w:eastAsia="Calibri" w:hAnsi="Calibri" w:cs="Calibri"/>
          <w:spacing w:val="-2"/>
          <w:sz w:val="20"/>
          <w:szCs w:val="20"/>
        </w:rPr>
        <w:t>e</w:t>
      </w:r>
      <w:r>
        <w:rPr>
          <w:rFonts w:ascii="Calibri" w:eastAsia="Calibri" w:hAnsi="Calibri" w:cs="Calibri"/>
          <w:sz w:val="20"/>
          <w:szCs w:val="20"/>
        </w:rPr>
        <w:t>ptance</w:t>
      </w:r>
      <w:r>
        <w:rPr>
          <w:rFonts w:ascii="Calibri" w:eastAsia="Calibri" w:hAnsi="Calibri" w:cs="Calibri"/>
          <w:spacing w:val="-2"/>
          <w:sz w:val="20"/>
          <w:szCs w:val="20"/>
        </w:rPr>
        <w:t xml:space="preserve"> </w:t>
      </w:r>
      <w:r>
        <w:rPr>
          <w:rFonts w:ascii="Calibri" w:eastAsia="Calibri" w:hAnsi="Calibri" w:cs="Calibri"/>
          <w:sz w:val="20"/>
          <w:szCs w:val="20"/>
        </w:rPr>
        <w:t>of</w:t>
      </w:r>
      <w:r>
        <w:rPr>
          <w:rFonts w:ascii="Calibri" w:eastAsia="Calibri" w:hAnsi="Calibri" w:cs="Calibri"/>
          <w:spacing w:val="-2"/>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z w:val="20"/>
          <w:szCs w:val="20"/>
        </w:rPr>
        <w:t>s</w:t>
      </w:r>
      <w:r>
        <w:rPr>
          <w:rFonts w:ascii="Calibri" w:eastAsia="Calibri" w:hAnsi="Calibri" w:cs="Calibri"/>
          <w:sz w:val="20"/>
          <w:szCs w:val="20"/>
        </w:rPr>
        <w:tab/>
      </w:r>
      <w:r>
        <w:rPr>
          <w:rFonts w:ascii="Calibri" w:eastAsia="Calibri" w:hAnsi="Calibri" w:cs="Calibri"/>
          <w:spacing w:val="-1"/>
          <w:sz w:val="20"/>
          <w:szCs w:val="20"/>
        </w:rPr>
        <w:t>40</w:t>
      </w:r>
    </w:p>
    <w:p w14:paraId="58E76834" w14:textId="77777777" w:rsidR="007C62E7" w:rsidRDefault="007C62E7" w:rsidP="005B3361">
      <w:pPr>
        <w:numPr>
          <w:ilvl w:val="1"/>
          <w:numId w:val="41"/>
        </w:numPr>
        <w:tabs>
          <w:tab w:val="left" w:pos="993"/>
          <w:tab w:val="left" w:leader="dot" w:pos="9542"/>
        </w:tabs>
        <w:spacing w:line="243" w:lineRule="exact"/>
        <w:ind w:left="994"/>
        <w:rPr>
          <w:rFonts w:ascii="Calibri" w:eastAsia="Calibri" w:hAnsi="Calibri" w:cs="Calibri"/>
          <w:sz w:val="20"/>
          <w:szCs w:val="20"/>
        </w:rPr>
      </w:pP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cor</w:t>
      </w:r>
      <w:r>
        <w:rPr>
          <w:rFonts w:ascii="Calibri" w:eastAsia="Calibri" w:hAnsi="Calibri" w:cs="Calibri"/>
          <w:spacing w:val="1"/>
          <w:sz w:val="20"/>
          <w:szCs w:val="20"/>
        </w:rPr>
        <w:t>d</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pacing w:val="3"/>
          <w:sz w:val="20"/>
          <w:szCs w:val="20"/>
        </w:rPr>
        <w:t>o</w:t>
      </w:r>
      <w:r>
        <w:rPr>
          <w:rFonts w:ascii="Calibri" w:eastAsia="Calibri" w:hAnsi="Calibri" w:cs="Calibri"/>
          <w:sz w:val="20"/>
          <w:szCs w:val="20"/>
        </w:rPr>
        <w:t xml:space="preserve">f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quip</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z w:val="20"/>
          <w:szCs w:val="20"/>
        </w:rPr>
        <w:tab/>
      </w:r>
      <w:r>
        <w:rPr>
          <w:rFonts w:ascii="Calibri" w:eastAsia="Calibri" w:hAnsi="Calibri" w:cs="Calibri"/>
          <w:spacing w:val="-1"/>
          <w:sz w:val="20"/>
          <w:szCs w:val="20"/>
        </w:rPr>
        <w:t>40</w:t>
      </w:r>
    </w:p>
    <w:p w14:paraId="40957D70" w14:textId="77777777" w:rsidR="007C62E7" w:rsidRDefault="007C62E7" w:rsidP="005B3361">
      <w:pPr>
        <w:numPr>
          <w:ilvl w:val="1"/>
          <w:numId w:val="41"/>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Equip</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1"/>
          <w:sz w:val="20"/>
          <w:szCs w:val="20"/>
        </w:rPr>
        <w:t xml:space="preserve"> </w:t>
      </w:r>
      <w:r>
        <w:rPr>
          <w:rFonts w:ascii="Calibri" w:eastAsia="Calibri" w:hAnsi="Calibri" w:cs="Calibri"/>
          <w:sz w:val="20"/>
          <w:szCs w:val="20"/>
        </w:rPr>
        <w:t>pro</w:t>
      </w:r>
      <w:r>
        <w:rPr>
          <w:rFonts w:ascii="Calibri" w:eastAsia="Calibri" w:hAnsi="Calibri" w:cs="Calibri"/>
          <w:spacing w:val="-2"/>
          <w:sz w:val="20"/>
          <w:szCs w:val="20"/>
        </w:rPr>
        <w:t>v</w:t>
      </w:r>
      <w:r>
        <w:rPr>
          <w:rFonts w:ascii="Calibri" w:eastAsia="Calibri" w:hAnsi="Calibri" w:cs="Calibri"/>
          <w:sz w:val="20"/>
          <w:szCs w:val="20"/>
        </w:rPr>
        <w:t>id</w:t>
      </w:r>
      <w:r>
        <w:rPr>
          <w:rFonts w:ascii="Calibri" w:eastAsia="Calibri" w:hAnsi="Calibri" w:cs="Calibri"/>
          <w:spacing w:val="-1"/>
          <w:sz w:val="20"/>
          <w:szCs w:val="20"/>
        </w:rPr>
        <w:t>e</w:t>
      </w:r>
      <w:r>
        <w:rPr>
          <w:rFonts w:ascii="Calibri" w:eastAsia="Calibri" w:hAnsi="Calibri" w:cs="Calibri"/>
          <w:sz w:val="20"/>
          <w:szCs w:val="20"/>
        </w:rPr>
        <w:t xml:space="preserve">d </w:t>
      </w:r>
      <w:r>
        <w:rPr>
          <w:rFonts w:ascii="Calibri" w:eastAsia="Calibri" w:hAnsi="Calibri" w:cs="Calibri"/>
          <w:spacing w:val="1"/>
          <w:sz w:val="20"/>
          <w:szCs w:val="20"/>
        </w:rPr>
        <w:t>b</w:t>
      </w:r>
      <w:r>
        <w:rPr>
          <w:rFonts w:ascii="Calibri" w:eastAsia="Calibri" w:hAnsi="Calibri" w:cs="Calibri"/>
          <w:sz w:val="20"/>
          <w:szCs w:val="20"/>
        </w:rPr>
        <w:t>y the</w:t>
      </w:r>
      <w:r>
        <w:rPr>
          <w:rFonts w:ascii="Calibri" w:eastAsia="Calibri" w:hAnsi="Calibri" w:cs="Calibri"/>
          <w:spacing w:val="3"/>
          <w:sz w:val="20"/>
          <w:szCs w:val="20"/>
        </w:rPr>
        <w:t xml:space="preserve"> </w:t>
      </w:r>
      <w:r>
        <w:rPr>
          <w:rFonts w:ascii="Calibri" w:eastAsia="Calibri" w:hAnsi="Calibri" w:cs="Calibri"/>
          <w:i/>
          <w:spacing w:val="-2"/>
          <w:sz w:val="20"/>
          <w:szCs w:val="20"/>
        </w:rPr>
        <w:t>E</w:t>
      </w:r>
      <w:r>
        <w:rPr>
          <w:rFonts w:ascii="Calibri" w:eastAsia="Calibri" w:hAnsi="Calibri" w:cs="Calibri"/>
          <w:i/>
          <w:sz w:val="20"/>
          <w:szCs w:val="20"/>
        </w:rPr>
        <w:t>mployer</w:t>
      </w:r>
      <w:r>
        <w:rPr>
          <w:rFonts w:ascii="Calibri" w:eastAsia="Calibri" w:hAnsi="Calibri" w:cs="Calibri"/>
          <w:sz w:val="20"/>
          <w:szCs w:val="20"/>
        </w:rPr>
        <w:tab/>
      </w:r>
      <w:r>
        <w:rPr>
          <w:rFonts w:ascii="Calibri" w:eastAsia="Calibri" w:hAnsi="Calibri" w:cs="Calibri"/>
          <w:spacing w:val="-1"/>
          <w:sz w:val="20"/>
          <w:szCs w:val="20"/>
        </w:rPr>
        <w:t>40</w:t>
      </w:r>
    </w:p>
    <w:p w14:paraId="41FA16C4" w14:textId="77777777" w:rsidR="007C62E7" w:rsidRDefault="007C62E7" w:rsidP="005B3361">
      <w:pPr>
        <w:numPr>
          <w:ilvl w:val="1"/>
          <w:numId w:val="41"/>
        </w:numPr>
        <w:tabs>
          <w:tab w:val="left" w:pos="993"/>
          <w:tab w:val="left" w:leader="dot" w:pos="9542"/>
        </w:tabs>
        <w:ind w:left="994"/>
        <w:rPr>
          <w:rFonts w:ascii="Calibri" w:eastAsia="Calibri" w:hAnsi="Calibri" w:cs="Calibri"/>
          <w:sz w:val="20"/>
          <w:szCs w:val="20"/>
        </w:rPr>
      </w:pPr>
      <w:r>
        <w:rPr>
          <w:rFonts w:ascii="Calibri" w:eastAsia="Calibri" w:hAnsi="Calibri" w:cs="Calibri"/>
          <w:sz w:val="20"/>
          <w:szCs w:val="20"/>
        </w:rPr>
        <w:t>Site</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v</w:t>
      </w:r>
      <w:r>
        <w:rPr>
          <w:rFonts w:ascii="Calibri" w:eastAsia="Calibri" w:hAnsi="Calibri" w:cs="Calibri"/>
          <w:sz w:val="20"/>
          <w:szCs w:val="20"/>
        </w:rPr>
        <w:t>ic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 faciliti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z w:val="20"/>
          <w:szCs w:val="20"/>
        </w:rPr>
        <w:tab/>
      </w:r>
      <w:r>
        <w:rPr>
          <w:rFonts w:ascii="Calibri" w:eastAsia="Calibri" w:hAnsi="Calibri" w:cs="Calibri"/>
          <w:spacing w:val="-1"/>
          <w:sz w:val="20"/>
          <w:szCs w:val="20"/>
        </w:rPr>
        <w:t>40</w:t>
      </w:r>
    </w:p>
    <w:p w14:paraId="32483851" w14:textId="77777777" w:rsidR="007C62E7" w:rsidRDefault="007C62E7" w:rsidP="007C62E7">
      <w:pPr>
        <w:rPr>
          <w:rFonts w:ascii="Calibri" w:eastAsia="Calibri" w:hAnsi="Calibri" w:cs="Calibri"/>
          <w:sz w:val="20"/>
          <w:szCs w:val="20"/>
        </w:rPr>
        <w:sectPr w:rsidR="007C62E7">
          <w:headerReference w:type="default" r:id="rId8"/>
          <w:footerReference w:type="default" r:id="rId9"/>
          <w:pgSz w:w="11907" w:h="16840"/>
          <w:pgMar w:top="1560" w:right="1020" w:bottom="1080" w:left="1020" w:header="0" w:footer="891" w:gutter="0"/>
          <w:pgNumType w:start="20"/>
          <w:cols w:space="720"/>
        </w:sectPr>
      </w:pPr>
    </w:p>
    <w:p w14:paraId="17A55079" w14:textId="77777777" w:rsidR="007C62E7" w:rsidRDefault="007C62E7" w:rsidP="005B3361">
      <w:pPr>
        <w:numPr>
          <w:ilvl w:val="2"/>
          <w:numId w:val="41"/>
        </w:numPr>
        <w:tabs>
          <w:tab w:val="left" w:pos="1553"/>
        </w:tabs>
        <w:spacing w:before="43"/>
        <w:ind w:left="1553"/>
        <w:rPr>
          <w:rFonts w:ascii="Calibri" w:eastAsia="Calibri" w:hAnsi="Calibri" w:cs="Calibri"/>
          <w:sz w:val="20"/>
          <w:szCs w:val="20"/>
        </w:rPr>
      </w:pPr>
      <w:r>
        <w:rPr>
          <w:rFonts w:ascii="Calibri" w:eastAsia="Calibri" w:hAnsi="Calibri" w:cs="Calibri"/>
          <w:sz w:val="20"/>
          <w:szCs w:val="20"/>
        </w:rPr>
        <w:lastRenderedPageBreak/>
        <w:t>Pro</w:t>
      </w:r>
      <w:r>
        <w:rPr>
          <w:rFonts w:ascii="Calibri" w:eastAsia="Calibri" w:hAnsi="Calibri" w:cs="Calibri"/>
          <w:spacing w:val="-2"/>
          <w:sz w:val="20"/>
          <w:szCs w:val="20"/>
        </w:rPr>
        <w:t>v</w:t>
      </w:r>
      <w:r>
        <w:rPr>
          <w:rFonts w:ascii="Calibri" w:eastAsia="Calibri" w:hAnsi="Calibri" w:cs="Calibri"/>
          <w:sz w:val="20"/>
          <w:szCs w:val="20"/>
        </w:rPr>
        <w:t>id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i/>
          <w:sz w:val="20"/>
          <w:szCs w:val="20"/>
        </w:rPr>
        <w:t>Employer</w:t>
      </w:r>
      <w:r>
        <w:rPr>
          <w:rFonts w:ascii="Calibri" w:eastAsia="Calibri" w:hAnsi="Calibri" w:cs="Calibri"/>
          <w:i/>
          <w:spacing w:val="19"/>
          <w:sz w:val="20"/>
          <w:szCs w:val="20"/>
        </w:rPr>
        <w:t xml:space="preserve"> </w:t>
      </w:r>
      <w:r>
        <w:rPr>
          <w:rFonts w:ascii="Calibri" w:eastAsia="Calibri" w:hAnsi="Calibri" w:cs="Calibri"/>
          <w:spacing w:val="-1"/>
          <w:sz w:val="20"/>
          <w:szCs w:val="20"/>
        </w:rPr>
        <w:t>40</w:t>
      </w:r>
    </w:p>
    <w:p w14:paraId="3C0CEBA7" w14:textId="77777777" w:rsidR="007C62E7" w:rsidRDefault="007C62E7" w:rsidP="005B3361">
      <w:pPr>
        <w:numPr>
          <w:ilvl w:val="2"/>
          <w:numId w:val="41"/>
        </w:numPr>
        <w:tabs>
          <w:tab w:val="left" w:pos="1553"/>
          <w:tab w:val="left" w:pos="4434"/>
        </w:tabs>
        <w:spacing w:before="1"/>
        <w:ind w:left="1553"/>
        <w:rPr>
          <w:rFonts w:ascii="Calibri" w:eastAsia="Calibri" w:hAnsi="Calibri" w:cs="Calibri"/>
          <w:sz w:val="20"/>
          <w:szCs w:val="20"/>
        </w:rPr>
      </w:pPr>
      <w:r>
        <w:rPr>
          <w:rFonts w:ascii="Calibri" w:eastAsia="Calibri" w:hAnsi="Calibri" w:cs="Calibri"/>
          <w:sz w:val="20"/>
          <w:szCs w:val="20"/>
        </w:rPr>
        <w:t>Pro</w:t>
      </w:r>
      <w:r>
        <w:rPr>
          <w:rFonts w:ascii="Calibri" w:eastAsia="Calibri" w:hAnsi="Calibri" w:cs="Calibri"/>
          <w:spacing w:val="-2"/>
          <w:sz w:val="20"/>
          <w:szCs w:val="20"/>
        </w:rPr>
        <w:t>v</w:t>
      </w:r>
      <w:r>
        <w:rPr>
          <w:rFonts w:ascii="Calibri" w:eastAsia="Calibri" w:hAnsi="Calibri" w:cs="Calibri"/>
          <w:sz w:val="20"/>
          <w:szCs w:val="20"/>
        </w:rPr>
        <w:t>id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z w:val="20"/>
          <w:szCs w:val="20"/>
        </w:rPr>
        <w:t xml:space="preserve">the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z w:val="20"/>
          <w:szCs w:val="20"/>
        </w:rPr>
        <w:tab/>
      </w:r>
      <w:r>
        <w:rPr>
          <w:rFonts w:ascii="Calibri" w:eastAsia="Calibri" w:hAnsi="Calibri" w:cs="Calibri"/>
          <w:b/>
          <w:bCs/>
          <w:spacing w:val="-2"/>
          <w:sz w:val="20"/>
          <w:szCs w:val="20"/>
        </w:rPr>
        <w:t>E</w:t>
      </w:r>
      <w:r>
        <w:rPr>
          <w:rFonts w:ascii="Calibri" w:eastAsia="Calibri" w:hAnsi="Calibri" w:cs="Calibri"/>
          <w:b/>
          <w:bCs/>
          <w:sz w:val="20"/>
          <w:szCs w:val="20"/>
        </w:rPr>
        <w:t>rror!</w:t>
      </w:r>
      <w:r>
        <w:rPr>
          <w:rFonts w:ascii="Calibri" w:eastAsia="Calibri" w:hAnsi="Calibri" w:cs="Calibri"/>
          <w:b/>
          <w:bCs/>
          <w:spacing w:val="-8"/>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oo</w:t>
      </w:r>
      <w:r>
        <w:rPr>
          <w:rFonts w:ascii="Calibri" w:eastAsia="Calibri" w:hAnsi="Calibri" w:cs="Calibri"/>
          <w:b/>
          <w:bCs/>
          <w:spacing w:val="-2"/>
          <w:sz w:val="20"/>
          <w:szCs w:val="20"/>
        </w:rPr>
        <w:t>k</w:t>
      </w:r>
      <w:r>
        <w:rPr>
          <w:rFonts w:ascii="Calibri" w:eastAsia="Calibri" w:hAnsi="Calibri" w:cs="Calibri"/>
          <w:b/>
          <w:bCs/>
          <w:sz w:val="20"/>
          <w:szCs w:val="20"/>
        </w:rPr>
        <w:t>mark</w:t>
      </w:r>
      <w:r>
        <w:rPr>
          <w:rFonts w:ascii="Calibri" w:eastAsia="Calibri" w:hAnsi="Calibri" w:cs="Calibri"/>
          <w:b/>
          <w:bCs/>
          <w:spacing w:val="-8"/>
          <w:sz w:val="20"/>
          <w:szCs w:val="20"/>
        </w:rPr>
        <w:t xml:space="preserve"> </w:t>
      </w:r>
      <w:r>
        <w:rPr>
          <w:rFonts w:ascii="Calibri" w:eastAsia="Calibri" w:hAnsi="Calibri" w:cs="Calibri"/>
          <w:b/>
          <w:bCs/>
          <w:sz w:val="20"/>
          <w:szCs w:val="20"/>
        </w:rPr>
        <w:t>n</w:t>
      </w:r>
      <w:r>
        <w:rPr>
          <w:rFonts w:ascii="Calibri" w:eastAsia="Calibri" w:hAnsi="Calibri" w:cs="Calibri"/>
          <w:b/>
          <w:bCs/>
          <w:spacing w:val="-2"/>
          <w:sz w:val="20"/>
          <w:szCs w:val="20"/>
        </w:rPr>
        <w:t>o</w:t>
      </w:r>
      <w:r>
        <w:rPr>
          <w:rFonts w:ascii="Calibri" w:eastAsia="Calibri" w:hAnsi="Calibri" w:cs="Calibri"/>
          <w:b/>
          <w:bCs/>
          <w:sz w:val="20"/>
          <w:szCs w:val="20"/>
        </w:rPr>
        <w:t>t</w:t>
      </w:r>
      <w:r>
        <w:rPr>
          <w:rFonts w:ascii="Calibri" w:eastAsia="Calibri" w:hAnsi="Calibri" w:cs="Calibri"/>
          <w:b/>
          <w:bCs/>
          <w:spacing w:val="-8"/>
          <w:sz w:val="20"/>
          <w:szCs w:val="20"/>
        </w:rPr>
        <w:t xml:space="preserve"> </w:t>
      </w:r>
      <w:r>
        <w:rPr>
          <w:rFonts w:ascii="Calibri" w:eastAsia="Calibri" w:hAnsi="Calibri" w:cs="Calibri"/>
          <w:b/>
          <w:bCs/>
          <w:sz w:val="20"/>
          <w:szCs w:val="20"/>
        </w:rPr>
        <w:t>def</w:t>
      </w:r>
      <w:r>
        <w:rPr>
          <w:rFonts w:ascii="Calibri" w:eastAsia="Calibri" w:hAnsi="Calibri" w:cs="Calibri"/>
          <w:b/>
          <w:bCs/>
          <w:spacing w:val="-2"/>
          <w:sz w:val="20"/>
          <w:szCs w:val="20"/>
        </w:rPr>
        <w:t>i</w:t>
      </w:r>
      <w:r>
        <w:rPr>
          <w:rFonts w:ascii="Calibri" w:eastAsia="Calibri" w:hAnsi="Calibri" w:cs="Calibri"/>
          <w:b/>
          <w:bCs/>
          <w:sz w:val="20"/>
          <w:szCs w:val="20"/>
        </w:rPr>
        <w:t>ned.</w:t>
      </w:r>
    </w:p>
    <w:p w14:paraId="56B93A43" w14:textId="77777777" w:rsidR="007C62E7" w:rsidRDefault="007C62E7" w:rsidP="005B3361">
      <w:pPr>
        <w:numPr>
          <w:ilvl w:val="1"/>
          <w:numId w:val="41"/>
        </w:numPr>
        <w:tabs>
          <w:tab w:val="left" w:pos="993"/>
          <w:tab w:val="right" w:leader="dot" w:pos="9743"/>
        </w:tabs>
        <w:spacing w:line="242" w:lineRule="exact"/>
        <w:ind w:left="994"/>
        <w:rPr>
          <w:rFonts w:ascii="Calibri" w:eastAsia="Calibri" w:hAnsi="Calibri" w:cs="Calibri"/>
          <w:sz w:val="20"/>
          <w:szCs w:val="20"/>
        </w:rPr>
      </w:pPr>
      <w:r>
        <w:rPr>
          <w:rFonts w:ascii="Calibri" w:eastAsia="Calibri" w:hAnsi="Calibri" w:cs="Calibri"/>
          <w:sz w:val="20"/>
          <w:szCs w:val="20"/>
        </w:rPr>
        <w:t>Contr</w:t>
      </w:r>
      <w:r>
        <w:rPr>
          <w:rFonts w:ascii="Calibri" w:eastAsia="Calibri" w:hAnsi="Calibri" w:cs="Calibri"/>
          <w:spacing w:val="1"/>
          <w:sz w:val="20"/>
          <w:szCs w:val="20"/>
        </w:rPr>
        <w:t>o</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oi</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5"/>
          <w:sz w:val="20"/>
          <w:szCs w:val="20"/>
        </w:rPr>
        <w:t xml:space="preserve"> </w:t>
      </w:r>
      <w:proofErr w:type="gramStart"/>
      <w:r>
        <w:rPr>
          <w:rFonts w:ascii="Calibri" w:eastAsia="Calibri" w:hAnsi="Calibri" w:cs="Calibri"/>
          <w:sz w:val="20"/>
          <w:szCs w:val="20"/>
        </w:rPr>
        <w:t>wat</w:t>
      </w:r>
      <w:r>
        <w:rPr>
          <w:rFonts w:ascii="Calibri" w:eastAsia="Calibri" w:hAnsi="Calibri" w:cs="Calibri"/>
          <w:spacing w:val="-1"/>
          <w:sz w:val="20"/>
          <w:szCs w:val="20"/>
        </w:rPr>
        <w:t>e</w:t>
      </w:r>
      <w:r>
        <w:rPr>
          <w:rFonts w:ascii="Calibri" w:eastAsia="Calibri" w:hAnsi="Calibri" w:cs="Calibri"/>
          <w:sz w:val="20"/>
          <w:szCs w:val="20"/>
        </w:rPr>
        <w:t>r</w:t>
      </w:r>
      <w:proofErr w:type="gramEnd"/>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wa</w:t>
      </w:r>
      <w:r>
        <w:rPr>
          <w:rFonts w:ascii="Calibri" w:eastAsia="Calibri" w:hAnsi="Calibri" w:cs="Calibri"/>
          <w:spacing w:val="-1"/>
          <w:sz w:val="20"/>
          <w:szCs w:val="20"/>
        </w:rPr>
        <w:t>s</w:t>
      </w:r>
      <w:r>
        <w:rPr>
          <w:rFonts w:ascii="Calibri" w:eastAsia="Calibri" w:hAnsi="Calibri" w:cs="Calibri"/>
          <w:sz w:val="20"/>
          <w:szCs w:val="20"/>
        </w:rPr>
        <w:t>te</w:t>
      </w:r>
      <w:r>
        <w:rPr>
          <w:rFonts w:ascii="Calibri" w:eastAsia="Calibri" w:hAnsi="Calibri" w:cs="Calibri"/>
          <w:w w:val="99"/>
          <w:sz w:val="20"/>
          <w:szCs w:val="20"/>
        </w:rPr>
        <w:t xml:space="preserve"> </w:t>
      </w:r>
      <w:r>
        <w:rPr>
          <w:rFonts w:ascii="Calibri" w:eastAsia="Calibri" w:hAnsi="Calibri" w:cs="Calibri"/>
          <w:sz w:val="20"/>
          <w:szCs w:val="20"/>
        </w:rPr>
        <w:tab/>
      </w:r>
      <w:r>
        <w:rPr>
          <w:rFonts w:ascii="Calibri" w:eastAsia="Calibri" w:hAnsi="Calibri" w:cs="Calibri"/>
          <w:spacing w:val="-1"/>
          <w:sz w:val="20"/>
          <w:szCs w:val="20"/>
        </w:rPr>
        <w:t>41</w:t>
      </w:r>
    </w:p>
    <w:p w14:paraId="1AFCF8F4" w14:textId="77777777" w:rsidR="007C62E7" w:rsidRDefault="007C62E7" w:rsidP="007C62E7">
      <w:pPr>
        <w:tabs>
          <w:tab w:val="left" w:pos="993"/>
        </w:tabs>
        <w:ind w:left="312"/>
        <w:rPr>
          <w:rFonts w:ascii="Calibri" w:eastAsia="Calibri" w:hAnsi="Calibri" w:cs="Calibri"/>
          <w:sz w:val="20"/>
          <w:szCs w:val="20"/>
        </w:rPr>
      </w:pPr>
      <w:r>
        <w:rPr>
          <w:rFonts w:ascii="Calibri" w:eastAsia="Calibri" w:hAnsi="Calibri" w:cs="Calibri"/>
          <w:sz w:val="20"/>
          <w:szCs w:val="20"/>
        </w:rPr>
        <w:t>5.10</w:t>
      </w:r>
      <w:r>
        <w:rPr>
          <w:rFonts w:ascii="Calibri" w:eastAsia="Calibri" w:hAnsi="Calibri" w:cs="Calibri"/>
          <w:sz w:val="20"/>
          <w:szCs w:val="20"/>
        </w:rPr>
        <w:tab/>
        <w:t>Hook</w:t>
      </w:r>
      <w:r>
        <w:rPr>
          <w:rFonts w:ascii="Calibri" w:eastAsia="Calibri" w:hAnsi="Calibri" w:cs="Calibri"/>
          <w:spacing w:val="-11"/>
          <w:sz w:val="20"/>
          <w:szCs w:val="20"/>
        </w:rPr>
        <w:t xml:space="preserve"> </w:t>
      </w:r>
      <w:r>
        <w:rPr>
          <w:rFonts w:ascii="Calibri" w:eastAsia="Calibri" w:hAnsi="Calibri" w:cs="Calibri"/>
          <w:sz w:val="20"/>
          <w:szCs w:val="20"/>
        </w:rPr>
        <w:t>ups</w:t>
      </w:r>
      <w:r>
        <w:rPr>
          <w:rFonts w:ascii="Calibri" w:eastAsia="Calibri" w:hAnsi="Calibri" w:cs="Calibri"/>
          <w:spacing w:val="-12"/>
          <w:sz w:val="20"/>
          <w:szCs w:val="20"/>
        </w:rPr>
        <w:t xml:space="preserve"> </w:t>
      </w:r>
      <w:r>
        <w:rPr>
          <w:rFonts w:ascii="Calibri" w:eastAsia="Calibri" w:hAnsi="Calibri" w:cs="Calibri"/>
          <w:sz w:val="20"/>
          <w:szCs w:val="20"/>
        </w:rPr>
        <w:t>to</w:t>
      </w:r>
      <w:r>
        <w:rPr>
          <w:rFonts w:ascii="Calibri" w:eastAsia="Calibri" w:hAnsi="Calibri" w:cs="Calibri"/>
          <w:spacing w:val="-11"/>
          <w:sz w:val="20"/>
          <w:szCs w:val="20"/>
        </w:rPr>
        <w:t xml:space="preserve"> </w:t>
      </w:r>
      <w:r>
        <w:rPr>
          <w:rFonts w:ascii="Calibri" w:eastAsia="Calibri" w:hAnsi="Calibri" w:cs="Calibri"/>
          <w:sz w:val="20"/>
          <w:szCs w:val="20"/>
        </w:rPr>
        <w:t>exi</w:t>
      </w:r>
      <w:r>
        <w:rPr>
          <w:rFonts w:ascii="Calibri" w:eastAsia="Calibri" w:hAnsi="Calibri" w:cs="Calibri"/>
          <w:spacing w:val="-2"/>
          <w:sz w:val="20"/>
          <w:szCs w:val="20"/>
        </w:rPr>
        <w:t>s</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11"/>
          <w:sz w:val="20"/>
          <w:szCs w:val="20"/>
        </w:rPr>
        <w:t xml:space="preserve"> </w:t>
      </w:r>
      <w:r>
        <w:rPr>
          <w:rFonts w:ascii="Calibri" w:eastAsia="Calibri" w:hAnsi="Calibri" w:cs="Calibri"/>
          <w:sz w:val="20"/>
          <w:szCs w:val="20"/>
        </w:rPr>
        <w:t>wor</w:t>
      </w:r>
      <w:r>
        <w:rPr>
          <w:rFonts w:ascii="Calibri" w:eastAsia="Calibri" w:hAnsi="Calibri" w:cs="Calibri"/>
          <w:spacing w:val="3"/>
          <w:sz w:val="20"/>
          <w:szCs w:val="20"/>
        </w:rPr>
        <w:t>k</w:t>
      </w:r>
      <w:r>
        <w:rPr>
          <w:rFonts w:ascii="Calibri" w:eastAsia="Calibri" w:hAnsi="Calibri" w:cs="Calibri"/>
          <w:sz w:val="20"/>
          <w:szCs w:val="20"/>
        </w:rPr>
        <w:t>s</w:t>
      </w:r>
      <w:r>
        <w:rPr>
          <w:rFonts w:ascii="Calibri" w:eastAsia="Calibri" w:hAnsi="Calibri" w:cs="Calibri"/>
          <w:spacing w:val="-12"/>
          <w:sz w:val="20"/>
          <w:szCs w:val="20"/>
        </w:rPr>
        <w:t xml:space="preserve"> </w:t>
      </w:r>
      <w:r>
        <w:rPr>
          <w:rFonts w:ascii="Calibri" w:eastAsia="Calibri" w:hAnsi="Calibri" w:cs="Calibri"/>
          <w:sz w:val="20"/>
          <w:szCs w:val="20"/>
        </w:rPr>
        <w:t>...............................</w:t>
      </w:r>
      <w:r>
        <w:rPr>
          <w:rFonts w:ascii="Calibri" w:eastAsia="Calibri" w:hAnsi="Calibri" w:cs="Calibri"/>
          <w:spacing w:val="-3"/>
          <w:sz w:val="20"/>
          <w:szCs w:val="20"/>
        </w:rPr>
        <w:t>.</w:t>
      </w:r>
      <w:r>
        <w:rPr>
          <w:rFonts w:ascii="Calibri" w:eastAsia="Calibri" w:hAnsi="Calibri" w:cs="Calibri"/>
          <w:sz w:val="20"/>
          <w:szCs w:val="20"/>
        </w:rPr>
        <w:t>...............................</w:t>
      </w:r>
      <w:r>
        <w:rPr>
          <w:rFonts w:ascii="Calibri" w:eastAsia="Calibri" w:hAnsi="Calibri" w:cs="Calibri"/>
          <w:spacing w:val="-3"/>
          <w:sz w:val="20"/>
          <w:szCs w:val="20"/>
        </w:rPr>
        <w:t>.</w:t>
      </w:r>
      <w:r>
        <w:rPr>
          <w:rFonts w:ascii="Calibri" w:eastAsia="Calibri" w:hAnsi="Calibri" w:cs="Calibri"/>
          <w:sz w:val="20"/>
          <w:szCs w:val="20"/>
        </w:rPr>
        <w:t>................</w:t>
      </w:r>
      <w:r>
        <w:rPr>
          <w:rFonts w:ascii="Calibri" w:eastAsia="Calibri" w:hAnsi="Calibri" w:cs="Calibri"/>
          <w:spacing w:val="1"/>
          <w:sz w:val="20"/>
          <w:szCs w:val="20"/>
        </w:rPr>
        <w:t>.</w:t>
      </w:r>
      <w:r>
        <w:rPr>
          <w:rFonts w:ascii="Calibri" w:eastAsia="Calibri" w:hAnsi="Calibri" w:cs="Calibri"/>
          <w:b/>
          <w:bCs/>
          <w:spacing w:val="-2"/>
          <w:sz w:val="20"/>
          <w:szCs w:val="20"/>
        </w:rPr>
        <w:t>E</w:t>
      </w:r>
      <w:r>
        <w:rPr>
          <w:rFonts w:ascii="Calibri" w:eastAsia="Calibri" w:hAnsi="Calibri" w:cs="Calibri"/>
          <w:b/>
          <w:bCs/>
          <w:sz w:val="20"/>
          <w:szCs w:val="20"/>
        </w:rPr>
        <w:t>rror!</w:t>
      </w:r>
      <w:r>
        <w:rPr>
          <w:rFonts w:ascii="Calibri" w:eastAsia="Calibri" w:hAnsi="Calibri" w:cs="Calibri"/>
          <w:b/>
          <w:bCs/>
          <w:spacing w:val="-11"/>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oo</w:t>
      </w:r>
      <w:r>
        <w:rPr>
          <w:rFonts w:ascii="Calibri" w:eastAsia="Calibri" w:hAnsi="Calibri" w:cs="Calibri"/>
          <w:b/>
          <w:bCs/>
          <w:spacing w:val="-2"/>
          <w:sz w:val="20"/>
          <w:szCs w:val="20"/>
        </w:rPr>
        <w:t>k</w:t>
      </w:r>
      <w:r>
        <w:rPr>
          <w:rFonts w:ascii="Calibri" w:eastAsia="Calibri" w:hAnsi="Calibri" w:cs="Calibri"/>
          <w:b/>
          <w:bCs/>
          <w:sz w:val="20"/>
          <w:szCs w:val="20"/>
        </w:rPr>
        <w:t>mark</w:t>
      </w:r>
      <w:r>
        <w:rPr>
          <w:rFonts w:ascii="Calibri" w:eastAsia="Calibri" w:hAnsi="Calibri" w:cs="Calibri"/>
          <w:b/>
          <w:bCs/>
          <w:spacing w:val="-11"/>
          <w:sz w:val="20"/>
          <w:szCs w:val="20"/>
        </w:rPr>
        <w:t xml:space="preserve"> </w:t>
      </w:r>
      <w:r>
        <w:rPr>
          <w:rFonts w:ascii="Calibri" w:eastAsia="Calibri" w:hAnsi="Calibri" w:cs="Calibri"/>
          <w:b/>
          <w:bCs/>
          <w:sz w:val="20"/>
          <w:szCs w:val="20"/>
        </w:rPr>
        <w:t>n</w:t>
      </w:r>
      <w:r>
        <w:rPr>
          <w:rFonts w:ascii="Calibri" w:eastAsia="Calibri" w:hAnsi="Calibri" w:cs="Calibri"/>
          <w:b/>
          <w:bCs/>
          <w:spacing w:val="-2"/>
          <w:sz w:val="20"/>
          <w:szCs w:val="20"/>
        </w:rPr>
        <w:t>o</w:t>
      </w:r>
      <w:r>
        <w:rPr>
          <w:rFonts w:ascii="Calibri" w:eastAsia="Calibri" w:hAnsi="Calibri" w:cs="Calibri"/>
          <w:b/>
          <w:bCs/>
          <w:sz w:val="20"/>
          <w:szCs w:val="20"/>
        </w:rPr>
        <w:t>t</w:t>
      </w:r>
      <w:r>
        <w:rPr>
          <w:rFonts w:ascii="Calibri" w:eastAsia="Calibri" w:hAnsi="Calibri" w:cs="Calibri"/>
          <w:b/>
          <w:bCs/>
          <w:spacing w:val="-10"/>
          <w:sz w:val="20"/>
          <w:szCs w:val="20"/>
        </w:rPr>
        <w:t xml:space="preserve"> </w:t>
      </w:r>
      <w:r>
        <w:rPr>
          <w:rFonts w:ascii="Calibri" w:eastAsia="Calibri" w:hAnsi="Calibri" w:cs="Calibri"/>
          <w:b/>
          <w:bCs/>
          <w:sz w:val="20"/>
          <w:szCs w:val="20"/>
        </w:rPr>
        <w:t>def</w:t>
      </w:r>
      <w:r>
        <w:rPr>
          <w:rFonts w:ascii="Calibri" w:eastAsia="Calibri" w:hAnsi="Calibri" w:cs="Calibri"/>
          <w:b/>
          <w:bCs/>
          <w:spacing w:val="-2"/>
          <w:sz w:val="20"/>
          <w:szCs w:val="20"/>
        </w:rPr>
        <w:t>i</w:t>
      </w:r>
      <w:r>
        <w:rPr>
          <w:rFonts w:ascii="Calibri" w:eastAsia="Calibri" w:hAnsi="Calibri" w:cs="Calibri"/>
          <w:b/>
          <w:bCs/>
          <w:sz w:val="20"/>
          <w:szCs w:val="20"/>
        </w:rPr>
        <w:t>ned.</w:t>
      </w:r>
    </w:p>
    <w:p w14:paraId="75E76F98" w14:textId="77777777" w:rsidR="007C62E7" w:rsidRDefault="007C62E7" w:rsidP="007C62E7">
      <w:pPr>
        <w:tabs>
          <w:tab w:val="left" w:pos="993"/>
        </w:tabs>
        <w:ind w:left="312"/>
        <w:rPr>
          <w:rFonts w:ascii="Calibri" w:eastAsia="Calibri" w:hAnsi="Calibri" w:cs="Calibri"/>
          <w:sz w:val="20"/>
          <w:szCs w:val="20"/>
        </w:rPr>
      </w:pPr>
      <w:r>
        <w:rPr>
          <w:rFonts w:ascii="Calibri" w:eastAsia="Calibri" w:hAnsi="Calibri" w:cs="Calibri"/>
          <w:spacing w:val="-1"/>
          <w:sz w:val="20"/>
          <w:szCs w:val="20"/>
        </w:rPr>
        <w:t>5</w:t>
      </w:r>
      <w:r>
        <w:rPr>
          <w:rFonts w:ascii="Calibri" w:eastAsia="Calibri" w:hAnsi="Calibri" w:cs="Calibri"/>
          <w:sz w:val="20"/>
          <w:szCs w:val="20"/>
        </w:rPr>
        <w:t>.11</w:t>
      </w:r>
      <w:r>
        <w:rPr>
          <w:rFonts w:ascii="Calibri" w:eastAsia="Calibri" w:hAnsi="Calibri" w:cs="Calibri"/>
          <w:sz w:val="20"/>
          <w:szCs w:val="20"/>
        </w:rPr>
        <w:tab/>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ts</w:t>
      </w:r>
      <w:r>
        <w:rPr>
          <w:rFonts w:ascii="Calibri" w:eastAsia="Calibri" w:hAnsi="Calibri" w:cs="Calibri"/>
          <w:spacing w:val="-1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15"/>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ctio</w:t>
      </w:r>
      <w:r>
        <w:rPr>
          <w:rFonts w:ascii="Calibri" w:eastAsia="Calibri" w:hAnsi="Calibri" w:cs="Calibri"/>
          <w:spacing w:val="3"/>
          <w:sz w:val="20"/>
          <w:szCs w:val="20"/>
        </w:rPr>
        <w:t>n</w:t>
      </w:r>
      <w:r>
        <w:rPr>
          <w:rFonts w:ascii="Calibri" w:eastAsia="Calibri" w:hAnsi="Calibri" w:cs="Calibri"/>
          <w:sz w:val="20"/>
          <w:szCs w:val="20"/>
        </w:rPr>
        <w:t>s</w:t>
      </w:r>
      <w:r>
        <w:rPr>
          <w:rFonts w:ascii="Calibri" w:eastAsia="Calibri" w:hAnsi="Calibri" w:cs="Calibri"/>
          <w:spacing w:val="-25"/>
          <w:sz w:val="20"/>
          <w:szCs w:val="20"/>
        </w:rPr>
        <w:t xml:space="preserve"> </w:t>
      </w:r>
      <w:r>
        <w:rPr>
          <w:rFonts w:ascii="Calibri" w:eastAsia="Calibri" w:hAnsi="Calibri" w:cs="Calibri"/>
          <w:sz w:val="20"/>
          <w:szCs w:val="20"/>
        </w:rPr>
        <w:t>...............................</w:t>
      </w:r>
      <w:r>
        <w:rPr>
          <w:rFonts w:ascii="Calibri" w:eastAsia="Calibri" w:hAnsi="Calibri" w:cs="Calibri"/>
          <w:spacing w:val="-3"/>
          <w:sz w:val="20"/>
          <w:szCs w:val="20"/>
        </w:rPr>
        <w:t>.</w:t>
      </w:r>
      <w:r>
        <w:rPr>
          <w:rFonts w:ascii="Calibri" w:eastAsia="Calibri" w:hAnsi="Calibri" w:cs="Calibri"/>
          <w:sz w:val="20"/>
          <w:szCs w:val="20"/>
        </w:rPr>
        <w:t>...............................</w:t>
      </w:r>
      <w:r>
        <w:rPr>
          <w:rFonts w:ascii="Calibri" w:eastAsia="Calibri" w:hAnsi="Calibri" w:cs="Calibri"/>
          <w:spacing w:val="-3"/>
          <w:sz w:val="20"/>
          <w:szCs w:val="20"/>
        </w:rPr>
        <w:t>.</w:t>
      </w:r>
      <w:r>
        <w:rPr>
          <w:rFonts w:ascii="Calibri" w:eastAsia="Calibri" w:hAnsi="Calibri" w:cs="Calibri"/>
          <w:sz w:val="20"/>
          <w:szCs w:val="20"/>
        </w:rPr>
        <w:t>..........................</w:t>
      </w:r>
      <w:r>
        <w:rPr>
          <w:rFonts w:ascii="Calibri" w:eastAsia="Calibri" w:hAnsi="Calibri" w:cs="Calibri"/>
          <w:b/>
          <w:bCs/>
          <w:spacing w:val="-2"/>
          <w:sz w:val="20"/>
          <w:szCs w:val="20"/>
        </w:rPr>
        <w:t>E</w:t>
      </w:r>
      <w:r>
        <w:rPr>
          <w:rFonts w:ascii="Calibri" w:eastAsia="Calibri" w:hAnsi="Calibri" w:cs="Calibri"/>
          <w:b/>
          <w:bCs/>
          <w:sz w:val="20"/>
          <w:szCs w:val="20"/>
        </w:rPr>
        <w:t>rror!</w:t>
      </w:r>
      <w:r>
        <w:rPr>
          <w:rFonts w:ascii="Calibri" w:eastAsia="Calibri" w:hAnsi="Calibri" w:cs="Calibri"/>
          <w:b/>
          <w:bCs/>
          <w:spacing w:val="-15"/>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oo</w:t>
      </w:r>
      <w:r>
        <w:rPr>
          <w:rFonts w:ascii="Calibri" w:eastAsia="Calibri" w:hAnsi="Calibri" w:cs="Calibri"/>
          <w:b/>
          <w:bCs/>
          <w:spacing w:val="-2"/>
          <w:sz w:val="20"/>
          <w:szCs w:val="20"/>
        </w:rPr>
        <w:t>k</w:t>
      </w:r>
      <w:r>
        <w:rPr>
          <w:rFonts w:ascii="Calibri" w:eastAsia="Calibri" w:hAnsi="Calibri" w:cs="Calibri"/>
          <w:b/>
          <w:bCs/>
          <w:sz w:val="20"/>
          <w:szCs w:val="20"/>
        </w:rPr>
        <w:t>mark</w:t>
      </w:r>
      <w:r>
        <w:rPr>
          <w:rFonts w:ascii="Calibri" w:eastAsia="Calibri" w:hAnsi="Calibri" w:cs="Calibri"/>
          <w:b/>
          <w:bCs/>
          <w:spacing w:val="-15"/>
          <w:sz w:val="20"/>
          <w:szCs w:val="20"/>
        </w:rPr>
        <w:t xml:space="preserve"> </w:t>
      </w:r>
      <w:r>
        <w:rPr>
          <w:rFonts w:ascii="Calibri" w:eastAsia="Calibri" w:hAnsi="Calibri" w:cs="Calibri"/>
          <w:b/>
          <w:bCs/>
          <w:sz w:val="20"/>
          <w:szCs w:val="20"/>
        </w:rPr>
        <w:t>n</w:t>
      </w:r>
      <w:r>
        <w:rPr>
          <w:rFonts w:ascii="Calibri" w:eastAsia="Calibri" w:hAnsi="Calibri" w:cs="Calibri"/>
          <w:b/>
          <w:bCs/>
          <w:spacing w:val="-2"/>
          <w:sz w:val="20"/>
          <w:szCs w:val="20"/>
        </w:rPr>
        <w:t>o</w:t>
      </w:r>
      <w:r>
        <w:rPr>
          <w:rFonts w:ascii="Calibri" w:eastAsia="Calibri" w:hAnsi="Calibri" w:cs="Calibri"/>
          <w:b/>
          <w:bCs/>
          <w:sz w:val="20"/>
          <w:szCs w:val="20"/>
        </w:rPr>
        <w:t>t</w:t>
      </w:r>
      <w:r>
        <w:rPr>
          <w:rFonts w:ascii="Calibri" w:eastAsia="Calibri" w:hAnsi="Calibri" w:cs="Calibri"/>
          <w:b/>
          <w:bCs/>
          <w:spacing w:val="-15"/>
          <w:sz w:val="20"/>
          <w:szCs w:val="20"/>
        </w:rPr>
        <w:t xml:space="preserve"> </w:t>
      </w:r>
      <w:r>
        <w:rPr>
          <w:rFonts w:ascii="Calibri" w:eastAsia="Calibri" w:hAnsi="Calibri" w:cs="Calibri"/>
          <w:b/>
          <w:bCs/>
          <w:sz w:val="20"/>
          <w:szCs w:val="20"/>
        </w:rPr>
        <w:t>def</w:t>
      </w:r>
      <w:r>
        <w:rPr>
          <w:rFonts w:ascii="Calibri" w:eastAsia="Calibri" w:hAnsi="Calibri" w:cs="Calibri"/>
          <w:b/>
          <w:bCs/>
          <w:spacing w:val="-2"/>
          <w:sz w:val="20"/>
          <w:szCs w:val="20"/>
        </w:rPr>
        <w:t>i</w:t>
      </w:r>
      <w:r>
        <w:rPr>
          <w:rFonts w:ascii="Calibri" w:eastAsia="Calibri" w:hAnsi="Calibri" w:cs="Calibri"/>
          <w:b/>
          <w:bCs/>
          <w:sz w:val="20"/>
          <w:szCs w:val="20"/>
        </w:rPr>
        <w:t>ned.</w:t>
      </w:r>
    </w:p>
    <w:p w14:paraId="4AB11AF2" w14:textId="77777777" w:rsidR="007C62E7" w:rsidRDefault="007C62E7" w:rsidP="005B3361">
      <w:pPr>
        <w:numPr>
          <w:ilvl w:val="2"/>
          <w:numId w:val="40"/>
        </w:numPr>
        <w:tabs>
          <w:tab w:val="left" w:pos="1553"/>
          <w:tab w:val="left" w:pos="5154"/>
        </w:tabs>
        <w:spacing w:line="242" w:lineRule="exact"/>
        <w:ind w:left="1553"/>
        <w:rPr>
          <w:rFonts w:ascii="Calibri" w:eastAsia="Calibri" w:hAnsi="Calibri" w:cs="Calibri"/>
          <w:sz w:val="20"/>
          <w:szCs w:val="20"/>
        </w:rPr>
      </w:pP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cription</w:t>
      </w:r>
      <w:r>
        <w:rPr>
          <w:rFonts w:ascii="Calibri" w:eastAsia="Calibri" w:hAnsi="Calibri" w:cs="Calibri"/>
          <w:spacing w:val="-2"/>
          <w:sz w:val="20"/>
          <w:szCs w:val="20"/>
        </w:rPr>
        <w:t xml:space="preserve"> </w:t>
      </w:r>
      <w:r>
        <w:rPr>
          <w:rFonts w:ascii="Calibri" w:eastAsia="Calibri" w:hAnsi="Calibri" w:cs="Calibri"/>
          <w:sz w:val="20"/>
          <w:szCs w:val="20"/>
        </w:rPr>
        <w:t>of</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es</w:t>
      </w:r>
      <w:r>
        <w:rPr>
          <w:rFonts w:ascii="Calibri" w:eastAsia="Calibri" w:hAnsi="Calibri" w:cs="Calibri"/>
          <w:spacing w:val="2"/>
          <w:sz w:val="20"/>
          <w:szCs w:val="20"/>
        </w:rPr>
        <w:t>t</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2"/>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ctions</w:t>
      </w:r>
      <w:r>
        <w:rPr>
          <w:rFonts w:ascii="Calibri" w:eastAsia="Calibri" w:hAnsi="Calibri" w:cs="Calibri"/>
          <w:sz w:val="20"/>
          <w:szCs w:val="20"/>
        </w:rPr>
        <w:tab/>
      </w:r>
      <w:r>
        <w:rPr>
          <w:rFonts w:ascii="Calibri" w:eastAsia="Calibri" w:hAnsi="Calibri" w:cs="Calibri"/>
          <w:b/>
          <w:bCs/>
          <w:spacing w:val="-2"/>
          <w:sz w:val="20"/>
          <w:szCs w:val="20"/>
        </w:rPr>
        <w:t>E</w:t>
      </w:r>
      <w:r>
        <w:rPr>
          <w:rFonts w:ascii="Calibri" w:eastAsia="Calibri" w:hAnsi="Calibri" w:cs="Calibri"/>
          <w:b/>
          <w:bCs/>
          <w:sz w:val="20"/>
          <w:szCs w:val="20"/>
        </w:rPr>
        <w:t>rror!</w:t>
      </w:r>
      <w:r>
        <w:rPr>
          <w:rFonts w:ascii="Calibri" w:eastAsia="Calibri" w:hAnsi="Calibri" w:cs="Calibri"/>
          <w:b/>
          <w:bCs/>
          <w:spacing w:val="-8"/>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oo</w:t>
      </w:r>
      <w:r>
        <w:rPr>
          <w:rFonts w:ascii="Calibri" w:eastAsia="Calibri" w:hAnsi="Calibri" w:cs="Calibri"/>
          <w:b/>
          <w:bCs/>
          <w:spacing w:val="-2"/>
          <w:sz w:val="20"/>
          <w:szCs w:val="20"/>
        </w:rPr>
        <w:t>k</w:t>
      </w:r>
      <w:r>
        <w:rPr>
          <w:rFonts w:ascii="Calibri" w:eastAsia="Calibri" w:hAnsi="Calibri" w:cs="Calibri"/>
          <w:b/>
          <w:bCs/>
          <w:sz w:val="20"/>
          <w:szCs w:val="20"/>
        </w:rPr>
        <w:t>mark</w:t>
      </w:r>
      <w:r>
        <w:rPr>
          <w:rFonts w:ascii="Calibri" w:eastAsia="Calibri" w:hAnsi="Calibri" w:cs="Calibri"/>
          <w:b/>
          <w:bCs/>
          <w:spacing w:val="-8"/>
          <w:sz w:val="20"/>
          <w:szCs w:val="20"/>
        </w:rPr>
        <w:t xml:space="preserve"> </w:t>
      </w:r>
      <w:r>
        <w:rPr>
          <w:rFonts w:ascii="Calibri" w:eastAsia="Calibri" w:hAnsi="Calibri" w:cs="Calibri"/>
          <w:b/>
          <w:bCs/>
          <w:sz w:val="20"/>
          <w:szCs w:val="20"/>
        </w:rPr>
        <w:t>n</w:t>
      </w:r>
      <w:r>
        <w:rPr>
          <w:rFonts w:ascii="Calibri" w:eastAsia="Calibri" w:hAnsi="Calibri" w:cs="Calibri"/>
          <w:b/>
          <w:bCs/>
          <w:spacing w:val="-2"/>
          <w:sz w:val="20"/>
          <w:szCs w:val="20"/>
        </w:rPr>
        <w:t>o</w:t>
      </w:r>
      <w:r>
        <w:rPr>
          <w:rFonts w:ascii="Calibri" w:eastAsia="Calibri" w:hAnsi="Calibri" w:cs="Calibri"/>
          <w:b/>
          <w:bCs/>
          <w:sz w:val="20"/>
          <w:szCs w:val="20"/>
        </w:rPr>
        <w:t>t</w:t>
      </w:r>
      <w:r>
        <w:rPr>
          <w:rFonts w:ascii="Calibri" w:eastAsia="Calibri" w:hAnsi="Calibri" w:cs="Calibri"/>
          <w:b/>
          <w:bCs/>
          <w:spacing w:val="-8"/>
          <w:sz w:val="20"/>
          <w:szCs w:val="20"/>
        </w:rPr>
        <w:t xml:space="preserve"> </w:t>
      </w:r>
      <w:r>
        <w:rPr>
          <w:rFonts w:ascii="Calibri" w:eastAsia="Calibri" w:hAnsi="Calibri" w:cs="Calibri"/>
          <w:b/>
          <w:bCs/>
          <w:sz w:val="20"/>
          <w:szCs w:val="20"/>
        </w:rPr>
        <w:t>def</w:t>
      </w:r>
      <w:r>
        <w:rPr>
          <w:rFonts w:ascii="Calibri" w:eastAsia="Calibri" w:hAnsi="Calibri" w:cs="Calibri"/>
          <w:b/>
          <w:bCs/>
          <w:spacing w:val="-2"/>
          <w:sz w:val="20"/>
          <w:szCs w:val="20"/>
        </w:rPr>
        <w:t>i</w:t>
      </w:r>
      <w:r>
        <w:rPr>
          <w:rFonts w:ascii="Calibri" w:eastAsia="Calibri" w:hAnsi="Calibri" w:cs="Calibri"/>
          <w:b/>
          <w:bCs/>
          <w:sz w:val="20"/>
          <w:szCs w:val="20"/>
        </w:rPr>
        <w:t>ned.</w:t>
      </w:r>
    </w:p>
    <w:p w14:paraId="07639228" w14:textId="77777777" w:rsidR="007C62E7" w:rsidRDefault="007C62E7" w:rsidP="005B3361">
      <w:pPr>
        <w:numPr>
          <w:ilvl w:val="2"/>
          <w:numId w:val="40"/>
        </w:numPr>
        <w:tabs>
          <w:tab w:val="left" w:pos="1553"/>
          <w:tab w:val="left" w:pos="6594"/>
        </w:tabs>
        <w:ind w:left="1553"/>
        <w:rPr>
          <w:rFonts w:ascii="Calibri" w:eastAsia="Calibri" w:hAnsi="Calibri" w:cs="Calibri"/>
          <w:sz w:val="20"/>
          <w:szCs w:val="20"/>
        </w:rPr>
      </w:pPr>
      <w:r>
        <w:rPr>
          <w:rFonts w:ascii="Calibri" w:eastAsia="Calibri" w:hAnsi="Calibri" w:cs="Calibri"/>
          <w:sz w:val="20"/>
          <w:szCs w:val="20"/>
        </w:rPr>
        <w:t>Materials</w:t>
      </w:r>
      <w:r>
        <w:rPr>
          <w:rFonts w:ascii="Calibri" w:eastAsia="Calibri" w:hAnsi="Calibri" w:cs="Calibri"/>
          <w:spacing w:val="-2"/>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acilit</w:t>
      </w:r>
      <w:r>
        <w:rPr>
          <w:rFonts w:ascii="Calibri" w:eastAsia="Calibri" w:hAnsi="Calibri" w:cs="Calibri"/>
          <w:spacing w:val="2"/>
          <w:sz w:val="20"/>
          <w:szCs w:val="20"/>
        </w:rPr>
        <w:t>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2"/>
          <w:sz w:val="20"/>
          <w:szCs w:val="20"/>
        </w:rPr>
        <w:t xml:space="preserve"> </w:t>
      </w:r>
      <w:r>
        <w:rPr>
          <w:rFonts w:ascii="Calibri" w:eastAsia="Calibri" w:hAnsi="Calibri" w:cs="Calibri"/>
          <w:sz w:val="20"/>
          <w:szCs w:val="20"/>
        </w:rPr>
        <w:t>s</w:t>
      </w:r>
      <w:r>
        <w:rPr>
          <w:rFonts w:ascii="Calibri" w:eastAsia="Calibri" w:hAnsi="Calibri" w:cs="Calibri"/>
          <w:spacing w:val="2"/>
          <w:sz w:val="20"/>
          <w:szCs w:val="20"/>
        </w:rPr>
        <w:t>a</w:t>
      </w:r>
      <w:r>
        <w:rPr>
          <w:rFonts w:ascii="Calibri" w:eastAsia="Calibri" w:hAnsi="Calibri" w:cs="Calibri"/>
          <w:spacing w:val="-1"/>
          <w:sz w:val="20"/>
          <w:szCs w:val="20"/>
        </w:rPr>
        <w:t>m</w:t>
      </w:r>
      <w:r>
        <w:rPr>
          <w:rFonts w:ascii="Calibri" w:eastAsia="Calibri" w:hAnsi="Calibri" w:cs="Calibri"/>
          <w:sz w:val="20"/>
          <w:szCs w:val="20"/>
        </w:rPr>
        <w:t>pl</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for</w:t>
      </w:r>
      <w:r>
        <w:rPr>
          <w:rFonts w:ascii="Calibri" w:eastAsia="Calibri" w:hAnsi="Calibri" w:cs="Calibri"/>
          <w:spacing w:val="-2"/>
          <w:sz w:val="20"/>
          <w:szCs w:val="20"/>
        </w:rPr>
        <w:t xml:space="preserve"> </w:t>
      </w:r>
      <w:r>
        <w:rPr>
          <w:rFonts w:ascii="Calibri" w:eastAsia="Calibri" w:hAnsi="Calibri" w:cs="Calibri"/>
          <w:spacing w:val="2"/>
          <w:sz w:val="20"/>
          <w:szCs w:val="20"/>
        </w:rPr>
        <w:t>t</w:t>
      </w:r>
      <w:r>
        <w:rPr>
          <w:rFonts w:ascii="Calibri" w:eastAsia="Calibri" w:hAnsi="Calibri" w:cs="Calibri"/>
          <w:spacing w:val="-1"/>
          <w:sz w:val="20"/>
          <w:szCs w:val="20"/>
        </w:rPr>
        <w:t>es</w:t>
      </w:r>
      <w:r>
        <w:rPr>
          <w:rFonts w:ascii="Calibri" w:eastAsia="Calibri" w:hAnsi="Calibri" w:cs="Calibri"/>
          <w:spacing w:val="2"/>
          <w:sz w:val="20"/>
          <w:szCs w:val="20"/>
        </w:rPr>
        <w:t>t</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3"/>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ctions</w:t>
      </w:r>
      <w:r>
        <w:rPr>
          <w:rFonts w:ascii="Calibri" w:eastAsia="Calibri" w:hAnsi="Calibri" w:cs="Calibri"/>
          <w:sz w:val="20"/>
          <w:szCs w:val="20"/>
        </w:rPr>
        <w:tab/>
      </w:r>
      <w:r>
        <w:rPr>
          <w:rFonts w:ascii="Calibri" w:eastAsia="Calibri" w:hAnsi="Calibri" w:cs="Calibri"/>
          <w:b/>
          <w:bCs/>
          <w:spacing w:val="-2"/>
          <w:sz w:val="20"/>
          <w:szCs w:val="20"/>
        </w:rPr>
        <w:t>E</w:t>
      </w:r>
      <w:r>
        <w:rPr>
          <w:rFonts w:ascii="Calibri" w:eastAsia="Calibri" w:hAnsi="Calibri" w:cs="Calibri"/>
          <w:b/>
          <w:bCs/>
          <w:sz w:val="20"/>
          <w:szCs w:val="20"/>
        </w:rPr>
        <w:t>rror!</w:t>
      </w:r>
      <w:r>
        <w:rPr>
          <w:rFonts w:ascii="Calibri" w:eastAsia="Calibri" w:hAnsi="Calibri" w:cs="Calibri"/>
          <w:b/>
          <w:bCs/>
          <w:spacing w:val="-8"/>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oo</w:t>
      </w:r>
      <w:r>
        <w:rPr>
          <w:rFonts w:ascii="Calibri" w:eastAsia="Calibri" w:hAnsi="Calibri" w:cs="Calibri"/>
          <w:b/>
          <w:bCs/>
          <w:spacing w:val="-2"/>
          <w:sz w:val="20"/>
          <w:szCs w:val="20"/>
        </w:rPr>
        <w:t>k</w:t>
      </w:r>
      <w:r>
        <w:rPr>
          <w:rFonts w:ascii="Calibri" w:eastAsia="Calibri" w:hAnsi="Calibri" w:cs="Calibri"/>
          <w:b/>
          <w:bCs/>
          <w:sz w:val="20"/>
          <w:szCs w:val="20"/>
        </w:rPr>
        <w:t>mark</w:t>
      </w:r>
      <w:r>
        <w:rPr>
          <w:rFonts w:ascii="Calibri" w:eastAsia="Calibri" w:hAnsi="Calibri" w:cs="Calibri"/>
          <w:b/>
          <w:bCs/>
          <w:spacing w:val="-8"/>
          <w:sz w:val="20"/>
          <w:szCs w:val="20"/>
        </w:rPr>
        <w:t xml:space="preserve"> </w:t>
      </w:r>
      <w:r>
        <w:rPr>
          <w:rFonts w:ascii="Calibri" w:eastAsia="Calibri" w:hAnsi="Calibri" w:cs="Calibri"/>
          <w:b/>
          <w:bCs/>
          <w:sz w:val="20"/>
          <w:szCs w:val="20"/>
        </w:rPr>
        <w:t>n</w:t>
      </w:r>
      <w:r>
        <w:rPr>
          <w:rFonts w:ascii="Calibri" w:eastAsia="Calibri" w:hAnsi="Calibri" w:cs="Calibri"/>
          <w:b/>
          <w:bCs/>
          <w:spacing w:val="-2"/>
          <w:sz w:val="20"/>
          <w:szCs w:val="20"/>
        </w:rPr>
        <w:t>o</w:t>
      </w:r>
      <w:r>
        <w:rPr>
          <w:rFonts w:ascii="Calibri" w:eastAsia="Calibri" w:hAnsi="Calibri" w:cs="Calibri"/>
          <w:b/>
          <w:bCs/>
          <w:sz w:val="20"/>
          <w:szCs w:val="20"/>
        </w:rPr>
        <w:t>t</w:t>
      </w:r>
      <w:r>
        <w:rPr>
          <w:rFonts w:ascii="Calibri" w:eastAsia="Calibri" w:hAnsi="Calibri" w:cs="Calibri"/>
          <w:b/>
          <w:bCs/>
          <w:spacing w:val="-8"/>
          <w:sz w:val="20"/>
          <w:szCs w:val="20"/>
        </w:rPr>
        <w:t xml:space="preserve"> </w:t>
      </w:r>
      <w:r>
        <w:rPr>
          <w:rFonts w:ascii="Calibri" w:eastAsia="Calibri" w:hAnsi="Calibri" w:cs="Calibri"/>
          <w:b/>
          <w:bCs/>
          <w:sz w:val="20"/>
          <w:szCs w:val="20"/>
        </w:rPr>
        <w:t>def</w:t>
      </w:r>
      <w:r>
        <w:rPr>
          <w:rFonts w:ascii="Calibri" w:eastAsia="Calibri" w:hAnsi="Calibri" w:cs="Calibri"/>
          <w:b/>
          <w:bCs/>
          <w:spacing w:val="-2"/>
          <w:sz w:val="20"/>
          <w:szCs w:val="20"/>
        </w:rPr>
        <w:t>i</w:t>
      </w:r>
      <w:r>
        <w:rPr>
          <w:rFonts w:ascii="Calibri" w:eastAsia="Calibri" w:hAnsi="Calibri" w:cs="Calibri"/>
          <w:b/>
          <w:bCs/>
          <w:sz w:val="20"/>
          <w:szCs w:val="20"/>
        </w:rPr>
        <w:t>ned.</w:t>
      </w:r>
    </w:p>
    <w:p w14:paraId="11EAACA6" w14:textId="77777777" w:rsidR="007C62E7" w:rsidRDefault="007C62E7" w:rsidP="005B3361">
      <w:pPr>
        <w:numPr>
          <w:ilvl w:val="0"/>
          <w:numId w:val="41"/>
        </w:numPr>
        <w:tabs>
          <w:tab w:val="left" w:pos="833"/>
        </w:tabs>
        <w:ind w:left="833"/>
        <w:rPr>
          <w:rFonts w:ascii="Calibri" w:eastAsia="Calibri" w:hAnsi="Calibri" w:cs="Calibri"/>
          <w:sz w:val="20"/>
          <w:szCs w:val="20"/>
        </w:rPr>
      </w:pPr>
      <w:r>
        <w:rPr>
          <w:rFonts w:ascii="Calibri" w:eastAsia="Calibri" w:hAnsi="Calibri" w:cs="Calibri"/>
          <w:sz w:val="20"/>
          <w:szCs w:val="20"/>
        </w:rPr>
        <w:t>Li</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z w:val="20"/>
          <w:szCs w:val="20"/>
        </w:rPr>
        <w:t>of</w:t>
      </w:r>
      <w:r>
        <w:rPr>
          <w:rFonts w:ascii="Calibri" w:eastAsia="Calibri" w:hAnsi="Calibri" w:cs="Calibri"/>
          <w:spacing w:val="-3"/>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ra</w:t>
      </w:r>
      <w:r>
        <w:rPr>
          <w:rFonts w:ascii="Calibri" w:eastAsia="Calibri" w:hAnsi="Calibri" w:cs="Calibri"/>
          <w:spacing w:val="-1"/>
          <w:sz w:val="20"/>
          <w:szCs w:val="20"/>
        </w:rPr>
        <w:t>w</w:t>
      </w:r>
      <w:r>
        <w:rPr>
          <w:rFonts w:ascii="Calibri" w:eastAsia="Calibri" w:hAnsi="Calibri" w:cs="Calibri"/>
          <w:sz w:val="20"/>
          <w:szCs w:val="20"/>
        </w:rPr>
        <w:t>in</w:t>
      </w:r>
      <w:r>
        <w:rPr>
          <w:rFonts w:ascii="Calibri" w:eastAsia="Calibri" w:hAnsi="Calibri" w:cs="Calibri"/>
          <w:spacing w:val="2"/>
          <w:sz w:val="20"/>
          <w:szCs w:val="20"/>
        </w:rPr>
        <w:t>g</w:t>
      </w:r>
      <w:r>
        <w:rPr>
          <w:rFonts w:ascii="Calibri" w:eastAsia="Calibri" w:hAnsi="Calibri" w:cs="Calibri"/>
          <w:sz w:val="20"/>
          <w:szCs w:val="20"/>
        </w:rPr>
        <w:t xml:space="preserve">s  </w:t>
      </w:r>
      <w:r>
        <w:rPr>
          <w:rFonts w:ascii="Calibri" w:eastAsia="Calibri" w:hAnsi="Calibri" w:cs="Calibri"/>
          <w:spacing w:val="28"/>
          <w:sz w:val="20"/>
          <w:szCs w:val="20"/>
        </w:rPr>
        <w:t xml:space="preserve"> </w:t>
      </w:r>
      <w:r>
        <w:rPr>
          <w:rFonts w:ascii="Calibri" w:eastAsia="Calibri" w:hAnsi="Calibri" w:cs="Calibri"/>
          <w:spacing w:val="-1"/>
          <w:sz w:val="20"/>
          <w:szCs w:val="20"/>
        </w:rPr>
        <w:t>41</w:t>
      </w:r>
    </w:p>
    <w:p w14:paraId="72EE24E8" w14:textId="77777777" w:rsidR="007C62E7" w:rsidRDefault="007C62E7" w:rsidP="005B3361">
      <w:pPr>
        <w:numPr>
          <w:ilvl w:val="1"/>
          <w:numId w:val="41"/>
        </w:numPr>
        <w:tabs>
          <w:tab w:val="left" w:pos="993"/>
          <w:tab w:val="right" w:leader="dot" w:pos="9743"/>
        </w:tabs>
        <w:ind w:left="994"/>
        <w:rPr>
          <w:rFonts w:ascii="Calibri" w:eastAsia="Calibri" w:hAnsi="Calibri" w:cs="Calibri"/>
          <w:sz w:val="20"/>
          <w:szCs w:val="20"/>
        </w:rPr>
      </w:pPr>
      <w:r>
        <w:rPr>
          <w:rFonts w:ascii="Calibri" w:eastAsia="Calibri" w:hAnsi="Calibri" w:cs="Calibri"/>
          <w:sz w:val="20"/>
          <w:szCs w:val="20"/>
        </w:rPr>
        <w:t>Drawin</w:t>
      </w:r>
      <w:r>
        <w:rPr>
          <w:rFonts w:ascii="Calibri" w:eastAsia="Calibri" w:hAnsi="Calibri" w:cs="Calibri"/>
          <w:spacing w:val="2"/>
          <w:sz w:val="20"/>
          <w:szCs w:val="20"/>
        </w:rPr>
        <w:t>g</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z w:val="20"/>
          <w:szCs w:val="20"/>
        </w:rPr>
        <w:t>u</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i/>
          <w:sz w:val="20"/>
          <w:szCs w:val="20"/>
        </w:rPr>
        <w:t>Empl</w:t>
      </w:r>
      <w:r>
        <w:rPr>
          <w:rFonts w:ascii="Calibri" w:eastAsia="Calibri" w:hAnsi="Calibri" w:cs="Calibri"/>
          <w:i/>
          <w:spacing w:val="-2"/>
          <w:sz w:val="20"/>
          <w:szCs w:val="20"/>
        </w:rPr>
        <w:t>o</w:t>
      </w:r>
      <w:r>
        <w:rPr>
          <w:rFonts w:ascii="Calibri" w:eastAsia="Calibri" w:hAnsi="Calibri" w:cs="Calibri"/>
          <w:i/>
          <w:sz w:val="20"/>
          <w:szCs w:val="20"/>
        </w:rPr>
        <w:t>yer</w:t>
      </w:r>
      <w:r>
        <w:rPr>
          <w:rFonts w:ascii="Calibri" w:eastAsia="Calibri" w:hAnsi="Calibri" w:cs="Calibri"/>
          <w:w w:val="99"/>
          <w:sz w:val="20"/>
          <w:szCs w:val="20"/>
        </w:rPr>
        <w:t xml:space="preserve"> </w:t>
      </w:r>
      <w:r>
        <w:rPr>
          <w:rFonts w:ascii="Calibri" w:eastAsia="Calibri" w:hAnsi="Calibri" w:cs="Calibri"/>
          <w:sz w:val="20"/>
          <w:szCs w:val="20"/>
        </w:rPr>
        <w:tab/>
      </w:r>
      <w:r>
        <w:rPr>
          <w:rFonts w:ascii="Calibri" w:eastAsia="Calibri" w:hAnsi="Calibri" w:cs="Calibri"/>
          <w:spacing w:val="-1"/>
          <w:sz w:val="20"/>
          <w:szCs w:val="20"/>
        </w:rPr>
        <w:t>41</w:t>
      </w:r>
    </w:p>
    <w:p w14:paraId="350AD8DC" w14:textId="77777777" w:rsidR="007C62E7" w:rsidRDefault="007C62E7" w:rsidP="007C62E7">
      <w:pPr>
        <w:rPr>
          <w:rFonts w:ascii="Calibri" w:eastAsia="Calibri" w:hAnsi="Calibri" w:cs="Calibri"/>
          <w:sz w:val="20"/>
          <w:szCs w:val="20"/>
        </w:rPr>
        <w:sectPr w:rsidR="007C62E7">
          <w:headerReference w:type="default" r:id="rId10"/>
          <w:pgSz w:w="11907" w:h="16840"/>
          <w:pgMar w:top="1360" w:right="1020" w:bottom="1100" w:left="1020" w:header="755" w:footer="891" w:gutter="0"/>
          <w:cols w:space="720"/>
        </w:sectPr>
      </w:pPr>
    </w:p>
    <w:p w14:paraId="7C2E3E12" w14:textId="77777777" w:rsidR="007C62E7" w:rsidRDefault="007C62E7" w:rsidP="005B3361">
      <w:pPr>
        <w:numPr>
          <w:ilvl w:val="0"/>
          <w:numId w:val="39"/>
        </w:numPr>
        <w:tabs>
          <w:tab w:val="left" w:pos="645"/>
        </w:tabs>
        <w:spacing w:before="44"/>
        <w:ind w:left="645" w:right="6685"/>
        <w:jc w:val="both"/>
        <w:rPr>
          <w:rFonts w:ascii="Calibri" w:eastAsia="Calibri" w:hAnsi="Calibri" w:cs="Calibri"/>
          <w:sz w:val="26"/>
          <w:szCs w:val="26"/>
        </w:rPr>
      </w:pPr>
      <w:bookmarkStart w:id="0" w:name="_bookmark14"/>
      <w:bookmarkEnd w:id="0"/>
      <w:r>
        <w:rPr>
          <w:rFonts w:ascii="Calibri" w:eastAsia="Calibri" w:hAnsi="Calibri" w:cs="Calibri"/>
          <w:b/>
          <w:bCs/>
          <w:sz w:val="26"/>
          <w:szCs w:val="26"/>
        </w:rPr>
        <w:lastRenderedPageBreak/>
        <w:t>D</w:t>
      </w:r>
      <w:r>
        <w:rPr>
          <w:rFonts w:ascii="Calibri" w:eastAsia="Calibri" w:hAnsi="Calibri" w:cs="Calibri"/>
          <w:b/>
          <w:bCs/>
          <w:spacing w:val="-1"/>
          <w:sz w:val="26"/>
          <w:szCs w:val="26"/>
        </w:rPr>
        <w:t>e</w:t>
      </w:r>
      <w:r>
        <w:rPr>
          <w:rFonts w:ascii="Calibri" w:eastAsia="Calibri" w:hAnsi="Calibri" w:cs="Calibri"/>
          <w:b/>
          <w:bCs/>
          <w:sz w:val="26"/>
          <w:szCs w:val="26"/>
        </w:rPr>
        <w:t>s</w:t>
      </w:r>
      <w:r>
        <w:rPr>
          <w:rFonts w:ascii="Calibri" w:eastAsia="Calibri" w:hAnsi="Calibri" w:cs="Calibri"/>
          <w:b/>
          <w:bCs/>
          <w:spacing w:val="1"/>
          <w:sz w:val="26"/>
          <w:szCs w:val="26"/>
        </w:rPr>
        <w:t>c</w:t>
      </w:r>
      <w:r>
        <w:rPr>
          <w:rFonts w:ascii="Calibri" w:eastAsia="Calibri" w:hAnsi="Calibri" w:cs="Calibri"/>
          <w:b/>
          <w:bCs/>
          <w:spacing w:val="-1"/>
          <w:sz w:val="26"/>
          <w:szCs w:val="26"/>
        </w:rPr>
        <w:t>r</w:t>
      </w:r>
      <w:r>
        <w:rPr>
          <w:rFonts w:ascii="Calibri" w:eastAsia="Calibri" w:hAnsi="Calibri" w:cs="Calibri"/>
          <w:b/>
          <w:bCs/>
          <w:sz w:val="26"/>
          <w:szCs w:val="26"/>
        </w:rPr>
        <w:t>ip</w:t>
      </w:r>
      <w:r>
        <w:rPr>
          <w:rFonts w:ascii="Calibri" w:eastAsia="Calibri" w:hAnsi="Calibri" w:cs="Calibri"/>
          <w:b/>
          <w:bCs/>
          <w:spacing w:val="-1"/>
          <w:sz w:val="26"/>
          <w:szCs w:val="26"/>
        </w:rPr>
        <w:t>t</w:t>
      </w:r>
      <w:r>
        <w:rPr>
          <w:rFonts w:ascii="Calibri" w:eastAsia="Calibri" w:hAnsi="Calibri" w:cs="Calibri"/>
          <w:b/>
          <w:bCs/>
          <w:sz w:val="26"/>
          <w:szCs w:val="26"/>
        </w:rPr>
        <w:t>ion</w:t>
      </w:r>
      <w:r>
        <w:rPr>
          <w:rFonts w:ascii="Calibri" w:eastAsia="Calibri" w:hAnsi="Calibri" w:cs="Calibri"/>
          <w:b/>
          <w:bCs/>
          <w:spacing w:val="-9"/>
          <w:sz w:val="26"/>
          <w:szCs w:val="26"/>
        </w:rPr>
        <w:t xml:space="preserve"> </w:t>
      </w:r>
      <w:r>
        <w:rPr>
          <w:rFonts w:ascii="Calibri" w:eastAsia="Calibri" w:hAnsi="Calibri" w:cs="Calibri"/>
          <w:b/>
          <w:bCs/>
          <w:sz w:val="26"/>
          <w:szCs w:val="26"/>
        </w:rPr>
        <w:t>of</w:t>
      </w:r>
      <w:r>
        <w:rPr>
          <w:rFonts w:ascii="Calibri" w:eastAsia="Calibri" w:hAnsi="Calibri" w:cs="Calibri"/>
          <w:b/>
          <w:bCs/>
          <w:spacing w:val="-9"/>
          <w:sz w:val="26"/>
          <w:szCs w:val="26"/>
        </w:rPr>
        <w:t xml:space="preserve"> </w:t>
      </w:r>
      <w:r>
        <w:rPr>
          <w:rFonts w:ascii="Calibri" w:eastAsia="Calibri" w:hAnsi="Calibri" w:cs="Calibri"/>
          <w:b/>
          <w:bCs/>
          <w:spacing w:val="-1"/>
          <w:sz w:val="26"/>
          <w:szCs w:val="26"/>
        </w:rPr>
        <w:t>t</w:t>
      </w:r>
      <w:r>
        <w:rPr>
          <w:rFonts w:ascii="Calibri" w:eastAsia="Calibri" w:hAnsi="Calibri" w:cs="Calibri"/>
          <w:b/>
          <w:bCs/>
          <w:spacing w:val="2"/>
          <w:sz w:val="26"/>
          <w:szCs w:val="26"/>
        </w:rPr>
        <w:t>h</w:t>
      </w:r>
      <w:r>
        <w:rPr>
          <w:rFonts w:ascii="Calibri" w:eastAsia="Calibri" w:hAnsi="Calibri" w:cs="Calibri"/>
          <w:b/>
          <w:bCs/>
          <w:sz w:val="26"/>
          <w:szCs w:val="26"/>
        </w:rPr>
        <w:t>e</w:t>
      </w:r>
      <w:r>
        <w:rPr>
          <w:rFonts w:ascii="Calibri" w:eastAsia="Calibri" w:hAnsi="Calibri" w:cs="Calibri"/>
          <w:b/>
          <w:bCs/>
          <w:spacing w:val="-8"/>
          <w:sz w:val="26"/>
          <w:szCs w:val="26"/>
        </w:rPr>
        <w:t xml:space="preserve"> </w:t>
      </w:r>
      <w:r>
        <w:rPr>
          <w:rFonts w:ascii="Calibri" w:eastAsia="Calibri" w:hAnsi="Calibri" w:cs="Calibri"/>
          <w:b/>
          <w:bCs/>
          <w:i/>
          <w:sz w:val="26"/>
          <w:szCs w:val="26"/>
        </w:rPr>
        <w:t>s</w:t>
      </w:r>
      <w:r>
        <w:rPr>
          <w:rFonts w:ascii="Calibri" w:eastAsia="Calibri" w:hAnsi="Calibri" w:cs="Calibri"/>
          <w:b/>
          <w:bCs/>
          <w:i/>
          <w:spacing w:val="2"/>
          <w:sz w:val="26"/>
          <w:szCs w:val="26"/>
        </w:rPr>
        <w:t>e</w:t>
      </w:r>
      <w:r>
        <w:rPr>
          <w:rFonts w:ascii="Calibri" w:eastAsia="Calibri" w:hAnsi="Calibri" w:cs="Calibri"/>
          <w:b/>
          <w:bCs/>
          <w:i/>
          <w:sz w:val="26"/>
          <w:szCs w:val="26"/>
        </w:rPr>
        <w:t>rvi</w:t>
      </w:r>
      <w:r>
        <w:rPr>
          <w:rFonts w:ascii="Calibri" w:eastAsia="Calibri" w:hAnsi="Calibri" w:cs="Calibri"/>
          <w:b/>
          <w:bCs/>
          <w:i/>
          <w:spacing w:val="-2"/>
          <w:sz w:val="26"/>
          <w:szCs w:val="26"/>
        </w:rPr>
        <w:t>c</w:t>
      </w:r>
      <w:r>
        <w:rPr>
          <w:rFonts w:ascii="Calibri" w:eastAsia="Calibri" w:hAnsi="Calibri" w:cs="Calibri"/>
          <w:b/>
          <w:bCs/>
          <w:i/>
          <w:sz w:val="26"/>
          <w:szCs w:val="26"/>
        </w:rPr>
        <w:t>e</w:t>
      </w:r>
    </w:p>
    <w:p w14:paraId="151023B1" w14:textId="77777777" w:rsidR="007C62E7" w:rsidRDefault="007C62E7" w:rsidP="007C62E7">
      <w:pPr>
        <w:spacing w:before="19" w:line="220" w:lineRule="exact"/>
      </w:pPr>
    </w:p>
    <w:p w14:paraId="2735E730" w14:textId="77777777" w:rsidR="007C62E7" w:rsidRDefault="007C62E7" w:rsidP="005B3361">
      <w:pPr>
        <w:pStyle w:val="Heading5"/>
        <w:numPr>
          <w:ilvl w:val="1"/>
          <w:numId w:val="39"/>
        </w:numPr>
        <w:tabs>
          <w:tab w:val="left" w:pos="789"/>
        </w:tabs>
        <w:ind w:left="789" w:right="7346"/>
        <w:jc w:val="both"/>
        <w:rPr>
          <w:b w:val="0"/>
          <w:bCs w:val="0"/>
        </w:rPr>
      </w:pPr>
      <w:bookmarkStart w:id="1" w:name="_bookmark15"/>
      <w:bookmarkEnd w:id="1"/>
      <w:r>
        <w:t>Execut</w:t>
      </w:r>
      <w:r>
        <w:rPr>
          <w:spacing w:val="1"/>
        </w:rPr>
        <w:t>i</w:t>
      </w:r>
      <w:r>
        <w:t>ve</w:t>
      </w:r>
      <w:r>
        <w:rPr>
          <w:spacing w:val="-3"/>
        </w:rPr>
        <w:t xml:space="preserve"> </w:t>
      </w:r>
      <w:r>
        <w:t>ov</w:t>
      </w:r>
      <w:r>
        <w:rPr>
          <w:spacing w:val="-1"/>
        </w:rPr>
        <w:t>e</w:t>
      </w:r>
      <w:r>
        <w:t>rview</w:t>
      </w:r>
    </w:p>
    <w:p w14:paraId="59F2E484" w14:textId="77777777" w:rsidR="007C62E7" w:rsidRDefault="007C62E7" w:rsidP="007C62E7">
      <w:pPr>
        <w:spacing w:before="6" w:line="180" w:lineRule="exact"/>
        <w:rPr>
          <w:sz w:val="18"/>
          <w:szCs w:val="18"/>
        </w:rPr>
      </w:pPr>
    </w:p>
    <w:p w14:paraId="5635921D" w14:textId="77777777" w:rsidR="007C62E7" w:rsidRDefault="007C62E7" w:rsidP="007C62E7">
      <w:pPr>
        <w:spacing w:line="200" w:lineRule="exact"/>
        <w:rPr>
          <w:sz w:val="20"/>
          <w:szCs w:val="20"/>
        </w:rPr>
      </w:pPr>
    </w:p>
    <w:p w14:paraId="60334D88" w14:textId="15DC5816" w:rsidR="007C62E7" w:rsidRDefault="007C62E7" w:rsidP="007C62E7">
      <w:pPr>
        <w:pStyle w:val="BodyText"/>
        <w:ind w:left="213" w:right="211"/>
        <w:jc w:val="both"/>
      </w:pPr>
      <w:r>
        <w:t>Maj</w:t>
      </w:r>
      <w:r>
        <w:rPr>
          <w:spacing w:val="-2"/>
        </w:rPr>
        <w:t>u</w:t>
      </w:r>
      <w:r>
        <w:rPr>
          <w:spacing w:val="-1"/>
        </w:rPr>
        <w:t>b</w:t>
      </w:r>
      <w:r>
        <w:t>a</w:t>
      </w:r>
      <w:r>
        <w:rPr>
          <w:spacing w:val="45"/>
        </w:rPr>
        <w:t xml:space="preserve"> </w:t>
      </w:r>
      <w:r>
        <w:rPr>
          <w:spacing w:val="-2"/>
        </w:rPr>
        <w:t>P</w:t>
      </w:r>
      <w:r>
        <w:rPr>
          <w:spacing w:val="1"/>
        </w:rPr>
        <w:t>o</w:t>
      </w:r>
      <w:r>
        <w:rPr>
          <w:spacing w:val="-2"/>
        </w:rPr>
        <w:t>w</w:t>
      </w:r>
      <w:r>
        <w:t>er</w:t>
      </w:r>
      <w:r>
        <w:rPr>
          <w:spacing w:val="46"/>
        </w:rPr>
        <w:t xml:space="preserve"> </w:t>
      </w:r>
      <w:r>
        <w:t>Stat</w:t>
      </w:r>
      <w:r>
        <w:rPr>
          <w:spacing w:val="-3"/>
        </w:rPr>
        <w:t>i</w:t>
      </w:r>
      <w:r>
        <w:rPr>
          <w:spacing w:val="1"/>
        </w:rPr>
        <w:t>o</w:t>
      </w:r>
      <w:r>
        <w:t>n</w:t>
      </w:r>
      <w:r>
        <w:rPr>
          <w:spacing w:val="45"/>
        </w:rPr>
        <w:t xml:space="preserve"> </w:t>
      </w:r>
      <w:r>
        <w:t>is</w:t>
      </w:r>
      <w:r>
        <w:rPr>
          <w:spacing w:val="42"/>
        </w:rPr>
        <w:t xml:space="preserve"> </w:t>
      </w:r>
      <w:r>
        <w:t>situ</w:t>
      </w:r>
      <w:r>
        <w:rPr>
          <w:spacing w:val="-1"/>
        </w:rPr>
        <w:t>a</w:t>
      </w:r>
      <w:r>
        <w:t>ted</w:t>
      </w:r>
      <w:r>
        <w:rPr>
          <w:spacing w:val="45"/>
        </w:rPr>
        <w:t xml:space="preserve"> </w:t>
      </w:r>
      <w:r>
        <w:t>in</w:t>
      </w:r>
      <w:r>
        <w:rPr>
          <w:spacing w:val="45"/>
        </w:rPr>
        <w:t xml:space="preserve"> </w:t>
      </w:r>
      <w:r>
        <w:t>M</w:t>
      </w:r>
      <w:r>
        <w:rPr>
          <w:spacing w:val="-1"/>
        </w:rPr>
        <w:t>p</w:t>
      </w:r>
      <w:r>
        <w:rPr>
          <w:spacing w:val="-4"/>
        </w:rPr>
        <w:t>u</w:t>
      </w:r>
      <w:r>
        <w:t>mal</w:t>
      </w:r>
      <w:r>
        <w:rPr>
          <w:spacing w:val="-1"/>
        </w:rPr>
        <w:t>ang</w:t>
      </w:r>
      <w:r>
        <w:t>a</w:t>
      </w:r>
      <w:r>
        <w:rPr>
          <w:spacing w:val="46"/>
        </w:rPr>
        <w:t xml:space="preserve"> </w:t>
      </w:r>
      <w:r>
        <w:rPr>
          <w:spacing w:val="-1"/>
        </w:rPr>
        <w:t>b</w:t>
      </w:r>
      <w:r>
        <w:t>etw</w:t>
      </w:r>
      <w:r>
        <w:rPr>
          <w:spacing w:val="-2"/>
        </w:rPr>
        <w:t>e</w:t>
      </w:r>
      <w:r>
        <w:t>en</w:t>
      </w:r>
      <w:r>
        <w:rPr>
          <w:spacing w:val="45"/>
        </w:rPr>
        <w:t xml:space="preserve"> </w:t>
      </w:r>
      <w:proofErr w:type="spellStart"/>
      <w:r>
        <w:t>Vo</w:t>
      </w:r>
      <w:r>
        <w:rPr>
          <w:spacing w:val="-3"/>
        </w:rPr>
        <w:t>l</w:t>
      </w:r>
      <w:r>
        <w:t>ksr</w:t>
      </w:r>
      <w:r>
        <w:rPr>
          <w:spacing w:val="-1"/>
        </w:rPr>
        <w:t>u</w:t>
      </w:r>
      <w:r>
        <w:t>st</w:t>
      </w:r>
      <w:proofErr w:type="spellEnd"/>
      <w:r>
        <w:rPr>
          <w:spacing w:val="46"/>
        </w:rPr>
        <w:t xml:space="preserve"> </w:t>
      </w:r>
      <w:r>
        <w:t>a</w:t>
      </w:r>
      <w:r>
        <w:rPr>
          <w:spacing w:val="-1"/>
        </w:rPr>
        <w:t>n</w:t>
      </w:r>
      <w:r>
        <w:t>d</w:t>
      </w:r>
      <w:r>
        <w:rPr>
          <w:spacing w:val="45"/>
        </w:rPr>
        <w:t xml:space="preserve"> </w:t>
      </w:r>
      <w:r>
        <w:rPr>
          <w:spacing w:val="-3"/>
        </w:rPr>
        <w:t>A</w:t>
      </w:r>
      <w:r>
        <w:t>mers</w:t>
      </w:r>
      <w:r>
        <w:rPr>
          <w:spacing w:val="-3"/>
        </w:rPr>
        <w:t>f</w:t>
      </w:r>
      <w:r>
        <w:rPr>
          <w:spacing w:val="-2"/>
        </w:rPr>
        <w:t>o</w:t>
      </w:r>
      <w:r>
        <w:rPr>
          <w:spacing w:val="1"/>
        </w:rPr>
        <w:t>o</w:t>
      </w:r>
      <w:r>
        <w:t>rt</w:t>
      </w:r>
      <w:r>
        <w:rPr>
          <w:spacing w:val="45"/>
        </w:rPr>
        <w:t xml:space="preserve"> </w:t>
      </w:r>
      <w:r>
        <w:t>in</w:t>
      </w:r>
      <w:r>
        <w:rPr>
          <w:spacing w:val="42"/>
        </w:rPr>
        <w:t xml:space="preserve"> </w:t>
      </w:r>
      <w:r>
        <w:t>M</w:t>
      </w:r>
      <w:r>
        <w:rPr>
          <w:spacing w:val="-1"/>
        </w:rPr>
        <w:t>pu</w:t>
      </w:r>
      <w:r>
        <w:t>mal</w:t>
      </w:r>
      <w:r>
        <w:rPr>
          <w:spacing w:val="-1"/>
        </w:rPr>
        <w:t>ang</w:t>
      </w:r>
      <w:r>
        <w:rPr>
          <w:spacing w:val="-3"/>
        </w:rPr>
        <w:t>a</w:t>
      </w:r>
      <w:r>
        <w:t>. Maj</w:t>
      </w:r>
      <w:r>
        <w:rPr>
          <w:spacing w:val="-2"/>
        </w:rPr>
        <w:t>u</w:t>
      </w:r>
      <w:r>
        <w:rPr>
          <w:spacing w:val="-1"/>
        </w:rPr>
        <w:t>b</w:t>
      </w:r>
      <w:r>
        <w:t>a</w:t>
      </w:r>
      <w:r>
        <w:rPr>
          <w:spacing w:val="19"/>
        </w:rPr>
        <w:t xml:space="preserve"> </w:t>
      </w:r>
      <w:r>
        <w:t>is</w:t>
      </w:r>
      <w:r>
        <w:rPr>
          <w:spacing w:val="19"/>
        </w:rPr>
        <w:t xml:space="preserve"> </w:t>
      </w:r>
      <w:r>
        <w:t>classi</w:t>
      </w:r>
      <w:r>
        <w:rPr>
          <w:spacing w:val="-1"/>
        </w:rPr>
        <w:t>f</w:t>
      </w:r>
      <w:r>
        <w:t>ied</w:t>
      </w:r>
      <w:r>
        <w:rPr>
          <w:spacing w:val="19"/>
        </w:rPr>
        <w:t xml:space="preserve"> </w:t>
      </w:r>
      <w:r>
        <w:t>as</w:t>
      </w:r>
      <w:r>
        <w:rPr>
          <w:spacing w:val="19"/>
        </w:rPr>
        <w:t xml:space="preserve"> </w:t>
      </w:r>
      <w:r>
        <w:t>a</w:t>
      </w:r>
      <w:r>
        <w:rPr>
          <w:spacing w:val="40"/>
        </w:rPr>
        <w:t xml:space="preserve"> </w:t>
      </w:r>
      <w:r>
        <w:t>Zero</w:t>
      </w:r>
      <w:r>
        <w:rPr>
          <w:spacing w:val="20"/>
        </w:rPr>
        <w:t xml:space="preserve"> </w:t>
      </w:r>
      <w:r w:rsidR="00CE6078">
        <w:t>Li</w:t>
      </w:r>
      <w:r w:rsidR="00CE6078">
        <w:rPr>
          <w:spacing w:val="-2"/>
        </w:rPr>
        <w:t>q</w:t>
      </w:r>
      <w:r w:rsidR="00CE6078">
        <w:rPr>
          <w:spacing w:val="-1"/>
        </w:rPr>
        <w:t>u</w:t>
      </w:r>
      <w:r w:rsidR="00CE6078">
        <w:t>id</w:t>
      </w:r>
      <w:r>
        <w:rPr>
          <w:spacing w:val="19"/>
        </w:rPr>
        <w:t xml:space="preserve"> </w:t>
      </w:r>
      <w:r>
        <w:t>Effl</w:t>
      </w:r>
      <w:r>
        <w:rPr>
          <w:spacing w:val="-2"/>
        </w:rPr>
        <w:t>u</w:t>
      </w:r>
      <w:r>
        <w:t>ent</w:t>
      </w:r>
      <w:r>
        <w:rPr>
          <w:spacing w:val="19"/>
        </w:rPr>
        <w:t xml:space="preserve"> </w:t>
      </w:r>
      <w:r>
        <w:t>Di</w:t>
      </w:r>
      <w:r>
        <w:rPr>
          <w:spacing w:val="-3"/>
        </w:rPr>
        <w:t>s</w:t>
      </w:r>
      <w:r>
        <w:t>c</w:t>
      </w:r>
      <w:r>
        <w:rPr>
          <w:spacing w:val="-3"/>
        </w:rPr>
        <w:t>h</w:t>
      </w:r>
      <w:r>
        <w:t>ar</w:t>
      </w:r>
      <w:r>
        <w:rPr>
          <w:spacing w:val="-2"/>
        </w:rPr>
        <w:t>g</w:t>
      </w:r>
      <w:r>
        <w:t>e</w:t>
      </w:r>
      <w:r>
        <w:rPr>
          <w:spacing w:val="20"/>
        </w:rPr>
        <w:t xml:space="preserve"> </w:t>
      </w:r>
      <w:r>
        <w:t>station</w:t>
      </w:r>
      <w:r>
        <w:rPr>
          <w:spacing w:val="18"/>
        </w:rPr>
        <w:t xml:space="preserve"> </w:t>
      </w:r>
      <w:r>
        <w:t>a</w:t>
      </w:r>
      <w:r>
        <w:rPr>
          <w:spacing w:val="-1"/>
        </w:rPr>
        <w:t>n</w:t>
      </w:r>
      <w:r>
        <w:t>d</w:t>
      </w:r>
      <w:r>
        <w:rPr>
          <w:spacing w:val="18"/>
        </w:rPr>
        <w:t xml:space="preserve"> </w:t>
      </w:r>
      <w:r>
        <w:t>are</w:t>
      </w:r>
      <w:r>
        <w:rPr>
          <w:spacing w:val="19"/>
        </w:rPr>
        <w:t xml:space="preserve"> </w:t>
      </w:r>
      <w:r>
        <w:t>ther</w:t>
      </w:r>
      <w:r>
        <w:rPr>
          <w:spacing w:val="-2"/>
        </w:rPr>
        <w:t>e</w:t>
      </w:r>
      <w:r>
        <w:t>fore</w:t>
      </w:r>
      <w:r>
        <w:rPr>
          <w:spacing w:val="20"/>
        </w:rPr>
        <w:t xml:space="preserve"> </w:t>
      </w:r>
      <w:r>
        <w:rPr>
          <w:spacing w:val="-1"/>
        </w:rPr>
        <w:t>b</w:t>
      </w:r>
      <w:r>
        <w:rPr>
          <w:spacing w:val="1"/>
        </w:rPr>
        <w:t>o</w:t>
      </w:r>
      <w:r>
        <w:rPr>
          <w:spacing w:val="-1"/>
        </w:rPr>
        <w:t>un</w:t>
      </w:r>
      <w:r>
        <w:t>d</w:t>
      </w:r>
      <w:r>
        <w:rPr>
          <w:spacing w:val="18"/>
        </w:rPr>
        <w:t xml:space="preserve"> </w:t>
      </w:r>
      <w:r>
        <w:rPr>
          <w:spacing w:val="-1"/>
        </w:rPr>
        <w:t>n</w:t>
      </w:r>
      <w:r>
        <w:rPr>
          <w:spacing w:val="1"/>
        </w:rPr>
        <w:t>o</w:t>
      </w:r>
      <w:r>
        <w:t>t</w:t>
      </w:r>
      <w:r>
        <w:rPr>
          <w:spacing w:val="20"/>
        </w:rPr>
        <w:t xml:space="preserve"> </w:t>
      </w:r>
      <w:r>
        <w:rPr>
          <w:spacing w:val="-2"/>
        </w:rPr>
        <w:t>t</w:t>
      </w:r>
      <w:r>
        <w:t>o</w:t>
      </w:r>
      <w:r>
        <w:rPr>
          <w:spacing w:val="20"/>
        </w:rPr>
        <w:t xml:space="preserve"> </w:t>
      </w:r>
      <w:r>
        <w:t>sp</w:t>
      </w:r>
      <w:r>
        <w:rPr>
          <w:spacing w:val="-2"/>
        </w:rPr>
        <w:t>i</w:t>
      </w:r>
      <w:r>
        <w:t>ll</w:t>
      </w:r>
      <w:r>
        <w:rPr>
          <w:spacing w:val="19"/>
        </w:rPr>
        <w:t xml:space="preserve"> </w:t>
      </w:r>
      <w:r>
        <w:t>a</w:t>
      </w:r>
      <w:r>
        <w:rPr>
          <w:spacing w:val="-1"/>
        </w:rPr>
        <w:t>n</w:t>
      </w:r>
      <w:r>
        <w:t>y c</w:t>
      </w:r>
      <w:r>
        <w:rPr>
          <w:spacing w:val="1"/>
        </w:rPr>
        <w:t>o</w:t>
      </w:r>
      <w:r>
        <w:rPr>
          <w:spacing w:val="-1"/>
        </w:rPr>
        <w:t>n</w:t>
      </w:r>
      <w:r>
        <w:t>t</w:t>
      </w:r>
      <w:r>
        <w:rPr>
          <w:spacing w:val="-3"/>
        </w:rPr>
        <w:t>a</w:t>
      </w:r>
      <w:r>
        <w:t>mi</w:t>
      </w:r>
      <w:r>
        <w:rPr>
          <w:spacing w:val="-2"/>
        </w:rPr>
        <w:t>n</w:t>
      </w:r>
      <w:r>
        <w:t>ated</w:t>
      </w:r>
      <w:r>
        <w:rPr>
          <w:spacing w:val="-1"/>
        </w:rPr>
        <w:t xml:space="preserve"> </w:t>
      </w:r>
      <w:r>
        <w:t>wa</w:t>
      </w:r>
      <w:r>
        <w:rPr>
          <w:spacing w:val="-3"/>
        </w:rPr>
        <w:t>t</w:t>
      </w:r>
      <w:r>
        <w:t>er</w:t>
      </w:r>
      <w:r>
        <w:rPr>
          <w:spacing w:val="3"/>
        </w:rPr>
        <w:t xml:space="preserve"> </w:t>
      </w:r>
      <w:r>
        <w:t>i</w:t>
      </w:r>
      <w:r>
        <w:rPr>
          <w:spacing w:val="-2"/>
        </w:rPr>
        <w:t>nt</w:t>
      </w:r>
      <w:r>
        <w:t>o</w:t>
      </w:r>
      <w:r>
        <w:rPr>
          <w:spacing w:val="3"/>
        </w:rPr>
        <w:t xml:space="preserve"> </w:t>
      </w:r>
      <w:r>
        <w:rPr>
          <w:spacing w:val="-2"/>
        </w:rPr>
        <w:t>t</w:t>
      </w:r>
      <w:r>
        <w:rPr>
          <w:spacing w:val="-1"/>
        </w:rPr>
        <w:t>h</w:t>
      </w:r>
      <w:r>
        <w:t>e</w:t>
      </w:r>
      <w:r>
        <w:rPr>
          <w:spacing w:val="3"/>
        </w:rPr>
        <w:t xml:space="preserve"> </w:t>
      </w:r>
      <w:r>
        <w:t>envi</w:t>
      </w:r>
      <w:r>
        <w:rPr>
          <w:spacing w:val="-3"/>
        </w:rPr>
        <w:t>r</w:t>
      </w:r>
      <w:r>
        <w:rPr>
          <w:spacing w:val="1"/>
        </w:rPr>
        <w:t>o</w:t>
      </w:r>
      <w:r>
        <w:rPr>
          <w:spacing w:val="-1"/>
        </w:rPr>
        <w:t>n</w:t>
      </w:r>
      <w:r>
        <w:rPr>
          <w:spacing w:val="-2"/>
        </w:rPr>
        <w:t>m</w:t>
      </w:r>
      <w:r>
        <w:t>ent.</w:t>
      </w:r>
      <w:r>
        <w:rPr>
          <w:spacing w:val="2"/>
        </w:rPr>
        <w:t xml:space="preserve"> </w:t>
      </w:r>
      <w:r w:rsidR="00293CBE">
        <w:rPr>
          <w:spacing w:val="2"/>
        </w:rPr>
        <w:t>The station has pollution control dams to contain effluent runoffs from the dirty areas and raw water dam which contains water used for station water production.</w:t>
      </w:r>
      <w:r>
        <w:rPr>
          <w:spacing w:val="2"/>
        </w:rPr>
        <w:t xml:space="preserve"> </w:t>
      </w:r>
      <w:r w:rsidR="00293CBE">
        <w:rPr>
          <w:spacing w:val="2"/>
        </w:rPr>
        <w:t xml:space="preserve">The station has the responsibility to maintain </w:t>
      </w:r>
      <w:r w:rsidR="00293CBE">
        <w:t>a</w:t>
      </w:r>
      <w:r>
        <w:rPr>
          <w:spacing w:val="-1"/>
        </w:rPr>
        <w:t>l</w:t>
      </w:r>
      <w:r>
        <w:t>l</w:t>
      </w:r>
      <w:r>
        <w:rPr>
          <w:spacing w:val="2"/>
        </w:rPr>
        <w:t xml:space="preserve"> </w:t>
      </w:r>
      <w:r>
        <w:t>the</w:t>
      </w:r>
      <w:r>
        <w:rPr>
          <w:spacing w:val="3"/>
        </w:rPr>
        <w:t xml:space="preserve"> </w:t>
      </w:r>
      <w:proofErr w:type="gramStart"/>
      <w:r>
        <w:rPr>
          <w:spacing w:val="-1"/>
        </w:rPr>
        <w:t>d</w:t>
      </w:r>
      <w:r>
        <w:t>ams</w:t>
      </w:r>
      <w:proofErr w:type="gramEnd"/>
      <w:r>
        <w:rPr>
          <w:spacing w:val="2"/>
        </w:rPr>
        <w:t xml:space="preserve"> </w:t>
      </w:r>
      <w:r w:rsidR="00293CBE">
        <w:t>responsibility in good working condition</w:t>
      </w:r>
      <w:r>
        <w:t>.</w:t>
      </w:r>
      <w:r>
        <w:rPr>
          <w:spacing w:val="9"/>
        </w:rPr>
        <w:t xml:space="preserve"> </w:t>
      </w:r>
      <w:r w:rsidR="00293CBE" w:rsidRPr="00741D53">
        <w:rPr>
          <w:b/>
          <w:spacing w:val="9"/>
        </w:rPr>
        <w:t>A scope of this</w:t>
      </w:r>
      <w:r w:rsidR="00CE6078" w:rsidRPr="00741D53">
        <w:rPr>
          <w:b/>
          <w:spacing w:val="9"/>
        </w:rPr>
        <w:t xml:space="preserve"> </w:t>
      </w:r>
      <w:proofErr w:type="gramStart"/>
      <w:r w:rsidR="00CE6078" w:rsidRPr="00741D53">
        <w:rPr>
          <w:b/>
          <w:spacing w:val="9"/>
        </w:rPr>
        <w:t xml:space="preserve">contract </w:t>
      </w:r>
      <w:r w:rsidR="00293CBE" w:rsidRPr="00741D53">
        <w:rPr>
          <w:b/>
        </w:rPr>
        <w:t xml:space="preserve"> covers</w:t>
      </w:r>
      <w:proofErr w:type="gramEnd"/>
      <w:r w:rsidR="00293CBE" w:rsidRPr="00741D53">
        <w:rPr>
          <w:b/>
        </w:rPr>
        <w:t xml:space="preserve"> </w:t>
      </w:r>
      <w:r w:rsidR="00CE6078" w:rsidRPr="00741D53">
        <w:rPr>
          <w:b/>
        </w:rPr>
        <w:t>de-silting all station dams and  disposing silt on the allocated waste disposal site</w:t>
      </w:r>
      <w:r w:rsidR="00383DA5" w:rsidRPr="00741D53">
        <w:rPr>
          <w:b/>
        </w:rPr>
        <w:t>s</w:t>
      </w:r>
      <w:r w:rsidR="00CE6078" w:rsidRPr="00741D53">
        <w:rPr>
          <w:b/>
        </w:rPr>
        <w:t>, vegetation</w:t>
      </w:r>
      <w:r w:rsidR="00CE6078" w:rsidRPr="00741D53">
        <w:rPr>
          <w:b/>
          <w:spacing w:val="21"/>
        </w:rPr>
        <w:t xml:space="preserve"> </w:t>
      </w:r>
      <w:r w:rsidRPr="00741D53">
        <w:rPr>
          <w:b/>
        </w:rPr>
        <w:t>re</w:t>
      </w:r>
      <w:r w:rsidRPr="00741D53">
        <w:rPr>
          <w:b/>
          <w:spacing w:val="-1"/>
        </w:rPr>
        <w:t>m</w:t>
      </w:r>
      <w:r w:rsidRPr="00741D53">
        <w:rPr>
          <w:b/>
          <w:spacing w:val="1"/>
        </w:rPr>
        <w:t>o</w:t>
      </w:r>
      <w:r w:rsidRPr="00741D53">
        <w:rPr>
          <w:b/>
          <w:spacing w:val="-2"/>
        </w:rPr>
        <w:t>v</w:t>
      </w:r>
      <w:r w:rsidRPr="00741D53">
        <w:rPr>
          <w:b/>
        </w:rPr>
        <w:t>al</w:t>
      </w:r>
      <w:r w:rsidR="00CE6078" w:rsidRPr="00741D53">
        <w:rPr>
          <w:b/>
        </w:rPr>
        <w:t xml:space="preserve">, </w:t>
      </w:r>
      <w:r w:rsidR="00741D53">
        <w:rPr>
          <w:b/>
          <w:spacing w:val="19"/>
        </w:rPr>
        <w:t>oil spillages</w:t>
      </w:r>
      <w:r w:rsidR="006716DC">
        <w:rPr>
          <w:b/>
        </w:rPr>
        <w:t xml:space="preserve"> and</w:t>
      </w:r>
      <w:r w:rsidRPr="00741D53">
        <w:rPr>
          <w:b/>
          <w:spacing w:val="21"/>
        </w:rPr>
        <w:t xml:space="preserve"> </w:t>
      </w:r>
      <w:r w:rsidRPr="00741D53">
        <w:rPr>
          <w:b/>
        </w:rPr>
        <w:t>a</w:t>
      </w:r>
      <w:r w:rsidRPr="00741D53">
        <w:rPr>
          <w:b/>
          <w:spacing w:val="-4"/>
        </w:rPr>
        <w:t>n</w:t>
      </w:r>
      <w:r w:rsidRPr="00741D53">
        <w:rPr>
          <w:b/>
        </w:rPr>
        <w:t>y</w:t>
      </w:r>
      <w:r w:rsidRPr="00741D53">
        <w:rPr>
          <w:b/>
          <w:spacing w:val="22"/>
        </w:rPr>
        <w:t xml:space="preserve"> </w:t>
      </w:r>
      <w:r w:rsidRPr="00741D53">
        <w:rPr>
          <w:b/>
          <w:spacing w:val="-3"/>
        </w:rPr>
        <w:t>f</w:t>
      </w:r>
      <w:r w:rsidRPr="00741D53">
        <w:rPr>
          <w:b/>
          <w:spacing w:val="1"/>
        </w:rPr>
        <w:t>o</w:t>
      </w:r>
      <w:r w:rsidRPr="00741D53">
        <w:rPr>
          <w:b/>
        </w:rPr>
        <w:t>re</w:t>
      </w:r>
      <w:r w:rsidRPr="00741D53">
        <w:rPr>
          <w:b/>
          <w:spacing w:val="3"/>
        </w:rPr>
        <w:t>i</w:t>
      </w:r>
      <w:r w:rsidRPr="00741D53">
        <w:rPr>
          <w:b/>
          <w:spacing w:val="-4"/>
        </w:rPr>
        <w:t>g</w:t>
      </w:r>
      <w:r w:rsidRPr="00741D53">
        <w:rPr>
          <w:b/>
        </w:rPr>
        <w:t>n</w:t>
      </w:r>
      <w:r w:rsidRPr="00741D53">
        <w:rPr>
          <w:b/>
          <w:spacing w:val="21"/>
        </w:rPr>
        <w:t xml:space="preserve"> </w:t>
      </w:r>
      <w:r w:rsidRPr="00741D53">
        <w:rPr>
          <w:b/>
        </w:rPr>
        <w:t>ma</w:t>
      </w:r>
      <w:r w:rsidRPr="00741D53">
        <w:rPr>
          <w:b/>
          <w:spacing w:val="-3"/>
        </w:rPr>
        <w:t>t</w:t>
      </w:r>
      <w:r w:rsidRPr="00741D53">
        <w:rPr>
          <w:b/>
        </w:rPr>
        <w:t>eria</w:t>
      </w:r>
      <w:r w:rsidRPr="00741D53">
        <w:rPr>
          <w:b/>
          <w:spacing w:val="-1"/>
        </w:rPr>
        <w:t>l</w:t>
      </w:r>
      <w:r w:rsidRPr="00741D53">
        <w:rPr>
          <w:b/>
        </w:rPr>
        <w:t>s</w:t>
      </w:r>
      <w:r w:rsidRPr="00741D53">
        <w:rPr>
          <w:b/>
          <w:spacing w:val="22"/>
        </w:rPr>
        <w:t xml:space="preserve"> </w:t>
      </w:r>
      <w:r w:rsidRPr="00741D53">
        <w:rPr>
          <w:b/>
        </w:rPr>
        <w:t>i</w:t>
      </w:r>
      <w:r w:rsidRPr="00741D53">
        <w:rPr>
          <w:b/>
          <w:spacing w:val="-2"/>
        </w:rPr>
        <w:t>n</w:t>
      </w:r>
      <w:r w:rsidRPr="00741D53">
        <w:rPr>
          <w:b/>
        </w:rPr>
        <w:t>si</w:t>
      </w:r>
      <w:r w:rsidRPr="00741D53">
        <w:rPr>
          <w:b/>
          <w:spacing w:val="-2"/>
        </w:rPr>
        <w:t>d</w:t>
      </w:r>
      <w:r w:rsidRPr="00741D53">
        <w:rPr>
          <w:b/>
        </w:rPr>
        <w:t>e</w:t>
      </w:r>
      <w:r w:rsidRPr="00741D53">
        <w:rPr>
          <w:b/>
          <w:spacing w:val="20"/>
        </w:rPr>
        <w:t xml:space="preserve"> </w:t>
      </w:r>
      <w:r w:rsidRPr="00741D53">
        <w:rPr>
          <w:b/>
        </w:rPr>
        <w:t>the</w:t>
      </w:r>
      <w:r w:rsidRPr="00741D53">
        <w:rPr>
          <w:b/>
          <w:spacing w:val="19"/>
        </w:rPr>
        <w:t xml:space="preserve"> </w:t>
      </w:r>
      <w:r w:rsidRPr="00741D53">
        <w:rPr>
          <w:b/>
          <w:spacing w:val="-1"/>
        </w:rPr>
        <w:t>d</w:t>
      </w:r>
      <w:r w:rsidRPr="00741D53">
        <w:rPr>
          <w:b/>
          <w:spacing w:val="-3"/>
        </w:rPr>
        <w:t>a</w:t>
      </w:r>
      <w:r w:rsidRPr="00741D53">
        <w:rPr>
          <w:b/>
        </w:rPr>
        <w:t>ms</w:t>
      </w:r>
      <w:r w:rsidRPr="00741D53">
        <w:rPr>
          <w:b/>
          <w:spacing w:val="22"/>
        </w:rPr>
        <w:t xml:space="preserve"> </w:t>
      </w:r>
      <w:r w:rsidRPr="00741D53">
        <w:rPr>
          <w:b/>
          <w:spacing w:val="-3"/>
        </w:rPr>
        <w:t>a</w:t>
      </w:r>
      <w:r w:rsidRPr="00741D53">
        <w:rPr>
          <w:b/>
        </w:rPr>
        <w:t>t</w:t>
      </w:r>
      <w:r w:rsidRPr="00741D53">
        <w:rPr>
          <w:b/>
          <w:spacing w:val="22"/>
        </w:rPr>
        <w:t xml:space="preserve"> </w:t>
      </w:r>
      <w:r w:rsidRPr="00741D53">
        <w:rPr>
          <w:b/>
          <w:spacing w:val="-3"/>
        </w:rPr>
        <w:t>c</w:t>
      </w:r>
      <w:r w:rsidRPr="00741D53">
        <w:rPr>
          <w:b/>
        </w:rPr>
        <w:t>ertain</w:t>
      </w:r>
      <w:r w:rsidRPr="00741D53">
        <w:rPr>
          <w:b/>
          <w:spacing w:val="21"/>
        </w:rPr>
        <w:t xml:space="preserve"> </w:t>
      </w:r>
      <w:r w:rsidRPr="00741D53">
        <w:rPr>
          <w:b/>
        </w:rPr>
        <w:t>i</w:t>
      </w:r>
      <w:r w:rsidRPr="00741D53">
        <w:rPr>
          <w:b/>
          <w:spacing w:val="-2"/>
        </w:rPr>
        <w:t>nt</w:t>
      </w:r>
      <w:r w:rsidRPr="00741D53">
        <w:rPr>
          <w:b/>
        </w:rPr>
        <w:t>er</w:t>
      </w:r>
      <w:r w:rsidRPr="00741D53">
        <w:rPr>
          <w:b/>
          <w:spacing w:val="-2"/>
        </w:rPr>
        <w:t>v</w:t>
      </w:r>
      <w:r w:rsidRPr="00741D53">
        <w:rPr>
          <w:b/>
        </w:rPr>
        <w:t>als</w:t>
      </w:r>
      <w:r w:rsidR="00293CBE" w:rsidRPr="00741D53">
        <w:rPr>
          <w:b/>
        </w:rPr>
        <w:t xml:space="preserve"> to ensure that they are being operated and maintained within design requirements</w:t>
      </w:r>
      <w:r w:rsidRPr="00741D53">
        <w:rPr>
          <w:b/>
        </w:rPr>
        <w:t>.</w:t>
      </w:r>
      <w:r>
        <w:rPr>
          <w:spacing w:val="21"/>
        </w:rPr>
        <w:t xml:space="preserve"> </w:t>
      </w:r>
      <w:r>
        <w:t>T</w:t>
      </w:r>
      <w:r>
        <w:rPr>
          <w:spacing w:val="-3"/>
        </w:rPr>
        <w:t>h</w:t>
      </w:r>
      <w:r>
        <w:t>e i</w:t>
      </w:r>
      <w:r>
        <w:rPr>
          <w:spacing w:val="-2"/>
        </w:rPr>
        <w:t>n</w:t>
      </w:r>
      <w:r>
        <w:t>tervals</w:t>
      </w:r>
      <w:r>
        <w:rPr>
          <w:spacing w:val="11"/>
        </w:rPr>
        <w:t xml:space="preserve"> </w:t>
      </w:r>
      <w:r w:rsidR="00383DA5">
        <w:rPr>
          <w:spacing w:val="11"/>
        </w:rPr>
        <w:t xml:space="preserve">of this contract scope execution </w:t>
      </w:r>
      <w:r>
        <w:t>will</w:t>
      </w:r>
      <w:r>
        <w:rPr>
          <w:spacing w:val="12"/>
        </w:rPr>
        <w:t xml:space="preserve"> </w:t>
      </w:r>
      <w:r>
        <w:rPr>
          <w:spacing w:val="-1"/>
        </w:rPr>
        <w:t>b</w:t>
      </w:r>
      <w:r>
        <w:t>e</w:t>
      </w:r>
      <w:r>
        <w:rPr>
          <w:spacing w:val="13"/>
        </w:rPr>
        <w:t xml:space="preserve"> </w:t>
      </w:r>
      <w:r>
        <w:rPr>
          <w:spacing w:val="-1"/>
        </w:rPr>
        <w:t>d</w:t>
      </w:r>
      <w:r>
        <w:t>ete</w:t>
      </w:r>
      <w:r>
        <w:rPr>
          <w:spacing w:val="-3"/>
        </w:rPr>
        <w:t>r</w:t>
      </w:r>
      <w:r>
        <w:t>mi</w:t>
      </w:r>
      <w:r>
        <w:rPr>
          <w:spacing w:val="-2"/>
        </w:rPr>
        <w:t>n</w:t>
      </w:r>
      <w:r>
        <w:t>ed</w:t>
      </w:r>
      <w:r>
        <w:rPr>
          <w:spacing w:val="12"/>
        </w:rPr>
        <w:t xml:space="preserve"> </w:t>
      </w:r>
      <w:r w:rsidR="00CE6078">
        <w:t>by the Employer</w:t>
      </w:r>
      <w:r>
        <w:rPr>
          <w:spacing w:val="12"/>
        </w:rPr>
        <w:t xml:space="preserve"> </w:t>
      </w:r>
      <w:r>
        <w:t>as</w:t>
      </w:r>
      <w:r>
        <w:rPr>
          <w:spacing w:val="12"/>
        </w:rPr>
        <w:t xml:space="preserve"> </w:t>
      </w:r>
      <w:r>
        <w:t>a</w:t>
      </w:r>
      <w:r>
        <w:rPr>
          <w:spacing w:val="-1"/>
        </w:rPr>
        <w:t>n</w:t>
      </w:r>
      <w:r>
        <w:t>d</w:t>
      </w:r>
      <w:r>
        <w:rPr>
          <w:spacing w:val="11"/>
        </w:rPr>
        <w:t xml:space="preserve"> </w:t>
      </w:r>
      <w:r>
        <w:t>when</w:t>
      </w:r>
      <w:r>
        <w:rPr>
          <w:spacing w:val="11"/>
        </w:rPr>
        <w:t xml:space="preserve"> </w:t>
      </w:r>
      <w:r>
        <w:t>req</w:t>
      </w:r>
      <w:r>
        <w:rPr>
          <w:spacing w:val="-2"/>
        </w:rPr>
        <w:t>u</w:t>
      </w:r>
      <w:r>
        <w:t>ired.</w:t>
      </w:r>
      <w:r>
        <w:rPr>
          <w:spacing w:val="18"/>
        </w:rPr>
        <w:t xml:space="preserve"> </w:t>
      </w:r>
      <w:r w:rsidR="00383DA5">
        <w:rPr>
          <w:spacing w:val="18"/>
        </w:rPr>
        <w:t xml:space="preserve">The station </w:t>
      </w:r>
      <w:r w:rsidR="006716DC">
        <w:rPr>
          <w:spacing w:val="18"/>
        </w:rPr>
        <w:t>has a</w:t>
      </w:r>
      <w:r w:rsidR="00383DA5">
        <w:rPr>
          <w:spacing w:val="18"/>
        </w:rPr>
        <w:t xml:space="preserve"> number of dams </w:t>
      </w:r>
      <w:proofErr w:type="gramStart"/>
      <w:r w:rsidR="00383DA5">
        <w:rPr>
          <w:spacing w:val="18"/>
        </w:rPr>
        <w:t xml:space="preserve">which </w:t>
      </w:r>
      <w:r w:rsidR="00211EC0">
        <w:rPr>
          <w:spacing w:val="18"/>
        </w:rPr>
        <w:t xml:space="preserve"> are</w:t>
      </w:r>
      <w:proofErr w:type="gramEnd"/>
      <w:r w:rsidR="00211EC0">
        <w:rPr>
          <w:spacing w:val="18"/>
        </w:rPr>
        <w:t xml:space="preserve"> clay lines and </w:t>
      </w:r>
      <w:r w:rsidR="00383DA5">
        <w:rPr>
          <w:spacing w:val="18"/>
        </w:rPr>
        <w:t xml:space="preserve"> in a process of lining ash dams. </w:t>
      </w:r>
      <w:proofErr w:type="gramStart"/>
      <w:r w:rsidR="00383DA5">
        <w:rPr>
          <w:spacing w:val="18"/>
        </w:rPr>
        <w:t>Therefore</w:t>
      </w:r>
      <w:proofErr w:type="gramEnd"/>
      <w:r w:rsidR="00383DA5">
        <w:rPr>
          <w:spacing w:val="18"/>
        </w:rPr>
        <w:t xml:space="preserve"> it is essential for the Contractor to select cleaning techniques or methods that will not damage liners leading to environmental impact. The Contractor will be responsible to determine cleaning techniques on the dams </w:t>
      </w:r>
      <w:r w:rsidR="00211EC0">
        <w:rPr>
          <w:spacing w:val="18"/>
        </w:rPr>
        <w:t xml:space="preserve">as well a method statement </w:t>
      </w:r>
      <w:r w:rsidR="00383DA5">
        <w:rPr>
          <w:spacing w:val="18"/>
        </w:rPr>
        <w:t xml:space="preserve">that shall be approved by the Employer. </w:t>
      </w:r>
      <w:r>
        <w:t>There</w:t>
      </w:r>
      <w:r>
        <w:rPr>
          <w:spacing w:val="20"/>
        </w:rPr>
        <w:t xml:space="preserve"> </w:t>
      </w:r>
      <w:r>
        <w:t>are</w:t>
      </w:r>
      <w:r>
        <w:rPr>
          <w:spacing w:val="17"/>
        </w:rPr>
        <w:t xml:space="preserve"> </w:t>
      </w:r>
      <w:r>
        <w:rPr>
          <w:spacing w:val="-1"/>
        </w:rPr>
        <w:t>d</w:t>
      </w:r>
      <w:r>
        <w:t>if</w:t>
      </w:r>
      <w:r>
        <w:rPr>
          <w:spacing w:val="-1"/>
        </w:rPr>
        <w:t>f</w:t>
      </w:r>
      <w:r>
        <w:t>erent</w:t>
      </w:r>
      <w:r>
        <w:rPr>
          <w:spacing w:val="20"/>
        </w:rPr>
        <w:t xml:space="preserve"> </w:t>
      </w:r>
      <w:r>
        <w:t>l</w:t>
      </w:r>
      <w:r>
        <w:rPr>
          <w:spacing w:val="-3"/>
        </w:rPr>
        <w:t>e</w:t>
      </w:r>
      <w:r>
        <w:t>vels</w:t>
      </w:r>
      <w:r>
        <w:rPr>
          <w:spacing w:val="17"/>
        </w:rPr>
        <w:t xml:space="preserve"> </w:t>
      </w:r>
      <w:r>
        <w:rPr>
          <w:spacing w:val="1"/>
        </w:rPr>
        <w:t>o</w:t>
      </w:r>
      <w:r>
        <w:t>f</w:t>
      </w:r>
      <w:r>
        <w:rPr>
          <w:spacing w:val="19"/>
        </w:rPr>
        <w:t xml:space="preserve"> </w:t>
      </w:r>
      <w:r>
        <w:t>c</w:t>
      </w:r>
      <w:r>
        <w:rPr>
          <w:spacing w:val="1"/>
        </w:rPr>
        <w:t>o</w:t>
      </w:r>
      <w:r>
        <w:rPr>
          <w:spacing w:val="-4"/>
        </w:rPr>
        <w:t>n</w:t>
      </w:r>
      <w:r>
        <w:t>ta</w:t>
      </w:r>
      <w:r>
        <w:rPr>
          <w:spacing w:val="1"/>
        </w:rPr>
        <w:t>m</w:t>
      </w:r>
      <w:r>
        <w:rPr>
          <w:spacing w:val="-3"/>
        </w:rPr>
        <w:t>i</w:t>
      </w:r>
      <w:r>
        <w:rPr>
          <w:spacing w:val="-1"/>
        </w:rPr>
        <w:t>n</w:t>
      </w:r>
      <w:r>
        <w:t>a</w:t>
      </w:r>
      <w:r>
        <w:rPr>
          <w:spacing w:val="-1"/>
        </w:rPr>
        <w:t>n</w:t>
      </w:r>
      <w:r>
        <w:t>ts</w:t>
      </w:r>
      <w:r>
        <w:rPr>
          <w:spacing w:val="20"/>
        </w:rPr>
        <w:t xml:space="preserve"> </w:t>
      </w:r>
      <w:r>
        <w:t>in</w:t>
      </w:r>
      <w:r>
        <w:rPr>
          <w:spacing w:val="18"/>
        </w:rPr>
        <w:t xml:space="preserve"> </w:t>
      </w:r>
      <w:r>
        <w:t>the</w:t>
      </w:r>
      <w:r>
        <w:rPr>
          <w:spacing w:val="19"/>
        </w:rPr>
        <w:t xml:space="preserve"> </w:t>
      </w:r>
      <w:r>
        <w:t>sl</w:t>
      </w:r>
      <w:r>
        <w:rPr>
          <w:spacing w:val="-2"/>
        </w:rPr>
        <w:t>u</w:t>
      </w:r>
      <w:r>
        <w:rPr>
          <w:spacing w:val="-1"/>
        </w:rPr>
        <w:t>dg</w:t>
      </w:r>
      <w:r>
        <w:t>e</w:t>
      </w:r>
      <w:r>
        <w:rPr>
          <w:spacing w:val="20"/>
        </w:rPr>
        <w:t xml:space="preserve"> </w:t>
      </w:r>
      <w:r>
        <w:t>f</w:t>
      </w:r>
      <w:r>
        <w:rPr>
          <w:spacing w:val="7"/>
        </w:rPr>
        <w:t>o</w:t>
      </w:r>
      <w:r>
        <w:t>r</w:t>
      </w:r>
      <w:r>
        <w:rPr>
          <w:spacing w:val="19"/>
        </w:rPr>
        <w:t xml:space="preserve"> </w:t>
      </w:r>
      <w:r>
        <w:t>t</w:t>
      </w:r>
      <w:r>
        <w:rPr>
          <w:spacing w:val="-3"/>
        </w:rPr>
        <w:t>h</w:t>
      </w:r>
      <w:r>
        <w:t xml:space="preserve">e </w:t>
      </w:r>
      <w:r>
        <w:rPr>
          <w:spacing w:val="-1"/>
        </w:rPr>
        <w:t>d</w:t>
      </w:r>
      <w:r>
        <w:t>if</w:t>
      </w:r>
      <w:r>
        <w:rPr>
          <w:spacing w:val="-1"/>
        </w:rPr>
        <w:t>f</w:t>
      </w:r>
      <w:r>
        <w:t>erent</w:t>
      </w:r>
      <w:r>
        <w:rPr>
          <w:spacing w:val="48"/>
        </w:rPr>
        <w:t xml:space="preserve"> </w:t>
      </w:r>
      <w:r>
        <w:rPr>
          <w:spacing w:val="-1"/>
        </w:rPr>
        <w:t>d</w:t>
      </w:r>
      <w:r>
        <w:rPr>
          <w:spacing w:val="-3"/>
        </w:rPr>
        <w:t>a</w:t>
      </w:r>
      <w:r>
        <w:t>ms</w:t>
      </w:r>
      <w:r>
        <w:rPr>
          <w:spacing w:val="48"/>
        </w:rPr>
        <w:t xml:space="preserve"> </w:t>
      </w:r>
      <w:r>
        <w:t>th</w:t>
      </w:r>
      <w:r>
        <w:rPr>
          <w:spacing w:val="-2"/>
        </w:rPr>
        <w:t>u</w:t>
      </w:r>
      <w:r>
        <w:t>s</w:t>
      </w:r>
      <w:r>
        <w:rPr>
          <w:spacing w:val="48"/>
        </w:rPr>
        <w:t xml:space="preserve"> </w:t>
      </w:r>
      <w:r>
        <w:rPr>
          <w:spacing w:val="-1"/>
        </w:rPr>
        <w:t>d</w:t>
      </w:r>
      <w:r>
        <w:t>if</w:t>
      </w:r>
      <w:r>
        <w:rPr>
          <w:spacing w:val="-1"/>
        </w:rPr>
        <w:t>f</w:t>
      </w:r>
      <w:r>
        <w:t>e</w:t>
      </w:r>
      <w:r>
        <w:rPr>
          <w:spacing w:val="-3"/>
        </w:rPr>
        <w:t>r</w:t>
      </w:r>
      <w:r>
        <w:t>ent</w:t>
      </w:r>
      <w:r>
        <w:rPr>
          <w:spacing w:val="47"/>
        </w:rPr>
        <w:t xml:space="preserve"> </w:t>
      </w:r>
      <w:r>
        <w:rPr>
          <w:spacing w:val="-2"/>
        </w:rPr>
        <w:t>m</w:t>
      </w:r>
      <w:r>
        <w:t>et</w:t>
      </w:r>
      <w:r>
        <w:rPr>
          <w:spacing w:val="-4"/>
        </w:rPr>
        <w:t>h</w:t>
      </w:r>
      <w:r>
        <w:rPr>
          <w:spacing w:val="1"/>
        </w:rPr>
        <w:t>o</w:t>
      </w:r>
      <w:r>
        <w:rPr>
          <w:spacing w:val="-1"/>
        </w:rPr>
        <w:t>d</w:t>
      </w:r>
      <w:r>
        <w:t>s</w:t>
      </w:r>
      <w:r>
        <w:rPr>
          <w:spacing w:val="48"/>
        </w:rPr>
        <w:t xml:space="preserve"> </w:t>
      </w:r>
      <w:r>
        <w:rPr>
          <w:spacing w:val="1"/>
        </w:rPr>
        <w:t>o</w:t>
      </w:r>
      <w:r>
        <w:t>f</w:t>
      </w:r>
      <w:r>
        <w:rPr>
          <w:spacing w:val="46"/>
        </w:rPr>
        <w:t xml:space="preserve"> </w:t>
      </w:r>
      <w:r>
        <w:rPr>
          <w:spacing w:val="-1"/>
        </w:rPr>
        <w:t>h</w:t>
      </w:r>
      <w:r>
        <w:t>a</w:t>
      </w:r>
      <w:r>
        <w:rPr>
          <w:spacing w:val="-1"/>
        </w:rPr>
        <w:t>nd</w:t>
      </w:r>
      <w:r>
        <w:t>l</w:t>
      </w:r>
      <w:r>
        <w:rPr>
          <w:spacing w:val="-1"/>
        </w:rPr>
        <w:t>in</w:t>
      </w:r>
      <w:r>
        <w:t>g</w:t>
      </w:r>
      <w:r>
        <w:rPr>
          <w:spacing w:val="48"/>
        </w:rPr>
        <w:t xml:space="preserve"> </w:t>
      </w:r>
      <w:r>
        <w:t>is</w:t>
      </w:r>
      <w:r>
        <w:rPr>
          <w:spacing w:val="47"/>
        </w:rPr>
        <w:t xml:space="preserve"> </w:t>
      </w:r>
      <w:r>
        <w:rPr>
          <w:spacing w:val="-1"/>
        </w:rPr>
        <w:t>n</w:t>
      </w:r>
      <w:r>
        <w:t>ee</w:t>
      </w:r>
      <w:r>
        <w:rPr>
          <w:spacing w:val="-1"/>
        </w:rPr>
        <w:t>d</w:t>
      </w:r>
      <w:r>
        <w:t>ed.</w:t>
      </w:r>
      <w:r>
        <w:rPr>
          <w:spacing w:val="48"/>
        </w:rPr>
        <w:t xml:space="preserve"> </w:t>
      </w:r>
      <w:r w:rsidR="00383DA5">
        <w:rPr>
          <w:spacing w:val="41"/>
        </w:rPr>
        <w:t xml:space="preserve">The Contractor is expected to adhere to </w:t>
      </w:r>
      <w:r w:rsidR="00383DA5">
        <w:t>a</w:t>
      </w:r>
      <w:r>
        <w:rPr>
          <w:spacing w:val="-4"/>
        </w:rPr>
        <w:t>l</w:t>
      </w:r>
      <w:r>
        <w:t>l Enviro</w:t>
      </w:r>
      <w:r>
        <w:rPr>
          <w:spacing w:val="-4"/>
        </w:rPr>
        <w:t>n</w:t>
      </w:r>
      <w:r>
        <w:t>men</w:t>
      </w:r>
      <w:r>
        <w:rPr>
          <w:spacing w:val="-3"/>
        </w:rPr>
        <w:t>t</w:t>
      </w:r>
      <w:r>
        <w:t>al</w:t>
      </w:r>
      <w:r>
        <w:rPr>
          <w:spacing w:val="28"/>
        </w:rPr>
        <w:t xml:space="preserve"> </w:t>
      </w:r>
      <w:r>
        <w:t>reg</w:t>
      </w:r>
      <w:r>
        <w:rPr>
          <w:spacing w:val="-2"/>
        </w:rPr>
        <w:t>u</w:t>
      </w:r>
      <w:r>
        <w:t>lat</w:t>
      </w:r>
      <w:r>
        <w:rPr>
          <w:spacing w:val="-3"/>
        </w:rPr>
        <w:t>i</w:t>
      </w:r>
      <w:r>
        <w:rPr>
          <w:spacing w:val="1"/>
        </w:rPr>
        <w:t>o</w:t>
      </w:r>
      <w:r>
        <w:rPr>
          <w:spacing w:val="-1"/>
        </w:rPr>
        <w:t>n</w:t>
      </w:r>
      <w:r>
        <w:rPr>
          <w:spacing w:val="-3"/>
        </w:rPr>
        <w:t>s</w:t>
      </w:r>
      <w:r>
        <w:t>,</w:t>
      </w:r>
      <w:r>
        <w:rPr>
          <w:spacing w:val="30"/>
        </w:rPr>
        <w:t xml:space="preserve"> </w:t>
      </w:r>
      <w:r>
        <w:t>S</w:t>
      </w:r>
      <w:r>
        <w:rPr>
          <w:spacing w:val="-1"/>
        </w:rPr>
        <w:t>a</w:t>
      </w:r>
      <w:r>
        <w:t>fety</w:t>
      </w:r>
      <w:r>
        <w:rPr>
          <w:spacing w:val="30"/>
        </w:rPr>
        <w:t xml:space="preserve"> </w:t>
      </w:r>
      <w:r>
        <w:rPr>
          <w:spacing w:val="-3"/>
        </w:rPr>
        <w:t>r</w:t>
      </w:r>
      <w:r>
        <w:t>eg</w:t>
      </w:r>
      <w:r>
        <w:rPr>
          <w:spacing w:val="-2"/>
        </w:rPr>
        <w:t>u</w:t>
      </w:r>
      <w:r>
        <w:t>latio</w:t>
      </w:r>
      <w:r>
        <w:rPr>
          <w:spacing w:val="-1"/>
        </w:rPr>
        <w:t>n</w:t>
      </w:r>
      <w:r>
        <w:t>s</w:t>
      </w:r>
      <w:r>
        <w:rPr>
          <w:spacing w:val="29"/>
        </w:rPr>
        <w:t xml:space="preserve"> </w:t>
      </w:r>
      <w:r>
        <w:rPr>
          <w:spacing w:val="-4"/>
        </w:rPr>
        <w:t>n</w:t>
      </w:r>
      <w:r>
        <w:t>e</w:t>
      </w:r>
      <w:r>
        <w:rPr>
          <w:spacing w:val="4"/>
        </w:rPr>
        <w:t>e</w:t>
      </w:r>
      <w:r>
        <w:rPr>
          <w:spacing w:val="-4"/>
        </w:rPr>
        <w:t>d</w:t>
      </w:r>
      <w:r>
        <w:t>s</w:t>
      </w:r>
      <w:r>
        <w:rPr>
          <w:spacing w:val="30"/>
        </w:rPr>
        <w:t xml:space="preserve"> </w:t>
      </w:r>
      <w:r>
        <w:t>to</w:t>
      </w:r>
      <w:r>
        <w:rPr>
          <w:spacing w:val="31"/>
        </w:rPr>
        <w:t xml:space="preserve"> </w:t>
      </w:r>
      <w:r>
        <w:rPr>
          <w:spacing w:val="-1"/>
        </w:rPr>
        <w:t>b</w:t>
      </w:r>
      <w:r>
        <w:t>e</w:t>
      </w:r>
      <w:r>
        <w:rPr>
          <w:spacing w:val="28"/>
        </w:rPr>
        <w:t xml:space="preserve"> </w:t>
      </w:r>
      <w:r>
        <w:t>c</w:t>
      </w:r>
      <w:r>
        <w:rPr>
          <w:spacing w:val="-1"/>
        </w:rPr>
        <w:t>o</w:t>
      </w:r>
      <w:r>
        <w:t>m</w:t>
      </w:r>
      <w:r>
        <w:rPr>
          <w:spacing w:val="-1"/>
        </w:rPr>
        <w:t>p</w:t>
      </w:r>
      <w:r>
        <w:t>l</w:t>
      </w:r>
      <w:r>
        <w:rPr>
          <w:spacing w:val="-1"/>
        </w:rPr>
        <w:t>i</w:t>
      </w:r>
      <w:r>
        <w:t>ed</w:t>
      </w:r>
      <w:r>
        <w:rPr>
          <w:spacing w:val="26"/>
        </w:rPr>
        <w:t xml:space="preserve"> </w:t>
      </w:r>
      <w:r>
        <w:t>with</w:t>
      </w:r>
      <w:r>
        <w:rPr>
          <w:spacing w:val="30"/>
        </w:rPr>
        <w:t xml:space="preserve"> </w:t>
      </w:r>
      <w:r>
        <w:rPr>
          <w:spacing w:val="-2"/>
        </w:rPr>
        <w:t>t</w:t>
      </w:r>
      <w:r>
        <w:t>o</w:t>
      </w:r>
      <w:r>
        <w:rPr>
          <w:spacing w:val="31"/>
        </w:rPr>
        <w:t xml:space="preserve"> </w:t>
      </w:r>
      <w:r>
        <w:rPr>
          <w:spacing w:val="-1"/>
        </w:rPr>
        <w:t>p</w:t>
      </w:r>
      <w:r>
        <w:t>r</w:t>
      </w:r>
      <w:r>
        <w:rPr>
          <w:spacing w:val="-3"/>
        </w:rPr>
        <w:t>e</w:t>
      </w:r>
      <w:r>
        <w:t>vent</w:t>
      </w:r>
      <w:r>
        <w:rPr>
          <w:spacing w:val="29"/>
        </w:rPr>
        <w:t xml:space="preserve"> </w:t>
      </w:r>
      <w:r>
        <w:rPr>
          <w:spacing w:val="-1"/>
        </w:rPr>
        <w:t>h</w:t>
      </w:r>
      <w:r>
        <w:t>a</w:t>
      </w:r>
      <w:r>
        <w:rPr>
          <w:spacing w:val="-3"/>
        </w:rPr>
        <w:t>r</w:t>
      </w:r>
      <w:r>
        <w:t>m</w:t>
      </w:r>
      <w:r>
        <w:rPr>
          <w:spacing w:val="31"/>
        </w:rPr>
        <w:t xml:space="preserve"> </w:t>
      </w:r>
      <w:r>
        <w:rPr>
          <w:spacing w:val="-2"/>
        </w:rPr>
        <w:t>t</w:t>
      </w:r>
      <w:r>
        <w:t>o</w:t>
      </w:r>
      <w:r>
        <w:rPr>
          <w:spacing w:val="31"/>
        </w:rPr>
        <w:t xml:space="preserve"> </w:t>
      </w:r>
      <w:r>
        <w:t>the enviro</w:t>
      </w:r>
      <w:r>
        <w:rPr>
          <w:spacing w:val="-3"/>
        </w:rPr>
        <w:t>n</w:t>
      </w:r>
      <w:r>
        <w:t>me</w:t>
      </w:r>
      <w:r>
        <w:rPr>
          <w:spacing w:val="-3"/>
        </w:rPr>
        <w:t>n</w:t>
      </w:r>
      <w:r>
        <w:t>t</w:t>
      </w:r>
      <w:r>
        <w:rPr>
          <w:spacing w:val="20"/>
        </w:rPr>
        <w:t xml:space="preserve"> </w:t>
      </w:r>
      <w:r>
        <w:t>th</w:t>
      </w:r>
      <w:r>
        <w:rPr>
          <w:spacing w:val="-2"/>
        </w:rPr>
        <w:t>u</w:t>
      </w:r>
      <w:r>
        <w:t>s</w:t>
      </w:r>
      <w:r>
        <w:rPr>
          <w:spacing w:val="17"/>
        </w:rPr>
        <w:t xml:space="preserve"> </w:t>
      </w:r>
      <w:r>
        <w:t>the</w:t>
      </w:r>
      <w:r>
        <w:rPr>
          <w:spacing w:val="19"/>
        </w:rPr>
        <w:t xml:space="preserve"> </w:t>
      </w:r>
      <w:r>
        <w:rPr>
          <w:spacing w:val="-1"/>
        </w:rPr>
        <w:t>n</w:t>
      </w:r>
      <w:r>
        <w:rPr>
          <w:spacing w:val="-2"/>
        </w:rPr>
        <w:t>ee</w:t>
      </w:r>
      <w:r>
        <w:t>d</w:t>
      </w:r>
      <w:r>
        <w:rPr>
          <w:spacing w:val="18"/>
        </w:rPr>
        <w:t xml:space="preserve"> </w:t>
      </w:r>
      <w:r>
        <w:t>for</w:t>
      </w:r>
      <w:r>
        <w:rPr>
          <w:spacing w:val="19"/>
        </w:rPr>
        <w:t xml:space="preserve"> </w:t>
      </w:r>
      <w:r>
        <w:t>i</w:t>
      </w:r>
      <w:r>
        <w:rPr>
          <w:spacing w:val="-2"/>
        </w:rPr>
        <w:t>n</w:t>
      </w:r>
      <w:r>
        <w:t>cl</w:t>
      </w:r>
      <w:r>
        <w:rPr>
          <w:spacing w:val="-1"/>
        </w:rPr>
        <w:t>u</w:t>
      </w:r>
      <w:r>
        <w:t>s</w:t>
      </w:r>
      <w:r>
        <w:rPr>
          <w:spacing w:val="-3"/>
        </w:rPr>
        <w:t>i</w:t>
      </w:r>
      <w:r>
        <w:rPr>
          <w:spacing w:val="1"/>
        </w:rPr>
        <w:t>o</w:t>
      </w:r>
      <w:r>
        <w:t>n</w:t>
      </w:r>
      <w:r>
        <w:rPr>
          <w:spacing w:val="16"/>
        </w:rPr>
        <w:t xml:space="preserve"> </w:t>
      </w:r>
      <w:r>
        <w:rPr>
          <w:spacing w:val="1"/>
        </w:rPr>
        <w:t>o</w:t>
      </w:r>
      <w:r>
        <w:t>f</w:t>
      </w:r>
      <w:r>
        <w:rPr>
          <w:spacing w:val="19"/>
        </w:rPr>
        <w:t xml:space="preserve"> </w:t>
      </w:r>
      <w:r>
        <w:t>t</w:t>
      </w:r>
      <w:r>
        <w:rPr>
          <w:spacing w:val="-3"/>
        </w:rPr>
        <w:t>h</w:t>
      </w:r>
      <w:r>
        <w:t>e</w:t>
      </w:r>
      <w:r>
        <w:rPr>
          <w:spacing w:val="20"/>
        </w:rPr>
        <w:t xml:space="preserve"> </w:t>
      </w:r>
      <w:r w:rsidR="00383DA5">
        <w:rPr>
          <w:spacing w:val="-1"/>
        </w:rPr>
        <w:t>n</w:t>
      </w:r>
      <w:r w:rsidR="00383DA5">
        <w:t>ec</w:t>
      </w:r>
      <w:r w:rsidR="00383DA5">
        <w:rPr>
          <w:spacing w:val="-2"/>
        </w:rPr>
        <w:t>e</w:t>
      </w:r>
      <w:r w:rsidR="00383DA5">
        <w:t>ssary</w:t>
      </w:r>
      <w:r>
        <w:rPr>
          <w:spacing w:val="19"/>
        </w:rPr>
        <w:t xml:space="preserve"> </w:t>
      </w:r>
      <w:r>
        <w:rPr>
          <w:spacing w:val="-3"/>
        </w:rPr>
        <w:t>l</w:t>
      </w:r>
      <w:r>
        <w:t>e</w:t>
      </w:r>
      <w:r>
        <w:rPr>
          <w:spacing w:val="-1"/>
        </w:rPr>
        <w:t>v</w:t>
      </w:r>
      <w:r>
        <w:t>el</w:t>
      </w:r>
      <w:r>
        <w:rPr>
          <w:spacing w:val="19"/>
        </w:rPr>
        <w:t xml:space="preserve"> </w:t>
      </w:r>
      <w:r>
        <w:rPr>
          <w:spacing w:val="1"/>
        </w:rPr>
        <w:t>o</w:t>
      </w:r>
      <w:r>
        <w:t>f</w:t>
      </w:r>
      <w:r>
        <w:rPr>
          <w:spacing w:val="16"/>
        </w:rPr>
        <w:t xml:space="preserve"> </w:t>
      </w:r>
      <w:r>
        <w:t>su</w:t>
      </w:r>
      <w:r>
        <w:rPr>
          <w:spacing w:val="-2"/>
        </w:rPr>
        <w:t>p</w:t>
      </w:r>
      <w:r>
        <w:t>e</w:t>
      </w:r>
      <w:r>
        <w:rPr>
          <w:spacing w:val="-3"/>
        </w:rPr>
        <w:t>r</w:t>
      </w:r>
      <w:r>
        <w:t>vis</w:t>
      </w:r>
      <w:r>
        <w:rPr>
          <w:spacing w:val="-1"/>
        </w:rPr>
        <w:t>i</w:t>
      </w:r>
      <w:r>
        <w:rPr>
          <w:spacing w:val="1"/>
        </w:rPr>
        <w:t>o</w:t>
      </w:r>
      <w:r>
        <w:rPr>
          <w:spacing w:val="-1"/>
        </w:rPr>
        <w:t>n</w:t>
      </w:r>
      <w:r>
        <w:t>.</w:t>
      </w:r>
      <w:r>
        <w:rPr>
          <w:spacing w:val="16"/>
        </w:rPr>
        <w:t xml:space="preserve"> </w:t>
      </w:r>
      <w:r>
        <w:t>The</w:t>
      </w:r>
      <w:r>
        <w:rPr>
          <w:spacing w:val="17"/>
        </w:rPr>
        <w:t xml:space="preserve"> </w:t>
      </w:r>
      <w:r>
        <w:t>Maj</w:t>
      </w:r>
      <w:r>
        <w:rPr>
          <w:spacing w:val="-2"/>
        </w:rPr>
        <w:t>u</w:t>
      </w:r>
      <w:r>
        <w:rPr>
          <w:spacing w:val="-1"/>
        </w:rPr>
        <w:t>b</w:t>
      </w:r>
      <w:r>
        <w:t>a</w:t>
      </w:r>
      <w:r>
        <w:rPr>
          <w:spacing w:val="19"/>
        </w:rPr>
        <w:t xml:space="preserve"> </w:t>
      </w:r>
      <w:r>
        <w:rPr>
          <w:spacing w:val="-2"/>
        </w:rPr>
        <w:t>Po</w:t>
      </w:r>
      <w:r>
        <w:t>wer</w:t>
      </w:r>
      <w:r>
        <w:rPr>
          <w:spacing w:val="19"/>
        </w:rPr>
        <w:t xml:space="preserve"> </w:t>
      </w:r>
      <w:r>
        <w:t>S</w:t>
      </w:r>
      <w:r>
        <w:rPr>
          <w:spacing w:val="-3"/>
        </w:rPr>
        <w:t>t</w:t>
      </w:r>
      <w:r>
        <w:t>ati</w:t>
      </w:r>
      <w:r>
        <w:rPr>
          <w:spacing w:val="-2"/>
        </w:rPr>
        <w:t>o</w:t>
      </w:r>
      <w:r>
        <w:t>n water</w:t>
      </w:r>
      <w:r>
        <w:rPr>
          <w:spacing w:val="-2"/>
        </w:rPr>
        <w:t xml:space="preserve"> </w:t>
      </w:r>
      <w:r>
        <w:t>use l</w:t>
      </w:r>
      <w:r>
        <w:rPr>
          <w:spacing w:val="-1"/>
        </w:rPr>
        <w:t>i</w:t>
      </w:r>
      <w:r>
        <w:rPr>
          <w:spacing w:val="-3"/>
        </w:rPr>
        <w:t>c</w:t>
      </w:r>
      <w:r>
        <w:t xml:space="preserve">ense </w:t>
      </w:r>
      <w:r>
        <w:rPr>
          <w:spacing w:val="-3"/>
        </w:rPr>
        <w:t>a</w:t>
      </w:r>
      <w:r>
        <w:t>re al</w:t>
      </w:r>
      <w:r>
        <w:rPr>
          <w:spacing w:val="-3"/>
        </w:rPr>
        <w:t>s</w:t>
      </w:r>
      <w:r>
        <w:t>o</w:t>
      </w:r>
      <w:r>
        <w:rPr>
          <w:spacing w:val="1"/>
        </w:rPr>
        <w:t xml:space="preserve"> </w:t>
      </w:r>
      <w:r>
        <w:rPr>
          <w:spacing w:val="-3"/>
        </w:rPr>
        <w:t>i</w:t>
      </w:r>
      <w:r>
        <w:rPr>
          <w:spacing w:val="-1"/>
        </w:rPr>
        <w:t>n</w:t>
      </w:r>
      <w:r>
        <w:t>cl</w:t>
      </w:r>
      <w:r>
        <w:rPr>
          <w:spacing w:val="-1"/>
        </w:rPr>
        <w:t>ud</w:t>
      </w:r>
      <w:r>
        <w:t>ed as ad</w:t>
      </w:r>
      <w:r>
        <w:rPr>
          <w:spacing w:val="-2"/>
        </w:rPr>
        <w:t>d</w:t>
      </w:r>
      <w:r>
        <w:t>itio</w:t>
      </w:r>
      <w:r>
        <w:rPr>
          <w:spacing w:val="-1"/>
        </w:rPr>
        <w:t>n</w:t>
      </w:r>
      <w:r>
        <w:t>al i</w:t>
      </w:r>
      <w:r>
        <w:rPr>
          <w:spacing w:val="-2"/>
        </w:rPr>
        <w:t>n</w:t>
      </w:r>
      <w:r>
        <w:rPr>
          <w:spacing w:val="-3"/>
        </w:rPr>
        <w:t>f</w:t>
      </w:r>
      <w:r>
        <w:rPr>
          <w:spacing w:val="1"/>
        </w:rPr>
        <w:t>o</w:t>
      </w:r>
      <w:r>
        <w:rPr>
          <w:spacing w:val="-3"/>
        </w:rPr>
        <w:t>r</w:t>
      </w:r>
      <w:r>
        <w:t>mat</w:t>
      </w:r>
      <w:r>
        <w:rPr>
          <w:spacing w:val="-3"/>
        </w:rPr>
        <w:t>i</w:t>
      </w:r>
      <w:r>
        <w:rPr>
          <w:spacing w:val="1"/>
        </w:rPr>
        <w:t>o</w:t>
      </w:r>
      <w:r>
        <w:t>n</w:t>
      </w:r>
      <w:r>
        <w:rPr>
          <w:spacing w:val="-1"/>
        </w:rPr>
        <w:t xml:space="preserve"> </w:t>
      </w:r>
      <w:r>
        <w:rPr>
          <w:spacing w:val="-3"/>
        </w:rPr>
        <w:t>f</w:t>
      </w:r>
      <w:r>
        <w:rPr>
          <w:spacing w:val="1"/>
        </w:rPr>
        <w:t>o</w:t>
      </w:r>
      <w:r>
        <w:t xml:space="preserve">r </w:t>
      </w:r>
      <w:r>
        <w:rPr>
          <w:spacing w:val="-2"/>
        </w:rPr>
        <w:t>co</w:t>
      </w:r>
      <w:r>
        <w:t>m</w:t>
      </w:r>
      <w:r>
        <w:rPr>
          <w:spacing w:val="-1"/>
        </w:rPr>
        <w:t>p</w:t>
      </w:r>
      <w:r>
        <w:t>l</w:t>
      </w:r>
      <w:r>
        <w:rPr>
          <w:spacing w:val="-1"/>
        </w:rPr>
        <w:t>i</w:t>
      </w:r>
      <w:r>
        <w:t>a</w:t>
      </w:r>
      <w:r>
        <w:rPr>
          <w:spacing w:val="-1"/>
        </w:rPr>
        <w:t>n</w:t>
      </w:r>
      <w:r>
        <w:t>ce.</w:t>
      </w:r>
    </w:p>
    <w:p w14:paraId="2B3242EF" w14:textId="77777777" w:rsidR="007C62E7" w:rsidRDefault="007C62E7" w:rsidP="007C62E7">
      <w:pPr>
        <w:spacing w:before="2" w:line="190" w:lineRule="exact"/>
        <w:rPr>
          <w:sz w:val="19"/>
          <w:szCs w:val="19"/>
        </w:rPr>
      </w:pPr>
    </w:p>
    <w:p w14:paraId="423E8D36" w14:textId="77777777" w:rsidR="007C62E7" w:rsidRDefault="007C62E7" w:rsidP="007C62E7">
      <w:pPr>
        <w:spacing w:line="200" w:lineRule="exact"/>
        <w:rPr>
          <w:sz w:val="20"/>
          <w:szCs w:val="20"/>
        </w:rPr>
      </w:pPr>
    </w:p>
    <w:p w14:paraId="74BC27E8" w14:textId="77777777" w:rsidR="007C62E7" w:rsidRDefault="007C62E7" w:rsidP="005B3361">
      <w:pPr>
        <w:numPr>
          <w:ilvl w:val="1"/>
          <w:numId w:val="39"/>
        </w:numPr>
        <w:tabs>
          <w:tab w:val="left" w:pos="789"/>
        </w:tabs>
        <w:ind w:left="789" w:right="5301"/>
        <w:jc w:val="both"/>
        <w:rPr>
          <w:rFonts w:ascii="Calibri" w:eastAsia="Calibri" w:hAnsi="Calibri" w:cs="Calibri"/>
          <w:sz w:val="24"/>
          <w:szCs w:val="24"/>
        </w:rPr>
      </w:pPr>
      <w:bookmarkStart w:id="2" w:name="_bookmark16"/>
      <w:bookmarkEnd w:id="2"/>
      <w:r>
        <w:rPr>
          <w:rFonts w:ascii="Calibri" w:eastAsia="Calibri" w:hAnsi="Calibri" w:cs="Calibri"/>
          <w:b/>
          <w:bCs/>
          <w:i/>
          <w:sz w:val="24"/>
          <w:szCs w:val="24"/>
        </w:rPr>
        <w:t>Employe</w:t>
      </w:r>
      <w:r>
        <w:rPr>
          <w:rFonts w:ascii="Calibri" w:eastAsia="Calibri" w:hAnsi="Calibri" w:cs="Calibri"/>
          <w:b/>
          <w:bCs/>
          <w:i/>
          <w:spacing w:val="-1"/>
          <w:sz w:val="24"/>
          <w:szCs w:val="24"/>
        </w:rPr>
        <w:t>r</w:t>
      </w:r>
      <w:r>
        <w:rPr>
          <w:rFonts w:ascii="Calibri" w:eastAsia="Calibri" w:hAnsi="Calibri" w:cs="Calibri"/>
          <w:b/>
          <w:bCs/>
          <w:sz w:val="24"/>
          <w:szCs w:val="24"/>
        </w:rPr>
        <w:t>’s</w:t>
      </w:r>
      <w:r>
        <w:rPr>
          <w:rFonts w:ascii="Calibri" w:eastAsia="Calibri" w:hAnsi="Calibri" w:cs="Calibri"/>
          <w:b/>
          <w:bCs/>
          <w:spacing w:val="-4"/>
          <w:sz w:val="24"/>
          <w:szCs w:val="24"/>
        </w:rPr>
        <w:t xml:space="preserve"> </w:t>
      </w:r>
      <w:r>
        <w:rPr>
          <w:rFonts w:ascii="Calibri" w:eastAsia="Calibri" w:hAnsi="Calibri" w:cs="Calibri"/>
          <w:b/>
          <w:bCs/>
          <w:sz w:val="24"/>
          <w:szCs w:val="24"/>
        </w:rPr>
        <w:t>r</w:t>
      </w:r>
      <w:r>
        <w:rPr>
          <w:rFonts w:ascii="Calibri" w:eastAsia="Calibri" w:hAnsi="Calibri" w:cs="Calibri"/>
          <w:b/>
          <w:bCs/>
          <w:spacing w:val="-1"/>
          <w:sz w:val="24"/>
          <w:szCs w:val="24"/>
        </w:rPr>
        <w:t>e</w:t>
      </w:r>
      <w:r>
        <w:rPr>
          <w:rFonts w:ascii="Calibri" w:eastAsia="Calibri" w:hAnsi="Calibri" w:cs="Calibri"/>
          <w:b/>
          <w:bCs/>
          <w:sz w:val="24"/>
          <w:szCs w:val="24"/>
        </w:rPr>
        <w:t>qu</w:t>
      </w:r>
      <w:r>
        <w:rPr>
          <w:rFonts w:ascii="Calibri" w:eastAsia="Calibri" w:hAnsi="Calibri" w:cs="Calibri"/>
          <w:b/>
          <w:bCs/>
          <w:spacing w:val="-2"/>
          <w:sz w:val="24"/>
          <w:szCs w:val="24"/>
        </w:rPr>
        <w:t>i</w:t>
      </w:r>
      <w:r>
        <w:rPr>
          <w:rFonts w:ascii="Calibri" w:eastAsia="Calibri" w:hAnsi="Calibri" w:cs="Calibri"/>
          <w:b/>
          <w:bCs/>
          <w:sz w:val="24"/>
          <w:szCs w:val="24"/>
        </w:rPr>
        <w:t>r</w:t>
      </w:r>
      <w:r>
        <w:rPr>
          <w:rFonts w:ascii="Calibri" w:eastAsia="Calibri" w:hAnsi="Calibri" w:cs="Calibri"/>
          <w:b/>
          <w:bCs/>
          <w:spacing w:val="-1"/>
          <w:sz w:val="24"/>
          <w:szCs w:val="24"/>
        </w:rPr>
        <w:t>eme</w:t>
      </w:r>
      <w:r>
        <w:rPr>
          <w:rFonts w:ascii="Calibri" w:eastAsia="Calibri" w:hAnsi="Calibri" w:cs="Calibri"/>
          <w:b/>
          <w:bCs/>
          <w:sz w:val="24"/>
          <w:szCs w:val="24"/>
        </w:rPr>
        <w:t>nts</w:t>
      </w:r>
      <w:r>
        <w:rPr>
          <w:rFonts w:ascii="Calibri" w:eastAsia="Calibri" w:hAnsi="Calibri" w:cs="Calibri"/>
          <w:b/>
          <w:bCs/>
          <w:spacing w:val="-2"/>
          <w:sz w:val="24"/>
          <w:szCs w:val="24"/>
        </w:rPr>
        <w:t xml:space="preserve"> </w:t>
      </w:r>
      <w:r>
        <w:rPr>
          <w:rFonts w:ascii="Calibri" w:eastAsia="Calibri" w:hAnsi="Calibri" w:cs="Calibri"/>
          <w:b/>
          <w:bCs/>
          <w:sz w:val="24"/>
          <w:szCs w:val="24"/>
        </w:rPr>
        <w:t>f</w:t>
      </w:r>
      <w:r>
        <w:rPr>
          <w:rFonts w:ascii="Calibri" w:eastAsia="Calibri" w:hAnsi="Calibri" w:cs="Calibri"/>
          <w:b/>
          <w:bCs/>
          <w:spacing w:val="-2"/>
          <w:sz w:val="24"/>
          <w:szCs w:val="24"/>
        </w:rPr>
        <w:t>o</w:t>
      </w:r>
      <w:r>
        <w:rPr>
          <w:rFonts w:ascii="Calibri" w:eastAsia="Calibri" w:hAnsi="Calibri" w:cs="Calibri"/>
          <w:b/>
          <w:bCs/>
          <w:sz w:val="24"/>
          <w:szCs w:val="24"/>
        </w:rPr>
        <w:t>r</w:t>
      </w:r>
      <w:r>
        <w:rPr>
          <w:rFonts w:ascii="Calibri" w:eastAsia="Calibri" w:hAnsi="Calibri" w:cs="Calibri"/>
          <w:b/>
          <w:bCs/>
          <w:spacing w:val="1"/>
          <w:sz w:val="24"/>
          <w:szCs w:val="24"/>
        </w:rPr>
        <w:t xml:space="preserve"> </w:t>
      </w:r>
      <w:r>
        <w:rPr>
          <w:rFonts w:ascii="Calibri" w:eastAsia="Calibri" w:hAnsi="Calibri" w:cs="Calibri"/>
          <w:b/>
          <w:bCs/>
          <w:spacing w:val="-2"/>
          <w:sz w:val="24"/>
          <w:szCs w:val="24"/>
        </w:rPr>
        <w:t>t</w:t>
      </w:r>
      <w:r>
        <w:rPr>
          <w:rFonts w:ascii="Calibri" w:eastAsia="Calibri" w:hAnsi="Calibri" w:cs="Calibri"/>
          <w:b/>
          <w:bCs/>
          <w:sz w:val="24"/>
          <w:szCs w:val="24"/>
        </w:rPr>
        <w:t>he</w:t>
      </w:r>
      <w:r>
        <w:rPr>
          <w:rFonts w:ascii="Calibri" w:eastAsia="Calibri" w:hAnsi="Calibri" w:cs="Calibri"/>
          <w:b/>
          <w:bCs/>
          <w:spacing w:val="-2"/>
          <w:sz w:val="24"/>
          <w:szCs w:val="24"/>
        </w:rPr>
        <w:t xml:space="preserve"> </w:t>
      </w:r>
      <w:r>
        <w:rPr>
          <w:rFonts w:ascii="Calibri" w:eastAsia="Calibri" w:hAnsi="Calibri" w:cs="Calibri"/>
          <w:b/>
          <w:bCs/>
          <w:i/>
          <w:spacing w:val="-1"/>
          <w:sz w:val="24"/>
          <w:szCs w:val="24"/>
        </w:rPr>
        <w:t>s</w:t>
      </w:r>
      <w:r>
        <w:rPr>
          <w:rFonts w:ascii="Calibri" w:eastAsia="Calibri" w:hAnsi="Calibri" w:cs="Calibri"/>
          <w:b/>
          <w:bCs/>
          <w:i/>
          <w:sz w:val="24"/>
          <w:szCs w:val="24"/>
        </w:rPr>
        <w:t>e</w:t>
      </w:r>
      <w:r>
        <w:rPr>
          <w:rFonts w:ascii="Calibri" w:eastAsia="Calibri" w:hAnsi="Calibri" w:cs="Calibri"/>
          <w:b/>
          <w:bCs/>
          <w:i/>
          <w:spacing w:val="-1"/>
          <w:sz w:val="24"/>
          <w:szCs w:val="24"/>
        </w:rPr>
        <w:t>r</w:t>
      </w:r>
      <w:r>
        <w:rPr>
          <w:rFonts w:ascii="Calibri" w:eastAsia="Calibri" w:hAnsi="Calibri" w:cs="Calibri"/>
          <w:b/>
          <w:bCs/>
          <w:i/>
          <w:sz w:val="24"/>
          <w:szCs w:val="24"/>
        </w:rPr>
        <w:t>v</w:t>
      </w:r>
      <w:r>
        <w:rPr>
          <w:rFonts w:ascii="Calibri" w:eastAsia="Calibri" w:hAnsi="Calibri" w:cs="Calibri"/>
          <w:b/>
          <w:bCs/>
          <w:i/>
          <w:spacing w:val="1"/>
          <w:sz w:val="24"/>
          <w:szCs w:val="24"/>
        </w:rPr>
        <w:t>i</w:t>
      </w:r>
      <w:r>
        <w:rPr>
          <w:rFonts w:ascii="Calibri" w:eastAsia="Calibri" w:hAnsi="Calibri" w:cs="Calibri"/>
          <w:b/>
          <w:bCs/>
          <w:i/>
          <w:sz w:val="24"/>
          <w:szCs w:val="24"/>
        </w:rPr>
        <w:t>ce</w:t>
      </w:r>
    </w:p>
    <w:p w14:paraId="7153E092" w14:textId="77777777" w:rsidR="007C62E7" w:rsidRDefault="007C62E7" w:rsidP="007C62E7">
      <w:pPr>
        <w:spacing w:before="7" w:line="110" w:lineRule="exact"/>
        <w:rPr>
          <w:sz w:val="11"/>
          <w:szCs w:val="11"/>
        </w:rPr>
      </w:pPr>
    </w:p>
    <w:p w14:paraId="39DB3375" w14:textId="77777777" w:rsidR="007C62E7" w:rsidRDefault="007C62E7" w:rsidP="007C62E7">
      <w:pPr>
        <w:pStyle w:val="BodyText"/>
        <w:ind w:left="213" w:right="470"/>
      </w:pPr>
      <w:r>
        <w:t xml:space="preserve">The </w:t>
      </w:r>
      <w:r>
        <w:rPr>
          <w:spacing w:val="-3"/>
        </w:rPr>
        <w:t>f</w:t>
      </w:r>
      <w:r>
        <w:rPr>
          <w:spacing w:val="1"/>
        </w:rPr>
        <w:t>o</w:t>
      </w:r>
      <w:r>
        <w:t>l</w:t>
      </w:r>
      <w:r>
        <w:rPr>
          <w:spacing w:val="-1"/>
        </w:rPr>
        <w:t>l</w:t>
      </w:r>
      <w:r>
        <w:rPr>
          <w:spacing w:val="-2"/>
        </w:rPr>
        <w:t>o</w:t>
      </w:r>
      <w:r>
        <w:t>wing</w:t>
      </w:r>
      <w:r>
        <w:rPr>
          <w:spacing w:val="-1"/>
        </w:rPr>
        <w:t xml:space="preserve"> </w:t>
      </w:r>
      <w:r>
        <w:t>dams</w:t>
      </w:r>
      <w:r>
        <w:rPr>
          <w:spacing w:val="-3"/>
        </w:rPr>
        <w:t xml:space="preserve"> </w:t>
      </w:r>
      <w:r>
        <w:rPr>
          <w:spacing w:val="1"/>
        </w:rPr>
        <w:t>o</w:t>
      </w:r>
      <w:r>
        <w:t>n</w:t>
      </w:r>
      <w:r>
        <w:rPr>
          <w:spacing w:val="-1"/>
        </w:rPr>
        <w:t xml:space="preserve"> </w:t>
      </w:r>
      <w:r>
        <w:t>s</w:t>
      </w:r>
      <w:r>
        <w:rPr>
          <w:spacing w:val="-3"/>
        </w:rPr>
        <w:t>i</w:t>
      </w:r>
      <w:r>
        <w:t>te</w:t>
      </w:r>
      <w:r>
        <w:rPr>
          <w:spacing w:val="-2"/>
        </w:rPr>
        <w:t xml:space="preserve"> </w:t>
      </w:r>
      <w:r>
        <w:t>m</w:t>
      </w:r>
      <w:r>
        <w:rPr>
          <w:spacing w:val="-1"/>
        </w:rPr>
        <w:t>u</w:t>
      </w:r>
      <w:r>
        <w:t>st</w:t>
      </w:r>
      <w:r>
        <w:rPr>
          <w:spacing w:val="1"/>
        </w:rPr>
        <w:t xml:space="preserve"> </w:t>
      </w:r>
      <w:r>
        <w:rPr>
          <w:spacing w:val="-4"/>
        </w:rPr>
        <w:t>b</w:t>
      </w:r>
      <w:r>
        <w:t xml:space="preserve">e </w:t>
      </w:r>
      <w:r>
        <w:rPr>
          <w:spacing w:val="-3"/>
        </w:rPr>
        <w:t>c</w:t>
      </w:r>
      <w:r>
        <w:rPr>
          <w:spacing w:val="1"/>
        </w:rPr>
        <w:t>o</w:t>
      </w:r>
      <w:r>
        <w:rPr>
          <w:spacing w:val="-2"/>
        </w:rPr>
        <w:t>v</w:t>
      </w:r>
      <w:r>
        <w:t>ered</w:t>
      </w:r>
      <w:r>
        <w:rPr>
          <w:spacing w:val="-2"/>
        </w:rPr>
        <w:t xml:space="preserve"> </w:t>
      </w:r>
      <w:r>
        <w:t>with t</w:t>
      </w:r>
      <w:r>
        <w:rPr>
          <w:spacing w:val="-1"/>
        </w:rPr>
        <w:t>h</w:t>
      </w:r>
      <w:r>
        <w:t>is</w:t>
      </w:r>
      <w:r>
        <w:rPr>
          <w:spacing w:val="-3"/>
        </w:rPr>
        <w:t xml:space="preserve"> </w:t>
      </w:r>
      <w:r>
        <w:rPr>
          <w:spacing w:val="-2"/>
        </w:rPr>
        <w:t>s</w:t>
      </w:r>
      <w:r>
        <w:t>er</w:t>
      </w:r>
      <w:r>
        <w:rPr>
          <w:spacing w:val="1"/>
        </w:rPr>
        <w:t>v</w:t>
      </w:r>
      <w:r>
        <w:t>i</w:t>
      </w:r>
      <w:r>
        <w:rPr>
          <w:spacing w:val="-3"/>
        </w:rPr>
        <w:t>c</w:t>
      </w:r>
      <w:r>
        <w:t>e a</w:t>
      </w:r>
      <w:r>
        <w:rPr>
          <w:spacing w:val="-1"/>
        </w:rPr>
        <w:t>n</w:t>
      </w:r>
      <w:r>
        <w:t>d</w:t>
      </w:r>
      <w:r>
        <w:rPr>
          <w:spacing w:val="-1"/>
        </w:rPr>
        <w:t xml:space="preserve"> </w:t>
      </w:r>
      <w:r>
        <w:t>t</w:t>
      </w:r>
      <w:r>
        <w:rPr>
          <w:spacing w:val="-1"/>
        </w:rPr>
        <w:t>h</w:t>
      </w:r>
      <w:r>
        <w:t>e</w:t>
      </w:r>
      <w:r>
        <w:rPr>
          <w:spacing w:val="-3"/>
        </w:rPr>
        <w:t>r</w:t>
      </w:r>
      <w:r>
        <w:t>e is</w:t>
      </w:r>
      <w:r>
        <w:rPr>
          <w:spacing w:val="-3"/>
        </w:rPr>
        <w:t xml:space="preserve"> </w:t>
      </w:r>
      <w:r>
        <w:t>an</w:t>
      </w:r>
      <w:r>
        <w:rPr>
          <w:spacing w:val="4"/>
        </w:rPr>
        <w:t xml:space="preserve"> </w:t>
      </w:r>
      <w:proofErr w:type="gramStart"/>
      <w:r>
        <w:t>I</w:t>
      </w:r>
      <w:r>
        <w:rPr>
          <w:spacing w:val="-2"/>
        </w:rPr>
        <w:t>n</w:t>
      </w:r>
      <w:r>
        <w:t>ter</w:t>
      </w:r>
      <w:r>
        <w:rPr>
          <w:spacing w:val="-3"/>
        </w:rPr>
        <w:t>i</w:t>
      </w:r>
      <w:r>
        <w:t>m</w:t>
      </w:r>
      <w:r>
        <w:rPr>
          <w:spacing w:val="-1"/>
        </w:rPr>
        <w:t xml:space="preserve"> </w:t>
      </w:r>
      <w:r>
        <w:t>max</w:t>
      </w:r>
      <w:r>
        <w:rPr>
          <w:spacing w:val="-3"/>
        </w:rPr>
        <w:t>i</w:t>
      </w:r>
      <w:r>
        <w:t>m</w:t>
      </w:r>
      <w:r>
        <w:rPr>
          <w:spacing w:val="-4"/>
        </w:rPr>
        <w:t>u</w:t>
      </w:r>
      <w:r>
        <w:t>m</w:t>
      </w:r>
      <w:r>
        <w:rPr>
          <w:spacing w:val="1"/>
        </w:rPr>
        <w:t xml:space="preserve"> o</w:t>
      </w:r>
      <w:r>
        <w:rPr>
          <w:spacing w:val="-4"/>
        </w:rPr>
        <w:t>p</w:t>
      </w:r>
      <w:r>
        <w:t>erating le</w:t>
      </w:r>
      <w:r>
        <w:rPr>
          <w:spacing w:val="1"/>
        </w:rPr>
        <w:t>v</w:t>
      </w:r>
      <w:r>
        <w:t>els</w:t>
      </w:r>
      <w:r>
        <w:rPr>
          <w:spacing w:val="-2"/>
        </w:rPr>
        <w:t xml:space="preserve"> </w:t>
      </w:r>
      <w:r>
        <w:rPr>
          <w:spacing w:val="1"/>
        </w:rPr>
        <w:t>o</w:t>
      </w:r>
      <w:r>
        <w:t>f</w:t>
      </w:r>
      <w:r>
        <w:rPr>
          <w:spacing w:val="-3"/>
        </w:rPr>
        <w:t xml:space="preserve"> </w:t>
      </w:r>
      <w:r>
        <w:t>t</w:t>
      </w:r>
      <w:r>
        <w:rPr>
          <w:spacing w:val="-1"/>
        </w:rPr>
        <w:t>h</w:t>
      </w:r>
      <w:r>
        <w:t xml:space="preserve">e </w:t>
      </w:r>
      <w:r>
        <w:rPr>
          <w:spacing w:val="-4"/>
        </w:rPr>
        <w:t>p</w:t>
      </w:r>
      <w:r>
        <w:rPr>
          <w:spacing w:val="1"/>
        </w:rPr>
        <w:t>o</w:t>
      </w:r>
      <w:r>
        <w:t>l</w:t>
      </w:r>
      <w:r>
        <w:rPr>
          <w:spacing w:val="-1"/>
        </w:rPr>
        <w:t>lu</w:t>
      </w:r>
      <w:r>
        <w:t>t</w:t>
      </w:r>
      <w:r>
        <w:rPr>
          <w:spacing w:val="-3"/>
        </w:rPr>
        <w:t>i</w:t>
      </w:r>
      <w:r>
        <w:rPr>
          <w:spacing w:val="1"/>
        </w:rPr>
        <w:t>o</w:t>
      </w:r>
      <w:r>
        <w:t>n</w:t>
      </w:r>
      <w:r>
        <w:rPr>
          <w:spacing w:val="-1"/>
        </w:rPr>
        <w:t xml:space="preserve"> </w:t>
      </w:r>
      <w:r>
        <w:rPr>
          <w:spacing w:val="-2"/>
        </w:rPr>
        <w:t>c</w:t>
      </w:r>
      <w:r>
        <w:rPr>
          <w:spacing w:val="1"/>
        </w:rPr>
        <w:t>o</w:t>
      </w:r>
      <w:r>
        <w:rPr>
          <w:spacing w:val="-1"/>
        </w:rPr>
        <w:t>n</w:t>
      </w:r>
      <w:r>
        <w:rPr>
          <w:spacing w:val="-2"/>
        </w:rPr>
        <w:t>t</w:t>
      </w:r>
      <w:r>
        <w:t>rol</w:t>
      </w:r>
      <w:proofErr w:type="gramEnd"/>
      <w:r>
        <w:t xml:space="preserve"> d</w:t>
      </w:r>
      <w:r>
        <w:rPr>
          <w:spacing w:val="-4"/>
        </w:rPr>
        <w:t>a</w:t>
      </w:r>
      <w:r>
        <w:t>ms at</w:t>
      </w:r>
      <w:r>
        <w:rPr>
          <w:spacing w:val="-2"/>
        </w:rPr>
        <w:t xml:space="preserve"> </w:t>
      </w:r>
      <w:r>
        <w:rPr>
          <w:spacing w:val="1"/>
        </w:rPr>
        <w:t>M</w:t>
      </w:r>
      <w:r>
        <w:t>aj</w:t>
      </w:r>
      <w:r>
        <w:rPr>
          <w:spacing w:val="-2"/>
        </w:rPr>
        <w:t>u</w:t>
      </w:r>
      <w:r>
        <w:rPr>
          <w:spacing w:val="-1"/>
        </w:rPr>
        <w:t>b</w:t>
      </w:r>
      <w:r>
        <w:t>a</w:t>
      </w:r>
      <w:r>
        <w:rPr>
          <w:spacing w:val="-3"/>
        </w:rPr>
        <w:t xml:space="preserve"> </w:t>
      </w:r>
      <w:r>
        <w:rPr>
          <w:spacing w:val="-1"/>
        </w:rPr>
        <w:t>P</w:t>
      </w:r>
      <w:r>
        <w:rPr>
          <w:spacing w:val="1"/>
        </w:rPr>
        <w:t>o</w:t>
      </w:r>
      <w:r>
        <w:rPr>
          <w:spacing w:val="-2"/>
        </w:rPr>
        <w:t>w</w:t>
      </w:r>
      <w:r>
        <w:t>er</w:t>
      </w:r>
      <w:r>
        <w:rPr>
          <w:spacing w:val="-2"/>
        </w:rPr>
        <w:t xml:space="preserve"> </w:t>
      </w:r>
      <w:r>
        <w:t>Statio</w:t>
      </w:r>
      <w:r>
        <w:rPr>
          <w:spacing w:val="-1"/>
        </w:rPr>
        <w:t>n</w:t>
      </w:r>
      <w:r>
        <w:t>.</w:t>
      </w:r>
    </w:p>
    <w:p w14:paraId="2951D111" w14:textId="77777777" w:rsidR="007C62E7" w:rsidRDefault="007C62E7" w:rsidP="007C62E7">
      <w:pPr>
        <w:spacing w:before="8" w:line="260" w:lineRule="exact"/>
        <w:rPr>
          <w:sz w:val="26"/>
          <w:szCs w:val="26"/>
        </w:rPr>
      </w:pPr>
    </w:p>
    <w:tbl>
      <w:tblPr>
        <w:tblW w:w="0" w:type="auto"/>
        <w:tblInd w:w="98" w:type="dxa"/>
        <w:tblLayout w:type="fixed"/>
        <w:tblCellMar>
          <w:left w:w="0" w:type="dxa"/>
          <w:right w:w="0" w:type="dxa"/>
        </w:tblCellMar>
        <w:tblLook w:val="01E0" w:firstRow="1" w:lastRow="1" w:firstColumn="1" w:lastColumn="1" w:noHBand="0" w:noVBand="0"/>
      </w:tblPr>
      <w:tblGrid>
        <w:gridCol w:w="795"/>
        <w:gridCol w:w="2290"/>
        <w:gridCol w:w="1419"/>
        <w:gridCol w:w="3084"/>
      </w:tblGrid>
      <w:tr w:rsidR="00957326" w14:paraId="48D39E8A" w14:textId="77777777" w:rsidTr="00CE7442">
        <w:trPr>
          <w:trHeight w:hRule="exact" w:val="608"/>
        </w:trPr>
        <w:tc>
          <w:tcPr>
            <w:tcW w:w="795" w:type="dxa"/>
            <w:tcBorders>
              <w:top w:val="single" w:sz="5" w:space="0" w:color="000000"/>
              <w:left w:val="single" w:sz="5" w:space="0" w:color="000000"/>
              <w:bottom w:val="single" w:sz="5" w:space="0" w:color="000000"/>
              <w:right w:val="single" w:sz="5" w:space="0" w:color="000000"/>
            </w:tcBorders>
          </w:tcPr>
          <w:p w14:paraId="42CE508B" w14:textId="77777777" w:rsidR="00957326" w:rsidRDefault="00957326" w:rsidP="00CE7442">
            <w:pPr>
              <w:pStyle w:val="TableParagraph"/>
              <w:spacing w:line="267" w:lineRule="exact"/>
              <w:ind w:left="157"/>
              <w:rPr>
                <w:rFonts w:ascii="Calibri" w:eastAsia="Calibri" w:hAnsi="Calibri" w:cs="Calibri"/>
              </w:rPr>
            </w:pPr>
            <w:r>
              <w:rPr>
                <w:rFonts w:ascii="Calibri" w:eastAsia="Calibri" w:hAnsi="Calibri" w:cs="Calibri"/>
                <w:b/>
                <w:bCs/>
              </w:rPr>
              <w:t>ITEM</w:t>
            </w:r>
          </w:p>
        </w:tc>
        <w:tc>
          <w:tcPr>
            <w:tcW w:w="2290" w:type="dxa"/>
            <w:tcBorders>
              <w:top w:val="single" w:sz="5" w:space="0" w:color="000000"/>
              <w:left w:val="single" w:sz="5" w:space="0" w:color="000000"/>
              <w:bottom w:val="single" w:sz="5" w:space="0" w:color="000000"/>
              <w:right w:val="single" w:sz="5" w:space="0" w:color="000000"/>
            </w:tcBorders>
          </w:tcPr>
          <w:p w14:paraId="7FF4B664" w14:textId="77777777" w:rsidR="00957326" w:rsidRDefault="00957326" w:rsidP="00CE7442">
            <w:pPr>
              <w:pStyle w:val="TableParagraph"/>
              <w:spacing w:line="267" w:lineRule="exact"/>
              <w:ind w:left="241"/>
              <w:rPr>
                <w:rFonts w:ascii="Calibri" w:eastAsia="Calibri" w:hAnsi="Calibri" w:cs="Calibri"/>
              </w:rPr>
            </w:pPr>
            <w:r>
              <w:rPr>
                <w:rFonts w:ascii="Calibri" w:eastAsia="Calibri" w:hAnsi="Calibri" w:cs="Calibri"/>
                <w:b/>
                <w:bCs/>
              </w:rPr>
              <w:t>NAME</w:t>
            </w:r>
            <w:r>
              <w:rPr>
                <w:rFonts w:ascii="Calibri" w:eastAsia="Calibri" w:hAnsi="Calibri" w:cs="Calibri"/>
                <w:b/>
                <w:bCs/>
                <w:spacing w:val="-2"/>
              </w:rPr>
              <w:t xml:space="preserve"> </w:t>
            </w:r>
            <w:r>
              <w:rPr>
                <w:rFonts w:ascii="Calibri" w:eastAsia="Calibri" w:hAnsi="Calibri" w:cs="Calibri"/>
                <w:b/>
                <w:bCs/>
              </w:rPr>
              <w:t>OF</w:t>
            </w:r>
            <w:r>
              <w:rPr>
                <w:rFonts w:ascii="Calibri" w:eastAsia="Calibri" w:hAnsi="Calibri" w:cs="Calibri"/>
                <w:b/>
                <w:bCs/>
                <w:spacing w:val="-1"/>
              </w:rPr>
              <w:t xml:space="preserve"> </w:t>
            </w:r>
            <w:r>
              <w:rPr>
                <w:rFonts w:ascii="Calibri" w:eastAsia="Calibri" w:hAnsi="Calibri" w:cs="Calibri"/>
                <w:b/>
                <w:bCs/>
                <w:spacing w:val="1"/>
              </w:rPr>
              <w:t>T</w:t>
            </w:r>
            <w:r>
              <w:rPr>
                <w:rFonts w:ascii="Calibri" w:eastAsia="Calibri" w:hAnsi="Calibri" w:cs="Calibri"/>
                <w:b/>
                <w:bCs/>
                <w:spacing w:val="-3"/>
              </w:rPr>
              <w:t>H</w:t>
            </w:r>
            <w:r>
              <w:rPr>
                <w:rFonts w:ascii="Calibri" w:eastAsia="Calibri" w:hAnsi="Calibri" w:cs="Calibri"/>
                <w:b/>
                <w:bCs/>
              </w:rPr>
              <w:t xml:space="preserve">E </w:t>
            </w:r>
            <w:r>
              <w:rPr>
                <w:rFonts w:ascii="Calibri" w:eastAsia="Calibri" w:hAnsi="Calibri" w:cs="Calibri"/>
                <w:b/>
                <w:bCs/>
                <w:spacing w:val="-3"/>
              </w:rPr>
              <w:t>D</w:t>
            </w:r>
            <w:r>
              <w:rPr>
                <w:rFonts w:ascii="Calibri" w:eastAsia="Calibri" w:hAnsi="Calibri" w:cs="Calibri"/>
                <w:b/>
                <w:bCs/>
              </w:rPr>
              <w:t>AM</w:t>
            </w:r>
          </w:p>
        </w:tc>
        <w:tc>
          <w:tcPr>
            <w:tcW w:w="1419" w:type="dxa"/>
            <w:tcBorders>
              <w:top w:val="single" w:sz="5" w:space="0" w:color="000000"/>
              <w:left w:val="single" w:sz="5" w:space="0" w:color="000000"/>
              <w:bottom w:val="single" w:sz="5" w:space="0" w:color="000000"/>
              <w:right w:val="single" w:sz="5" w:space="0" w:color="000000"/>
            </w:tcBorders>
          </w:tcPr>
          <w:p w14:paraId="6A06089F" w14:textId="77777777" w:rsidR="00957326" w:rsidRDefault="00957326" w:rsidP="00CE7442">
            <w:pPr>
              <w:pStyle w:val="TableParagraph"/>
              <w:spacing w:line="267" w:lineRule="exact"/>
              <w:ind w:left="3"/>
              <w:jc w:val="center"/>
              <w:rPr>
                <w:rFonts w:ascii="Calibri" w:eastAsia="Calibri" w:hAnsi="Calibri" w:cs="Calibri"/>
              </w:rPr>
            </w:pPr>
            <w:r>
              <w:rPr>
                <w:rFonts w:ascii="Calibri" w:eastAsia="Calibri" w:hAnsi="Calibri" w:cs="Calibri"/>
                <w:b/>
                <w:bCs/>
              </w:rPr>
              <w:t>CA</w:t>
            </w:r>
            <w:r>
              <w:rPr>
                <w:rFonts w:ascii="Calibri" w:eastAsia="Calibri" w:hAnsi="Calibri" w:cs="Calibri"/>
                <w:b/>
                <w:bCs/>
                <w:spacing w:val="-2"/>
              </w:rPr>
              <w:t>P</w:t>
            </w:r>
            <w:r>
              <w:rPr>
                <w:rFonts w:ascii="Calibri" w:eastAsia="Calibri" w:hAnsi="Calibri" w:cs="Calibri"/>
                <w:b/>
                <w:bCs/>
              </w:rPr>
              <w:t>A</w:t>
            </w:r>
            <w:r>
              <w:rPr>
                <w:rFonts w:ascii="Calibri" w:eastAsia="Calibri" w:hAnsi="Calibri" w:cs="Calibri"/>
                <w:b/>
                <w:bCs/>
                <w:spacing w:val="-2"/>
              </w:rPr>
              <w:t>C</w:t>
            </w:r>
            <w:r>
              <w:rPr>
                <w:rFonts w:ascii="Calibri" w:eastAsia="Calibri" w:hAnsi="Calibri" w:cs="Calibri"/>
                <w:b/>
                <w:bCs/>
              </w:rPr>
              <w:t>I</w:t>
            </w:r>
            <w:r>
              <w:rPr>
                <w:rFonts w:ascii="Calibri" w:eastAsia="Calibri" w:hAnsi="Calibri" w:cs="Calibri"/>
                <w:b/>
                <w:bCs/>
                <w:spacing w:val="-2"/>
              </w:rPr>
              <w:t>T</w:t>
            </w:r>
            <w:r>
              <w:rPr>
                <w:rFonts w:ascii="Calibri" w:eastAsia="Calibri" w:hAnsi="Calibri" w:cs="Calibri"/>
                <w:b/>
                <w:bCs/>
              </w:rPr>
              <w:t>Y</w:t>
            </w:r>
          </w:p>
          <w:p w14:paraId="0485A3FE" w14:textId="77777777" w:rsidR="00957326" w:rsidRDefault="00957326" w:rsidP="00CE7442">
            <w:pPr>
              <w:pStyle w:val="TableParagraph"/>
              <w:spacing w:line="327" w:lineRule="exact"/>
              <w:ind w:left="3"/>
              <w:jc w:val="center"/>
              <w:rPr>
                <w:rFonts w:ascii="Calibri" w:eastAsia="Calibri" w:hAnsi="Calibri" w:cs="Calibri"/>
              </w:rPr>
            </w:pPr>
            <w:r>
              <w:rPr>
                <w:rFonts w:ascii="Calibri" w:eastAsia="Calibri" w:hAnsi="Calibri" w:cs="Calibri"/>
                <w:b/>
                <w:bCs/>
              </w:rPr>
              <w:t>(m</w:t>
            </w:r>
            <w:r>
              <w:rPr>
                <w:rFonts w:ascii="Calibri" w:eastAsia="Calibri" w:hAnsi="Calibri" w:cs="Calibri"/>
                <w:b/>
                <w:bCs/>
                <w:spacing w:val="-2"/>
                <w:position w:val="6"/>
              </w:rPr>
              <w:t>3</w:t>
            </w:r>
            <w:r>
              <w:rPr>
                <w:rFonts w:ascii="Calibri" w:eastAsia="Calibri" w:hAnsi="Calibri" w:cs="Calibri"/>
                <w:b/>
                <w:bCs/>
              </w:rPr>
              <w:t>)</w:t>
            </w:r>
          </w:p>
        </w:tc>
        <w:tc>
          <w:tcPr>
            <w:tcW w:w="3084" w:type="dxa"/>
            <w:tcBorders>
              <w:top w:val="single" w:sz="5" w:space="0" w:color="000000"/>
              <w:left w:val="single" w:sz="5" w:space="0" w:color="000000"/>
              <w:bottom w:val="single" w:sz="5" w:space="0" w:color="000000"/>
              <w:right w:val="single" w:sz="5" w:space="0" w:color="000000"/>
            </w:tcBorders>
          </w:tcPr>
          <w:p w14:paraId="15F0EDCA" w14:textId="77777777" w:rsidR="00957326" w:rsidRDefault="00957326" w:rsidP="00CE7442">
            <w:pPr>
              <w:pStyle w:val="TableParagraph"/>
              <w:spacing w:line="267" w:lineRule="exact"/>
              <w:ind w:left="3"/>
              <w:jc w:val="center"/>
              <w:rPr>
                <w:rFonts w:ascii="Calibri" w:eastAsia="Calibri" w:hAnsi="Calibri" w:cs="Calibri"/>
              </w:rPr>
            </w:pPr>
            <w:r>
              <w:rPr>
                <w:rFonts w:ascii="Calibri" w:eastAsia="Calibri" w:hAnsi="Calibri" w:cs="Calibri"/>
                <w:b/>
                <w:bCs/>
                <w:spacing w:val="-1"/>
              </w:rPr>
              <w:t>M</w:t>
            </w:r>
            <w:r>
              <w:rPr>
                <w:rFonts w:ascii="Calibri" w:eastAsia="Calibri" w:hAnsi="Calibri" w:cs="Calibri"/>
                <w:b/>
                <w:bCs/>
              </w:rPr>
              <w:t>A</w:t>
            </w:r>
            <w:r>
              <w:rPr>
                <w:rFonts w:ascii="Calibri" w:eastAsia="Calibri" w:hAnsi="Calibri" w:cs="Calibri"/>
                <w:b/>
                <w:bCs/>
                <w:spacing w:val="1"/>
              </w:rPr>
              <w:t>X</w:t>
            </w:r>
            <w:r>
              <w:rPr>
                <w:rFonts w:ascii="Calibri" w:eastAsia="Calibri" w:hAnsi="Calibri" w:cs="Calibri"/>
                <w:b/>
                <w:bCs/>
              </w:rPr>
              <w:t>I</w:t>
            </w:r>
            <w:r>
              <w:rPr>
                <w:rFonts w:ascii="Calibri" w:eastAsia="Calibri" w:hAnsi="Calibri" w:cs="Calibri"/>
                <w:b/>
                <w:bCs/>
                <w:spacing w:val="-1"/>
              </w:rPr>
              <w:t>M</w:t>
            </w:r>
            <w:r>
              <w:rPr>
                <w:rFonts w:ascii="Calibri" w:eastAsia="Calibri" w:hAnsi="Calibri" w:cs="Calibri"/>
                <w:b/>
                <w:bCs/>
              </w:rPr>
              <w:t>UM</w:t>
            </w:r>
            <w:r>
              <w:rPr>
                <w:rFonts w:ascii="Calibri" w:eastAsia="Calibri" w:hAnsi="Calibri" w:cs="Calibri"/>
                <w:b/>
                <w:bCs/>
                <w:spacing w:val="-4"/>
              </w:rPr>
              <w:t xml:space="preserve"> </w:t>
            </w:r>
            <w:r>
              <w:rPr>
                <w:rFonts w:ascii="Calibri" w:eastAsia="Calibri" w:hAnsi="Calibri" w:cs="Calibri"/>
                <w:b/>
                <w:bCs/>
              </w:rPr>
              <w:t>OPE</w:t>
            </w:r>
            <w:r>
              <w:rPr>
                <w:rFonts w:ascii="Calibri" w:eastAsia="Calibri" w:hAnsi="Calibri" w:cs="Calibri"/>
                <w:b/>
                <w:bCs/>
                <w:spacing w:val="-2"/>
              </w:rPr>
              <w:t>RA</w:t>
            </w:r>
            <w:r>
              <w:rPr>
                <w:rFonts w:ascii="Calibri" w:eastAsia="Calibri" w:hAnsi="Calibri" w:cs="Calibri"/>
                <w:b/>
                <w:bCs/>
              </w:rPr>
              <w:t>T</w:t>
            </w:r>
            <w:r>
              <w:rPr>
                <w:rFonts w:ascii="Calibri" w:eastAsia="Calibri" w:hAnsi="Calibri" w:cs="Calibri"/>
                <w:b/>
                <w:bCs/>
                <w:spacing w:val="-2"/>
              </w:rPr>
              <w:t>I</w:t>
            </w:r>
            <w:r>
              <w:rPr>
                <w:rFonts w:ascii="Calibri" w:eastAsia="Calibri" w:hAnsi="Calibri" w:cs="Calibri"/>
                <w:b/>
                <w:bCs/>
              </w:rPr>
              <w:t>NG</w:t>
            </w:r>
            <w:r>
              <w:rPr>
                <w:rFonts w:ascii="Calibri" w:eastAsia="Calibri" w:hAnsi="Calibri" w:cs="Calibri"/>
                <w:b/>
                <w:bCs/>
                <w:spacing w:val="-2"/>
              </w:rPr>
              <w:t xml:space="preserve"> </w:t>
            </w:r>
            <w:r>
              <w:rPr>
                <w:rFonts w:ascii="Calibri" w:eastAsia="Calibri" w:hAnsi="Calibri" w:cs="Calibri"/>
                <w:b/>
                <w:bCs/>
              </w:rPr>
              <w:t>L</w:t>
            </w:r>
            <w:r>
              <w:rPr>
                <w:rFonts w:ascii="Calibri" w:eastAsia="Calibri" w:hAnsi="Calibri" w:cs="Calibri"/>
                <w:b/>
                <w:bCs/>
                <w:spacing w:val="-3"/>
              </w:rPr>
              <w:t>E</w:t>
            </w:r>
            <w:r>
              <w:rPr>
                <w:rFonts w:ascii="Calibri" w:eastAsia="Calibri" w:hAnsi="Calibri" w:cs="Calibri"/>
                <w:b/>
                <w:bCs/>
                <w:spacing w:val="-1"/>
              </w:rPr>
              <w:t>V</w:t>
            </w:r>
            <w:r>
              <w:rPr>
                <w:rFonts w:ascii="Calibri" w:eastAsia="Calibri" w:hAnsi="Calibri" w:cs="Calibri"/>
                <w:b/>
                <w:bCs/>
              </w:rPr>
              <w:t>EL</w:t>
            </w:r>
          </w:p>
          <w:p w14:paraId="56DF1FCB" w14:textId="77777777" w:rsidR="00957326" w:rsidRDefault="00957326" w:rsidP="00CE7442">
            <w:pPr>
              <w:pStyle w:val="TableParagraph"/>
              <w:spacing w:line="267" w:lineRule="exact"/>
              <w:ind w:left="4"/>
              <w:jc w:val="center"/>
              <w:rPr>
                <w:rFonts w:ascii="Calibri" w:eastAsia="Calibri" w:hAnsi="Calibri" w:cs="Calibri"/>
              </w:rPr>
            </w:pPr>
            <w:r>
              <w:rPr>
                <w:rFonts w:ascii="Calibri" w:eastAsia="Calibri" w:hAnsi="Calibri" w:cs="Calibri"/>
                <w:b/>
                <w:bCs/>
              </w:rPr>
              <w:t>(AS %</w:t>
            </w:r>
            <w:r>
              <w:rPr>
                <w:rFonts w:ascii="Calibri" w:eastAsia="Calibri" w:hAnsi="Calibri" w:cs="Calibri"/>
                <w:b/>
                <w:bCs/>
                <w:spacing w:val="-3"/>
              </w:rPr>
              <w:t xml:space="preserve"> </w:t>
            </w:r>
            <w:r>
              <w:rPr>
                <w:rFonts w:ascii="Calibri" w:eastAsia="Calibri" w:hAnsi="Calibri" w:cs="Calibri"/>
                <w:b/>
                <w:bCs/>
              </w:rPr>
              <w:t>CA</w:t>
            </w:r>
            <w:r>
              <w:rPr>
                <w:rFonts w:ascii="Calibri" w:eastAsia="Calibri" w:hAnsi="Calibri" w:cs="Calibri"/>
                <w:b/>
                <w:bCs/>
                <w:spacing w:val="-2"/>
              </w:rPr>
              <w:t>P</w:t>
            </w:r>
            <w:r>
              <w:rPr>
                <w:rFonts w:ascii="Calibri" w:eastAsia="Calibri" w:hAnsi="Calibri" w:cs="Calibri"/>
                <w:b/>
                <w:bCs/>
              </w:rPr>
              <w:t>A</w:t>
            </w:r>
            <w:r>
              <w:rPr>
                <w:rFonts w:ascii="Calibri" w:eastAsia="Calibri" w:hAnsi="Calibri" w:cs="Calibri"/>
                <w:b/>
                <w:bCs/>
                <w:spacing w:val="-2"/>
              </w:rPr>
              <w:t>CI</w:t>
            </w:r>
            <w:r>
              <w:rPr>
                <w:rFonts w:ascii="Calibri" w:eastAsia="Calibri" w:hAnsi="Calibri" w:cs="Calibri"/>
                <w:b/>
                <w:bCs/>
              </w:rPr>
              <w:t>TY)</w:t>
            </w:r>
          </w:p>
        </w:tc>
      </w:tr>
      <w:tr w:rsidR="00957326" w14:paraId="470AF73D" w14:textId="77777777" w:rsidTr="00BB4C58">
        <w:trPr>
          <w:trHeight w:hRule="exact" w:val="547"/>
        </w:trPr>
        <w:tc>
          <w:tcPr>
            <w:tcW w:w="795" w:type="dxa"/>
            <w:tcBorders>
              <w:top w:val="single" w:sz="5" w:space="0" w:color="000000"/>
              <w:left w:val="single" w:sz="5" w:space="0" w:color="000000"/>
              <w:bottom w:val="single" w:sz="6" w:space="0" w:color="000000"/>
              <w:right w:val="single" w:sz="5" w:space="0" w:color="000000"/>
            </w:tcBorders>
          </w:tcPr>
          <w:p w14:paraId="7975EE45" w14:textId="2F10D13A" w:rsidR="00957326" w:rsidRDefault="00957326" w:rsidP="00CE7442">
            <w:pPr>
              <w:pStyle w:val="TableParagraph"/>
              <w:spacing w:line="267" w:lineRule="exact"/>
              <w:ind w:left="288" w:right="289"/>
              <w:jc w:val="center"/>
              <w:rPr>
                <w:rFonts w:ascii="Calibri" w:eastAsia="Calibri" w:hAnsi="Calibri" w:cs="Calibri"/>
              </w:rPr>
            </w:pPr>
            <w:r>
              <w:rPr>
                <w:rFonts w:ascii="Calibri" w:eastAsia="Calibri" w:hAnsi="Calibri" w:cs="Calibri"/>
              </w:rPr>
              <w:t>1.</w:t>
            </w:r>
          </w:p>
        </w:tc>
        <w:tc>
          <w:tcPr>
            <w:tcW w:w="2290" w:type="dxa"/>
            <w:tcBorders>
              <w:top w:val="single" w:sz="5" w:space="0" w:color="000000"/>
              <w:left w:val="single" w:sz="5" w:space="0" w:color="000000"/>
              <w:bottom w:val="single" w:sz="6" w:space="0" w:color="000000"/>
              <w:right w:val="single" w:sz="5" w:space="0" w:color="000000"/>
            </w:tcBorders>
          </w:tcPr>
          <w:p w14:paraId="3C42BA9D" w14:textId="7FBA62BF" w:rsidR="00957326" w:rsidRDefault="00957326" w:rsidP="00CE7442">
            <w:pPr>
              <w:pStyle w:val="TableParagraph"/>
              <w:spacing w:line="267" w:lineRule="exact"/>
              <w:ind w:left="291"/>
              <w:rPr>
                <w:rFonts w:ascii="Calibri" w:eastAsia="Calibri" w:hAnsi="Calibri" w:cs="Calibri"/>
              </w:rPr>
            </w:pPr>
            <w:r>
              <w:rPr>
                <w:rFonts w:ascii="Calibri" w:eastAsia="Calibri" w:hAnsi="Calibri" w:cs="Calibri"/>
              </w:rPr>
              <w:t>Ash</w:t>
            </w:r>
            <w:r>
              <w:rPr>
                <w:rFonts w:ascii="Calibri" w:eastAsia="Calibri" w:hAnsi="Calibri" w:cs="Calibri"/>
                <w:spacing w:val="-2"/>
              </w:rPr>
              <w:t xml:space="preserve"> </w:t>
            </w:r>
            <w:r>
              <w:rPr>
                <w:rFonts w:ascii="Calibri" w:eastAsia="Calibri" w:hAnsi="Calibri" w:cs="Calibri"/>
              </w:rPr>
              <w:t>dam n</w:t>
            </w:r>
            <w:r>
              <w:rPr>
                <w:rFonts w:ascii="Calibri" w:eastAsia="Calibri" w:hAnsi="Calibri" w:cs="Calibri"/>
                <w:spacing w:val="-4"/>
              </w:rPr>
              <w:t>u</w:t>
            </w:r>
            <w:r>
              <w:rPr>
                <w:rFonts w:ascii="Calibri" w:eastAsia="Calibri" w:hAnsi="Calibri" w:cs="Calibri"/>
              </w:rPr>
              <w:t>m</w:t>
            </w:r>
            <w:r>
              <w:rPr>
                <w:rFonts w:ascii="Calibri" w:eastAsia="Calibri" w:hAnsi="Calibri" w:cs="Calibri"/>
                <w:spacing w:val="-1"/>
              </w:rPr>
              <w:t>b</w:t>
            </w:r>
            <w:r>
              <w:rPr>
                <w:rFonts w:ascii="Calibri" w:eastAsia="Calibri" w:hAnsi="Calibri" w:cs="Calibri"/>
              </w:rPr>
              <w:t>er</w:t>
            </w:r>
            <w:r>
              <w:rPr>
                <w:rFonts w:ascii="Calibri" w:eastAsia="Calibri" w:hAnsi="Calibri" w:cs="Calibri"/>
                <w:spacing w:val="-2"/>
              </w:rPr>
              <w:t xml:space="preserve"> </w:t>
            </w:r>
            <w:r>
              <w:rPr>
                <w:rFonts w:ascii="Calibri" w:eastAsia="Calibri" w:hAnsi="Calibri" w:cs="Calibri"/>
              </w:rPr>
              <w:t>1</w:t>
            </w:r>
          </w:p>
        </w:tc>
        <w:tc>
          <w:tcPr>
            <w:tcW w:w="1419" w:type="dxa"/>
            <w:tcBorders>
              <w:top w:val="single" w:sz="5" w:space="0" w:color="000000"/>
              <w:left w:val="single" w:sz="5" w:space="0" w:color="000000"/>
              <w:bottom w:val="single" w:sz="6" w:space="0" w:color="000000"/>
              <w:right w:val="single" w:sz="5" w:space="0" w:color="000000"/>
            </w:tcBorders>
          </w:tcPr>
          <w:p w14:paraId="66FDE217" w14:textId="5BB4F87E" w:rsidR="00957326" w:rsidRDefault="00957326" w:rsidP="00CE7442">
            <w:pPr>
              <w:pStyle w:val="TableParagraph"/>
              <w:spacing w:line="267" w:lineRule="exact"/>
              <w:ind w:left="371"/>
              <w:rPr>
                <w:rFonts w:ascii="Calibri" w:eastAsia="Calibri" w:hAnsi="Calibri" w:cs="Calibri"/>
              </w:rPr>
            </w:pPr>
            <w:r>
              <w:rPr>
                <w:rFonts w:ascii="Calibri" w:eastAsia="Calibri" w:hAnsi="Calibri" w:cs="Calibri"/>
              </w:rPr>
              <w:t>2</w:t>
            </w:r>
            <w:r>
              <w:rPr>
                <w:rFonts w:ascii="Calibri" w:eastAsia="Calibri" w:hAnsi="Calibri" w:cs="Calibri"/>
                <w:spacing w:val="-2"/>
              </w:rPr>
              <w:t>6</w:t>
            </w:r>
            <w:r>
              <w:rPr>
                <w:rFonts w:ascii="Calibri" w:eastAsia="Calibri" w:hAnsi="Calibri" w:cs="Calibri"/>
              </w:rPr>
              <w:t>9</w:t>
            </w:r>
            <w:r>
              <w:rPr>
                <w:rFonts w:ascii="Calibri" w:eastAsia="Calibri" w:hAnsi="Calibri" w:cs="Calibri"/>
                <w:spacing w:val="-2"/>
              </w:rPr>
              <w:t>0</w:t>
            </w:r>
            <w:r>
              <w:rPr>
                <w:rFonts w:ascii="Calibri" w:eastAsia="Calibri" w:hAnsi="Calibri" w:cs="Calibri"/>
              </w:rPr>
              <w:t>00</w:t>
            </w:r>
          </w:p>
        </w:tc>
        <w:tc>
          <w:tcPr>
            <w:tcW w:w="3084" w:type="dxa"/>
            <w:tcBorders>
              <w:top w:val="single" w:sz="5" w:space="0" w:color="000000"/>
              <w:left w:val="single" w:sz="5" w:space="0" w:color="000000"/>
              <w:bottom w:val="single" w:sz="6" w:space="0" w:color="000000"/>
              <w:right w:val="single" w:sz="5" w:space="0" w:color="000000"/>
            </w:tcBorders>
          </w:tcPr>
          <w:p w14:paraId="34D76A04" w14:textId="09D5BF57" w:rsidR="00957326" w:rsidRDefault="00957326" w:rsidP="00CE7442">
            <w:pPr>
              <w:pStyle w:val="TableParagraph"/>
              <w:spacing w:line="267" w:lineRule="exact"/>
              <w:ind w:left="1329" w:right="1325"/>
              <w:jc w:val="center"/>
              <w:rPr>
                <w:rFonts w:ascii="Calibri" w:eastAsia="Calibri" w:hAnsi="Calibri" w:cs="Calibri"/>
              </w:rPr>
            </w:pPr>
            <w:r>
              <w:rPr>
                <w:rFonts w:ascii="Calibri" w:eastAsia="Calibri" w:hAnsi="Calibri" w:cs="Calibri"/>
              </w:rPr>
              <w:t>6</w:t>
            </w:r>
            <w:r>
              <w:rPr>
                <w:rFonts w:ascii="Calibri" w:eastAsia="Calibri" w:hAnsi="Calibri" w:cs="Calibri"/>
                <w:spacing w:val="-2"/>
              </w:rPr>
              <w:t>2</w:t>
            </w:r>
            <w:r>
              <w:rPr>
                <w:rFonts w:ascii="Calibri" w:eastAsia="Calibri" w:hAnsi="Calibri" w:cs="Calibri"/>
              </w:rPr>
              <w:t>%</w:t>
            </w:r>
          </w:p>
        </w:tc>
      </w:tr>
      <w:tr w:rsidR="0074192D" w14:paraId="4D00EB01" w14:textId="77777777" w:rsidTr="00BB4C58">
        <w:trPr>
          <w:trHeight w:hRule="exact" w:val="547"/>
        </w:trPr>
        <w:tc>
          <w:tcPr>
            <w:tcW w:w="795" w:type="dxa"/>
            <w:tcBorders>
              <w:top w:val="single" w:sz="6" w:space="0" w:color="000000"/>
              <w:left w:val="single" w:sz="6" w:space="0" w:color="000000"/>
              <w:bottom w:val="single" w:sz="4" w:space="0" w:color="auto"/>
              <w:right w:val="single" w:sz="6" w:space="0" w:color="000000"/>
            </w:tcBorders>
            <w:shd w:val="clear" w:color="auto" w:fill="auto"/>
          </w:tcPr>
          <w:p w14:paraId="0ABBCC8F" w14:textId="77777777" w:rsidR="0074192D" w:rsidRPr="002060B0" w:rsidRDefault="0074192D" w:rsidP="0074192D">
            <w:pPr>
              <w:pStyle w:val="TableParagraph"/>
              <w:spacing w:line="264" w:lineRule="exact"/>
              <w:ind w:left="288" w:right="289"/>
              <w:jc w:val="center"/>
              <w:rPr>
                <w:rFonts w:ascii="Calibri" w:eastAsia="Calibri" w:hAnsi="Calibri" w:cs="Calibri"/>
              </w:rPr>
            </w:pPr>
            <w:r w:rsidRPr="002060B0">
              <w:rPr>
                <w:rFonts w:ascii="Calibri" w:eastAsia="Calibri" w:hAnsi="Calibri" w:cs="Calibri"/>
              </w:rPr>
              <w:t>2,</w:t>
            </w:r>
          </w:p>
        </w:tc>
        <w:tc>
          <w:tcPr>
            <w:tcW w:w="2290" w:type="dxa"/>
            <w:tcBorders>
              <w:top w:val="single" w:sz="6" w:space="0" w:color="000000"/>
              <w:left w:val="single" w:sz="6" w:space="0" w:color="000000"/>
              <w:bottom w:val="single" w:sz="4" w:space="0" w:color="auto"/>
              <w:right w:val="single" w:sz="6" w:space="0" w:color="000000"/>
            </w:tcBorders>
            <w:shd w:val="clear" w:color="auto" w:fill="auto"/>
          </w:tcPr>
          <w:p w14:paraId="61A344EB" w14:textId="77777777" w:rsidR="0074192D" w:rsidRPr="002060B0" w:rsidRDefault="0074192D" w:rsidP="00CE7442">
            <w:pPr>
              <w:pStyle w:val="TableParagraph"/>
              <w:spacing w:line="264" w:lineRule="exact"/>
              <w:ind w:left="291"/>
              <w:rPr>
                <w:rFonts w:ascii="Calibri" w:eastAsia="Calibri" w:hAnsi="Calibri" w:cs="Calibri"/>
              </w:rPr>
            </w:pPr>
            <w:r w:rsidRPr="002060B0">
              <w:rPr>
                <w:rFonts w:ascii="Calibri" w:eastAsia="Calibri" w:hAnsi="Calibri" w:cs="Calibri"/>
              </w:rPr>
              <w:t>Ash dam number 2</w:t>
            </w:r>
          </w:p>
        </w:tc>
        <w:tc>
          <w:tcPr>
            <w:tcW w:w="1419" w:type="dxa"/>
            <w:tcBorders>
              <w:top w:val="single" w:sz="6" w:space="0" w:color="000000"/>
              <w:left w:val="single" w:sz="6" w:space="0" w:color="000000"/>
              <w:bottom w:val="single" w:sz="4" w:space="0" w:color="auto"/>
              <w:right w:val="single" w:sz="6" w:space="0" w:color="000000"/>
            </w:tcBorders>
            <w:shd w:val="clear" w:color="auto" w:fill="auto"/>
          </w:tcPr>
          <w:p w14:paraId="4F97C356" w14:textId="77777777" w:rsidR="0074192D" w:rsidRPr="002060B0" w:rsidRDefault="0074192D" w:rsidP="00CE7442">
            <w:pPr>
              <w:pStyle w:val="TableParagraph"/>
              <w:spacing w:line="264" w:lineRule="exact"/>
              <w:ind w:left="426"/>
              <w:rPr>
                <w:rFonts w:ascii="Calibri" w:eastAsia="Calibri" w:hAnsi="Calibri" w:cs="Calibri"/>
              </w:rPr>
            </w:pPr>
            <w:r w:rsidRPr="002060B0">
              <w:rPr>
                <w:rFonts w:ascii="Calibri" w:eastAsia="Calibri" w:hAnsi="Calibri" w:cs="Calibri"/>
              </w:rPr>
              <w:t>63000</w:t>
            </w:r>
          </w:p>
        </w:tc>
        <w:tc>
          <w:tcPr>
            <w:tcW w:w="3084" w:type="dxa"/>
            <w:tcBorders>
              <w:top w:val="single" w:sz="6" w:space="0" w:color="000000"/>
              <w:left w:val="single" w:sz="6" w:space="0" w:color="000000"/>
              <w:bottom w:val="single" w:sz="4" w:space="0" w:color="auto"/>
              <w:right w:val="single" w:sz="6" w:space="0" w:color="000000"/>
            </w:tcBorders>
            <w:shd w:val="clear" w:color="auto" w:fill="auto"/>
          </w:tcPr>
          <w:p w14:paraId="0C2D9D87" w14:textId="77777777" w:rsidR="0074192D" w:rsidRPr="002060B0" w:rsidRDefault="004E3551" w:rsidP="00CE7442">
            <w:pPr>
              <w:pStyle w:val="TableParagraph"/>
              <w:spacing w:line="264" w:lineRule="exact"/>
              <w:ind w:left="1329" w:right="1325"/>
              <w:jc w:val="center"/>
              <w:rPr>
                <w:rFonts w:ascii="Calibri" w:eastAsia="Calibri" w:hAnsi="Calibri" w:cs="Calibri"/>
              </w:rPr>
            </w:pPr>
            <w:r w:rsidRPr="002060B0">
              <w:rPr>
                <w:rFonts w:ascii="Calibri" w:eastAsia="Calibri" w:hAnsi="Calibri" w:cs="Calibri"/>
              </w:rPr>
              <w:t>20%</w:t>
            </w:r>
          </w:p>
        </w:tc>
      </w:tr>
      <w:tr w:rsidR="00957326" w14:paraId="23B721C3" w14:textId="77777777" w:rsidTr="00BB4C58">
        <w:trPr>
          <w:trHeight w:hRule="exact" w:val="547"/>
        </w:trPr>
        <w:tc>
          <w:tcPr>
            <w:tcW w:w="795" w:type="dxa"/>
            <w:tcBorders>
              <w:top w:val="single" w:sz="4" w:space="0" w:color="auto"/>
              <w:left w:val="single" w:sz="5" w:space="0" w:color="000000"/>
              <w:bottom w:val="single" w:sz="5" w:space="0" w:color="000000"/>
              <w:right w:val="single" w:sz="5" w:space="0" w:color="000000"/>
            </w:tcBorders>
          </w:tcPr>
          <w:p w14:paraId="37447096" w14:textId="3AFF9E06" w:rsidR="00957326" w:rsidRDefault="005054CB" w:rsidP="00CE7442">
            <w:pPr>
              <w:pStyle w:val="TableParagraph"/>
              <w:spacing w:line="264" w:lineRule="exact"/>
              <w:ind w:left="288" w:right="289"/>
              <w:jc w:val="center"/>
              <w:rPr>
                <w:rFonts w:ascii="Calibri" w:eastAsia="Calibri" w:hAnsi="Calibri" w:cs="Calibri"/>
              </w:rPr>
            </w:pPr>
            <w:r>
              <w:rPr>
                <w:rFonts w:ascii="Calibri" w:eastAsia="Calibri" w:hAnsi="Calibri" w:cs="Calibri"/>
              </w:rPr>
              <w:t>3</w:t>
            </w:r>
            <w:r w:rsidR="00957326">
              <w:rPr>
                <w:rFonts w:ascii="Calibri" w:eastAsia="Calibri" w:hAnsi="Calibri" w:cs="Calibri"/>
              </w:rPr>
              <w:t>.</w:t>
            </w:r>
          </w:p>
        </w:tc>
        <w:tc>
          <w:tcPr>
            <w:tcW w:w="2290" w:type="dxa"/>
            <w:tcBorders>
              <w:top w:val="single" w:sz="4" w:space="0" w:color="auto"/>
              <w:left w:val="single" w:sz="5" w:space="0" w:color="000000"/>
              <w:bottom w:val="single" w:sz="5" w:space="0" w:color="000000"/>
              <w:right w:val="single" w:sz="5" w:space="0" w:color="000000"/>
            </w:tcBorders>
          </w:tcPr>
          <w:p w14:paraId="57A0018F" w14:textId="77777777" w:rsidR="00957326" w:rsidRDefault="00957326" w:rsidP="00CE7442">
            <w:pPr>
              <w:pStyle w:val="TableParagraph"/>
              <w:spacing w:line="264" w:lineRule="exact"/>
              <w:ind w:left="291"/>
              <w:rPr>
                <w:rFonts w:ascii="Calibri" w:eastAsia="Calibri" w:hAnsi="Calibri" w:cs="Calibri"/>
              </w:rPr>
            </w:pPr>
            <w:r>
              <w:rPr>
                <w:rFonts w:ascii="Calibri" w:eastAsia="Calibri" w:hAnsi="Calibri" w:cs="Calibri"/>
              </w:rPr>
              <w:t>Ash</w:t>
            </w:r>
            <w:r>
              <w:rPr>
                <w:rFonts w:ascii="Calibri" w:eastAsia="Calibri" w:hAnsi="Calibri" w:cs="Calibri"/>
                <w:spacing w:val="-2"/>
              </w:rPr>
              <w:t xml:space="preserve"> </w:t>
            </w:r>
            <w:r>
              <w:rPr>
                <w:rFonts w:ascii="Calibri" w:eastAsia="Calibri" w:hAnsi="Calibri" w:cs="Calibri"/>
              </w:rPr>
              <w:t>dam</w:t>
            </w:r>
            <w:r>
              <w:rPr>
                <w:rFonts w:ascii="Calibri" w:eastAsia="Calibri" w:hAnsi="Calibri" w:cs="Calibri"/>
                <w:spacing w:val="1"/>
              </w:rPr>
              <w:t xml:space="preserve"> </w:t>
            </w:r>
            <w:r>
              <w:rPr>
                <w:rFonts w:ascii="Calibri" w:eastAsia="Calibri" w:hAnsi="Calibri" w:cs="Calibri"/>
                <w:spacing w:val="-1"/>
              </w:rPr>
              <w:t>n</w:t>
            </w:r>
            <w:r>
              <w:rPr>
                <w:rFonts w:ascii="Calibri" w:eastAsia="Calibri" w:hAnsi="Calibri" w:cs="Calibri"/>
                <w:spacing w:val="-4"/>
              </w:rPr>
              <w:t>u</w:t>
            </w:r>
            <w:r>
              <w:rPr>
                <w:rFonts w:ascii="Calibri" w:eastAsia="Calibri" w:hAnsi="Calibri" w:cs="Calibri"/>
              </w:rPr>
              <w:t>m</w:t>
            </w:r>
            <w:r>
              <w:rPr>
                <w:rFonts w:ascii="Calibri" w:eastAsia="Calibri" w:hAnsi="Calibri" w:cs="Calibri"/>
                <w:spacing w:val="-1"/>
              </w:rPr>
              <w:t>b</w:t>
            </w:r>
            <w:r>
              <w:rPr>
                <w:rFonts w:ascii="Calibri" w:eastAsia="Calibri" w:hAnsi="Calibri" w:cs="Calibri"/>
              </w:rPr>
              <w:t>er</w:t>
            </w:r>
            <w:r>
              <w:rPr>
                <w:rFonts w:ascii="Calibri" w:eastAsia="Calibri" w:hAnsi="Calibri" w:cs="Calibri"/>
                <w:spacing w:val="-2"/>
              </w:rPr>
              <w:t xml:space="preserve"> </w:t>
            </w:r>
            <w:r>
              <w:rPr>
                <w:rFonts w:ascii="Calibri" w:eastAsia="Calibri" w:hAnsi="Calibri" w:cs="Calibri"/>
              </w:rPr>
              <w:t>3</w:t>
            </w:r>
          </w:p>
        </w:tc>
        <w:tc>
          <w:tcPr>
            <w:tcW w:w="1419" w:type="dxa"/>
            <w:tcBorders>
              <w:top w:val="single" w:sz="4" w:space="0" w:color="auto"/>
              <w:left w:val="single" w:sz="5" w:space="0" w:color="000000"/>
              <w:bottom w:val="single" w:sz="5" w:space="0" w:color="000000"/>
              <w:right w:val="single" w:sz="5" w:space="0" w:color="000000"/>
            </w:tcBorders>
          </w:tcPr>
          <w:p w14:paraId="3068A756" w14:textId="77777777" w:rsidR="00957326" w:rsidRDefault="00957326" w:rsidP="00CE7442">
            <w:pPr>
              <w:pStyle w:val="TableParagraph"/>
              <w:spacing w:line="264" w:lineRule="exact"/>
              <w:ind w:left="426"/>
              <w:rPr>
                <w:rFonts w:ascii="Calibri" w:eastAsia="Calibri" w:hAnsi="Calibri" w:cs="Calibri"/>
              </w:rPr>
            </w:pPr>
            <w:r>
              <w:rPr>
                <w:rFonts w:ascii="Calibri" w:eastAsia="Calibri" w:hAnsi="Calibri" w:cs="Calibri"/>
              </w:rPr>
              <w:t>9</w:t>
            </w:r>
            <w:r>
              <w:rPr>
                <w:rFonts w:ascii="Calibri" w:eastAsia="Calibri" w:hAnsi="Calibri" w:cs="Calibri"/>
                <w:spacing w:val="-2"/>
              </w:rPr>
              <w:t>3</w:t>
            </w:r>
            <w:r>
              <w:rPr>
                <w:rFonts w:ascii="Calibri" w:eastAsia="Calibri" w:hAnsi="Calibri" w:cs="Calibri"/>
              </w:rPr>
              <w:t>0</w:t>
            </w:r>
            <w:r>
              <w:rPr>
                <w:rFonts w:ascii="Calibri" w:eastAsia="Calibri" w:hAnsi="Calibri" w:cs="Calibri"/>
                <w:spacing w:val="-2"/>
              </w:rPr>
              <w:t>0</w:t>
            </w:r>
            <w:r>
              <w:rPr>
                <w:rFonts w:ascii="Calibri" w:eastAsia="Calibri" w:hAnsi="Calibri" w:cs="Calibri"/>
              </w:rPr>
              <w:t>0</w:t>
            </w:r>
          </w:p>
        </w:tc>
        <w:tc>
          <w:tcPr>
            <w:tcW w:w="3084" w:type="dxa"/>
            <w:tcBorders>
              <w:top w:val="single" w:sz="4" w:space="0" w:color="auto"/>
              <w:left w:val="single" w:sz="5" w:space="0" w:color="000000"/>
              <w:bottom w:val="single" w:sz="5" w:space="0" w:color="000000"/>
              <w:right w:val="single" w:sz="5" w:space="0" w:color="000000"/>
            </w:tcBorders>
          </w:tcPr>
          <w:p w14:paraId="39E866A9" w14:textId="1B4430CB" w:rsidR="00957326" w:rsidRDefault="00957326" w:rsidP="00CE7442">
            <w:pPr>
              <w:pStyle w:val="TableParagraph"/>
              <w:spacing w:line="264" w:lineRule="exact"/>
              <w:ind w:left="1329" w:right="1325"/>
              <w:jc w:val="center"/>
              <w:rPr>
                <w:rFonts w:ascii="Calibri" w:eastAsia="Calibri" w:hAnsi="Calibri" w:cs="Calibri"/>
              </w:rPr>
            </w:pPr>
            <w:r>
              <w:rPr>
                <w:rFonts w:ascii="Calibri" w:eastAsia="Calibri" w:hAnsi="Calibri" w:cs="Calibri"/>
              </w:rPr>
              <w:t>7</w:t>
            </w:r>
            <w:r>
              <w:rPr>
                <w:rFonts w:ascii="Calibri" w:eastAsia="Calibri" w:hAnsi="Calibri" w:cs="Calibri"/>
                <w:spacing w:val="-2"/>
              </w:rPr>
              <w:t>5</w:t>
            </w:r>
            <w:r>
              <w:rPr>
                <w:rFonts w:ascii="Calibri" w:eastAsia="Calibri" w:hAnsi="Calibri" w:cs="Calibri"/>
              </w:rPr>
              <w:t>%</w:t>
            </w:r>
          </w:p>
        </w:tc>
      </w:tr>
      <w:tr w:rsidR="00957326" w14:paraId="27783C76" w14:textId="77777777" w:rsidTr="00CE7442">
        <w:trPr>
          <w:trHeight w:hRule="exact" w:val="547"/>
        </w:trPr>
        <w:tc>
          <w:tcPr>
            <w:tcW w:w="795" w:type="dxa"/>
            <w:tcBorders>
              <w:top w:val="single" w:sz="5" w:space="0" w:color="000000"/>
              <w:left w:val="single" w:sz="5" w:space="0" w:color="000000"/>
              <w:bottom w:val="single" w:sz="5" w:space="0" w:color="000000"/>
              <w:right w:val="single" w:sz="5" w:space="0" w:color="000000"/>
            </w:tcBorders>
          </w:tcPr>
          <w:p w14:paraId="4396EA71" w14:textId="25617FEF" w:rsidR="00957326" w:rsidRDefault="005054CB" w:rsidP="00CE7442">
            <w:pPr>
              <w:pStyle w:val="TableParagraph"/>
              <w:spacing w:line="264" w:lineRule="exact"/>
              <w:ind w:left="288" w:right="289"/>
              <w:jc w:val="center"/>
              <w:rPr>
                <w:rFonts w:ascii="Calibri" w:eastAsia="Calibri" w:hAnsi="Calibri" w:cs="Calibri"/>
              </w:rPr>
            </w:pPr>
            <w:r>
              <w:rPr>
                <w:rFonts w:ascii="Calibri" w:eastAsia="Calibri" w:hAnsi="Calibri" w:cs="Calibri"/>
              </w:rPr>
              <w:t>4</w:t>
            </w:r>
            <w:r w:rsidR="00957326">
              <w:rPr>
                <w:rFonts w:ascii="Calibri" w:eastAsia="Calibri" w:hAnsi="Calibri" w:cs="Calibri"/>
              </w:rPr>
              <w:t>.</w:t>
            </w:r>
          </w:p>
        </w:tc>
        <w:tc>
          <w:tcPr>
            <w:tcW w:w="2290" w:type="dxa"/>
            <w:tcBorders>
              <w:top w:val="single" w:sz="5" w:space="0" w:color="000000"/>
              <w:left w:val="single" w:sz="5" w:space="0" w:color="000000"/>
              <w:bottom w:val="single" w:sz="5" w:space="0" w:color="000000"/>
              <w:right w:val="single" w:sz="5" w:space="0" w:color="000000"/>
            </w:tcBorders>
          </w:tcPr>
          <w:p w14:paraId="0FACB829" w14:textId="77777777" w:rsidR="00957326" w:rsidRDefault="00957326" w:rsidP="00CE7442">
            <w:pPr>
              <w:pStyle w:val="TableParagraph"/>
              <w:spacing w:line="264" w:lineRule="exact"/>
              <w:ind w:left="2"/>
              <w:jc w:val="center"/>
              <w:rPr>
                <w:rFonts w:ascii="Calibri" w:eastAsia="Calibri" w:hAnsi="Calibri" w:cs="Calibri"/>
              </w:rPr>
            </w:pPr>
            <w:r>
              <w:rPr>
                <w:rFonts w:ascii="Calibri" w:eastAsia="Calibri" w:hAnsi="Calibri" w:cs="Calibri"/>
              </w:rPr>
              <w:t>Coal S</w:t>
            </w:r>
            <w:r>
              <w:rPr>
                <w:rFonts w:ascii="Calibri" w:eastAsia="Calibri" w:hAnsi="Calibri" w:cs="Calibri"/>
                <w:spacing w:val="-3"/>
              </w:rPr>
              <w:t>t</w:t>
            </w:r>
            <w:r>
              <w:rPr>
                <w:rFonts w:ascii="Calibri" w:eastAsia="Calibri" w:hAnsi="Calibri" w:cs="Calibri"/>
                <w:spacing w:val="1"/>
              </w:rPr>
              <w:t>o</w:t>
            </w:r>
            <w:r>
              <w:rPr>
                <w:rFonts w:ascii="Calibri" w:eastAsia="Calibri" w:hAnsi="Calibri" w:cs="Calibri"/>
              </w:rPr>
              <w:t>c</w:t>
            </w:r>
            <w:r>
              <w:rPr>
                <w:rFonts w:ascii="Calibri" w:eastAsia="Calibri" w:hAnsi="Calibri" w:cs="Calibri"/>
                <w:spacing w:val="-2"/>
              </w:rPr>
              <w:t>k</w:t>
            </w:r>
            <w:r>
              <w:rPr>
                <w:rFonts w:ascii="Calibri" w:eastAsia="Calibri" w:hAnsi="Calibri" w:cs="Calibri"/>
              </w:rPr>
              <w:t>yard</w:t>
            </w:r>
          </w:p>
          <w:p w14:paraId="7021BED4" w14:textId="77777777" w:rsidR="00957326" w:rsidRDefault="00957326" w:rsidP="00CE7442">
            <w:pPr>
              <w:pStyle w:val="TableParagraph"/>
              <w:ind w:left="2"/>
              <w:jc w:val="center"/>
              <w:rPr>
                <w:rFonts w:ascii="Calibri" w:eastAsia="Calibri" w:hAnsi="Calibri" w:cs="Calibri"/>
              </w:rPr>
            </w:pPr>
            <w:r>
              <w:rPr>
                <w:rFonts w:ascii="Calibri" w:eastAsia="Calibri" w:hAnsi="Calibri" w:cs="Calibri"/>
              </w:rPr>
              <w:t>P</w:t>
            </w:r>
            <w:r>
              <w:rPr>
                <w:rFonts w:ascii="Calibri" w:eastAsia="Calibri" w:hAnsi="Calibri" w:cs="Calibri"/>
                <w:spacing w:val="1"/>
              </w:rPr>
              <w:t>o</w:t>
            </w:r>
            <w:r>
              <w:rPr>
                <w:rFonts w:ascii="Calibri" w:eastAsia="Calibri" w:hAnsi="Calibri" w:cs="Calibri"/>
              </w:rPr>
              <w:t>l</w:t>
            </w:r>
            <w:r>
              <w:rPr>
                <w:rFonts w:ascii="Calibri" w:eastAsia="Calibri" w:hAnsi="Calibri" w:cs="Calibri"/>
                <w:spacing w:val="-1"/>
              </w:rPr>
              <w:t>lu</w:t>
            </w:r>
            <w:r>
              <w:rPr>
                <w:rFonts w:ascii="Calibri" w:eastAsia="Calibri" w:hAnsi="Calibri" w:cs="Calibri"/>
              </w:rPr>
              <w:t>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l</w:t>
            </w:r>
            <w:r>
              <w:rPr>
                <w:rFonts w:ascii="Calibri" w:eastAsia="Calibri" w:hAnsi="Calibri" w:cs="Calibri"/>
                <w:spacing w:val="-2"/>
              </w:rPr>
              <w:t xml:space="preserve"> </w:t>
            </w:r>
            <w:r>
              <w:rPr>
                <w:rFonts w:ascii="Calibri" w:eastAsia="Calibri" w:hAnsi="Calibri" w:cs="Calibri"/>
              </w:rPr>
              <w:t>Dam</w:t>
            </w:r>
          </w:p>
        </w:tc>
        <w:tc>
          <w:tcPr>
            <w:tcW w:w="1419" w:type="dxa"/>
            <w:tcBorders>
              <w:top w:val="single" w:sz="5" w:space="0" w:color="000000"/>
              <w:left w:val="single" w:sz="5" w:space="0" w:color="000000"/>
              <w:bottom w:val="single" w:sz="5" w:space="0" w:color="000000"/>
              <w:right w:val="single" w:sz="5" w:space="0" w:color="000000"/>
            </w:tcBorders>
          </w:tcPr>
          <w:p w14:paraId="59A2C539" w14:textId="77777777" w:rsidR="00957326" w:rsidRDefault="00957326" w:rsidP="00CE7442">
            <w:pPr>
              <w:pStyle w:val="TableParagraph"/>
              <w:spacing w:line="264" w:lineRule="exact"/>
              <w:ind w:left="426"/>
              <w:rPr>
                <w:rFonts w:ascii="Calibri" w:eastAsia="Calibri" w:hAnsi="Calibri" w:cs="Calibri"/>
              </w:rPr>
            </w:pPr>
            <w:r>
              <w:rPr>
                <w:rFonts w:ascii="Calibri" w:eastAsia="Calibri" w:hAnsi="Calibri" w:cs="Calibri"/>
              </w:rPr>
              <w:t>7</w:t>
            </w:r>
            <w:r>
              <w:rPr>
                <w:rFonts w:ascii="Calibri" w:eastAsia="Calibri" w:hAnsi="Calibri" w:cs="Calibri"/>
                <w:spacing w:val="-2"/>
              </w:rPr>
              <w:t>5</w:t>
            </w:r>
            <w:r>
              <w:rPr>
                <w:rFonts w:ascii="Calibri" w:eastAsia="Calibri" w:hAnsi="Calibri" w:cs="Calibri"/>
              </w:rPr>
              <w:t>0</w:t>
            </w:r>
            <w:r>
              <w:rPr>
                <w:rFonts w:ascii="Calibri" w:eastAsia="Calibri" w:hAnsi="Calibri" w:cs="Calibri"/>
                <w:spacing w:val="-2"/>
              </w:rPr>
              <w:t>0</w:t>
            </w:r>
            <w:r>
              <w:rPr>
                <w:rFonts w:ascii="Calibri" w:eastAsia="Calibri" w:hAnsi="Calibri" w:cs="Calibri"/>
              </w:rPr>
              <w:t>0</w:t>
            </w:r>
          </w:p>
        </w:tc>
        <w:tc>
          <w:tcPr>
            <w:tcW w:w="3084" w:type="dxa"/>
            <w:tcBorders>
              <w:top w:val="single" w:sz="5" w:space="0" w:color="000000"/>
              <w:left w:val="single" w:sz="5" w:space="0" w:color="000000"/>
              <w:bottom w:val="single" w:sz="5" w:space="0" w:color="000000"/>
              <w:right w:val="single" w:sz="5" w:space="0" w:color="000000"/>
            </w:tcBorders>
          </w:tcPr>
          <w:p w14:paraId="5474FF70" w14:textId="77777777" w:rsidR="00957326" w:rsidRDefault="00957326" w:rsidP="00CE7442">
            <w:pPr>
              <w:pStyle w:val="TableParagraph"/>
              <w:spacing w:line="264" w:lineRule="exact"/>
              <w:ind w:left="1329" w:right="1325"/>
              <w:jc w:val="center"/>
              <w:rPr>
                <w:rFonts w:ascii="Calibri" w:eastAsia="Calibri" w:hAnsi="Calibri" w:cs="Calibri"/>
              </w:rPr>
            </w:pPr>
            <w:r>
              <w:rPr>
                <w:rFonts w:ascii="Calibri" w:eastAsia="Calibri" w:hAnsi="Calibri" w:cs="Calibri"/>
              </w:rPr>
              <w:t>4</w:t>
            </w:r>
            <w:r>
              <w:rPr>
                <w:rFonts w:ascii="Calibri" w:eastAsia="Calibri" w:hAnsi="Calibri" w:cs="Calibri"/>
                <w:spacing w:val="-2"/>
              </w:rPr>
              <w:t>9</w:t>
            </w:r>
            <w:r>
              <w:rPr>
                <w:rFonts w:ascii="Calibri" w:eastAsia="Calibri" w:hAnsi="Calibri" w:cs="Calibri"/>
              </w:rPr>
              <w:t>%</w:t>
            </w:r>
          </w:p>
        </w:tc>
      </w:tr>
      <w:tr w:rsidR="00957326" w14:paraId="0B2FEE50" w14:textId="77777777" w:rsidTr="00CE7442">
        <w:trPr>
          <w:trHeight w:hRule="exact" w:val="547"/>
        </w:trPr>
        <w:tc>
          <w:tcPr>
            <w:tcW w:w="795" w:type="dxa"/>
            <w:tcBorders>
              <w:top w:val="single" w:sz="5" w:space="0" w:color="000000"/>
              <w:left w:val="single" w:sz="5" w:space="0" w:color="000000"/>
              <w:bottom w:val="single" w:sz="5" w:space="0" w:color="000000"/>
              <w:right w:val="single" w:sz="5" w:space="0" w:color="000000"/>
            </w:tcBorders>
          </w:tcPr>
          <w:p w14:paraId="4AB44D5D" w14:textId="559B371C" w:rsidR="00957326" w:rsidRDefault="005054CB" w:rsidP="00CE7442">
            <w:pPr>
              <w:pStyle w:val="TableParagraph"/>
              <w:spacing w:line="264" w:lineRule="exact"/>
              <w:ind w:left="288" w:right="289"/>
              <w:jc w:val="center"/>
              <w:rPr>
                <w:rFonts w:ascii="Calibri" w:eastAsia="Calibri" w:hAnsi="Calibri" w:cs="Calibri"/>
              </w:rPr>
            </w:pPr>
            <w:r>
              <w:rPr>
                <w:rFonts w:ascii="Calibri" w:eastAsia="Calibri" w:hAnsi="Calibri" w:cs="Calibri"/>
              </w:rPr>
              <w:t>5</w:t>
            </w:r>
            <w:r w:rsidR="00957326">
              <w:rPr>
                <w:rFonts w:ascii="Calibri" w:eastAsia="Calibri" w:hAnsi="Calibri" w:cs="Calibri"/>
              </w:rPr>
              <w:t>.</w:t>
            </w:r>
          </w:p>
        </w:tc>
        <w:tc>
          <w:tcPr>
            <w:tcW w:w="2290" w:type="dxa"/>
            <w:tcBorders>
              <w:top w:val="single" w:sz="5" w:space="0" w:color="000000"/>
              <w:left w:val="single" w:sz="5" w:space="0" w:color="000000"/>
              <w:bottom w:val="single" w:sz="5" w:space="0" w:color="000000"/>
              <w:right w:val="single" w:sz="5" w:space="0" w:color="000000"/>
            </w:tcBorders>
          </w:tcPr>
          <w:p w14:paraId="0208C21B" w14:textId="77777777" w:rsidR="00957326" w:rsidRDefault="00957326" w:rsidP="00CE7442">
            <w:pPr>
              <w:pStyle w:val="TableParagraph"/>
              <w:spacing w:line="264" w:lineRule="exact"/>
              <w:ind w:left="351"/>
              <w:rPr>
                <w:rFonts w:ascii="Calibri" w:eastAsia="Calibri" w:hAnsi="Calibri" w:cs="Calibri"/>
              </w:rPr>
            </w:pPr>
            <w:r>
              <w:rPr>
                <w:rFonts w:ascii="Calibri" w:eastAsia="Calibri" w:hAnsi="Calibri" w:cs="Calibri"/>
              </w:rPr>
              <w:t>Clean</w:t>
            </w:r>
            <w:r>
              <w:rPr>
                <w:rFonts w:ascii="Calibri" w:eastAsia="Calibri" w:hAnsi="Calibri" w:cs="Calibri"/>
                <w:spacing w:val="-1"/>
              </w:rPr>
              <w:t xml:space="preserve"> </w:t>
            </w:r>
            <w:r>
              <w:rPr>
                <w:rFonts w:ascii="Calibri" w:eastAsia="Calibri" w:hAnsi="Calibri" w:cs="Calibri"/>
              </w:rPr>
              <w:t>Wa</w:t>
            </w:r>
            <w:r>
              <w:rPr>
                <w:rFonts w:ascii="Calibri" w:eastAsia="Calibri" w:hAnsi="Calibri" w:cs="Calibri"/>
                <w:spacing w:val="-3"/>
              </w:rPr>
              <w:t>t</w:t>
            </w:r>
            <w:r>
              <w:rPr>
                <w:rFonts w:ascii="Calibri" w:eastAsia="Calibri" w:hAnsi="Calibri" w:cs="Calibri"/>
              </w:rPr>
              <w:t>er</w:t>
            </w:r>
            <w:r>
              <w:rPr>
                <w:rFonts w:ascii="Calibri" w:eastAsia="Calibri" w:hAnsi="Calibri" w:cs="Calibri"/>
                <w:spacing w:val="-2"/>
              </w:rPr>
              <w:t xml:space="preserve"> </w:t>
            </w:r>
            <w:r>
              <w:rPr>
                <w:rFonts w:ascii="Calibri" w:eastAsia="Calibri" w:hAnsi="Calibri" w:cs="Calibri"/>
              </w:rPr>
              <w:t>D</w:t>
            </w:r>
            <w:r>
              <w:rPr>
                <w:rFonts w:ascii="Calibri" w:eastAsia="Calibri" w:hAnsi="Calibri" w:cs="Calibri"/>
                <w:spacing w:val="-3"/>
              </w:rPr>
              <w:t>a</w:t>
            </w:r>
            <w:r>
              <w:rPr>
                <w:rFonts w:ascii="Calibri" w:eastAsia="Calibri" w:hAnsi="Calibri" w:cs="Calibri"/>
              </w:rPr>
              <w:t>m</w:t>
            </w:r>
          </w:p>
        </w:tc>
        <w:tc>
          <w:tcPr>
            <w:tcW w:w="1419" w:type="dxa"/>
            <w:tcBorders>
              <w:top w:val="single" w:sz="5" w:space="0" w:color="000000"/>
              <w:left w:val="single" w:sz="5" w:space="0" w:color="000000"/>
              <w:bottom w:val="single" w:sz="5" w:space="0" w:color="000000"/>
              <w:right w:val="single" w:sz="5" w:space="0" w:color="000000"/>
            </w:tcBorders>
          </w:tcPr>
          <w:p w14:paraId="250B26B4" w14:textId="77777777" w:rsidR="00957326" w:rsidRDefault="00957326" w:rsidP="00CE7442">
            <w:pPr>
              <w:pStyle w:val="TableParagraph"/>
              <w:spacing w:line="264" w:lineRule="exact"/>
              <w:ind w:left="371"/>
              <w:rPr>
                <w:rFonts w:ascii="Calibri" w:eastAsia="Calibri" w:hAnsi="Calibri" w:cs="Calibri"/>
              </w:rPr>
            </w:pPr>
            <w:r>
              <w:rPr>
                <w:rFonts w:ascii="Calibri" w:eastAsia="Calibri" w:hAnsi="Calibri" w:cs="Calibri"/>
              </w:rPr>
              <w:t>2</w:t>
            </w:r>
            <w:r>
              <w:rPr>
                <w:rFonts w:ascii="Calibri" w:eastAsia="Calibri" w:hAnsi="Calibri" w:cs="Calibri"/>
                <w:spacing w:val="-2"/>
              </w:rPr>
              <w:t>4</w:t>
            </w:r>
            <w:r>
              <w:rPr>
                <w:rFonts w:ascii="Calibri" w:eastAsia="Calibri" w:hAnsi="Calibri" w:cs="Calibri"/>
              </w:rPr>
              <w:t>5</w:t>
            </w:r>
            <w:r>
              <w:rPr>
                <w:rFonts w:ascii="Calibri" w:eastAsia="Calibri" w:hAnsi="Calibri" w:cs="Calibri"/>
                <w:spacing w:val="-2"/>
              </w:rPr>
              <w:t>0</w:t>
            </w:r>
            <w:r>
              <w:rPr>
                <w:rFonts w:ascii="Calibri" w:eastAsia="Calibri" w:hAnsi="Calibri" w:cs="Calibri"/>
              </w:rPr>
              <w:t>00</w:t>
            </w:r>
          </w:p>
        </w:tc>
        <w:tc>
          <w:tcPr>
            <w:tcW w:w="3084" w:type="dxa"/>
            <w:tcBorders>
              <w:top w:val="single" w:sz="5" w:space="0" w:color="000000"/>
              <w:left w:val="single" w:sz="5" w:space="0" w:color="000000"/>
              <w:bottom w:val="single" w:sz="5" w:space="0" w:color="000000"/>
              <w:right w:val="single" w:sz="5" w:space="0" w:color="000000"/>
            </w:tcBorders>
          </w:tcPr>
          <w:p w14:paraId="37D89744" w14:textId="77777777" w:rsidR="00957326" w:rsidRDefault="00957326" w:rsidP="00CE7442">
            <w:pPr>
              <w:pStyle w:val="TableParagraph"/>
              <w:spacing w:line="264" w:lineRule="exact"/>
              <w:ind w:left="1329" w:right="1325"/>
              <w:jc w:val="center"/>
              <w:rPr>
                <w:rFonts w:ascii="Calibri" w:eastAsia="Calibri" w:hAnsi="Calibri" w:cs="Calibri"/>
              </w:rPr>
            </w:pPr>
            <w:r>
              <w:rPr>
                <w:rFonts w:ascii="Calibri" w:eastAsia="Calibri" w:hAnsi="Calibri" w:cs="Calibri"/>
              </w:rPr>
              <w:t>4</w:t>
            </w:r>
            <w:r>
              <w:rPr>
                <w:rFonts w:ascii="Calibri" w:eastAsia="Calibri" w:hAnsi="Calibri" w:cs="Calibri"/>
                <w:spacing w:val="-2"/>
              </w:rPr>
              <w:t>9</w:t>
            </w:r>
            <w:r>
              <w:rPr>
                <w:rFonts w:ascii="Calibri" w:eastAsia="Calibri" w:hAnsi="Calibri" w:cs="Calibri"/>
              </w:rPr>
              <w:t>%</w:t>
            </w:r>
          </w:p>
        </w:tc>
      </w:tr>
      <w:tr w:rsidR="00957326" w14:paraId="4B7C1EBE" w14:textId="77777777" w:rsidTr="00CE7442">
        <w:trPr>
          <w:trHeight w:hRule="exact" w:val="547"/>
        </w:trPr>
        <w:tc>
          <w:tcPr>
            <w:tcW w:w="795" w:type="dxa"/>
            <w:tcBorders>
              <w:top w:val="single" w:sz="5" w:space="0" w:color="000000"/>
              <w:left w:val="single" w:sz="5" w:space="0" w:color="000000"/>
              <w:bottom w:val="single" w:sz="5" w:space="0" w:color="000000"/>
              <w:right w:val="single" w:sz="5" w:space="0" w:color="000000"/>
            </w:tcBorders>
          </w:tcPr>
          <w:p w14:paraId="48D62809" w14:textId="14D7C746" w:rsidR="00957326" w:rsidRDefault="005054CB" w:rsidP="00CE7442">
            <w:pPr>
              <w:pStyle w:val="TableParagraph"/>
              <w:spacing w:line="264" w:lineRule="exact"/>
              <w:ind w:left="288" w:right="289"/>
              <w:jc w:val="center"/>
              <w:rPr>
                <w:rFonts w:ascii="Calibri" w:eastAsia="Calibri" w:hAnsi="Calibri" w:cs="Calibri"/>
              </w:rPr>
            </w:pPr>
            <w:r>
              <w:rPr>
                <w:rFonts w:ascii="Calibri" w:eastAsia="Calibri" w:hAnsi="Calibri" w:cs="Calibri"/>
              </w:rPr>
              <w:t>6</w:t>
            </w:r>
            <w:r w:rsidR="00957326">
              <w:rPr>
                <w:rFonts w:ascii="Calibri" w:eastAsia="Calibri" w:hAnsi="Calibri" w:cs="Calibri"/>
              </w:rPr>
              <w:t>.</w:t>
            </w:r>
          </w:p>
        </w:tc>
        <w:tc>
          <w:tcPr>
            <w:tcW w:w="2290" w:type="dxa"/>
            <w:tcBorders>
              <w:top w:val="single" w:sz="5" w:space="0" w:color="000000"/>
              <w:left w:val="single" w:sz="5" w:space="0" w:color="000000"/>
              <w:bottom w:val="single" w:sz="5" w:space="0" w:color="000000"/>
              <w:right w:val="single" w:sz="5" w:space="0" w:color="000000"/>
            </w:tcBorders>
          </w:tcPr>
          <w:p w14:paraId="5ACACB38" w14:textId="77777777" w:rsidR="00957326" w:rsidRDefault="00957326" w:rsidP="00CE7442">
            <w:pPr>
              <w:pStyle w:val="TableParagraph"/>
              <w:spacing w:line="264" w:lineRule="exact"/>
              <w:ind w:left="382"/>
              <w:rPr>
                <w:rFonts w:ascii="Calibri" w:eastAsia="Calibri" w:hAnsi="Calibri" w:cs="Calibri"/>
              </w:rPr>
            </w:pPr>
            <w:r>
              <w:rPr>
                <w:rFonts w:ascii="Calibri" w:eastAsia="Calibri" w:hAnsi="Calibri" w:cs="Calibri"/>
              </w:rPr>
              <w:t>Dirty</w:t>
            </w:r>
            <w:r>
              <w:rPr>
                <w:rFonts w:ascii="Calibri" w:eastAsia="Calibri" w:hAnsi="Calibri" w:cs="Calibri"/>
                <w:spacing w:val="-2"/>
              </w:rPr>
              <w:t xml:space="preserve"> </w:t>
            </w:r>
            <w:r>
              <w:rPr>
                <w:rFonts w:ascii="Calibri" w:eastAsia="Calibri" w:hAnsi="Calibri" w:cs="Calibri"/>
              </w:rPr>
              <w:t>Wa</w:t>
            </w:r>
            <w:r>
              <w:rPr>
                <w:rFonts w:ascii="Calibri" w:eastAsia="Calibri" w:hAnsi="Calibri" w:cs="Calibri"/>
                <w:spacing w:val="-3"/>
              </w:rPr>
              <w:t>t</w:t>
            </w:r>
            <w:r>
              <w:rPr>
                <w:rFonts w:ascii="Calibri" w:eastAsia="Calibri" w:hAnsi="Calibri" w:cs="Calibri"/>
              </w:rPr>
              <w:t>er</w:t>
            </w:r>
            <w:r>
              <w:rPr>
                <w:rFonts w:ascii="Calibri" w:eastAsia="Calibri" w:hAnsi="Calibri" w:cs="Calibri"/>
                <w:spacing w:val="-2"/>
              </w:rPr>
              <w:t xml:space="preserve"> </w:t>
            </w:r>
            <w:r>
              <w:rPr>
                <w:rFonts w:ascii="Calibri" w:eastAsia="Calibri" w:hAnsi="Calibri" w:cs="Calibri"/>
              </w:rPr>
              <w:t>D</w:t>
            </w:r>
            <w:r>
              <w:rPr>
                <w:rFonts w:ascii="Calibri" w:eastAsia="Calibri" w:hAnsi="Calibri" w:cs="Calibri"/>
                <w:spacing w:val="-3"/>
              </w:rPr>
              <w:t>a</w:t>
            </w:r>
            <w:r>
              <w:rPr>
                <w:rFonts w:ascii="Calibri" w:eastAsia="Calibri" w:hAnsi="Calibri" w:cs="Calibri"/>
              </w:rPr>
              <w:t>m</w:t>
            </w:r>
          </w:p>
        </w:tc>
        <w:tc>
          <w:tcPr>
            <w:tcW w:w="1419" w:type="dxa"/>
            <w:tcBorders>
              <w:top w:val="single" w:sz="5" w:space="0" w:color="000000"/>
              <w:left w:val="single" w:sz="5" w:space="0" w:color="000000"/>
              <w:bottom w:val="single" w:sz="5" w:space="0" w:color="000000"/>
              <w:right w:val="single" w:sz="5" w:space="0" w:color="000000"/>
            </w:tcBorders>
          </w:tcPr>
          <w:p w14:paraId="30E2F70A" w14:textId="77777777" w:rsidR="00957326" w:rsidRDefault="00957326" w:rsidP="00CE7442">
            <w:pPr>
              <w:pStyle w:val="TableParagraph"/>
              <w:spacing w:line="264" w:lineRule="exact"/>
              <w:ind w:left="371"/>
              <w:rPr>
                <w:rFonts w:ascii="Calibri" w:eastAsia="Calibri" w:hAnsi="Calibri" w:cs="Calibri"/>
              </w:rPr>
            </w:pPr>
            <w:r>
              <w:rPr>
                <w:rFonts w:ascii="Calibri" w:eastAsia="Calibri" w:hAnsi="Calibri" w:cs="Calibri"/>
              </w:rPr>
              <w:t>1</w:t>
            </w:r>
            <w:r>
              <w:rPr>
                <w:rFonts w:ascii="Calibri" w:eastAsia="Calibri" w:hAnsi="Calibri" w:cs="Calibri"/>
                <w:spacing w:val="-2"/>
              </w:rPr>
              <w:t>7</w:t>
            </w:r>
            <w:r>
              <w:rPr>
                <w:rFonts w:ascii="Calibri" w:eastAsia="Calibri" w:hAnsi="Calibri" w:cs="Calibri"/>
              </w:rPr>
              <w:t>0</w:t>
            </w:r>
            <w:r>
              <w:rPr>
                <w:rFonts w:ascii="Calibri" w:eastAsia="Calibri" w:hAnsi="Calibri" w:cs="Calibri"/>
                <w:spacing w:val="-2"/>
              </w:rPr>
              <w:t>0</w:t>
            </w:r>
            <w:r>
              <w:rPr>
                <w:rFonts w:ascii="Calibri" w:eastAsia="Calibri" w:hAnsi="Calibri" w:cs="Calibri"/>
              </w:rPr>
              <w:t>00</w:t>
            </w:r>
          </w:p>
        </w:tc>
        <w:tc>
          <w:tcPr>
            <w:tcW w:w="3084" w:type="dxa"/>
            <w:tcBorders>
              <w:top w:val="single" w:sz="5" w:space="0" w:color="000000"/>
              <w:left w:val="single" w:sz="5" w:space="0" w:color="000000"/>
              <w:bottom w:val="single" w:sz="5" w:space="0" w:color="000000"/>
              <w:right w:val="single" w:sz="5" w:space="0" w:color="000000"/>
            </w:tcBorders>
          </w:tcPr>
          <w:p w14:paraId="0E2C105B" w14:textId="77777777" w:rsidR="00957326" w:rsidRDefault="00957326" w:rsidP="00CE7442">
            <w:pPr>
              <w:pStyle w:val="TableParagraph"/>
              <w:spacing w:line="264" w:lineRule="exact"/>
              <w:ind w:left="1329" w:right="1325"/>
              <w:jc w:val="center"/>
              <w:rPr>
                <w:rFonts w:ascii="Calibri" w:eastAsia="Calibri" w:hAnsi="Calibri" w:cs="Calibri"/>
              </w:rPr>
            </w:pPr>
            <w:r>
              <w:rPr>
                <w:rFonts w:ascii="Calibri" w:eastAsia="Calibri" w:hAnsi="Calibri" w:cs="Calibri"/>
              </w:rPr>
              <w:t>8</w:t>
            </w:r>
            <w:r>
              <w:rPr>
                <w:rFonts w:ascii="Calibri" w:eastAsia="Calibri" w:hAnsi="Calibri" w:cs="Calibri"/>
                <w:spacing w:val="-2"/>
              </w:rPr>
              <w:t>7</w:t>
            </w:r>
            <w:r>
              <w:rPr>
                <w:rFonts w:ascii="Calibri" w:eastAsia="Calibri" w:hAnsi="Calibri" w:cs="Calibri"/>
              </w:rPr>
              <w:t>%</w:t>
            </w:r>
          </w:p>
        </w:tc>
      </w:tr>
      <w:tr w:rsidR="00957326" w14:paraId="6A717975" w14:textId="77777777" w:rsidTr="00CE7442">
        <w:trPr>
          <w:trHeight w:hRule="exact" w:val="548"/>
        </w:trPr>
        <w:tc>
          <w:tcPr>
            <w:tcW w:w="795" w:type="dxa"/>
            <w:tcBorders>
              <w:top w:val="single" w:sz="5" w:space="0" w:color="000000"/>
              <w:left w:val="single" w:sz="5" w:space="0" w:color="000000"/>
              <w:bottom w:val="single" w:sz="5" w:space="0" w:color="000000"/>
              <w:right w:val="single" w:sz="5" w:space="0" w:color="000000"/>
            </w:tcBorders>
          </w:tcPr>
          <w:p w14:paraId="73B434E3" w14:textId="001DF0D7" w:rsidR="00957326" w:rsidRDefault="005054CB" w:rsidP="00CE7442">
            <w:pPr>
              <w:pStyle w:val="TableParagraph"/>
              <w:spacing w:line="264" w:lineRule="exact"/>
              <w:ind w:left="288" w:right="289"/>
              <w:jc w:val="center"/>
              <w:rPr>
                <w:rFonts w:ascii="Calibri" w:eastAsia="Calibri" w:hAnsi="Calibri" w:cs="Calibri"/>
              </w:rPr>
            </w:pPr>
            <w:r>
              <w:rPr>
                <w:rFonts w:ascii="Calibri" w:eastAsia="Calibri" w:hAnsi="Calibri" w:cs="Calibri"/>
              </w:rPr>
              <w:t>7</w:t>
            </w:r>
            <w:r w:rsidR="00957326">
              <w:rPr>
                <w:rFonts w:ascii="Calibri" w:eastAsia="Calibri" w:hAnsi="Calibri" w:cs="Calibri"/>
              </w:rPr>
              <w:t>.</w:t>
            </w:r>
          </w:p>
        </w:tc>
        <w:tc>
          <w:tcPr>
            <w:tcW w:w="2290" w:type="dxa"/>
            <w:tcBorders>
              <w:top w:val="single" w:sz="5" w:space="0" w:color="000000"/>
              <w:left w:val="single" w:sz="5" w:space="0" w:color="000000"/>
              <w:bottom w:val="single" w:sz="5" w:space="0" w:color="000000"/>
              <w:right w:val="single" w:sz="5" w:space="0" w:color="000000"/>
            </w:tcBorders>
          </w:tcPr>
          <w:p w14:paraId="635DEECF" w14:textId="77777777" w:rsidR="00957326" w:rsidRDefault="00957326" w:rsidP="00CE7442">
            <w:pPr>
              <w:pStyle w:val="TableParagraph"/>
              <w:spacing w:line="264" w:lineRule="exact"/>
              <w:ind w:left="277"/>
              <w:rPr>
                <w:rFonts w:ascii="Calibri" w:eastAsia="Calibri" w:hAnsi="Calibri" w:cs="Calibri"/>
              </w:rPr>
            </w:pPr>
            <w:r>
              <w:rPr>
                <w:rFonts w:ascii="Calibri" w:eastAsia="Calibri" w:hAnsi="Calibri" w:cs="Calibri"/>
              </w:rPr>
              <w:t>E</w:t>
            </w:r>
            <w:r>
              <w:rPr>
                <w:rFonts w:ascii="Calibri" w:eastAsia="Calibri" w:hAnsi="Calibri" w:cs="Calibri"/>
                <w:spacing w:val="1"/>
              </w:rPr>
              <w:t>m</w:t>
            </w:r>
            <w:r>
              <w:rPr>
                <w:rFonts w:ascii="Calibri" w:eastAsia="Calibri" w:hAnsi="Calibri" w:cs="Calibri"/>
              </w:rPr>
              <w:t>er</w:t>
            </w:r>
            <w:r>
              <w:rPr>
                <w:rFonts w:ascii="Calibri" w:eastAsia="Calibri" w:hAnsi="Calibri" w:cs="Calibri"/>
                <w:spacing w:val="-3"/>
              </w:rPr>
              <w:t>g</w:t>
            </w:r>
            <w:r>
              <w:rPr>
                <w:rFonts w:ascii="Calibri" w:eastAsia="Calibri" w:hAnsi="Calibri" w:cs="Calibri"/>
              </w:rPr>
              <w:t>ency</w:t>
            </w:r>
            <w:r>
              <w:rPr>
                <w:rFonts w:ascii="Calibri" w:eastAsia="Calibri" w:hAnsi="Calibri" w:cs="Calibri"/>
                <w:spacing w:val="-1"/>
              </w:rPr>
              <w:t xml:space="preserve"> </w:t>
            </w:r>
            <w:r>
              <w:rPr>
                <w:rFonts w:ascii="Calibri" w:eastAsia="Calibri" w:hAnsi="Calibri" w:cs="Calibri"/>
              </w:rPr>
              <w:t>Stora</w:t>
            </w:r>
            <w:r>
              <w:rPr>
                <w:rFonts w:ascii="Calibri" w:eastAsia="Calibri" w:hAnsi="Calibri" w:cs="Calibri"/>
                <w:spacing w:val="-4"/>
              </w:rPr>
              <w:t>g</w:t>
            </w:r>
            <w:r>
              <w:rPr>
                <w:rFonts w:ascii="Calibri" w:eastAsia="Calibri" w:hAnsi="Calibri" w:cs="Calibri"/>
              </w:rPr>
              <w:t>e</w:t>
            </w:r>
          </w:p>
        </w:tc>
        <w:tc>
          <w:tcPr>
            <w:tcW w:w="1419" w:type="dxa"/>
            <w:tcBorders>
              <w:top w:val="single" w:sz="5" w:space="0" w:color="000000"/>
              <w:left w:val="single" w:sz="5" w:space="0" w:color="000000"/>
              <w:bottom w:val="single" w:sz="5" w:space="0" w:color="000000"/>
              <w:right w:val="single" w:sz="5" w:space="0" w:color="000000"/>
            </w:tcBorders>
          </w:tcPr>
          <w:p w14:paraId="259F6F44" w14:textId="77777777" w:rsidR="00957326" w:rsidRDefault="00957326" w:rsidP="00CE7442">
            <w:pPr>
              <w:pStyle w:val="TableParagraph"/>
              <w:spacing w:line="264" w:lineRule="exact"/>
              <w:ind w:left="426"/>
              <w:rPr>
                <w:rFonts w:ascii="Calibri" w:eastAsia="Calibri" w:hAnsi="Calibri" w:cs="Calibri"/>
              </w:rPr>
            </w:pPr>
            <w:r>
              <w:rPr>
                <w:rFonts w:ascii="Calibri" w:eastAsia="Calibri" w:hAnsi="Calibri" w:cs="Calibri"/>
              </w:rPr>
              <w:t>4</w:t>
            </w:r>
            <w:r>
              <w:rPr>
                <w:rFonts w:ascii="Calibri" w:eastAsia="Calibri" w:hAnsi="Calibri" w:cs="Calibri"/>
                <w:spacing w:val="-2"/>
              </w:rPr>
              <w:t>5</w:t>
            </w:r>
            <w:r>
              <w:rPr>
                <w:rFonts w:ascii="Calibri" w:eastAsia="Calibri" w:hAnsi="Calibri" w:cs="Calibri"/>
              </w:rPr>
              <w:t>0</w:t>
            </w:r>
            <w:r>
              <w:rPr>
                <w:rFonts w:ascii="Calibri" w:eastAsia="Calibri" w:hAnsi="Calibri" w:cs="Calibri"/>
                <w:spacing w:val="-2"/>
              </w:rPr>
              <w:t>0</w:t>
            </w:r>
            <w:r>
              <w:rPr>
                <w:rFonts w:ascii="Calibri" w:eastAsia="Calibri" w:hAnsi="Calibri" w:cs="Calibri"/>
              </w:rPr>
              <w:t>0</w:t>
            </w:r>
          </w:p>
        </w:tc>
        <w:tc>
          <w:tcPr>
            <w:tcW w:w="3084" w:type="dxa"/>
            <w:tcBorders>
              <w:top w:val="single" w:sz="5" w:space="0" w:color="000000"/>
              <w:left w:val="single" w:sz="5" w:space="0" w:color="000000"/>
              <w:bottom w:val="single" w:sz="5" w:space="0" w:color="000000"/>
              <w:right w:val="single" w:sz="5" w:space="0" w:color="000000"/>
            </w:tcBorders>
          </w:tcPr>
          <w:p w14:paraId="707C450A" w14:textId="0AA5C591" w:rsidR="00957326" w:rsidRDefault="004E3551" w:rsidP="002060B0">
            <w:pPr>
              <w:pStyle w:val="TableParagraph"/>
              <w:spacing w:line="264" w:lineRule="exact"/>
              <w:ind w:left="1329" w:right="1325"/>
              <w:jc w:val="center"/>
              <w:rPr>
                <w:rFonts w:ascii="Calibri" w:eastAsia="Calibri" w:hAnsi="Calibri" w:cs="Calibri"/>
              </w:rPr>
            </w:pPr>
            <w:r>
              <w:rPr>
                <w:rFonts w:ascii="Calibri" w:eastAsia="Calibri" w:hAnsi="Calibri" w:cs="Calibri"/>
                <w:spacing w:val="-2"/>
              </w:rPr>
              <w:t>20%</w:t>
            </w:r>
          </w:p>
        </w:tc>
      </w:tr>
      <w:tr w:rsidR="00957326" w14:paraId="604F7FAE" w14:textId="77777777" w:rsidTr="00CE7442">
        <w:trPr>
          <w:trHeight w:hRule="exact" w:val="816"/>
        </w:trPr>
        <w:tc>
          <w:tcPr>
            <w:tcW w:w="795" w:type="dxa"/>
            <w:tcBorders>
              <w:top w:val="single" w:sz="5" w:space="0" w:color="000000"/>
              <w:left w:val="single" w:sz="5" w:space="0" w:color="000000"/>
              <w:bottom w:val="single" w:sz="5" w:space="0" w:color="000000"/>
              <w:right w:val="single" w:sz="5" w:space="0" w:color="000000"/>
            </w:tcBorders>
          </w:tcPr>
          <w:p w14:paraId="1E4D5BD7" w14:textId="2EDDEBE8" w:rsidR="00957326" w:rsidRDefault="005054CB" w:rsidP="00CE7442">
            <w:pPr>
              <w:pStyle w:val="TableParagraph"/>
              <w:spacing w:line="264" w:lineRule="exact"/>
              <w:ind w:left="288" w:right="289"/>
              <w:jc w:val="center"/>
              <w:rPr>
                <w:rFonts w:ascii="Calibri" w:eastAsia="Calibri" w:hAnsi="Calibri" w:cs="Calibri"/>
              </w:rPr>
            </w:pPr>
            <w:r>
              <w:rPr>
                <w:rFonts w:ascii="Calibri" w:eastAsia="Calibri" w:hAnsi="Calibri" w:cs="Calibri"/>
              </w:rPr>
              <w:t>8</w:t>
            </w:r>
            <w:r w:rsidR="00957326">
              <w:rPr>
                <w:rFonts w:ascii="Calibri" w:eastAsia="Calibri" w:hAnsi="Calibri" w:cs="Calibri"/>
              </w:rPr>
              <w:t>.</w:t>
            </w:r>
          </w:p>
        </w:tc>
        <w:tc>
          <w:tcPr>
            <w:tcW w:w="2290" w:type="dxa"/>
            <w:tcBorders>
              <w:top w:val="single" w:sz="5" w:space="0" w:color="000000"/>
              <w:left w:val="single" w:sz="5" w:space="0" w:color="000000"/>
              <w:bottom w:val="single" w:sz="5" w:space="0" w:color="000000"/>
              <w:right w:val="single" w:sz="5" w:space="0" w:color="000000"/>
            </w:tcBorders>
          </w:tcPr>
          <w:p w14:paraId="0BD07DBE" w14:textId="77777777" w:rsidR="00BB4C58" w:rsidRDefault="00BB4C58" w:rsidP="00CE7442">
            <w:pPr>
              <w:pStyle w:val="TableParagraph"/>
              <w:spacing w:line="264" w:lineRule="exact"/>
              <w:ind w:left="102"/>
              <w:rPr>
                <w:rFonts w:ascii="Calibri" w:eastAsia="Calibri" w:hAnsi="Calibri" w:cs="Calibri"/>
              </w:rPr>
            </w:pPr>
          </w:p>
          <w:p w14:paraId="18C914E2" w14:textId="75AEF9EA" w:rsidR="00957326" w:rsidRDefault="00957326" w:rsidP="00CE7442">
            <w:pPr>
              <w:pStyle w:val="TableParagraph"/>
              <w:spacing w:line="264" w:lineRule="exact"/>
              <w:ind w:left="102"/>
              <w:rPr>
                <w:rFonts w:ascii="Calibri" w:eastAsia="Calibri" w:hAnsi="Calibri" w:cs="Calibri"/>
              </w:rPr>
            </w:pPr>
            <w:r>
              <w:rPr>
                <w:rFonts w:ascii="Calibri" w:eastAsia="Calibri" w:hAnsi="Calibri" w:cs="Calibri"/>
              </w:rPr>
              <w:t>Raw</w:t>
            </w:r>
            <w:r>
              <w:rPr>
                <w:rFonts w:ascii="Calibri" w:eastAsia="Calibri" w:hAnsi="Calibri" w:cs="Calibri"/>
                <w:spacing w:val="-2"/>
              </w:rPr>
              <w:t xml:space="preserve"> </w:t>
            </w:r>
            <w:r>
              <w:rPr>
                <w:rFonts w:ascii="Calibri" w:eastAsia="Calibri" w:hAnsi="Calibri" w:cs="Calibri"/>
              </w:rPr>
              <w:t>water</w:t>
            </w:r>
            <w:r>
              <w:rPr>
                <w:rFonts w:ascii="Calibri" w:eastAsia="Calibri" w:hAnsi="Calibri" w:cs="Calibri"/>
                <w:spacing w:val="-2"/>
              </w:rPr>
              <w:t xml:space="preserve"> </w:t>
            </w:r>
            <w:r>
              <w:rPr>
                <w:rFonts w:ascii="Calibri" w:eastAsia="Calibri" w:hAnsi="Calibri" w:cs="Calibri"/>
              </w:rPr>
              <w:t>dam</w:t>
            </w:r>
          </w:p>
        </w:tc>
        <w:tc>
          <w:tcPr>
            <w:tcW w:w="1419" w:type="dxa"/>
            <w:tcBorders>
              <w:top w:val="single" w:sz="5" w:space="0" w:color="000000"/>
              <w:left w:val="single" w:sz="5" w:space="0" w:color="000000"/>
              <w:bottom w:val="single" w:sz="5" w:space="0" w:color="000000"/>
              <w:right w:val="single" w:sz="5" w:space="0" w:color="000000"/>
            </w:tcBorders>
          </w:tcPr>
          <w:p w14:paraId="7532EA68" w14:textId="77777777" w:rsidR="00957326" w:rsidRDefault="00957326" w:rsidP="00CE7442">
            <w:pPr>
              <w:pStyle w:val="TableParagraph"/>
              <w:spacing w:line="264" w:lineRule="exact"/>
              <w:ind w:left="344"/>
              <w:rPr>
                <w:rFonts w:ascii="Calibri" w:eastAsia="Calibri" w:hAnsi="Calibri" w:cs="Calibri"/>
              </w:rPr>
            </w:pPr>
            <w:r>
              <w:rPr>
                <w:rFonts w:ascii="Calibri" w:eastAsia="Calibri" w:hAnsi="Calibri" w:cs="Calibri"/>
              </w:rPr>
              <w:t>6</w:t>
            </w:r>
            <w:r>
              <w:rPr>
                <w:rFonts w:ascii="Calibri" w:eastAsia="Calibri" w:hAnsi="Calibri" w:cs="Calibri"/>
                <w:spacing w:val="-2"/>
              </w:rPr>
              <w:t>2</w:t>
            </w:r>
            <w:r>
              <w:rPr>
                <w:rFonts w:ascii="Calibri" w:eastAsia="Calibri" w:hAnsi="Calibri" w:cs="Calibri"/>
              </w:rPr>
              <w:t xml:space="preserve">2 </w:t>
            </w:r>
            <w:r>
              <w:rPr>
                <w:rFonts w:ascii="Calibri" w:eastAsia="Calibri" w:hAnsi="Calibri" w:cs="Calibri"/>
                <w:spacing w:val="-2"/>
              </w:rPr>
              <w:t>0</w:t>
            </w:r>
            <w:r>
              <w:rPr>
                <w:rFonts w:ascii="Calibri" w:eastAsia="Calibri" w:hAnsi="Calibri" w:cs="Calibri"/>
              </w:rPr>
              <w:t>00</w:t>
            </w:r>
          </w:p>
        </w:tc>
        <w:tc>
          <w:tcPr>
            <w:tcW w:w="3084" w:type="dxa"/>
            <w:tcBorders>
              <w:top w:val="single" w:sz="5" w:space="0" w:color="000000"/>
              <w:left w:val="single" w:sz="5" w:space="0" w:color="000000"/>
              <w:bottom w:val="single" w:sz="5" w:space="0" w:color="000000"/>
              <w:right w:val="single" w:sz="5" w:space="0" w:color="000000"/>
            </w:tcBorders>
          </w:tcPr>
          <w:p w14:paraId="3D577C7C" w14:textId="77777777" w:rsidR="00957326" w:rsidRDefault="00957326" w:rsidP="00CE7442">
            <w:r>
              <w:t xml:space="preserve">                            85%</w:t>
            </w:r>
          </w:p>
        </w:tc>
      </w:tr>
    </w:tbl>
    <w:p w14:paraId="64E21FDC" w14:textId="77777777" w:rsidR="007C62E7" w:rsidRDefault="007C62E7" w:rsidP="007C62E7">
      <w:pPr>
        <w:spacing w:before="9" w:line="200" w:lineRule="exact"/>
        <w:rPr>
          <w:sz w:val="20"/>
          <w:szCs w:val="20"/>
        </w:rPr>
      </w:pPr>
    </w:p>
    <w:p w14:paraId="51ED191B" w14:textId="328D11B4" w:rsidR="007C62E7" w:rsidRDefault="00C4771E" w:rsidP="007C62E7">
      <w:pPr>
        <w:pStyle w:val="BodyText"/>
        <w:spacing w:before="56"/>
        <w:ind w:left="213" w:right="211"/>
        <w:jc w:val="both"/>
      </w:pPr>
      <w:r>
        <w:t xml:space="preserve">The Contractor should recommend dams di-silting method or technique that will prevent damage on the liners and it </w:t>
      </w:r>
      <w:proofErr w:type="gramStart"/>
      <w:r>
        <w:t>should</w:t>
      </w:r>
      <w:proofErr w:type="gramEnd"/>
      <w:r>
        <w:t xml:space="preserve"> capable of removing or pumping out 1 200 tons of silt per day.  It is also expected that the dry solids will be removed and transported onto the dedicated waste disposal site as indicated by The Employer and water should be retained on the dam. </w:t>
      </w:r>
      <w:r w:rsidR="0071255D">
        <w:rPr>
          <w:spacing w:val="9"/>
        </w:rPr>
        <w:t xml:space="preserve">A proposed cleaning method shall be reviewed and </w:t>
      </w:r>
      <w:r w:rsidR="0071255D">
        <w:rPr>
          <w:spacing w:val="9"/>
        </w:rPr>
        <w:lastRenderedPageBreak/>
        <w:t xml:space="preserve">approved by The Employer. The </w:t>
      </w:r>
      <w:r w:rsidR="007C62E7">
        <w:rPr>
          <w:rFonts w:cs="Calibri"/>
          <w:i/>
        </w:rPr>
        <w:t>Co</w:t>
      </w:r>
      <w:r w:rsidR="007C62E7">
        <w:rPr>
          <w:rFonts w:cs="Calibri"/>
          <w:i/>
          <w:spacing w:val="-2"/>
        </w:rPr>
        <w:t>n</w:t>
      </w:r>
      <w:r w:rsidR="007C62E7">
        <w:rPr>
          <w:rFonts w:cs="Calibri"/>
          <w:i/>
        </w:rPr>
        <w:t>t</w:t>
      </w:r>
      <w:r w:rsidR="007C62E7">
        <w:rPr>
          <w:rFonts w:cs="Calibri"/>
          <w:i/>
          <w:spacing w:val="1"/>
        </w:rPr>
        <w:t>r</w:t>
      </w:r>
      <w:r w:rsidR="007C62E7">
        <w:rPr>
          <w:rFonts w:cs="Calibri"/>
          <w:i/>
          <w:spacing w:val="-1"/>
        </w:rPr>
        <w:t>a</w:t>
      </w:r>
      <w:r w:rsidR="007C62E7">
        <w:rPr>
          <w:rFonts w:cs="Calibri"/>
          <w:i/>
        </w:rPr>
        <w:t>ct</w:t>
      </w:r>
      <w:r w:rsidR="007C62E7">
        <w:rPr>
          <w:rFonts w:cs="Calibri"/>
          <w:i/>
          <w:spacing w:val="-1"/>
        </w:rPr>
        <w:t>o</w:t>
      </w:r>
      <w:r w:rsidR="007C62E7">
        <w:rPr>
          <w:rFonts w:cs="Calibri"/>
          <w:i/>
        </w:rPr>
        <w:t>r</w:t>
      </w:r>
      <w:r w:rsidR="007C62E7">
        <w:rPr>
          <w:rFonts w:cs="Calibri"/>
          <w:i/>
          <w:spacing w:val="9"/>
        </w:rPr>
        <w:t xml:space="preserve"> </w:t>
      </w:r>
      <w:r w:rsidR="0071255D" w:rsidRPr="002060B0">
        <w:rPr>
          <w:rFonts w:cs="Calibri"/>
          <w:spacing w:val="9"/>
        </w:rPr>
        <w:t xml:space="preserve">shall provide </w:t>
      </w:r>
      <w:r w:rsidR="0071255D">
        <w:rPr>
          <w:rFonts w:cs="Calibri"/>
          <w:spacing w:val="9"/>
        </w:rPr>
        <w:t xml:space="preserve">and submit the following reports to The Employer: daily quantities of silt removed and dam </w:t>
      </w:r>
      <w:r w:rsidR="005A3C55">
        <w:rPr>
          <w:rFonts w:cs="Calibri"/>
          <w:spacing w:val="9"/>
        </w:rPr>
        <w:t>bathymetric survey report</w:t>
      </w:r>
      <w:r w:rsidR="003736F2">
        <w:rPr>
          <w:rFonts w:cs="Calibri"/>
          <w:spacing w:val="9"/>
        </w:rPr>
        <w:t xml:space="preserve"> </w:t>
      </w:r>
      <w:r w:rsidR="0071255D">
        <w:rPr>
          <w:rFonts w:cs="Calibri"/>
          <w:spacing w:val="9"/>
        </w:rPr>
        <w:t>after completing cle</w:t>
      </w:r>
      <w:r w:rsidR="003736F2">
        <w:rPr>
          <w:rFonts w:cs="Calibri"/>
          <w:spacing w:val="9"/>
        </w:rPr>
        <w:t>aning activities on each dam.</w:t>
      </w:r>
      <w:r w:rsidR="0071255D">
        <w:rPr>
          <w:rFonts w:cs="Calibri"/>
          <w:i/>
          <w:spacing w:val="9"/>
        </w:rPr>
        <w:t xml:space="preserve">  </w:t>
      </w:r>
      <w:r w:rsidR="003736F2">
        <w:rPr>
          <w:spacing w:val="22"/>
        </w:rPr>
        <w:t xml:space="preserve">The haulage of the silt to the waste site from the dams shall be such that it shall have minimum impact on the environment </w:t>
      </w:r>
      <w:proofErr w:type="gramStart"/>
      <w:r w:rsidR="003736F2">
        <w:rPr>
          <w:spacing w:val="22"/>
        </w:rPr>
        <w:t>i.e.</w:t>
      </w:r>
      <w:proofErr w:type="gramEnd"/>
      <w:r w:rsidR="003736F2">
        <w:rPr>
          <w:spacing w:val="22"/>
        </w:rPr>
        <w:t xml:space="preserve"> spillages on </w:t>
      </w:r>
      <w:r w:rsidR="007C62E7">
        <w:t>Where</w:t>
      </w:r>
      <w:r w:rsidR="007C62E7">
        <w:rPr>
          <w:spacing w:val="22"/>
        </w:rPr>
        <w:t xml:space="preserve"> </w:t>
      </w:r>
      <w:r w:rsidR="007C62E7">
        <w:t>th</w:t>
      </w:r>
      <w:r w:rsidR="007C62E7">
        <w:rPr>
          <w:spacing w:val="-3"/>
        </w:rPr>
        <w:t>e</w:t>
      </w:r>
      <w:r w:rsidR="007C62E7">
        <w:t>re</w:t>
      </w:r>
      <w:r w:rsidR="007C62E7">
        <w:rPr>
          <w:spacing w:val="22"/>
        </w:rPr>
        <w:t xml:space="preserve"> </w:t>
      </w:r>
      <w:r w:rsidR="007C62E7">
        <w:t>are</w:t>
      </w:r>
      <w:r w:rsidR="007C62E7">
        <w:rPr>
          <w:spacing w:val="22"/>
        </w:rPr>
        <w:t xml:space="preserve"> </w:t>
      </w:r>
      <w:r w:rsidR="007C62E7">
        <w:rPr>
          <w:spacing w:val="-1"/>
        </w:rPr>
        <w:t>n</w:t>
      </w:r>
      <w:r w:rsidR="007C62E7">
        <w:t>o</w:t>
      </w:r>
      <w:r w:rsidR="007C62E7">
        <w:rPr>
          <w:spacing w:val="23"/>
        </w:rPr>
        <w:t xml:space="preserve"> </w:t>
      </w:r>
      <w:r w:rsidR="007C62E7">
        <w:rPr>
          <w:spacing w:val="-1"/>
        </w:rPr>
        <w:t>pu</w:t>
      </w:r>
      <w:r w:rsidR="007C62E7">
        <w:t>m</w:t>
      </w:r>
      <w:r w:rsidR="007C62E7">
        <w:rPr>
          <w:spacing w:val="-1"/>
        </w:rPr>
        <w:t>p</w:t>
      </w:r>
      <w:r w:rsidR="007C62E7">
        <w:t>i</w:t>
      </w:r>
      <w:r w:rsidR="007C62E7">
        <w:rPr>
          <w:spacing w:val="-2"/>
        </w:rPr>
        <w:t>n</w:t>
      </w:r>
      <w:r w:rsidR="007C62E7">
        <w:t>g</w:t>
      </w:r>
      <w:r w:rsidR="007C62E7">
        <w:rPr>
          <w:spacing w:val="21"/>
        </w:rPr>
        <w:t xml:space="preserve"> </w:t>
      </w:r>
      <w:r w:rsidR="007C62E7">
        <w:t>faci</w:t>
      </w:r>
      <w:r w:rsidR="007C62E7">
        <w:rPr>
          <w:spacing w:val="-1"/>
        </w:rPr>
        <w:t>l</w:t>
      </w:r>
      <w:r w:rsidR="007C62E7">
        <w:t>iti</w:t>
      </w:r>
      <w:r w:rsidR="007C62E7">
        <w:rPr>
          <w:spacing w:val="-2"/>
        </w:rPr>
        <w:t>e</w:t>
      </w:r>
      <w:r w:rsidR="007C62E7">
        <w:t>s</w:t>
      </w:r>
      <w:r w:rsidR="007C62E7">
        <w:rPr>
          <w:spacing w:val="22"/>
        </w:rPr>
        <w:t xml:space="preserve"> </w:t>
      </w:r>
      <w:r w:rsidR="007C62E7">
        <w:t>the</w:t>
      </w:r>
      <w:r w:rsidR="007C62E7">
        <w:rPr>
          <w:spacing w:val="22"/>
        </w:rPr>
        <w:t xml:space="preserve"> </w:t>
      </w:r>
      <w:r w:rsidR="007C62E7">
        <w:t>sl</w:t>
      </w:r>
      <w:r w:rsidR="007C62E7">
        <w:rPr>
          <w:spacing w:val="-2"/>
        </w:rPr>
        <w:t>u</w:t>
      </w:r>
      <w:r w:rsidR="007C62E7">
        <w:rPr>
          <w:spacing w:val="-1"/>
        </w:rPr>
        <w:t>dg</w:t>
      </w:r>
      <w:r w:rsidR="007C62E7">
        <w:t>e</w:t>
      </w:r>
      <w:r w:rsidR="007C62E7">
        <w:rPr>
          <w:spacing w:val="22"/>
        </w:rPr>
        <w:t xml:space="preserve"> </w:t>
      </w:r>
      <w:r w:rsidR="007C62E7">
        <w:t>a</w:t>
      </w:r>
      <w:r w:rsidR="007C62E7">
        <w:rPr>
          <w:spacing w:val="-1"/>
        </w:rPr>
        <w:t>n</w:t>
      </w:r>
      <w:r w:rsidR="007C62E7">
        <w:t>d</w:t>
      </w:r>
      <w:r w:rsidR="007C62E7">
        <w:rPr>
          <w:spacing w:val="21"/>
        </w:rPr>
        <w:t xml:space="preserve"> </w:t>
      </w:r>
      <w:r w:rsidR="007C62E7">
        <w:t>a</w:t>
      </w:r>
      <w:r w:rsidR="007C62E7">
        <w:rPr>
          <w:spacing w:val="-1"/>
        </w:rPr>
        <w:t>n</w:t>
      </w:r>
      <w:r w:rsidR="007C62E7">
        <w:t>y</w:t>
      </w:r>
      <w:r w:rsidR="007C62E7">
        <w:rPr>
          <w:spacing w:val="22"/>
        </w:rPr>
        <w:t xml:space="preserve"> </w:t>
      </w:r>
      <w:r w:rsidR="007C62E7">
        <w:t>waste</w:t>
      </w:r>
      <w:r w:rsidR="007C62E7">
        <w:rPr>
          <w:spacing w:val="22"/>
        </w:rPr>
        <w:t xml:space="preserve"> </w:t>
      </w:r>
      <w:r w:rsidR="007C62E7">
        <w:t>fr</w:t>
      </w:r>
      <w:r w:rsidR="007C62E7">
        <w:rPr>
          <w:spacing w:val="-2"/>
        </w:rPr>
        <w:t>o</w:t>
      </w:r>
      <w:r w:rsidR="007C62E7">
        <w:t>m</w:t>
      </w:r>
      <w:r w:rsidR="007C62E7">
        <w:rPr>
          <w:spacing w:val="22"/>
        </w:rPr>
        <w:t xml:space="preserve"> </w:t>
      </w:r>
      <w:r w:rsidR="007C62E7">
        <w:t>the</w:t>
      </w:r>
      <w:r w:rsidR="007C62E7">
        <w:rPr>
          <w:spacing w:val="22"/>
        </w:rPr>
        <w:t xml:space="preserve"> </w:t>
      </w:r>
      <w:r w:rsidR="007C62E7">
        <w:rPr>
          <w:spacing w:val="-1"/>
        </w:rPr>
        <w:t>d</w:t>
      </w:r>
      <w:r w:rsidR="007C62E7">
        <w:t>ams</w:t>
      </w:r>
      <w:r w:rsidR="007C62E7">
        <w:rPr>
          <w:spacing w:val="19"/>
        </w:rPr>
        <w:t xml:space="preserve"> </w:t>
      </w:r>
      <w:r w:rsidR="007C62E7">
        <w:t>m</w:t>
      </w:r>
      <w:r w:rsidR="007C62E7">
        <w:rPr>
          <w:spacing w:val="-1"/>
        </w:rPr>
        <w:t>u</w:t>
      </w:r>
      <w:r w:rsidR="007C62E7">
        <w:t>st</w:t>
      </w:r>
      <w:r w:rsidR="007C62E7">
        <w:rPr>
          <w:spacing w:val="22"/>
        </w:rPr>
        <w:t xml:space="preserve"> </w:t>
      </w:r>
      <w:r w:rsidR="007C62E7">
        <w:rPr>
          <w:spacing w:val="-1"/>
        </w:rPr>
        <w:t>b</w:t>
      </w:r>
      <w:r w:rsidR="007C62E7">
        <w:t xml:space="preserve">e </w:t>
      </w:r>
      <w:r w:rsidR="007C62E7">
        <w:rPr>
          <w:spacing w:val="-1"/>
        </w:rPr>
        <w:t>d</w:t>
      </w:r>
      <w:r w:rsidR="007C62E7">
        <w:t>ried</w:t>
      </w:r>
      <w:r w:rsidR="007C62E7">
        <w:rPr>
          <w:spacing w:val="-1"/>
        </w:rPr>
        <w:t xml:space="preserve"> </w:t>
      </w:r>
      <w:r w:rsidR="007C62E7">
        <w:rPr>
          <w:spacing w:val="1"/>
        </w:rPr>
        <w:t>o</w:t>
      </w:r>
      <w:r w:rsidR="007C62E7">
        <w:rPr>
          <w:spacing w:val="-1"/>
        </w:rPr>
        <w:t>u</w:t>
      </w:r>
      <w:r w:rsidR="007C62E7">
        <w:t xml:space="preserve">t </w:t>
      </w:r>
      <w:r w:rsidR="007C62E7">
        <w:rPr>
          <w:spacing w:val="-1"/>
        </w:rPr>
        <w:t>b</w:t>
      </w:r>
      <w:r w:rsidR="007C62E7">
        <w:t>e</w:t>
      </w:r>
      <w:r w:rsidR="007C62E7">
        <w:rPr>
          <w:spacing w:val="-3"/>
        </w:rPr>
        <w:t>f</w:t>
      </w:r>
      <w:r w:rsidR="007C62E7">
        <w:rPr>
          <w:spacing w:val="1"/>
        </w:rPr>
        <w:t>o</w:t>
      </w:r>
      <w:r w:rsidR="007C62E7">
        <w:t xml:space="preserve">re </w:t>
      </w:r>
      <w:r w:rsidR="007C62E7">
        <w:rPr>
          <w:spacing w:val="-1"/>
        </w:rPr>
        <w:t>h</w:t>
      </w:r>
      <w:r w:rsidR="007C62E7">
        <w:t>a</w:t>
      </w:r>
      <w:r w:rsidR="007C62E7">
        <w:rPr>
          <w:spacing w:val="-1"/>
        </w:rPr>
        <w:t>u</w:t>
      </w:r>
      <w:r w:rsidR="007C62E7">
        <w:t>la</w:t>
      </w:r>
      <w:r w:rsidR="007C62E7">
        <w:rPr>
          <w:spacing w:val="-2"/>
        </w:rPr>
        <w:t>g</w:t>
      </w:r>
      <w:r w:rsidR="007C62E7">
        <w:t xml:space="preserve">e </w:t>
      </w:r>
      <w:r w:rsidR="007C62E7">
        <w:rPr>
          <w:spacing w:val="-4"/>
        </w:rPr>
        <w:t>b</w:t>
      </w:r>
      <w:r w:rsidR="007C62E7">
        <w:t>y t</w:t>
      </w:r>
      <w:r w:rsidR="007C62E7">
        <w:rPr>
          <w:spacing w:val="-1"/>
        </w:rPr>
        <w:t>h</w:t>
      </w:r>
      <w:r w:rsidR="007C62E7">
        <w:t>e</w:t>
      </w:r>
      <w:r w:rsidR="007C62E7">
        <w:rPr>
          <w:spacing w:val="2"/>
        </w:rPr>
        <w:t xml:space="preserve"> </w:t>
      </w:r>
      <w:r w:rsidR="007C62E7">
        <w:rPr>
          <w:rFonts w:cs="Calibri"/>
          <w:i/>
        </w:rPr>
        <w:t>Co</w:t>
      </w:r>
      <w:r w:rsidR="007C62E7">
        <w:rPr>
          <w:rFonts w:cs="Calibri"/>
          <w:i/>
          <w:spacing w:val="-2"/>
        </w:rPr>
        <w:t>nt</w:t>
      </w:r>
      <w:r w:rsidR="007C62E7">
        <w:rPr>
          <w:rFonts w:cs="Calibri"/>
          <w:i/>
        </w:rPr>
        <w:t>r</w:t>
      </w:r>
      <w:r w:rsidR="007C62E7">
        <w:rPr>
          <w:rFonts w:cs="Calibri"/>
          <w:i/>
          <w:spacing w:val="-1"/>
        </w:rPr>
        <w:t>a</w:t>
      </w:r>
      <w:r w:rsidR="007C62E7">
        <w:rPr>
          <w:rFonts w:cs="Calibri"/>
          <w:i/>
        </w:rPr>
        <w:t>ct</w:t>
      </w:r>
      <w:r w:rsidR="007C62E7">
        <w:rPr>
          <w:rFonts w:cs="Calibri"/>
          <w:i/>
          <w:spacing w:val="-1"/>
        </w:rPr>
        <w:t>o</w:t>
      </w:r>
      <w:r w:rsidR="007C62E7">
        <w:rPr>
          <w:rFonts w:cs="Calibri"/>
          <w:i/>
        </w:rPr>
        <w:t>r</w:t>
      </w:r>
      <w:r w:rsidR="007C62E7">
        <w:rPr>
          <w:rFonts w:cs="Calibri"/>
          <w:i/>
          <w:spacing w:val="2"/>
        </w:rPr>
        <w:t xml:space="preserve"> </w:t>
      </w:r>
      <w:r w:rsidR="007C62E7">
        <w:rPr>
          <w:spacing w:val="-1"/>
        </w:rPr>
        <w:t>u</w:t>
      </w:r>
      <w:r w:rsidR="007C62E7">
        <w:t>si</w:t>
      </w:r>
      <w:r w:rsidR="007C62E7">
        <w:rPr>
          <w:spacing w:val="-2"/>
        </w:rPr>
        <w:t>n</w:t>
      </w:r>
      <w:r w:rsidR="007C62E7">
        <w:t>g</w:t>
      </w:r>
      <w:r w:rsidR="007C62E7">
        <w:rPr>
          <w:spacing w:val="-1"/>
        </w:rPr>
        <w:t xml:space="preserve"> </w:t>
      </w:r>
      <w:r w:rsidR="007C62E7">
        <w:t xml:space="preserve">an </w:t>
      </w:r>
      <w:r w:rsidR="007C62E7">
        <w:rPr>
          <w:spacing w:val="-2"/>
        </w:rPr>
        <w:t>e</w:t>
      </w:r>
      <w:r w:rsidR="007C62E7">
        <w:rPr>
          <w:spacing w:val="-1"/>
        </w:rPr>
        <w:t>n</w:t>
      </w:r>
      <w:r w:rsidR="007C62E7">
        <w:t>viro</w:t>
      </w:r>
      <w:r w:rsidR="007C62E7">
        <w:rPr>
          <w:spacing w:val="-3"/>
        </w:rPr>
        <w:t>n</w:t>
      </w:r>
      <w:r w:rsidR="007C62E7">
        <w:t>mental fr</w:t>
      </w:r>
      <w:r w:rsidR="007C62E7">
        <w:rPr>
          <w:spacing w:val="-3"/>
        </w:rPr>
        <w:t>i</w:t>
      </w:r>
      <w:r w:rsidR="007C62E7">
        <w:t>en</w:t>
      </w:r>
      <w:r w:rsidR="007C62E7">
        <w:rPr>
          <w:spacing w:val="-2"/>
        </w:rPr>
        <w:t>d</w:t>
      </w:r>
      <w:r w:rsidR="007C62E7">
        <w:t>ly</w:t>
      </w:r>
      <w:r w:rsidR="007C62E7">
        <w:rPr>
          <w:spacing w:val="1"/>
        </w:rPr>
        <w:t xml:space="preserve"> </w:t>
      </w:r>
      <w:r w:rsidR="007C62E7">
        <w:rPr>
          <w:spacing w:val="-1"/>
        </w:rPr>
        <w:t>p</w:t>
      </w:r>
      <w:r w:rsidR="007C62E7">
        <w:t>r</w:t>
      </w:r>
      <w:r w:rsidR="007C62E7">
        <w:rPr>
          <w:spacing w:val="-2"/>
        </w:rPr>
        <w:t>o</w:t>
      </w:r>
      <w:r w:rsidR="007C62E7">
        <w:rPr>
          <w:spacing w:val="-3"/>
        </w:rPr>
        <w:t>c</w:t>
      </w:r>
      <w:r w:rsidR="007C62E7">
        <w:t>ess</w:t>
      </w:r>
      <w:r w:rsidR="007C62E7">
        <w:rPr>
          <w:spacing w:val="1"/>
        </w:rPr>
        <w:t xml:space="preserve"> </w:t>
      </w:r>
      <w:r w:rsidR="007C62E7">
        <w:t>for</w:t>
      </w:r>
      <w:r w:rsidR="007C62E7">
        <w:rPr>
          <w:spacing w:val="-2"/>
        </w:rPr>
        <w:t xml:space="preserve"> </w:t>
      </w:r>
      <w:r w:rsidR="007C62E7">
        <w:t>the de</w:t>
      </w:r>
      <w:r w:rsidR="007C62E7">
        <w:rPr>
          <w:spacing w:val="-2"/>
        </w:rPr>
        <w:t>w</w:t>
      </w:r>
      <w:r w:rsidR="007C62E7">
        <w:t>ateri</w:t>
      </w:r>
      <w:r w:rsidR="007C62E7">
        <w:rPr>
          <w:spacing w:val="-2"/>
        </w:rPr>
        <w:t>n</w:t>
      </w:r>
      <w:r w:rsidR="007C62E7">
        <w:rPr>
          <w:spacing w:val="-1"/>
        </w:rPr>
        <w:t>g</w:t>
      </w:r>
      <w:r w:rsidR="007C62E7">
        <w:t xml:space="preserve">. </w:t>
      </w:r>
      <w:r w:rsidR="003736F2">
        <w:t>V</w:t>
      </w:r>
      <w:r w:rsidR="007C62E7">
        <w:t>eg</w:t>
      </w:r>
      <w:r w:rsidR="007C62E7">
        <w:rPr>
          <w:spacing w:val="-2"/>
        </w:rPr>
        <w:t>e</w:t>
      </w:r>
      <w:r w:rsidR="007C62E7">
        <w:t>tat</w:t>
      </w:r>
      <w:r w:rsidR="007C62E7">
        <w:rPr>
          <w:spacing w:val="-3"/>
        </w:rPr>
        <w:t>i</w:t>
      </w:r>
      <w:r w:rsidR="007C62E7">
        <w:rPr>
          <w:spacing w:val="1"/>
        </w:rPr>
        <w:t>o</w:t>
      </w:r>
      <w:r w:rsidR="007C62E7">
        <w:t>n</w:t>
      </w:r>
      <w:r w:rsidR="007C62E7">
        <w:rPr>
          <w:spacing w:val="18"/>
        </w:rPr>
        <w:t xml:space="preserve"> </w:t>
      </w:r>
      <w:r w:rsidR="003736F2">
        <w:rPr>
          <w:spacing w:val="18"/>
        </w:rPr>
        <w:t xml:space="preserve">growing on the dams shall </w:t>
      </w:r>
      <w:r w:rsidR="007C62E7">
        <w:rPr>
          <w:spacing w:val="-1"/>
        </w:rPr>
        <w:t>b</w:t>
      </w:r>
      <w:r w:rsidR="007C62E7">
        <w:t>e</w:t>
      </w:r>
      <w:r w:rsidR="007C62E7">
        <w:rPr>
          <w:spacing w:val="20"/>
        </w:rPr>
        <w:t xml:space="preserve"> </w:t>
      </w:r>
      <w:proofErr w:type="gramStart"/>
      <w:r w:rsidR="007C62E7">
        <w:t>re</w:t>
      </w:r>
      <w:r w:rsidR="007C62E7">
        <w:rPr>
          <w:spacing w:val="-1"/>
        </w:rPr>
        <w:t>m</w:t>
      </w:r>
      <w:r w:rsidR="007C62E7">
        <w:rPr>
          <w:spacing w:val="-2"/>
        </w:rPr>
        <w:t>ov</w:t>
      </w:r>
      <w:r w:rsidR="007C62E7">
        <w:t>ed</w:t>
      </w:r>
      <w:r w:rsidR="007C62E7">
        <w:rPr>
          <w:spacing w:val="19"/>
        </w:rPr>
        <w:t xml:space="preserve"> </w:t>
      </w:r>
      <w:r w:rsidR="003736F2">
        <w:t xml:space="preserve"> using</w:t>
      </w:r>
      <w:proofErr w:type="gramEnd"/>
      <w:r w:rsidR="003736F2">
        <w:t xml:space="preserve"> a method preferred by The Contractor but this method shall not cause damage on the </w:t>
      </w:r>
      <w:r w:rsidR="008B56F2">
        <w:t>dam’s</w:t>
      </w:r>
      <w:r w:rsidR="003736F2">
        <w:t xml:space="preserve"> liners</w:t>
      </w:r>
      <w:r w:rsidR="007C62E7">
        <w:t>.</w:t>
      </w:r>
      <w:r w:rsidR="007C62E7">
        <w:rPr>
          <w:spacing w:val="18"/>
        </w:rPr>
        <w:t xml:space="preserve"> </w:t>
      </w:r>
      <w:r w:rsidR="008B56F2">
        <w:t>A</w:t>
      </w:r>
      <w:r w:rsidR="007C62E7">
        <w:t>ll</w:t>
      </w:r>
      <w:r w:rsidR="007C62E7">
        <w:rPr>
          <w:spacing w:val="18"/>
        </w:rPr>
        <w:t xml:space="preserve"> </w:t>
      </w:r>
      <w:r w:rsidR="007C62E7">
        <w:t>materi</w:t>
      </w:r>
      <w:r w:rsidR="007C62E7">
        <w:rPr>
          <w:spacing w:val="-1"/>
        </w:rPr>
        <w:t>a</w:t>
      </w:r>
      <w:r w:rsidR="007C62E7">
        <w:t xml:space="preserve">l </w:t>
      </w:r>
      <w:proofErr w:type="gramStart"/>
      <w:r w:rsidR="008B56F2">
        <w:t>disposal</w:t>
      </w:r>
      <w:proofErr w:type="gramEnd"/>
      <w:r w:rsidR="008B56F2">
        <w:t xml:space="preserve"> shall </w:t>
      </w:r>
      <w:r w:rsidR="007C62E7">
        <w:rPr>
          <w:spacing w:val="-1"/>
        </w:rPr>
        <w:t>b</w:t>
      </w:r>
      <w:r w:rsidR="007C62E7">
        <w:t xml:space="preserve">e </w:t>
      </w:r>
      <w:r w:rsidR="007C62E7">
        <w:rPr>
          <w:spacing w:val="-1"/>
        </w:rPr>
        <w:t>d</w:t>
      </w:r>
      <w:r w:rsidR="007C62E7">
        <w:rPr>
          <w:spacing w:val="1"/>
        </w:rPr>
        <w:t>o</w:t>
      </w:r>
      <w:r w:rsidR="007C62E7">
        <w:rPr>
          <w:spacing w:val="-1"/>
        </w:rPr>
        <w:t>n</w:t>
      </w:r>
      <w:r w:rsidR="007C62E7">
        <w:t xml:space="preserve">e </w:t>
      </w:r>
      <w:r w:rsidR="008B56F2">
        <w:t>on the dedicated waste site as directed by</w:t>
      </w:r>
      <w:r w:rsidR="007C62E7">
        <w:rPr>
          <w:spacing w:val="-1"/>
        </w:rPr>
        <w:t xml:space="preserve"> </w:t>
      </w:r>
      <w:r w:rsidR="008B56F2">
        <w:t>T</w:t>
      </w:r>
      <w:r w:rsidR="007C62E7">
        <w:t>he</w:t>
      </w:r>
      <w:r w:rsidR="007C62E7">
        <w:rPr>
          <w:spacing w:val="3"/>
        </w:rPr>
        <w:t xml:space="preserve"> </w:t>
      </w:r>
      <w:r w:rsidR="007C62E7">
        <w:rPr>
          <w:rFonts w:cs="Calibri"/>
          <w:i/>
        </w:rPr>
        <w:t>Em</w:t>
      </w:r>
      <w:r w:rsidR="007C62E7">
        <w:rPr>
          <w:rFonts w:cs="Calibri"/>
          <w:i/>
          <w:spacing w:val="-1"/>
        </w:rPr>
        <w:t>p</w:t>
      </w:r>
      <w:r w:rsidR="007C62E7">
        <w:rPr>
          <w:rFonts w:cs="Calibri"/>
          <w:i/>
        </w:rPr>
        <w:t>l</w:t>
      </w:r>
      <w:r w:rsidR="007C62E7">
        <w:rPr>
          <w:rFonts w:cs="Calibri"/>
          <w:i/>
          <w:spacing w:val="-1"/>
        </w:rPr>
        <w:t>o</w:t>
      </w:r>
      <w:r w:rsidR="007C62E7">
        <w:rPr>
          <w:rFonts w:cs="Calibri"/>
          <w:i/>
        </w:rPr>
        <w:t>y</w:t>
      </w:r>
      <w:r w:rsidR="007C62E7">
        <w:rPr>
          <w:rFonts w:cs="Calibri"/>
          <w:i/>
          <w:spacing w:val="-3"/>
        </w:rPr>
        <w:t>e</w:t>
      </w:r>
      <w:r w:rsidR="007C62E7">
        <w:rPr>
          <w:rFonts w:cs="Calibri"/>
          <w:i/>
        </w:rPr>
        <w:t>r</w:t>
      </w:r>
      <w:r w:rsidR="007C62E7">
        <w:rPr>
          <w:rFonts w:cs="Calibri"/>
          <w:i/>
          <w:spacing w:val="2"/>
        </w:rPr>
        <w:t xml:space="preserve"> </w:t>
      </w:r>
      <w:r w:rsidR="008B56F2">
        <w:t>R</w:t>
      </w:r>
      <w:r w:rsidR="007C62E7">
        <w:t>ep</w:t>
      </w:r>
      <w:r w:rsidR="007C62E7">
        <w:rPr>
          <w:spacing w:val="-3"/>
        </w:rPr>
        <w:t>r</w:t>
      </w:r>
      <w:r w:rsidR="007C62E7">
        <w:t>es</w:t>
      </w:r>
      <w:r w:rsidR="007C62E7">
        <w:rPr>
          <w:spacing w:val="-2"/>
        </w:rPr>
        <w:t>e</w:t>
      </w:r>
      <w:r w:rsidR="007C62E7">
        <w:rPr>
          <w:spacing w:val="-1"/>
        </w:rPr>
        <w:t>n</w:t>
      </w:r>
      <w:r w:rsidR="007C62E7">
        <w:t>tative</w:t>
      </w:r>
      <w:r w:rsidR="008B56F2">
        <w:t>s</w:t>
      </w:r>
      <w:r w:rsidR="007C62E7">
        <w:rPr>
          <w:spacing w:val="1"/>
        </w:rPr>
        <w:t xml:space="preserve"> </w:t>
      </w:r>
      <w:r w:rsidR="008B56F2">
        <w:rPr>
          <w:spacing w:val="-2"/>
        </w:rPr>
        <w:t>including</w:t>
      </w:r>
      <w:r w:rsidR="007C62E7">
        <w:rPr>
          <w:rFonts w:cs="Calibri"/>
          <w:i/>
        </w:rPr>
        <w:t xml:space="preserve"> </w:t>
      </w:r>
      <w:r w:rsidR="008B56F2">
        <w:t>E</w:t>
      </w:r>
      <w:r w:rsidR="007C62E7">
        <w:t>nviro</w:t>
      </w:r>
      <w:r w:rsidR="007C62E7">
        <w:rPr>
          <w:spacing w:val="-3"/>
        </w:rPr>
        <w:t>n</w:t>
      </w:r>
      <w:r w:rsidR="007C62E7">
        <w:t>me</w:t>
      </w:r>
      <w:r w:rsidR="007C62E7">
        <w:rPr>
          <w:spacing w:val="-3"/>
        </w:rPr>
        <w:t>n</w:t>
      </w:r>
      <w:r w:rsidR="007C62E7">
        <w:t>tal</w:t>
      </w:r>
      <w:r w:rsidR="007C62E7">
        <w:rPr>
          <w:spacing w:val="12"/>
        </w:rPr>
        <w:t xml:space="preserve"> </w:t>
      </w:r>
      <w:r w:rsidR="008B56F2">
        <w:t>Officer</w:t>
      </w:r>
      <w:r w:rsidR="007C62E7">
        <w:t>.</w:t>
      </w:r>
      <w:r w:rsidR="007C62E7">
        <w:rPr>
          <w:spacing w:val="12"/>
        </w:rPr>
        <w:t xml:space="preserve"> </w:t>
      </w:r>
      <w:r w:rsidR="007C62E7">
        <w:t>In</w:t>
      </w:r>
      <w:r w:rsidR="007C62E7">
        <w:rPr>
          <w:spacing w:val="11"/>
        </w:rPr>
        <w:t xml:space="preserve"> </w:t>
      </w:r>
      <w:r w:rsidR="007C62E7">
        <w:t>cases</w:t>
      </w:r>
      <w:r w:rsidR="007C62E7">
        <w:rPr>
          <w:spacing w:val="13"/>
        </w:rPr>
        <w:t xml:space="preserve"> </w:t>
      </w:r>
      <w:r w:rsidR="007C62E7">
        <w:t>where</w:t>
      </w:r>
      <w:r w:rsidR="007C62E7">
        <w:rPr>
          <w:spacing w:val="13"/>
        </w:rPr>
        <w:t xml:space="preserve"> </w:t>
      </w:r>
      <w:r w:rsidR="007C62E7">
        <w:t>the</w:t>
      </w:r>
      <w:r w:rsidR="007C62E7">
        <w:rPr>
          <w:spacing w:val="-3"/>
        </w:rPr>
        <w:t>r</w:t>
      </w:r>
      <w:r w:rsidR="007C62E7">
        <w:t>e</w:t>
      </w:r>
      <w:r w:rsidR="007C62E7">
        <w:rPr>
          <w:spacing w:val="13"/>
        </w:rPr>
        <w:t xml:space="preserve"> </w:t>
      </w:r>
      <w:r w:rsidR="007C62E7">
        <w:t>are</w:t>
      </w:r>
      <w:r w:rsidR="007C62E7">
        <w:rPr>
          <w:spacing w:val="12"/>
        </w:rPr>
        <w:t xml:space="preserve"> </w:t>
      </w:r>
      <w:r w:rsidR="007C62E7">
        <w:t>chemica</w:t>
      </w:r>
      <w:r w:rsidR="007C62E7">
        <w:rPr>
          <w:spacing w:val="-3"/>
        </w:rPr>
        <w:t>l</w:t>
      </w:r>
      <w:r w:rsidR="007C62E7">
        <w:t>s,</w:t>
      </w:r>
      <w:r w:rsidR="007C62E7">
        <w:rPr>
          <w:spacing w:val="12"/>
        </w:rPr>
        <w:t xml:space="preserve"> </w:t>
      </w:r>
      <w:r w:rsidR="007C62E7">
        <w:t>the</w:t>
      </w:r>
      <w:r w:rsidR="007C62E7">
        <w:rPr>
          <w:spacing w:val="16"/>
        </w:rPr>
        <w:t xml:space="preserve"> </w:t>
      </w:r>
      <w:r w:rsidR="007C62E7">
        <w:rPr>
          <w:rFonts w:cs="Calibri"/>
          <w:i/>
        </w:rPr>
        <w:t>Co</w:t>
      </w:r>
      <w:r w:rsidR="007C62E7">
        <w:rPr>
          <w:rFonts w:cs="Calibri"/>
          <w:i/>
          <w:spacing w:val="-2"/>
        </w:rPr>
        <w:t>n</w:t>
      </w:r>
      <w:r w:rsidR="007C62E7">
        <w:rPr>
          <w:rFonts w:cs="Calibri"/>
          <w:i/>
        </w:rPr>
        <w:t>t</w:t>
      </w:r>
      <w:r w:rsidR="007C62E7">
        <w:rPr>
          <w:rFonts w:cs="Calibri"/>
          <w:i/>
          <w:spacing w:val="1"/>
        </w:rPr>
        <w:t>r</w:t>
      </w:r>
      <w:r w:rsidR="007C62E7">
        <w:rPr>
          <w:rFonts w:cs="Calibri"/>
          <w:i/>
          <w:spacing w:val="-1"/>
        </w:rPr>
        <w:t>a</w:t>
      </w:r>
      <w:r w:rsidR="007C62E7">
        <w:rPr>
          <w:rFonts w:cs="Calibri"/>
          <w:i/>
        </w:rPr>
        <w:t>c</w:t>
      </w:r>
      <w:r w:rsidR="007C62E7">
        <w:rPr>
          <w:rFonts w:cs="Calibri"/>
          <w:i/>
          <w:spacing w:val="-3"/>
        </w:rPr>
        <w:t>t</w:t>
      </w:r>
      <w:r w:rsidR="007C62E7">
        <w:rPr>
          <w:rFonts w:cs="Calibri"/>
          <w:i/>
        </w:rPr>
        <w:t>or</w:t>
      </w:r>
      <w:r w:rsidR="007C62E7">
        <w:rPr>
          <w:rFonts w:cs="Calibri"/>
          <w:i/>
          <w:spacing w:val="13"/>
        </w:rPr>
        <w:t xml:space="preserve"> </w:t>
      </w:r>
      <w:r w:rsidR="007C62E7">
        <w:t>w</w:t>
      </w:r>
      <w:r w:rsidR="007C62E7">
        <w:rPr>
          <w:spacing w:val="-1"/>
        </w:rPr>
        <w:t>i</w:t>
      </w:r>
      <w:r w:rsidR="007C62E7">
        <w:t>ll</w:t>
      </w:r>
      <w:r w:rsidR="007C62E7">
        <w:rPr>
          <w:spacing w:val="12"/>
        </w:rPr>
        <w:t xml:space="preserve"> </w:t>
      </w:r>
      <w:r w:rsidR="007C62E7">
        <w:t>su</w:t>
      </w:r>
      <w:r w:rsidR="007C62E7">
        <w:rPr>
          <w:spacing w:val="-2"/>
        </w:rPr>
        <w:t>p</w:t>
      </w:r>
      <w:r w:rsidR="007C62E7">
        <w:rPr>
          <w:spacing w:val="-1"/>
        </w:rPr>
        <w:t>p</w:t>
      </w:r>
      <w:r w:rsidR="007C62E7">
        <w:t>ly</w:t>
      </w:r>
      <w:r w:rsidR="007C62E7">
        <w:rPr>
          <w:spacing w:val="12"/>
        </w:rPr>
        <w:t xml:space="preserve"> </w:t>
      </w:r>
      <w:r w:rsidR="007C62E7">
        <w:t>MSDS</w:t>
      </w:r>
      <w:r w:rsidR="007C62E7">
        <w:rPr>
          <w:spacing w:val="12"/>
        </w:rPr>
        <w:t xml:space="preserve"> </w:t>
      </w:r>
      <w:r w:rsidR="007C62E7">
        <w:t>for</w:t>
      </w:r>
      <w:r w:rsidR="007C62E7">
        <w:rPr>
          <w:spacing w:val="12"/>
        </w:rPr>
        <w:t xml:space="preserve"> </w:t>
      </w:r>
      <w:r w:rsidR="007C62E7">
        <w:t>all chemi</w:t>
      </w:r>
      <w:r w:rsidR="007C62E7">
        <w:rPr>
          <w:spacing w:val="-3"/>
        </w:rPr>
        <w:t>c</w:t>
      </w:r>
      <w:r w:rsidR="007C62E7">
        <w:t>als</w:t>
      </w:r>
      <w:r w:rsidR="007C62E7">
        <w:rPr>
          <w:spacing w:val="7"/>
        </w:rPr>
        <w:t xml:space="preserve"> </w:t>
      </w:r>
      <w:r w:rsidR="007C62E7">
        <w:rPr>
          <w:spacing w:val="-1"/>
        </w:rPr>
        <w:t>n</w:t>
      </w:r>
      <w:r w:rsidR="007C62E7">
        <w:t>ee</w:t>
      </w:r>
      <w:r w:rsidR="007C62E7">
        <w:rPr>
          <w:spacing w:val="-1"/>
        </w:rPr>
        <w:t>d</w:t>
      </w:r>
      <w:r w:rsidR="007C62E7">
        <w:t>ed</w:t>
      </w:r>
      <w:r w:rsidR="007C62E7">
        <w:rPr>
          <w:spacing w:val="7"/>
        </w:rPr>
        <w:t xml:space="preserve"> </w:t>
      </w:r>
      <w:r w:rsidR="007C62E7">
        <w:t>for</w:t>
      </w:r>
      <w:r w:rsidR="007C62E7">
        <w:rPr>
          <w:spacing w:val="7"/>
        </w:rPr>
        <w:t xml:space="preserve"> </w:t>
      </w:r>
      <w:r w:rsidR="007C62E7">
        <w:t>the</w:t>
      </w:r>
      <w:r w:rsidR="007C62E7">
        <w:rPr>
          <w:spacing w:val="5"/>
        </w:rPr>
        <w:t xml:space="preserve"> </w:t>
      </w:r>
      <w:r w:rsidR="007C62E7">
        <w:t>w</w:t>
      </w:r>
      <w:r w:rsidR="007C62E7">
        <w:rPr>
          <w:spacing w:val="1"/>
        </w:rPr>
        <w:t>o</w:t>
      </w:r>
      <w:r w:rsidR="007C62E7">
        <w:t>r</w:t>
      </w:r>
      <w:r w:rsidR="007C62E7">
        <w:rPr>
          <w:spacing w:val="-3"/>
        </w:rPr>
        <w:t>k</w:t>
      </w:r>
      <w:r w:rsidR="007C62E7">
        <w:t>s.</w:t>
      </w:r>
      <w:r w:rsidR="007C62E7">
        <w:rPr>
          <w:spacing w:val="14"/>
        </w:rPr>
        <w:t xml:space="preserve"> </w:t>
      </w:r>
      <w:r w:rsidR="008B56F2">
        <w:rPr>
          <w:spacing w:val="14"/>
        </w:rPr>
        <w:t xml:space="preserve">All requires </w:t>
      </w:r>
      <w:r w:rsidR="008B56F2">
        <w:t>e</w:t>
      </w:r>
      <w:r w:rsidR="007C62E7">
        <w:t>lectrical</w:t>
      </w:r>
      <w:r w:rsidR="007C62E7">
        <w:rPr>
          <w:spacing w:val="7"/>
        </w:rPr>
        <w:t xml:space="preserve"> </w:t>
      </w:r>
      <w:r w:rsidR="007C62E7">
        <w:t>su</w:t>
      </w:r>
      <w:r w:rsidR="007C62E7">
        <w:rPr>
          <w:spacing w:val="-2"/>
        </w:rPr>
        <w:t>p</w:t>
      </w:r>
      <w:r w:rsidR="007C62E7">
        <w:rPr>
          <w:spacing w:val="-1"/>
        </w:rPr>
        <w:t>p</w:t>
      </w:r>
      <w:r w:rsidR="007C62E7">
        <w:t>l</w:t>
      </w:r>
      <w:r w:rsidR="007C62E7">
        <w:rPr>
          <w:spacing w:val="-1"/>
        </w:rPr>
        <w:t>i</w:t>
      </w:r>
      <w:r w:rsidR="007C62E7">
        <w:t>es</w:t>
      </w:r>
      <w:r w:rsidR="007C62E7">
        <w:rPr>
          <w:spacing w:val="5"/>
        </w:rPr>
        <w:t xml:space="preserve"> </w:t>
      </w:r>
      <w:r w:rsidR="008B56F2">
        <w:rPr>
          <w:spacing w:val="-1"/>
        </w:rPr>
        <w:t>shall</w:t>
      </w:r>
      <w:r w:rsidR="007C62E7">
        <w:rPr>
          <w:spacing w:val="9"/>
        </w:rPr>
        <w:t xml:space="preserve"> </w:t>
      </w:r>
      <w:r w:rsidR="007C62E7">
        <w:rPr>
          <w:spacing w:val="-1"/>
        </w:rPr>
        <w:t>b</w:t>
      </w:r>
      <w:r w:rsidR="007C62E7">
        <w:t>e</w:t>
      </w:r>
      <w:r w:rsidR="007C62E7">
        <w:rPr>
          <w:spacing w:val="8"/>
        </w:rPr>
        <w:t xml:space="preserve"> </w:t>
      </w:r>
      <w:r w:rsidR="007C62E7">
        <w:t>su</w:t>
      </w:r>
      <w:r w:rsidR="007C62E7">
        <w:rPr>
          <w:spacing w:val="-2"/>
        </w:rPr>
        <w:t>p</w:t>
      </w:r>
      <w:r w:rsidR="007C62E7">
        <w:rPr>
          <w:spacing w:val="-1"/>
        </w:rPr>
        <w:t>p</w:t>
      </w:r>
      <w:r w:rsidR="007C62E7">
        <w:t>l</w:t>
      </w:r>
      <w:r w:rsidR="007C62E7">
        <w:rPr>
          <w:spacing w:val="-1"/>
        </w:rPr>
        <w:t>i</w:t>
      </w:r>
      <w:r w:rsidR="007C62E7">
        <w:t>ed</w:t>
      </w:r>
      <w:r w:rsidR="007C62E7">
        <w:rPr>
          <w:spacing w:val="7"/>
        </w:rPr>
        <w:t xml:space="preserve"> </w:t>
      </w:r>
      <w:r w:rsidR="007C62E7">
        <w:rPr>
          <w:spacing w:val="-1"/>
        </w:rPr>
        <w:t>b</w:t>
      </w:r>
      <w:r w:rsidR="007C62E7">
        <w:t>y</w:t>
      </w:r>
      <w:r w:rsidR="007C62E7">
        <w:rPr>
          <w:spacing w:val="8"/>
        </w:rPr>
        <w:t xml:space="preserve"> </w:t>
      </w:r>
      <w:r w:rsidR="007C62E7">
        <w:t>the</w:t>
      </w:r>
      <w:r w:rsidR="007C62E7">
        <w:rPr>
          <w:spacing w:val="12"/>
        </w:rPr>
        <w:t xml:space="preserve"> </w:t>
      </w:r>
      <w:r w:rsidR="007C62E7">
        <w:rPr>
          <w:rFonts w:cs="Calibri"/>
          <w:i/>
        </w:rPr>
        <w:t>Co</w:t>
      </w:r>
      <w:r w:rsidR="007C62E7">
        <w:rPr>
          <w:rFonts w:cs="Calibri"/>
          <w:i/>
          <w:spacing w:val="-2"/>
        </w:rPr>
        <w:t>n</w:t>
      </w:r>
      <w:r w:rsidR="007C62E7">
        <w:rPr>
          <w:rFonts w:cs="Calibri"/>
          <w:i/>
        </w:rPr>
        <w:t>t</w:t>
      </w:r>
      <w:r w:rsidR="007C62E7">
        <w:rPr>
          <w:rFonts w:cs="Calibri"/>
          <w:i/>
          <w:spacing w:val="1"/>
        </w:rPr>
        <w:t>r</w:t>
      </w:r>
      <w:r w:rsidR="007C62E7">
        <w:rPr>
          <w:rFonts w:cs="Calibri"/>
          <w:i/>
          <w:spacing w:val="-1"/>
        </w:rPr>
        <w:t>a</w:t>
      </w:r>
      <w:r w:rsidR="007C62E7">
        <w:rPr>
          <w:rFonts w:cs="Calibri"/>
          <w:i/>
        </w:rPr>
        <w:t>ct</w:t>
      </w:r>
      <w:r w:rsidR="007C62E7">
        <w:rPr>
          <w:rFonts w:cs="Calibri"/>
          <w:i/>
          <w:spacing w:val="-1"/>
        </w:rPr>
        <w:t>o</w:t>
      </w:r>
      <w:r w:rsidR="007C62E7">
        <w:rPr>
          <w:rFonts w:cs="Calibri"/>
          <w:i/>
        </w:rPr>
        <w:t>r</w:t>
      </w:r>
      <w:r w:rsidR="007C62E7">
        <w:rPr>
          <w:rFonts w:cs="Calibri"/>
          <w:i/>
          <w:spacing w:val="9"/>
        </w:rPr>
        <w:t xml:space="preserve"> </w:t>
      </w:r>
      <w:r w:rsidR="007C62E7">
        <w:t>in</w:t>
      </w:r>
      <w:r w:rsidR="007C62E7">
        <w:rPr>
          <w:spacing w:val="6"/>
        </w:rPr>
        <w:t xml:space="preserve"> </w:t>
      </w:r>
      <w:r w:rsidR="007C62E7">
        <w:t>the</w:t>
      </w:r>
      <w:r w:rsidR="007C62E7">
        <w:rPr>
          <w:spacing w:val="7"/>
        </w:rPr>
        <w:t xml:space="preserve"> </w:t>
      </w:r>
      <w:r w:rsidR="007C62E7">
        <w:t>fo</w:t>
      </w:r>
      <w:r w:rsidR="007C62E7">
        <w:rPr>
          <w:spacing w:val="-3"/>
        </w:rPr>
        <w:t>r</w:t>
      </w:r>
      <w:r w:rsidR="007C62E7">
        <w:t>m</w:t>
      </w:r>
      <w:r w:rsidR="007C62E7">
        <w:rPr>
          <w:spacing w:val="8"/>
        </w:rPr>
        <w:t xml:space="preserve"> </w:t>
      </w:r>
      <w:r w:rsidR="007C62E7">
        <w:rPr>
          <w:spacing w:val="1"/>
        </w:rPr>
        <w:t>o</w:t>
      </w:r>
      <w:r w:rsidR="007C62E7">
        <w:t>f</w:t>
      </w:r>
      <w:r w:rsidR="007C62E7">
        <w:rPr>
          <w:spacing w:val="5"/>
        </w:rPr>
        <w:t xml:space="preserve"> </w:t>
      </w:r>
      <w:r w:rsidR="007C62E7">
        <w:t xml:space="preserve">a </w:t>
      </w:r>
      <w:r w:rsidR="007C62E7">
        <w:rPr>
          <w:spacing w:val="-1"/>
        </w:rPr>
        <w:t>d</w:t>
      </w:r>
      <w:r w:rsidR="007C62E7">
        <w:t>iesel</w:t>
      </w:r>
      <w:r w:rsidR="007C62E7">
        <w:rPr>
          <w:spacing w:val="1"/>
        </w:rPr>
        <w:t xml:space="preserve"> </w:t>
      </w:r>
      <w:r w:rsidR="007C62E7">
        <w:rPr>
          <w:spacing w:val="-1"/>
        </w:rPr>
        <w:t>g</w:t>
      </w:r>
      <w:r w:rsidR="007C62E7">
        <w:t>ene</w:t>
      </w:r>
      <w:r w:rsidR="007C62E7">
        <w:rPr>
          <w:spacing w:val="-3"/>
        </w:rPr>
        <w:t>r</w:t>
      </w:r>
      <w:r w:rsidR="007C62E7">
        <w:t>at</w:t>
      </w:r>
      <w:r w:rsidR="007C62E7">
        <w:rPr>
          <w:spacing w:val="-1"/>
        </w:rPr>
        <w:t>o</w:t>
      </w:r>
      <w:r w:rsidR="007C62E7">
        <w:t>r.</w:t>
      </w:r>
    </w:p>
    <w:p w14:paraId="0FE90704" w14:textId="77777777" w:rsidR="007C62E7" w:rsidRDefault="007C62E7" w:rsidP="007C62E7">
      <w:pPr>
        <w:jc w:val="both"/>
        <w:sectPr w:rsidR="007C62E7">
          <w:pgSz w:w="11907" w:h="16840"/>
          <w:pgMar w:top="1360" w:right="920" w:bottom="1080" w:left="920" w:header="755" w:footer="891" w:gutter="0"/>
          <w:cols w:space="720"/>
        </w:sectPr>
      </w:pPr>
    </w:p>
    <w:p w14:paraId="79BECEA2" w14:textId="2C678BD0" w:rsidR="007C62E7" w:rsidRDefault="008B56F2" w:rsidP="007C62E7">
      <w:pPr>
        <w:pStyle w:val="BodyText"/>
        <w:spacing w:before="41" w:line="239" w:lineRule="auto"/>
        <w:ind w:left="113" w:right="112"/>
        <w:jc w:val="both"/>
      </w:pPr>
      <w:r>
        <w:lastRenderedPageBreak/>
        <w:t>The Contractor shall adhere to a</w:t>
      </w:r>
      <w:r w:rsidR="007C62E7">
        <w:rPr>
          <w:spacing w:val="-1"/>
        </w:rPr>
        <w:t>l</w:t>
      </w:r>
      <w:r w:rsidR="007C62E7">
        <w:t>l</w:t>
      </w:r>
      <w:r w:rsidR="007C62E7">
        <w:rPr>
          <w:spacing w:val="12"/>
        </w:rPr>
        <w:t xml:space="preserve"> </w:t>
      </w:r>
      <w:r w:rsidR="007C62E7">
        <w:t>safe</w:t>
      </w:r>
      <w:r w:rsidR="007C62E7">
        <w:rPr>
          <w:spacing w:val="-2"/>
        </w:rPr>
        <w:t>t</w:t>
      </w:r>
      <w:r w:rsidR="007C62E7">
        <w:t>y</w:t>
      </w:r>
      <w:r w:rsidR="007C62E7">
        <w:rPr>
          <w:spacing w:val="13"/>
        </w:rPr>
        <w:t xml:space="preserve"> </w:t>
      </w:r>
      <w:r w:rsidR="007C62E7">
        <w:rPr>
          <w:spacing w:val="-3"/>
        </w:rPr>
        <w:t>r</w:t>
      </w:r>
      <w:r w:rsidR="007C62E7">
        <w:t>eq</w:t>
      </w:r>
      <w:r w:rsidR="007C62E7">
        <w:rPr>
          <w:spacing w:val="-2"/>
        </w:rPr>
        <w:t>u</w:t>
      </w:r>
      <w:r w:rsidR="007C62E7">
        <w:t>ir</w:t>
      </w:r>
      <w:r w:rsidR="007C62E7">
        <w:rPr>
          <w:spacing w:val="-3"/>
        </w:rPr>
        <w:t>e</w:t>
      </w:r>
      <w:r w:rsidR="007C62E7">
        <w:t>ments</w:t>
      </w:r>
      <w:r w:rsidR="007C62E7">
        <w:rPr>
          <w:spacing w:val="10"/>
        </w:rPr>
        <w:t xml:space="preserve"> </w:t>
      </w:r>
      <w:r w:rsidR="007C62E7">
        <w:rPr>
          <w:spacing w:val="1"/>
        </w:rPr>
        <w:t>o</w:t>
      </w:r>
      <w:r w:rsidR="007C62E7">
        <w:t>f</w:t>
      </w:r>
      <w:r w:rsidR="007C62E7">
        <w:rPr>
          <w:spacing w:val="7"/>
        </w:rPr>
        <w:t xml:space="preserve"> </w:t>
      </w:r>
      <w:r w:rsidR="007C62E7">
        <w:t>the</w:t>
      </w:r>
      <w:r w:rsidR="007C62E7">
        <w:rPr>
          <w:spacing w:val="14"/>
        </w:rPr>
        <w:t xml:space="preserve"> </w:t>
      </w:r>
      <w:r w:rsidR="007C62E7">
        <w:rPr>
          <w:rFonts w:cs="Calibri"/>
          <w:i/>
          <w:spacing w:val="-3"/>
        </w:rPr>
        <w:t>E</w:t>
      </w:r>
      <w:r w:rsidR="007C62E7">
        <w:rPr>
          <w:rFonts w:cs="Calibri"/>
          <w:i/>
        </w:rPr>
        <w:t>mpl</w:t>
      </w:r>
      <w:r w:rsidR="007C62E7">
        <w:rPr>
          <w:rFonts w:cs="Calibri"/>
          <w:i/>
          <w:spacing w:val="-2"/>
        </w:rPr>
        <w:t>o</w:t>
      </w:r>
      <w:r w:rsidR="007C62E7">
        <w:rPr>
          <w:rFonts w:cs="Calibri"/>
          <w:i/>
        </w:rPr>
        <w:t>yer</w:t>
      </w:r>
      <w:r w:rsidR="007C62E7">
        <w:rPr>
          <w:rFonts w:cs="Calibri"/>
          <w:i/>
          <w:spacing w:val="8"/>
        </w:rPr>
        <w:t xml:space="preserve"> </w:t>
      </w:r>
      <w:r w:rsidR="007C62E7">
        <w:t>i</w:t>
      </w:r>
      <w:r w:rsidR="007C62E7">
        <w:rPr>
          <w:spacing w:val="-2"/>
        </w:rPr>
        <w:t>n</w:t>
      </w:r>
      <w:r w:rsidR="007C62E7">
        <w:t>cl</w:t>
      </w:r>
      <w:r w:rsidR="007C62E7">
        <w:rPr>
          <w:spacing w:val="-1"/>
        </w:rPr>
        <w:t>ud</w:t>
      </w:r>
      <w:r w:rsidR="007C62E7">
        <w:t>i</w:t>
      </w:r>
      <w:r w:rsidR="007C62E7">
        <w:rPr>
          <w:spacing w:val="-2"/>
        </w:rPr>
        <w:t>n</w:t>
      </w:r>
      <w:r w:rsidR="007C62E7">
        <w:t>g</w:t>
      </w:r>
      <w:r w:rsidR="007C62E7">
        <w:rPr>
          <w:spacing w:val="11"/>
        </w:rPr>
        <w:t xml:space="preserve"> </w:t>
      </w:r>
      <w:r w:rsidR="007C62E7">
        <w:t>Pla</w:t>
      </w:r>
      <w:r w:rsidR="007C62E7">
        <w:rPr>
          <w:spacing w:val="-2"/>
        </w:rPr>
        <w:t>n</w:t>
      </w:r>
      <w:r w:rsidR="007C62E7">
        <w:t>t</w:t>
      </w:r>
      <w:r w:rsidR="007C62E7">
        <w:rPr>
          <w:spacing w:val="10"/>
        </w:rPr>
        <w:t xml:space="preserve"> </w:t>
      </w:r>
      <w:r w:rsidR="007C62E7">
        <w:t>S</w:t>
      </w:r>
      <w:r w:rsidR="007C62E7">
        <w:rPr>
          <w:spacing w:val="-1"/>
        </w:rPr>
        <w:t>a</w:t>
      </w:r>
      <w:r w:rsidR="007C62E7">
        <w:rPr>
          <w:spacing w:val="-3"/>
        </w:rPr>
        <w:t>f</w:t>
      </w:r>
      <w:r w:rsidR="007C62E7">
        <w:t>ety</w:t>
      </w:r>
      <w:r w:rsidR="007C62E7">
        <w:rPr>
          <w:spacing w:val="11"/>
        </w:rPr>
        <w:t xml:space="preserve"> </w:t>
      </w:r>
      <w:r w:rsidR="007C62E7">
        <w:t>Reg</w:t>
      </w:r>
      <w:r w:rsidR="007C62E7">
        <w:rPr>
          <w:spacing w:val="-1"/>
        </w:rPr>
        <w:t>u</w:t>
      </w:r>
      <w:r w:rsidR="007C62E7">
        <w:t>lat</w:t>
      </w:r>
      <w:r w:rsidR="007C62E7">
        <w:rPr>
          <w:spacing w:val="-3"/>
        </w:rPr>
        <w:t>i</w:t>
      </w:r>
      <w:r w:rsidR="007C62E7">
        <w:rPr>
          <w:spacing w:val="1"/>
        </w:rPr>
        <w:t>o</w:t>
      </w:r>
      <w:r w:rsidR="007C62E7">
        <w:rPr>
          <w:spacing w:val="-1"/>
        </w:rPr>
        <w:t>n</w:t>
      </w:r>
      <w:r w:rsidR="007C62E7">
        <w:t>s</w:t>
      </w:r>
      <w:r w:rsidR="007C62E7">
        <w:rPr>
          <w:spacing w:val="12"/>
        </w:rPr>
        <w:t xml:space="preserve"> </w:t>
      </w:r>
      <w:r w:rsidR="007C62E7">
        <w:t>in</w:t>
      </w:r>
      <w:r w:rsidR="007C62E7">
        <w:rPr>
          <w:spacing w:val="9"/>
        </w:rPr>
        <w:t xml:space="preserve"> </w:t>
      </w:r>
      <w:r w:rsidR="007C62E7">
        <w:t>te</w:t>
      </w:r>
      <w:r w:rsidR="007C62E7">
        <w:rPr>
          <w:spacing w:val="-3"/>
        </w:rPr>
        <w:t>r</w:t>
      </w:r>
      <w:r w:rsidR="007C62E7">
        <w:t>ms</w:t>
      </w:r>
      <w:r w:rsidR="007C62E7">
        <w:rPr>
          <w:spacing w:val="10"/>
        </w:rPr>
        <w:t xml:space="preserve"> </w:t>
      </w:r>
      <w:r w:rsidR="007C62E7">
        <w:rPr>
          <w:spacing w:val="1"/>
        </w:rPr>
        <w:t>o</w:t>
      </w:r>
      <w:r w:rsidR="007C62E7">
        <w:t>f w</w:t>
      </w:r>
      <w:r w:rsidR="007C62E7">
        <w:rPr>
          <w:spacing w:val="1"/>
        </w:rPr>
        <w:t>o</w:t>
      </w:r>
      <w:r w:rsidR="007C62E7">
        <w:t>rki</w:t>
      </w:r>
      <w:r w:rsidR="007C62E7">
        <w:rPr>
          <w:spacing w:val="-1"/>
        </w:rPr>
        <w:t>n</w:t>
      </w:r>
      <w:r w:rsidR="007C62E7">
        <w:t>g</w:t>
      </w:r>
      <w:r w:rsidR="007C62E7">
        <w:rPr>
          <w:spacing w:val="4"/>
        </w:rPr>
        <w:t xml:space="preserve"> </w:t>
      </w:r>
      <w:r w:rsidR="007C62E7">
        <w:rPr>
          <w:spacing w:val="-1"/>
        </w:rPr>
        <w:t>und</w:t>
      </w:r>
      <w:r w:rsidR="007C62E7">
        <w:t>er</w:t>
      </w:r>
      <w:r w:rsidR="007C62E7">
        <w:rPr>
          <w:spacing w:val="5"/>
        </w:rPr>
        <w:t xml:space="preserve"> </w:t>
      </w:r>
      <w:r w:rsidR="007C62E7">
        <w:rPr>
          <w:spacing w:val="-1"/>
        </w:rPr>
        <w:t>p</w:t>
      </w:r>
      <w:r w:rsidR="007C62E7">
        <w:t>e</w:t>
      </w:r>
      <w:r w:rsidR="007C62E7">
        <w:rPr>
          <w:spacing w:val="-3"/>
        </w:rPr>
        <w:t>r</w:t>
      </w:r>
      <w:r w:rsidR="007C62E7">
        <w:t>mit,</w:t>
      </w:r>
      <w:r w:rsidR="007C62E7">
        <w:rPr>
          <w:spacing w:val="5"/>
        </w:rPr>
        <w:t xml:space="preserve"> </w:t>
      </w:r>
      <w:r w:rsidR="007C62E7">
        <w:t>Li</w:t>
      </w:r>
      <w:r w:rsidR="007C62E7">
        <w:rPr>
          <w:spacing w:val="-3"/>
        </w:rPr>
        <w:t>f</w:t>
      </w:r>
      <w:r w:rsidR="007C62E7">
        <w:t>e</w:t>
      </w:r>
      <w:r w:rsidR="007C62E7">
        <w:rPr>
          <w:spacing w:val="5"/>
        </w:rPr>
        <w:t xml:space="preserve"> </w:t>
      </w:r>
      <w:r w:rsidR="007C62E7">
        <w:t>Ru</w:t>
      </w:r>
      <w:r w:rsidR="007C62E7">
        <w:rPr>
          <w:spacing w:val="-2"/>
        </w:rPr>
        <w:t>l</w:t>
      </w:r>
      <w:r w:rsidR="007C62E7">
        <w:t>es,</w:t>
      </w:r>
      <w:r w:rsidR="007C62E7">
        <w:rPr>
          <w:spacing w:val="5"/>
        </w:rPr>
        <w:t xml:space="preserve"> </w:t>
      </w:r>
      <w:r w:rsidR="007C62E7">
        <w:rPr>
          <w:spacing w:val="-1"/>
        </w:rPr>
        <w:t>H</w:t>
      </w:r>
      <w:r w:rsidR="007C62E7">
        <w:t>ealth</w:t>
      </w:r>
      <w:r w:rsidR="007C62E7">
        <w:rPr>
          <w:spacing w:val="4"/>
        </w:rPr>
        <w:t xml:space="preserve"> </w:t>
      </w:r>
      <w:r w:rsidR="007C62E7">
        <w:t>a</w:t>
      </w:r>
      <w:r w:rsidR="007C62E7">
        <w:rPr>
          <w:spacing w:val="-1"/>
        </w:rPr>
        <w:t>n</w:t>
      </w:r>
      <w:r w:rsidR="007C62E7">
        <w:t>d</w:t>
      </w:r>
      <w:r w:rsidR="007C62E7">
        <w:rPr>
          <w:spacing w:val="4"/>
        </w:rPr>
        <w:t xml:space="preserve"> </w:t>
      </w:r>
      <w:r w:rsidR="007C62E7">
        <w:t>S</w:t>
      </w:r>
      <w:r w:rsidR="007C62E7">
        <w:rPr>
          <w:spacing w:val="-1"/>
        </w:rPr>
        <w:t>a</w:t>
      </w:r>
      <w:r w:rsidR="007C62E7">
        <w:t>fety</w:t>
      </w:r>
      <w:r w:rsidR="007C62E7">
        <w:rPr>
          <w:spacing w:val="6"/>
        </w:rPr>
        <w:t xml:space="preserve"> </w:t>
      </w:r>
      <w:r w:rsidR="007C62E7">
        <w:rPr>
          <w:spacing w:val="-3"/>
        </w:rPr>
        <w:t>r</w:t>
      </w:r>
      <w:r w:rsidR="007C62E7">
        <w:rPr>
          <w:spacing w:val="-2"/>
        </w:rPr>
        <w:t>e</w:t>
      </w:r>
      <w:r w:rsidR="007C62E7">
        <w:rPr>
          <w:spacing w:val="-1"/>
        </w:rPr>
        <w:t>qu</w:t>
      </w:r>
      <w:r w:rsidR="007C62E7">
        <w:t>ire</w:t>
      </w:r>
      <w:r w:rsidR="007C62E7">
        <w:rPr>
          <w:spacing w:val="1"/>
        </w:rPr>
        <w:t>m</w:t>
      </w:r>
      <w:r w:rsidR="007C62E7">
        <w:t>ents.</w:t>
      </w:r>
      <w:r w:rsidR="007C62E7">
        <w:rPr>
          <w:spacing w:val="4"/>
        </w:rPr>
        <w:t xml:space="preserve"> </w:t>
      </w:r>
      <w:r w:rsidR="007C62E7">
        <w:t>T</w:t>
      </w:r>
      <w:r w:rsidR="007C62E7">
        <w:rPr>
          <w:spacing w:val="-3"/>
        </w:rPr>
        <w:t>h</w:t>
      </w:r>
      <w:r w:rsidR="007C62E7">
        <w:t>e</w:t>
      </w:r>
      <w:r w:rsidR="007C62E7">
        <w:rPr>
          <w:spacing w:val="10"/>
        </w:rPr>
        <w:t xml:space="preserve"> </w:t>
      </w:r>
      <w:r>
        <w:rPr>
          <w:rFonts w:cs="Calibri"/>
          <w:i/>
        </w:rPr>
        <w:t>E</w:t>
      </w:r>
      <w:r w:rsidR="007C62E7">
        <w:rPr>
          <w:rFonts w:cs="Calibri"/>
          <w:i/>
        </w:rPr>
        <w:t>mpl</w:t>
      </w:r>
      <w:r w:rsidR="007C62E7">
        <w:rPr>
          <w:rFonts w:cs="Calibri"/>
          <w:i/>
          <w:spacing w:val="-1"/>
        </w:rPr>
        <w:t>o</w:t>
      </w:r>
      <w:r w:rsidR="007C62E7">
        <w:rPr>
          <w:rFonts w:cs="Calibri"/>
          <w:i/>
        </w:rPr>
        <w:t>y</w:t>
      </w:r>
      <w:r w:rsidR="007C62E7">
        <w:rPr>
          <w:rFonts w:cs="Calibri"/>
          <w:i/>
          <w:spacing w:val="-3"/>
        </w:rPr>
        <w:t>e</w:t>
      </w:r>
      <w:r w:rsidR="007C62E7">
        <w:rPr>
          <w:rFonts w:cs="Calibri"/>
          <w:i/>
        </w:rPr>
        <w:t>r</w:t>
      </w:r>
      <w:r w:rsidR="007C62E7">
        <w:rPr>
          <w:rFonts w:cs="Calibri"/>
          <w:i/>
          <w:spacing w:val="6"/>
        </w:rPr>
        <w:t xml:space="preserve"> </w:t>
      </w:r>
      <w:r w:rsidR="007C62E7">
        <w:t>will</w:t>
      </w:r>
      <w:r w:rsidR="007C62E7">
        <w:rPr>
          <w:spacing w:val="4"/>
        </w:rPr>
        <w:t xml:space="preserve"> </w:t>
      </w:r>
      <w:r w:rsidR="007C62E7">
        <w:rPr>
          <w:spacing w:val="-1"/>
        </w:rPr>
        <w:t>p</w:t>
      </w:r>
      <w:r w:rsidR="007C62E7">
        <w:t>rovi</w:t>
      </w:r>
      <w:r w:rsidR="007C62E7">
        <w:rPr>
          <w:spacing w:val="-2"/>
        </w:rPr>
        <w:t>d</w:t>
      </w:r>
      <w:r w:rsidR="007C62E7">
        <w:t>e</w:t>
      </w:r>
      <w:r w:rsidR="007C62E7">
        <w:rPr>
          <w:spacing w:val="5"/>
        </w:rPr>
        <w:t xml:space="preserve"> </w:t>
      </w:r>
      <w:r w:rsidR="007C62E7">
        <w:t>a</w:t>
      </w:r>
      <w:r w:rsidR="007C62E7">
        <w:rPr>
          <w:spacing w:val="5"/>
        </w:rPr>
        <w:t xml:space="preserve"> </w:t>
      </w:r>
      <w:r w:rsidR="007C62E7">
        <w:rPr>
          <w:spacing w:val="-3"/>
        </w:rPr>
        <w:t>R</w:t>
      </w:r>
      <w:r w:rsidR="007C62E7">
        <w:t>espo</w:t>
      </w:r>
      <w:r w:rsidR="007C62E7">
        <w:rPr>
          <w:spacing w:val="-1"/>
        </w:rPr>
        <w:t>n</w:t>
      </w:r>
      <w:r w:rsidR="007C62E7">
        <w:t>si</w:t>
      </w:r>
      <w:r w:rsidR="007C62E7">
        <w:rPr>
          <w:spacing w:val="-2"/>
        </w:rPr>
        <w:t>b</w:t>
      </w:r>
      <w:r w:rsidR="007C62E7">
        <w:rPr>
          <w:spacing w:val="-3"/>
        </w:rPr>
        <w:t>l</w:t>
      </w:r>
      <w:r w:rsidR="007C62E7">
        <w:t>e Per</w:t>
      </w:r>
      <w:r w:rsidR="007C62E7">
        <w:rPr>
          <w:spacing w:val="-3"/>
        </w:rPr>
        <w:t>s</w:t>
      </w:r>
      <w:r w:rsidR="007C62E7">
        <w:rPr>
          <w:spacing w:val="1"/>
        </w:rPr>
        <w:t>o</w:t>
      </w:r>
      <w:r w:rsidR="007C62E7">
        <w:t>n</w:t>
      </w:r>
      <w:r w:rsidR="007C62E7">
        <w:rPr>
          <w:spacing w:val="42"/>
        </w:rPr>
        <w:t xml:space="preserve"> </w:t>
      </w:r>
      <w:r w:rsidR="007C62E7">
        <w:t>in</w:t>
      </w:r>
      <w:r w:rsidR="007C62E7">
        <w:rPr>
          <w:spacing w:val="42"/>
        </w:rPr>
        <w:t xml:space="preserve"> </w:t>
      </w:r>
      <w:r w:rsidR="007C62E7">
        <w:rPr>
          <w:spacing w:val="-2"/>
        </w:rPr>
        <w:t>t</w:t>
      </w:r>
      <w:r w:rsidR="007C62E7">
        <w:t>er</w:t>
      </w:r>
      <w:r w:rsidR="007C62E7">
        <w:rPr>
          <w:spacing w:val="1"/>
        </w:rPr>
        <w:t>m</w:t>
      </w:r>
      <w:r w:rsidR="007C62E7">
        <w:t>s</w:t>
      </w:r>
      <w:r w:rsidR="007C62E7">
        <w:rPr>
          <w:spacing w:val="41"/>
        </w:rPr>
        <w:t xml:space="preserve"> </w:t>
      </w:r>
      <w:r w:rsidR="007C62E7">
        <w:rPr>
          <w:spacing w:val="1"/>
        </w:rPr>
        <w:t>o</w:t>
      </w:r>
      <w:r w:rsidR="007C62E7">
        <w:t>f</w:t>
      </w:r>
      <w:r w:rsidR="007C62E7">
        <w:rPr>
          <w:spacing w:val="40"/>
        </w:rPr>
        <w:t xml:space="preserve"> </w:t>
      </w:r>
      <w:r w:rsidR="007C62E7">
        <w:t>the</w:t>
      </w:r>
      <w:r w:rsidR="007C62E7">
        <w:rPr>
          <w:spacing w:val="44"/>
        </w:rPr>
        <w:t xml:space="preserve"> </w:t>
      </w:r>
      <w:r w:rsidR="007C62E7">
        <w:rPr>
          <w:spacing w:val="-3"/>
        </w:rPr>
        <w:t>r</w:t>
      </w:r>
      <w:r w:rsidR="007C62E7">
        <w:rPr>
          <w:spacing w:val="-2"/>
        </w:rPr>
        <w:t>e</w:t>
      </w:r>
      <w:r w:rsidR="007C62E7">
        <w:rPr>
          <w:spacing w:val="-1"/>
        </w:rPr>
        <w:t>gu</w:t>
      </w:r>
      <w:r w:rsidR="007C62E7">
        <w:t>latio</w:t>
      </w:r>
      <w:r w:rsidR="007C62E7">
        <w:rPr>
          <w:spacing w:val="-1"/>
        </w:rPr>
        <w:t>n</w:t>
      </w:r>
      <w:r w:rsidR="007C62E7">
        <w:t>s</w:t>
      </w:r>
      <w:r w:rsidR="007C62E7">
        <w:rPr>
          <w:spacing w:val="43"/>
        </w:rPr>
        <w:t xml:space="preserve"> </w:t>
      </w:r>
      <w:r w:rsidR="007C62E7">
        <w:t>f</w:t>
      </w:r>
      <w:r w:rsidR="007C62E7">
        <w:rPr>
          <w:spacing w:val="-2"/>
        </w:rPr>
        <w:t>o</w:t>
      </w:r>
      <w:r w:rsidR="007C62E7">
        <w:t>r</w:t>
      </w:r>
      <w:r w:rsidR="007C62E7">
        <w:rPr>
          <w:spacing w:val="43"/>
        </w:rPr>
        <w:t xml:space="preserve"> </w:t>
      </w:r>
      <w:r w:rsidR="007C62E7">
        <w:t>the</w:t>
      </w:r>
      <w:r w:rsidR="007C62E7">
        <w:rPr>
          <w:spacing w:val="43"/>
        </w:rPr>
        <w:t xml:space="preserve"> </w:t>
      </w:r>
      <w:r w:rsidR="007C62E7">
        <w:rPr>
          <w:spacing w:val="-3"/>
        </w:rPr>
        <w:t>r</w:t>
      </w:r>
      <w:r w:rsidR="007C62E7">
        <w:t>eq</w:t>
      </w:r>
      <w:r w:rsidR="007C62E7">
        <w:rPr>
          <w:spacing w:val="-2"/>
        </w:rPr>
        <w:t>u</w:t>
      </w:r>
      <w:r w:rsidR="007C62E7">
        <w:t>ired</w:t>
      </w:r>
      <w:r w:rsidR="007C62E7">
        <w:rPr>
          <w:spacing w:val="40"/>
        </w:rPr>
        <w:t xml:space="preserve"> </w:t>
      </w:r>
      <w:r w:rsidR="007C62E7">
        <w:rPr>
          <w:spacing w:val="-1"/>
        </w:rPr>
        <w:t>p</w:t>
      </w:r>
      <w:r w:rsidR="007C62E7">
        <w:t>er</w:t>
      </w:r>
      <w:r w:rsidR="007C62E7">
        <w:rPr>
          <w:spacing w:val="1"/>
        </w:rPr>
        <w:t>m</w:t>
      </w:r>
      <w:r w:rsidR="007C62E7">
        <w:t>i</w:t>
      </w:r>
      <w:r w:rsidR="007C62E7">
        <w:rPr>
          <w:spacing w:val="-3"/>
        </w:rPr>
        <w:t>t</w:t>
      </w:r>
      <w:r w:rsidR="007C62E7">
        <w:t>s.</w:t>
      </w:r>
      <w:r w:rsidR="007C62E7">
        <w:rPr>
          <w:spacing w:val="43"/>
        </w:rPr>
        <w:t xml:space="preserve"> </w:t>
      </w:r>
      <w:r w:rsidR="007C62E7">
        <w:t>The</w:t>
      </w:r>
      <w:r w:rsidR="007C62E7">
        <w:rPr>
          <w:spacing w:val="47"/>
        </w:rPr>
        <w:t xml:space="preserve"> </w:t>
      </w:r>
      <w:r w:rsidR="007C62E7">
        <w:rPr>
          <w:rFonts w:cs="Calibri"/>
          <w:i/>
        </w:rPr>
        <w:t>Co</w:t>
      </w:r>
      <w:r w:rsidR="007C62E7">
        <w:rPr>
          <w:rFonts w:cs="Calibri"/>
          <w:i/>
          <w:spacing w:val="-4"/>
        </w:rPr>
        <w:t>n</w:t>
      </w:r>
      <w:r w:rsidR="007C62E7">
        <w:rPr>
          <w:rFonts w:cs="Calibri"/>
          <w:i/>
        </w:rPr>
        <w:t>t</w:t>
      </w:r>
      <w:r w:rsidR="007C62E7">
        <w:rPr>
          <w:rFonts w:cs="Calibri"/>
          <w:i/>
          <w:spacing w:val="1"/>
        </w:rPr>
        <w:t>r</w:t>
      </w:r>
      <w:r w:rsidR="007C62E7">
        <w:rPr>
          <w:rFonts w:cs="Calibri"/>
          <w:i/>
          <w:spacing w:val="-1"/>
        </w:rPr>
        <w:t>a</w:t>
      </w:r>
      <w:r w:rsidR="007C62E7">
        <w:rPr>
          <w:rFonts w:cs="Calibri"/>
          <w:i/>
        </w:rPr>
        <w:t>ct</w:t>
      </w:r>
      <w:r w:rsidR="007C62E7">
        <w:rPr>
          <w:rFonts w:cs="Calibri"/>
          <w:i/>
          <w:spacing w:val="-4"/>
        </w:rPr>
        <w:t>o</w:t>
      </w:r>
      <w:r w:rsidR="007C62E7">
        <w:rPr>
          <w:rFonts w:cs="Calibri"/>
          <w:i/>
        </w:rPr>
        <w:t>r</w:t>
      </w:r>
      <w:r w:rsidR="007C62E7">
        <w:rPr>
          <w:rFonts w:cs="Calibri"/>
          <w:i/>
          <w:spacing w:val="45"/>
        </w:rPr>
        <w:t xml:space="preserve"> </w:t>
      </w:r>
      <w:r w:rsidR="007C62E7">
        <w:rPr>
          <w:spacing w:val="-3"/>
        </w:rPr>
        <w:t>i</w:t>
      </w:r>
      <w:r w:rsidR="007C62E7">
        <w:t>s</w:t>
      </w:r>
      <w:r w:rsidR="007C62E7">
        <w:rPr>
          <w:spacing w:val="44"/>
        </w:rPr>
        <w:t xml:space="preserve"> </w:t>
      </w:r>
      <w:r w:rsidR="007C62E7">
        <w:t>to</w:t>
      </w:r>
      <w:r w:rsidR="007C62E7">
        <w:rPr>
          <w:spacing w:val="43"/>
        </w:rPr>
        <w:t xml:space="preserve"> </w:t>
      </w:r>
      <w:r w:rsidR="007C62E7">
        <w:t>su</w:t>
      </w:r>
      <w:r w:rsidR="007C62E7">
        <w:rPr>
          <w:spacing w:val="-2"/>
        </w:rPr>
        <w:t>p</w:t>
      </w:r>
      <w:r w:rsidR="007C62E7">
        <w:rPr>
          <w:spacing w:val="-1"/>
        </w:rPr>
        <w:t>p</w:t>
      </w:r>
      <w:r w:rsidR="007C62E7">
        <w:t>ly</w:t>
      </w:r>
      <w:r w:rsidR="007C62E7">
        <w:rPr>
          <w:spacing w:val="43"/>
        </w:rPr>
        <w:t xml:space="preserve"> </w:t>
      </w:r>
      <w:r w:rsidR="007C62E7">
        <w:t>a</w:t>
      </w:r>
      <w:r w:rsidR="007C62E7">
        <w:rPr>
          <w:spacing w:val="43"/>
        </w:rPr>
        <w:t xml:space="preserve"> </w:t>
      </w:r>
      <w:r w:rsidR="007C62E7">
        <w:rPr>
          <w:spacing w:val="-3"/>
        </w:rPr>
        <w:t>c</w:t>
      </w:r>
      <w:r w:rsidR="007C62E7">
        <w:rPr>
          <w:spacing w:val="-2"/>
        </w:rPr>
        <w:t>o</w:t>
      </w:r>
      <w:r w:rsidR="007C62E7">
        <w:t>m</w:t>
      </w:r>
      <w:r w:rsidR="007C62E7">
        <w:rPr>
          <w:spacing w:val="-1"/>
        </w:rPr>
        <w:t>p</w:t>
      </w:r>
      <w:r w:rsidR="007C62E7">
        <w:t>e</w:t>
      </w:r>
      <w:r w:rsidR="007C62E7">
        <w:rPr>
          <w:spacing w:val="-2"/>
        </w:rPr>
        <w:t>t</w:t>
      </w:r>
      <w:r w:rsidR="007C62E7">
        <w:t>ent su</w:t>
      </w:r>
      <w:r w:rsidR="007C62E7">
        <w:rPr>
          <w:spacing w:val="-2"/>
        </w:rPr>
        <w:t>p</w:t>
      </w:r>
      <w:r w:rsidR="007C62E7">
        <w:t>er</w:t>
      </w:r>
      <w:r w:rsidR="007C62E7">
        <w:rPr>
          <w:spacing w:val="1"/>
        </w:rPr>
        <w:t>v</w:t>
      </w:r>
      <w:r w:rsidR="007C62E7">
        <w:t>i</w:t>
      </w:r>
      <w:r w:rsidR="007C62E7">
        <w:rPr>
          <w:spacing w:val="-3"/>
        </w:rPr>
        <w:t>s</w:t>
      </w:r>
      <w:r w:rsidR="007C62E7">
        <w:rPr>
          <w:spacing w:val="1"/>
        </w:rPr>
        <w:t>o</w:t>
      </w:r>
      <w:r w:rsidR="007C62E7">
        <w:t>r</w:t>
      </w:r>
      <w:r w:rsidR="007C62E7">
        <w:rPr>
          <w:spacing w:val="26"/>
        </w:rPr>
        <w:t xml:space="preserve"> </w:t>
      </w:r>
      <w:r w:rsidR="007C62E7">
        <w:t>w</w:t>
      </w:r>
      <w:r w:rsidR="007C62E7">
        <w:rPr>
          <w:spacing w:val="-3"/>
        </w:rPr>
        <w:t>i</w:t>
      </w:r>
      <w:r w:rsidR="007C62E7">
        <w:t>th</w:t>
      </w:r>
      <w:r w:rsidR="007C62E7">
        <w:rPr>
          <w:spacing w:val="27"/>
        </w:rPr>
        <w:t xml:space="preserve"> </w:t>
      </w:r>
      <w:r w:rsidR="007C62E7">
        <w:t>the</w:t>
      </w:r>
      <w:r w:rsidR="007C62E7">
        <w:rPr>
          <w:spacing w:val="25"/>
        </w:rPr>
        <w:t xml:space="preserve"> </w:t>
      </w:r>
      <w:r w:rsidR="007C62E7">
        <w:rPr>
          <w:spacing w:val="-1"/>
        </w:rPr>
        <w:t>n</w:t>
      </w:r>
      <w:r w:rsidR="007C62E7">
        <w:t>ec</w:t>
      </w:r>
      <w:r w:rsidR="007C62E7">
        <w:rPr>
          <w:spacing w:val="-2"/>
        </w:rPr>
        <w:t>e</w:t>
      </w:r>
      <w:r w:rsidR="007C62E7">
        <w:t>ssary</w:t>
      </w:r>
      <w:r w:rsidR="007C62E7">
        <w:rPr>
          <w:spacing w:val="27"/>
        </w:rPr>
        <w:t xml:space="preserve"> </w:t>
      </w:r>
      <w:r w:rsidR="007C62E7">
        <w:t>sa</w:t>
      </w:r>
      <w:r w:rsidR="007C62E7">
        <w:rPr>
          <w:spacing w:val="-3"/>
        </w:rPr>
        <w:t>f</w:t>
      </w:r>
      <w:r w:rsidR="007C62E7">
        <w:t>e</w:t>
      </w:r>
      <w:r w:rsidR="007C62E7">
        <w:rPr>
          <w:spacing w:val="-2"/>
        </w:rPr>
        <w:t>t</w:t>
      </w:r>
      <w:r w:rsidR="007C62E7">
        <w:t>y</w:t>
      </w:r>
      <w:r w:rsidR="007C62E7">
        <w:rPr>
          <w:spacing w:val="28"/>
        </w:rPr>
        <w:t xml:space="preserve"> </w:t>
      </w:r>
      <w:r w:rsidR="007C62E7">
        <w:t>a</w:t>
      </w:r>
      <w:r w:rsidR="007C62E7">
        <w:rPr>
          <w:spacing w:val="-1"/>
        </w:rPr>
        <w:t>n</w:t>
      </w:r>
      <w:r w:rsidR="007C62E7">
        <w:t>d</w:t>
      </w:r>
      <w:r w:rsidR="007C62E7">
        <w:rPr>
          <w:spacing w:val="27"/>
        </w:rPr>
        <w:t xml:space="preserve"> </w:t>
      </w:r>
      <w:r w:rsidR="007C62E7">
        <w:t>e</w:t>
      </w:r>
      <w:r w:rsidR="007C62E7">
        <w:rPr>
          <w:spacing w:val="-3"/>
        </w:rPr>
        <w:t>n</w:t>
      </w:r>
      <w:r w:rsidR="007C62E7">
        <w:t>viro</w:t>
      </w:r>
      <w:r w:rsidR="007C62E7">
        <w:rPr>
          <w:spacing w:val="-3"/>
        </w:rPr>
        <w:t>n</w:t>
      </w:r>
      <w:r w:rsidR="007C62E7">
        <w:rPr>
          <w:spacing w:val="3"/>
        </w:rPr>
        <w:t>m</w:t>
      </w:r>
      <w:r w:rsidR="007C62E7">
        <w:t>ental</w:t>
      </w:r>
      <w:r w:rsidR="007C62E7">
        <w:rPr>
          <w:spacing w:val="24"/>
        </w:rPr>
        <w:t xml:space="preserve"> </w:t>
      </w:r>
      <w:r w:rsidR="007C62E7">
        <w:t>trai</w:t>
      </w:r>
      <w:r w:rsidR="007C62E7">
        <w:rPr>
          <w:spacing w:val="-1"/>
        </w:rPr>
        <w:t>n</w:t>
      </w:r>
      <w:r w:rsidR="007C62E7">
        <w:t>i</w:t>
      </w:r>
      <w:r w:rsidR="007C62E7">
        <w:rPr>
          <w:spacing w:val="-2"/>
        </w:rPr>
        <w:t>n</w:t>
      </w:r>
      <w:r w:rsidR="007C62E7">
        <w:t>g</w:t>
      </w:r>
      <w:r w:rsidR="007C62E7">
        <w:rPr>
          <w:spacing w:val="27"/>
        </w:rPr>
        <w:t xml:space="preserve"> </w:t>
      </w:r>
      <w:r w:rsidR="007C62E7">
        <w:rPr>
          <w:spacing w:val="-2"/>
        </w:rPr>
        <w:t>t</w:t>
      </w:r>
      <w:r w:rsidR="007C62E7">
        <w:t>o</w:t>
      </w:r>
      <w:r w:rsidR="007C62E7">
        <w:rPr>
          <w:spacing w:val="27"/>
        </w:rPr>
        <w:t xml:space="preserve"> </w:t>
      </w:r>
      <w:r w:rsidR="007C62E7">
        <w:t>su</w:t>
      </w:r>
      <w:r w:rsidR="007C62E7">
        <w:rPr>
          <w:spacing w:val="-2"/>
        </w:rPr>
        <w:t>p</w:t>
      </w:r>
      <w:r w:rsidR="007C62E7">
        <w:t>e</w:t>
      </w:r>
      <w:r w:rsidR="007C62E7">
        <w:rPr>
          <w:spacing w:val="-3"/>
        </w:rPr>
        <w:t>r</w:t>
      </w:r>
      <w:r w:rsidR="007C62E7">
        <w:t>vise</w:t>
      </w:r>
      <w:r w:rsidR="007C62E7">
        <w:rPr>
          <w:spacing w:val="25"/>
        </w:rPr>
        <w:t xml:space="preserve"> </w:t>
      </w:r>
      <w:r w:rsidR="007C62E7">
        <w:t>the</w:t>
      </w:r>
      <w:r w:rsidR="007C62E7">
        <w:rPr>
          <w:spacing w:val="25"/>
        </w:rPr>
        <w:t xml:space="preserve"> </w:t>
      </w:r>
      <w:r w:rsidR="007C62E7">
        <w:t>w</w:t>
      </w:r>
      <w:r w:rsidR="007C62E7">
        <w:rPr>
          <w:spacing w:val="1"/>
        </w:rPr>
        <w:t>o</w:t>
      </w:r>
      <w:r w:rsidR="007C62E7">
        <w:rPr>
          <w:spacing w:val="-3"/>
        </w:rPr>
        <w:t>r</w:t>
      </w:r>
      <w:r w:rsidR="007C62E7">
        <w:t>ks.</w:t>
      </w:r>
      <w:r w:rsidR="007C62E7">
        <w:rPr>
          <w:spacing w:val="24"/>
        </w:rPr>
        <w:t xml:space="preserve"> </w:t>
      </w:r>
      <w:r w:rsidR="007C62E7">
        <w:t>Pr</w:t>
      </w:r>
      <w:r w:rsidR="007C62E7">
        <w:rPr>
          <w:spacing w:val="-2"/>
        </w:rPr>
        <w:t>o</w:t>
      </w:r>
      <w:r w:rsidR="007C62E7">
        <w:rPr>
          <w:spacing w:val="1"/>
        </w:rPr>
        <w:t>o</w:t>
      </w:r>
      <w:r w:rsidR="007C62E7">
        <w:t>f</w:t>
      </w:r>
      <w:r w:rsidR="007C62E7">
        <w:rPr>
          <w:spacing w:val="25"/>
        </w:rPr>
        <w:t xml:space="preserve"> </w:t>
      </w:r>
      <w:r w:rsidR="007C62E7">
        <w:rPr>
          <w:spacing w:val="-2"/>
        </w:rPr>
        <w:t>o</w:t>
      </w:r>
      <w:r w:rsidR="007C62E7">
        <w:t>f certif</w:t>
      </w:r>
      <w:r w:rsidR="007C62E7">
        <w:rPr>
          <w:spacing w:val="-1"/>
        </w:rPr>
        <w:t>i</w:t>
      </w:r>
      <w:r w:rsidR="007C62E7">
        <w:t>c</w:t>
      </w:r>
      <w:r w:rsidR="007C62E7">
        <w:rPr>
          <w:spacing w:val="-3"/>
        </w:rPr>
        <w:t>a</w:t>
      </w:r>
      <w:r w:rsidR="007C62E7">
        <w:t>ti</w:t>
      </w:r>
      <w:r w:rsidR="007C62E7">
        <w:rPr>
          <w:spacing w:val="1"/>
        </w:rPr>
        <w:t>o</w:t>
      </w:r>
      <w:r w:rsidR="007C62E7">
        <w:t>n</w:t>
      </w:r>
      <w:r w:rsidR="007C62E7">
        <w:rPr>
          <w:spacing w:val="-3"/>
        </w:rPr>
        <w:t xml:space="preserve"> </w:t>
      </w:r>
      <w:r w:rsidR="005A3C55">
        <w:t>shall</w:t>
      </w:r>
      <w:ins w:id="3" w:author="Thambi Gazu" w:date="2022-05-03T15:58:00Z">
        <w:r w:rsidR="006716DC">
          <w:t xml:space="preserve"> </w:t>
        </w:r>
      </w:ins>
      <w:r w:rsidR="007C62E7">
        <w:rPr>
          <w:spacing w:val="-3"/>
        </w:rPr>
        <w:t>b</w:t>
      </w:r>
      <w:r w:rsidR="007C62E7">
        <w:t>e su</w:t>
      </w:r>
      <w:r w:rsidR="007C62E7">
        <w:rPr>
          <w:spacing w:val="-2"/>
        </w:rPr>
        <w:t>p</w:t>
      </w:r>
      <w:r w:rsidR="007C62E7">
        <w:rPr>
          <w:spacing w:val="-1"/>
        </w:rPr>
        <w:t>p</w:t>
      </w:r>
      <w:r w:rsidR="007C62E7">
        <w:t>l</w:t>
      </w:r>
      <w:r w:rsidR="007C62E7">
        <w:rPr>
          <w:spacing w:val="-1"/>
        </w:rPr>
        <w:t>i</w:t>
      </w:r>
      <w:r w:rsidR="007C62E7">
        <w:t>ed</w:t>
      </w:r>
      <w:r w:rsidR="009254C6">
        <w:t xml:space="preserve"> to The Employer</w:t>
      </w:r>
      <w:r w:rsidR="007C62E7">
        <w:t>.</w:t>
      </w:r>
    </w:p>
    <w:p w14:paraId="280A272C" w14:textId="2689AA68" w:rsidR="007C62E7" w:rsidRDefault="005A3C55" w:rsidP="005B3361">
      <w:pPr>
        <w:pStyle w:val="BodyText"/>
        <w:numPr>
          <w:ilvl w:val="2"/>
          <w:numId w:val="39"/>
        </w:numPr>
        <w:tabs>
          <w:tab w:val="left" w:pos="833"/>
        </w:tabs>
        <w:spacing w:line="265" w:lineRule="auto"/>
        <w:ind w:right="110"/>
        <w:jc w:val="both"/>
      </w:pPr>
      <w:r>
        <w:t xml:space="preserve">All the payments will be based on the on the quantities of silt removed from the dam as indicated on this document. The Contractor shall provide daily reports and the bathymetric survey report after completing cleaning activities on each dam using recognized measuring instruments. The Employer will perform audit bathymetric surveys with Third Party if there are suspicious </w:t>
      </w:r>
      <w:r>
        <w:rPr>
          <w:spacing w:val="8"/>
        </w:rPr>
        <w:t>information discrepancies on the report submitted by The Contractor’s reports and The Contractor shall be liable for such payments</w:t>
      </w:r>
      <w:proofErr w:type="gramStart"/>
      <w:r>
        <w:rPr>
          <w:spacing w:val="8"/>
        </w:rPr>
        <w:t xml:space="preserve">. </w:t>
      </w:r>
      <w:r w:rsidR="007C62E7">
        <w:t>.</w:t>
      </w:r>
      <w:proofErr w:type="gramEnd"/>
    </w:p>
    <w:p w14:paraId="57D249D9" w14:textId="4DB1E982" w:rsidR="007C62E7" w:rsidRPr="00B068EA" w:rsidRDefault="007C62E7" w:rsidP="002060B0">
      <w:pPr>
        <w:pStyle w:val="BodyText"/>
        <w:numPr>
          <w:ilvl w:val="2"/>
          <w:numId w:val="39"/>
        </w:numPr>
        <w:tabs>
          <w:tab w:val="left" w:pos="833"/>
        </w:tabs>
        <w:spacing w:before="8"/>
        <w:rPr>
          <w:rFonts w:cs="Calibri"/>
        </w:rPr>
      </w:pPr>
      <w:r>
        <w:t>A</w:t>
      </w:r>
      <w:r w:rsidRPr="00B068EA">
        <w:rPr>
          <w:spacing w:val="-1"/>
        </w:rPr>
        <w:t>l</w:t>
      </w:r>
      <w:r>
        <w:t>l</w:t>
      </w:r>
      <w:r w:rsidRPr="00B068EA">
        <w:rPr>
          <w:spacing w:val="14"/>
        </w:rPr>
        <w:t xml:space="preserve"> </w:t>
      </w:r>
      <w:r w:rsidRPr="00B068EA">
        <w:rPr>
          <w:spacing w:val="12"/>
        </w:rPr>
        <w:t xml:space="preserve"> </w:t>
      </w:r>
      <w:r w:rsidR="00B068EA" w:rsidRPr="00B068EA">
        <w:rPr>
          <w:spacing w:val="15"/>
        </w:rPr>
        <w:t xml:space="preserve"> </w:t>
      </w:r>
      <w:r w:rsidR="00B068EA">
        <w:t xml:space="preserve"> mobile equipment Operators l</w:t>
      </w:r>
      <w:r w:rsidR="00B068EA" w:rsidRPr="00B068EA">
        <w:rPr>
          <w:spacing w:val="-1"/>
        </w:rPr>
        <w:t>i</w:t>
      </w:r>
      <w:r w:rsidR="00B068EA">
        <w:t>cen</w:t>
      </w:r>
      <w:r w:rsidR="00B068EA" w:rsidRPr="00B068EA">
        <w:rPr>
          <w:spacing w:val="-3"/>
        </w:rPr>
        <w:t>s</w:t>
      </w:r>
      <w:r w:rsidR="00B068EA">
        <w:t>ed</w:t>
      </w:r>
      <w:r w:rsidRPr="00B068EA">
        <w:rPr>
          <w:spacing w:val="14"/>
        </w:rPr>
        <w:t xml:space="preserve"> </w:t>
      </w:r>
      <w:r w:rsidR="00B068EA" w:rsidRPr="00B068EA">
        <w:rPr>
          <w:spacing w:val="14"/>
        </w:rPr>
        <w:t xml:space="preserve">including mobile </w:t>
      </w:r>
      <w:proofErr w:type="gramStart"/>
      <w:r w:rsidR="00B068EA" w:rsidRPr="00B068EA">
        <w:rPr>
          <w:spacing w:val="14"/>
        </w:rPr>
        <w:t xml:space="preserve">vehicles </w:t>
      </w:r>
      <w:r w:rsidRPr="00B068EA">
        <w:rPr>
          <w:spacing w:val="15"/>
        </w:rPr>
        <w:t xml:space="preserve"> </w:t>
      </w:r>
      <w:r w:rsidR="00B068EA" w:rsidRPr="00B068EA">
        <w:rPr>
          <w:spacing w:val="15"/>
        </w:rPr>
        <w:t>to</w:t>
      </w:r>
      <w:proofErr w:type="gramEnd"/>
      <w:r w:rsidR="00B068EA" w:rsidRPr="00B068EA">
        <w:rPr>
          <w:spacing w:val="15"/>
        </w:rPr>
        <w:t xml:space="preserve"> </w:t>
      </w:r>
      <w:r>
        <w:t>t</w:t>
      </w:r>
      <w:r w:rsidRPr="00B068EA">
        <w:rPr>
          <w:spacing w:val="-3"/>
        </w:rPr>
        <w:t>r</w:t>
      </w:r>
      <w:r>
        <w:t>a</w:t>
      </w:r>
      <w:r w:rsidRPr="00B068EA">
        <w:rPr>
          <w:spacing w:val="-1"/>
        </w:rPr>
        <w:t>n</w:t>
      </w:r>
      <w:r>
        <w:t>sport</w:t>
      </w:r>
      <w:r w:rsidRPr="00B068EA">
        <w:rPr>
          <w:spacing w:val="13"/>
        </w:rPr>
        <w:t xml:space="preserve"> </w:t>
      </w:r>
      <w:r>
        <w:t>wa</w:t>
      </w:r>
      <w:r w:rsidRPr="00B068EA">
        <w:rPr>
          <w:spacing w:val="-2"/>
        </w:rPr>
        <w:t>s</w:t>
      </w:r>
      <w:r>
        <w:t>te</w:t>
      </w:r>
      <w:r w:rsidRPr="00B068EA">
        <w:rPr>
          <w:spacing w:val="13"/>
        </w:rPr>
        <w:t xml:space="preserve"> </w:t>
      </w:r>
      <w:r>
        <w:t>m</w:t>
      </w:r>
      <w:r w:rsidRPr="00B068EA">
        <w:rPr>
          <w:spacing w:val="-3"/>
        </w:rPr>
        <w:t>a</w:t>
      </w:r>
      <w:r>
        <w:t>teri</w:t>
      </w:r>
      <w:r w:rsidRPr="00B068EA">
        <w:rPr>
          <w:spacing w:val="-1"/>
        </w:rPr>
        <w:t>a</w:t>
      </w:r>
      <w:r>
        <w:t>l</w:t>
      </w:r>
      <w:r w:rsidR="00B068EA">
        <w:t xml:space="preserve"> to disposal facilities shall be fully trained and all competency certificates shall be</w:t>
      </w:r>
      <w:r w:rsidRPr="00B068EA">
        <w:rPr>
          <w:spacing w:val="15"/>
        </w:rPr>
        <w:t xml:space="preserve"> </w:t>
      </w:r>
      <w:r>
        <w:t>su</w:t>
      </w:r>
      <w:r w:rsidRPr="00B068EA">
        <w:rPr>
          <w:spacing w:val="-2"/>
        </w:rPr>
        <w:t>b</w:t>
      </w:r>
      <w:r>
        <w:t>m</w:t>
      </w:r>
      <w:r w:rsidRPr="00B068EA">
        <w:rPr>
          <w:spacing w:val="-3"/>
        </w:rPr>
        <w:t>i</w:t>
      </w:r>
      <w:r>
        <w:t>tted</w:t>
      </w:r>
      <w:r w:rsidRPr="00B068EA">
        <w:rPr>
          <w:spacing w:val="12"/>
        </w:rPr>
        <w:t xml:space="preserve"> </w:t>
      </w:r>
      <w:r w:rsidRPr="00B068EA">
        <w:rPr>
          <w:spacing w:val="-2"/>
        </w:rPr>
        <w:t>t</w:t>
      </w:r>
      <w:r>
        <w:t>o</w:t>
      </w:r>
      <w:r w:rsidRPr="00B068EA">
        <w:rPr>
          <w:spacing w:val="15"/>
        </w:rPr>
        <w:t xml:space="preserve"> </w:t>
      </w:r>
      <w:r>
        <w:t>t</w:t>
      </w:r>
      <w:r w:rsidRPr="00B068EA">
        <w:rPr>
          <w:spacing w:val="-3"/>
        </w:rPr>
        <w:t>h</w:t>
      </w:r>
      <w:r>
        <w:t>e</w:t>
      </w:r>
      <w:r w:rsidR="00B068EA">
        <w:rPr>
          <w:rFonts w:cs="Calibri"/>
          <w:i/>
        </w:rPr>
        <w:t xml:space="preserve"> </w:t>
      </w:r>
      <w:r w:rsidRPr="002060B0">
        <w:rPr>
          <w:rFonts w:cs="Calibri"/>
          <w:i/>
        </w:rPr>
        <w:t>Em</w:t>
      </w:r>
      <w:r w:rsidRPr="002060B0">
        <w:rPr>
          <w:rFonts w:cs="Calibri"/>
          <w:i/>
          <w:spacing w:val="-1"/>
        </w:rPr>
        <w:t>p</w:t>
      </w:r>
      <w:r w:rsidRPr="002060B0">
        <w:rPr>
          <w:rFonts w:cs="Calibri"/>
          <w:i/>
        </w:rPr>
        <w:t>l</w:t>
      </w:r>
      <w:r w:rsidRPr="002060B0">
        <w:rPr>
          <w:rFonts w:cs="Calibri"/>
          <w:i/>
          <w:spacing w:val="-1"/>
        </w:rPr>
        <w:t>o</w:t>
      </w:r>
      <w:r w:rsidRPr="002060B0">
        <w:rPr>
          <w:rFonts w:cs="Calibri"/>
          <w:i/>
        </w:rPr>
        <w:t>yer.</w:t>
      </w:r>
    </w:p>
    <w:p w14:paraId="3967DC07" w14:textId="766CD080" w:rsidR="007C62E7" w:rsidRDefault="007C62E7" w:rsidP="005B3361">
      <w:pPr>
        <w:pStyle w:val="BodyText"/>
        <w:numPr>
          <w:ilvl w:val="2"/>
          <w:numId w:val="39"/>
        </w:numPr>
        <w:tabs>
          <w:tab w:val="left" w:pos="833"/>
        </w:tabs>
        <w:spacing w:before="39" w:line="275" w:lineRule="auto"/>
        <w:ind w:right="114"/>
        <w:jc w:val="both"/>
        <w:rPr>
          <w:rFonts w:cs="Calibri"/>
        </w:rPr>
      </w:pPr>
      <w:r>
        <w:t>The</w:t>
      </w:r>
      <w:r>
        <w:rPr>
          <w:spacing w:val="7"/>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9"/>
        </w:rPr>
        <w:t xml:space="preserve"> </w:t>
      </w:r>
      <w:r w:rsidR="00B068EA">
        <w:t>shall</w:t>
      </w:r>
      <w:r w:rsidR="00B068EA">
        <w:rPr>
          <w:spacing w:val="9"/>
        </w:rPr>
        <w:t xml:space="preserve"> </w:t>
      </w:r>
      <w:r>
        <w:t>su</w:t>
      </w:r>
      <w:r>
        <w:rPr>
          <w:spacing w:val="-2"/>
        </w:rPr>
        <w:t>p</w:t>
      </w:r>
      <w:r>
        <w:rPr>
          <w:spacing w:val="-1"/>
        </w:rPr>
        <w:t>p</w:t>
      </w:r>
      <w:r>
        <w:t>ly</w:t>
      </w:r>
      <w:r>
        <w:rPr>
          <w:spacing w:val="8"/>
        </w:rPr>
        <w:t xml:space="preserve"> </w:t>
      </w:r>
      <w:r>
        <w:rPr>
          <w:spacing w:val="1"/>
        </w:rPr>
        <w:t>o</w:t>
      </w:r>
      <w:r>
        <w:t>wn</w:t>
      </w:r>
      <w:r>
        <w:rPr>
          <w:spacing w:val="7"/>
        </w:rPr>
        <w:t xml:space="preserve"> </w:t>
      </w:r>
      <w:proofErr w:type="spellStart"/>
      <w:r>
        <w:t>c</w:t>
      </w:r>
      <w:r>
        <w:rPr>
          <w:spacing w:val="1"/>
        </w:rPr>
        <w:t>o</w:t>
      </w:r>
      <w:r>
        <w:rPr>
          <w:spacing w:val="-3"/>
        </w:rPr>
        <w:t>l</w:t>
      </w:r>
      <w:r>
        <w:rPr>
          <w:spacing w:val="1"/>
        </w:rPr>
        <w:t>o</w:t>
      </w:r>
      <w:r>
        <w:rPr>
          <w:spacing w:val="-1"/>
        </w:rPr>
        <w:t>u</w:t>
      </w:r>
      <w:r>
        <w:t>r</w:t>
      </w:r>
      <w:proofErr w:type="spellEnd"/>
      <w:r>
        <w:rPr>
          <w:spacing w:val="7"/>
        </w:rPr>
        <w:t xml:space="preserve"> </w:t>
      </w:r>
      <w:r>
        <w:rPr>
          <w:spacing w:val="-3"/>
        </w:rPr>
        <w:t>c</w:t>
      </w:r>
      <w:r>
        <w:rPr>
          <w:spacing w:val="1"/>
        </w:rPr>
        <w:t>o</w:t>
      </w:r>
      <w:r>
        <w:rPr>
          <w:spacing w:val="-1"/>
        </w:rPr>
        <w:t>d</w:t>
      </w:r>
      <w:r>
        <w:t>ed</w:t>
      </w:r>
      <w:r>
        <w:rPr>
          <w:spacing w:val="7"/>
        </w:rPr>
        <w:t xml:space="preserve"> </w:t>
      </w:r>
      <w:r>
        <w:t>was</w:t>
      </w:r>
      <w:r>
        <w:rPr>
          <w:spacing w:val="-2"/>
        </w:rPr>
        <w:t>t</w:t>
      </w:r>
      <w:r>
        <w:t>e</w:t>
      </w:r>
      <w:r>
        <w:rPr>
          <w:spacing w:val="8"/>
        </w:rPr>
        <w:t xml:space="preserve"> </w:t>
      </w:r>
      <w:r>
        <w:t>c</w:t>
      </w:r>
      <w:r>
        <w:rPr>
          <w:spacing w:val="1"/>
        </w:rPr>
        <w:t>o</w:t>
      </w:r>
      <w:r>
        <w:rPr>
          <w:spacing w:val="-1"/>
        </w:rPr>
        <w:t>n</w:t>
      </w:r>
      <w:r>
        <w:t>tai</w:t>
      </w:r>
      <w:r>
        <w:rPr>
          <w:spacing w:val="-1"/>
        </w:rPr>
        <w:t>n</w:t>
      </w:r>
      <w:r>
        <w:t>ers</w:t>
      </w:r>
      <w:r>
        <w:rPr>
          <w:spacing w:val="8"/>
        </w:rPr>
        <w:t xml:space="preserve"> </w:t>
      </w:r>
      <w:r>
        <w:t>l</w:t>
      </w:r>
      <w:r>
        <w:rPr>
          <w:spacing w:val="-1"/>
        </w:rPr>
        <w:t>i</w:t>
      </w:r>
      <w:r>
        <w:rPr>
          <w:spacing w:val="-2"/>
        </w:rPr>
        <w:t>k</w:t>
      </w:r>
      <w:r>
        <w:t>e</w:t>
      </w:r>
      <w:r>
        <w:rPr>
          <w:spacing w:val="8"/>
        </w:rPr>
        <w:t xml:space="preserve"> </w:t>
      </w:r>
      <w:r>
        <w:t>ski</w:t>
      </w:r>
      <w:r>
        <w:rPr>
          <w:spacing w:val="-1"/>
        </w:rPr>
        <w:t>p</w:t>
      </w:r>
      <w:r>
        <w:t>s</w:t>
      </w:r>
      <w:r>
        <w:rPr>
          <w:spacing w:val="7"/>
        </w:rPr>
        <w:t xml:space="preserve"> </w:t>
      </w:r>
      <w:r>
        <w:t>that</w:t>
      </w:r>
      <w:r>
        <w:rPr>
          <w:spacing w:val="7"/>
        </w:rPr>
        <w:t xml:space="preserve"> </w:t>
      </w:r>
      <w:r>
        <w:rPr>
          <w:spacing w:val="-3"/>
        </w:rPr>
        <w:t>a</w:t>
      </w:r>
      <w:r>
        <w:t>re</w:t>
      </w:r>
      <w:r>
        <w:rPr>
          <w:spacing w:val="8"/>
        </w:rPr>
        <w:t xml:space="preserve"> </w:t>
      </w:r>
      <w:r>
        <w:rPr>
          <w:spacing w:val="-1"/>
        </w:rPr>
        <w:t>n</w:t>
      </w:r>
      <w:r>
        <w:rPr>
          <w:spacing w:val="1"/>
        </w:rPr>
        <w:t>o</w:t>
      </w:r>
      <w:r>
        <w:t>t</w:t>
      </w:r>
      <w:r>
        <w:rPr>
          <w:spacing w:val="8"/>
        </w:rPr>
        <w:t xml:space="preserve"> </w:t>
      </w:r>
      <w:r>
        <w:rPr>
          <w:spacing w:val="-1"/>
        </w:rPr>
        <w:t>d</w:t>
      </w:r>
      <w:r>
        <w:t>ef</w:t>
      </w:r>
      <w:r>
        <w:rPr>
          <w:spacing w:val="-2"/>
        </w:rPr>
        <w:t>e</w:t>
      </w:r>
      <w:r>
        <w:t>cti</w:t>
      </w:r>
      <w:r>
        <w:rPr>
          <w:spacing w:val="-1"/>
        </w:rPr>
        <w:t>v</w:t>
      </w:r>
      <w:r>
        <w:t>e</w:t>
      </w:r>
      <w:r>
        <w:rPr>
          <w:spacing w:val="8"/>
        </w:rPr>
        <w:t xml:space="preserve"> </w:t>
      </w:r>
      <w:r>
        <w:rPr>
          <w:spacing w:val="-2"/>
        </w:rPr>
        <w:t>o</w:t>
      </w:r>
      <w:r>
        <w:t>r c</w:t>
      </w:r>
      <w:r>
        <w:rPr>
          <w:spacing w:val="1"/>
        </w:rPr>
        <w:t>o</w:t>
      </w:r>
      <w:r>
        <w:t>r</w:t>
      </w:r>
      <w:r>
        <w:rPr>
          <w:spacing w:val="-3"/>
        </w:rPr>
        <w:t>r</w:t>
      </w:r>
      <w:r>
        <w:rPr>
          <w:spacing w:val="1"/>
        </w:rPr>
        <w:t>o</w:t>
      </w:r>
      <w:r>
        <w:rPr>
          <w:spacing w:val="-1"/>
        </w:rPr>
        <w:t>d</w:t>
      </w:r>
      <w:r>
        <w:t>ed t</w:t>
      </w:r>
      <w:r>
        <w:rPr>
          <w:spacing w:val="-1"/>
        </w:rPr>
        <w:t>h</w:t>
      </w:r>
      <w:r>
        <w:rPr>
          <w:spacing w:val="-3"/>
        </w:rPr>
        <w:t>r</w:t>
      </w:r>
      <w:r>
        <w:rPr>
          <w:spacing w:val="1"/>
        </w:rPr>
        <w:t>o</w:t>
      </w:r>
      <w:r>
        <w:rPr>
          <w:spacing w:val="-1"/>
        </w:rPr>
        <w:t>ugh-</w:t>
      </w:r>
      <w:r>
        <w:rPr>
          <w:spacing w:val="1"/>
        </w:rPr>
        <w:t>o</w:t>
      </w:r>
      <w:r>
        <w:rPr>
          <w:spacing w:val="-1"/>
        </w:rPr>
        <w:t>u</w:t>
      </w:r>
      <w:r>
        <w:t>t</w:t>
      </w:r>
      <w:r>
        <w:rPr>
          <w:spacing w:val="-2"/>
        </w:rPr>
        <w:t xml:space="preserve"> </w:t>
      </w:r>
      <w:r>
        <w:t>the</w:t>
      </w:r>
      <w:r>
        <w:rPr>
          <w:spacing w:val="-2"/>
        </w:rPr>
        <w:t xml:space="preserve"> </w:t>
      </w:r>
      <w:r>
        <w:rPr>
          <w:spacing w:val="-1"/>
        </w:rPr>
        <w:t>p</w:t>
      </w:r>
      <w:r>
        <w:t>roje</w:t>
      </w:r>
      <w:r>
        <w:rPr>
          <w:spacing w:val="-2"/>
        </w:rPr>
        <w:t>c</w:t>
      </w:r>
      <w:r>
        <w:t>t</w:t>
      </w:r>
      <w:r>
        <w:rPr>
          <w:rFonts w:cs="Calibri"/>
          <w:i/>
        </w:rPr>
        <w:t>.</w:t>
      </w:r>
    </w:p>
    <w:p w14:paraId="6070DC59" w14:textId="2E0E8376" w:rsidR="007C62E7" w:rsidRPr="00741D53" w:rsidRDefault="007C62E7" w:rsidP="005B3361">
      <w:pPr>
        <w:pStyle w:val="BodyText"/>
        <w:numPr>
          <w:ilvl w:val="2"/>
          <w:numId w:val="39"/>
        </w:numPr>
        <w:tabs>
          <w:tab w:val="left" w:pos="833"/>
        </w:tabs>
        <w:spacing w:before="3" w:line="239" w:lineRule="auto"/>
        <w:ind w:right="188"/>
      </w:pPr>
      <w:r w:rsidRPr="00741D53">
        <w:t>A</w:t>
      </w:r>
      <w:r w:rsidRPr="00741D53">
        <w:rPr>
          <w:spacing w:val="-1"/>
        </w:rPr>
        <w:t>l</w:t>
      </w:r>
      <w:r w:rsidRPr="00741D53">
        <w:t>l the w</w:t>
      </w:r>
      <w:r w:rsidRPr="00741D53">
        <w:rPr>
          <w:spacing w:val="-2"/>
        </w:rPr>
        <w:t>a</w:t>
      </w:r>
      <w:r w:rsidRPr="00741D53">
        <w:t>ste</w:t>
      </w:r>
      <w:r w:rsidRPr="00741D53">
        <w:rPr>
          <w:spacing w:val="-2"/>
        </w:rPr>
        <w:t xml:space="preserve"> </w:t>
      </w:r>
      <w:r w:rsidRPr="00741D53">
        <w:t>fr</w:t>
      </w:r>
      <w:r w:rsidRPr="00741D53">
        <w:rPr>
          <w:spacing w:val="-2"/>
        </w:rPr>
        <w:t>o</w:t>
      </w:r>
      <w:r w:rsidRPr="00741D53">
        <w:t>m</w:t>
      </w:r>
      <w:r w:rsidRPr="00741D53">
        <w:rPr>
          <w:spacing w:val="-1"/>
        </w:rPr>
        <w:t xml:space="preserve"> </w:t>
      </w:r>
      <w:r w:rsidRPr="006716DC">
        <w:t>the d</w:t>
      </w:r>
      <w:r w:rsidRPr="006716DC">
        <w:rPr>
          <w:spacing w:val="-3"/>
        </w:rPr>
        <w:t>a</w:t>
      </w:r>
      <w:r w:rsidRPr="006716DC">
        <w:rPr>
          <w:spacing w:val="-2"/>
        </w:rPr>
        <w:t>m</w:t>
      </w:r>
      <w:r w:rsidRPr="006716DC">
        <w:t>s wi</w:t>
      </w:r>
      <w:r w:rsidRPr="006716DC">
        <w:rPr>
          <w:spacing w:val="-1"/>
        </w:rPr>
        <w:t>l</w:t>
      </w:r>
      <w:r w:rsidRPr="006716DC">
        <w:t>l be</w:t>
      </w:r>
      <w:r w:rsidRPr="006716DC">
        <w:rPr>
          <w:spacing w:val="-3"/>
        </w:rPr>
        <w:t xml:space="preserve"> </w:t>
      </w:r>
      <w:r w:rsidRPr="006716DC">
        <w:t>te</w:t>
      </w:r>
      <w:r w:rsidRPr="006716DC">
        <w:rPr>
          <w:spacing w:val="-2"/>
        </w:rPr>
        <w:t>s</w:t>
      </w:r>
      <w:r w:rsidRPr="006716DC">
        <w:t>ted</w:t>
      </w:r>
      <w:r w:rsidRPr="006716DC">
        <w:rPr>
          <w:spacing w:val="-1"/>
        </w:rPr>
        <w:t xml:space="preserve"> </w:t>
      </w:r>
      <w:r w:rsidRPr="006716DC">
        <w:rPr>
          <w:spacing w:val="-3"/>
        </w:rPr>
        <w:t>f</w:t>
      </w:r>
      <w:r w:rsidRPr="006716DC">
        <w:rPr>
          <w:spacing w:val="1"/>
        </w:rPr>
        <w:t>o</w:t>
      </w:r>
      <w:r w:rsidRPr="006716DC">
        <w:t>r t</w:t>
      </w:r>
      <w:r w:rsidRPr="006716DC">
        <w:rPr>
          <w:spacing w:val="-4"/>
        </w:rPr>
        <w:t>h</w:t>
      </w:r>
      <w:r w:rsidRPr="006716DC">
        <w:t>e cla</w:t>
      </w:r>
      <w:r w:rsidRPr="006716DC">
        <w:rPr>
          <w:spacing w:val="-3"/>
        </w:rPr>
        <w:t>s</w:t>
      </w:r>
      <w:r w:rsidRPr="006716DC">
        <w:t>sif</w:t>
      </w:r>
      <w:r w:rsidRPr="006716DC">
        <w:rPr>
          <w:spacing w:val="-1"/>
        </w:rPr>
        <w:t>i</w:t>
      </w:r>
      <w:r w:rsidRPr="006716DC">
        <w:t>cati</w:t>
      </w:r>
      <w:r w:rsidRPr="006716DC">
        <w:rPr>
          <w:spacing w:val="1"/>
        </w:rPr>
        <w:t>o</w:t>
      </w:r>
      <w:r w:rsidRPr="006716DC">
        <w:t>n</w:t>
      </w:r>
      <w:r w:rsidRPr="006716DC">
        <w:rPr>
          <w:spacing w:val="-3"/>
        </w:rPr>
        <w:t xml:space="preserve"> </w:t>
      </w:r>
      <w:r w:rsidRPr="006716DC">
        <w:rPr>
          <w:spacing w:val="1"/>
        </w:rPr>
        <w:t>o</w:t>
      </w:r>
      <w:r w:rsidRPr="006716DC">
        <w:t>f</w:t>
      </w:r>
      <w:r w:rsidRPr="006716DC">
        <w:rPr>
          <w:spacing w:val="-2"/>
        </w:rPr>
        <w:t xml:space="preserve"> </w:t>
      </w:r>
      <w:r w:rsidRPr="006716DC">
        <w:t>was</w:t>
      </w:r>
      <w:r w:rsidRPr="006716DC">
        <w:rPr>
          <w:spacing w:val="-2"/>
        </w:rPr>
        <w:t>t</w:t>
      </w:r>
      <w:r w:rsidRPr="006716DC">
        <w:t xml:space="preserve">e </w:t>
      </w:r>
      <w:r w:rsidRPr="006716DC">
        <w:rPr>
          <w:spacing w:val="-1"/>
        </w:rPr>
        <w:t>b</w:t>
      </w:r>
      <w:r w:rsidRPr="006716DC">
        <w:t>y</w:t>
      </w:r>
      <w:r w:rsidRPr="006716DC">
        <w:rPr>
          <w:spacing w:val="-2"/>
        </w:rPr>
        <w:t xml:space="preserve"> </w:t>
      </w:r>
      <w:r w:rsidRPr="006716DC">
        <w:t>t</w:t>
      </w:r>
      <w:r w:rsidRPr="006716DC">
        <w:rPr>
          <w:spacing w:val="-1"/>
        </w:rPr>
        <w:t>h</w:t>
      </w:r>
      <w:r w:rsidRPr="006716DC">
        <w:t>e</w:t>
      </w:r>
      <w:r w:rsidRPr="006716DC">
        <w:rPr>
          <w:spacing w:val="3"/>
        </w:rPr>
        <w:t xml:space="preserve"> </w:t>
      </w:r>
      <w:r w:rsidRPr="006716DC">
        <w:rPr>
          <w:rFonts w:cs="Calibri"/>
          <w:i/>
          <w:spacing w:val="-3"/>
        </w:rPr>
        <w:t>E</w:t>
      </w:r>
      <w:r w:rsidRPr="006716DC">
        <w:rPr>
          <w:rFonts w:cs="Calibri"/>
          <w:i/>
        </w:rPr>
        <w:t>mpl</w:t>
      </w:r>
      <w:r w:rsidRPr="006716DC">
        <w:rPr>
          <w:rFonts w:cs="Calibri"/>
          <w:i/>
          <w:spacing w:val="-2"/>
        </w:rPr>
        <w:t>o</w:t>
      </w:r>
      <w:r w:rsidRPr="006716DC">
        <w:rPr>
          <w:rFonts w:cs="Calibri"/>
          <w:i/>
        </w:rPr>
        <w:t>yer</w:t>
      </w:r>
      <w:r w:rsidRPr="006716DC">
        <w:rPr>
          <w:rFonts w:cs="Calibri"/>
          <w:i/>
          <w:spacing w:val="-1"/>
        </w:rPr>
        <w:t xml:space="preserve"> </w:t>
      </w:r>
      <w:r w:rsidRPr="006716DC">
        <w:t>(fu</w:t>
      </w:r>
      <w:r w:rsidRPr="006716DC">
        <w:rPr>
          <w:spacing w:val="-1"/>
        </w:rPr>
        <w:t>l</w:t>
      </w:r>
      <w:r w:rsidRPr="006716DC">
        <w:t>l report</w:t>
      </w:r>
      <w:r w:rsidRPr="006716DC">
        <w:rPr>
          <w:spacing w:val="-2"/>
        </w:rPr>
        <w:t xml:space="preserve"> </w:t>
      </w:r>
      <w:r w:rsidRPr="006716DC">
        <w:t>to</w:t>
      </w:r>
      <w:r w:rsidRPr="006716DC">
        <w:rPr>
          <w:spacing w:val="-1"/>
        </w:rPr>
        <w:t xml:space="preserve"> </w:t>
      </w:r>
      <w:r w:rsidRPr="006716DC">
        <w:t xml:space="preserve">be </w:t>
      </w:r>
      <w:r w:rsidRPr="006716DC">
        <w:rPr>
          <w:spacing w:val="-1"/>
        </w:rPr>
        <w:t>g</w:t>
      </w:r>
      <w:r w:rsidRPr="006716DC">
        <w:rPr>
          <w:spacing w:val="-3"/>
        </w:rPr>
        <w:t>i</w:t>
      </w:r>
      <w:r w:rsidRPr="006716DC">
        <w:t xml:space="preserve">ven </w:t>
      </w:r>
      <w:r w:rsidRPr="006716DC">
        <w:rPr>
          <w:spacing w:val="-2"/>
        </w:rPr>
        <w:t>t</w:t>
      </w:r>
      <w:r w:rsidRPr="006716DC">
        <w:t>o</w:t>
      </w:r>
      <w:r w:rsidRPr="006716DC">
        <w:rPr>
          <w:spacing w:val="-1"/>
        </w:rPr>
        <w:t xml:space="preserve"> </w:t>
      </w:r>
      <w:r w:rsidRPr="006716DC">
        <w:t>the</w:t>
      </w:r>
      <w:r w:rsidRPr="006716DC">
        <w:rPr>
          <w:spacing w:val="2"/>
        </w:rPr>
        <w:t xml:space="preserve"> </w:t>
      </w:r>
      <w:r w:rsidRPr="006716DC">
        <w:rPr>
          <w:rFonts w:cs="Calibri"/>
          <w:i/>
          <w:spacing w:val="-3"/>
        </w:rPr>
        <w:t>C</w:t>
      </w:r>
      <w:r w:rsidRPr="006716DC">
        <w:rPr>
          <w:rFonts w:cs="Calibri"/>
          <w:i/>
        </w:rPr>
        <w:t>o</w:t>
      </w:r>
      <w:r w:rsidRPr="006716DC">
        <w:rPr>
          <w:rFonts w:cs="Calibri"/>
          <w:i/>
          <w:spacing w:val="-2"/>
        </w:rPr>
        <w:t>n</w:t>
      </w:r>
      <w:r w:rsidRPr="006716DC">
        <w:rPr>
          <w:rFonts w:cs="Calibri"/>
          <w:i/>
        </w:rPr>
        <w:t>t</w:t>
      </w:r>
      <w:r w:rsidRPr="006716DC">
        <w:rPr>
          <w:rFonts w:cs="Calibri"/>
          <w:i/>
          <w:spacing w:val="1"/>
        </w:rPr>
        <w:t>r</w:t>
      </w:r>
      <w:r w:rsidRPr="006716DC">
        <w:rPr>
          <w:rFonts w:cs="Calibri"/>
          <w:i/>
          <w:spacing w:val="-1"/>
        </w:rPr>
        <w:t>a</w:t>
      </w:r>
      <w:r w:rsidRPr="006716DC">
        <w:rPr>
          <w:rFonts w:cs="Calibri"/>
          <w:i/>
        </w:rPr>
        <w:t>ct</w:t>
      </w:r>
      <w:r w:rsidRPr="006716DC">
        <w:rPr>
          <w:rFonts w:cs="Calibri"/>
          <w:i/>
          <w:spacing w:val="-1"/>
        </w:rPr>
        <w:t>o</w:t>
      </w:r>
      <w:r w:rsidRPr="006716DC">
        <w:rPr>
          <w:rFonts w:cs="Calibri"/>
          <w:i/>
        </w:rPr>
        <w:t>r</w:t>
      </w:r>
      <w:r w:rsidRPr="006716DC">
        <w:rPr>
          <w:rFonts w:cs="Calibri"/>
          <w:i/>
          <w:spacing w:val="-1"/>
        </w:rPr>
        <w:t xml:space="preserve"> </w:t>
      </w:r>
      <w:r w:rsidRPr="006716DC">
        <w:rPr>
          <w:spacing w:val="-1"/>
        </w:rPr>
        <w:t>b</w:t>
      </w:r>
      <w:r w:rsidRPr="006716DC">
        <w:t>ef</w:t>
      </w:r>
      <w:r w:rsidRPr="006716DC">
        <w:rPr>
          <w:spacing w:val="1"/>
        </w:rPr>
        <w:t>o</w:t>
      </w:r>
      <w:r w:rsidRPr="006716DC">
        <w:rPr>
          <w:spacing w:val="-3"/>
        </w:rPr>
        <w:t>r</w:t>
      </w:r>
      <w:r w:rsidRPr="006716DC">
        <w:t>e t</w:t>
      </w:r>
      <w:r w:rsidRPr="006716DC">
        <w:rPr>
          <w:spacing w:val="-3"/>
        </w:rPr>
        <w:t>h</w:t>
      </w:r>
      <w:r w:rsidRPr="006716DC">
        <w:t xml:space="preserve">e </w:t>
      </w:r>
      <w:r w:rsidRPr="006716DC">
        <w:rPr>
          <w:spacing w:val="-3"/>
        </w:rPr>
        <w:t>c</w:t>
      </w:r>
      <w:r w:rsidRPr="006716DC">
        <w:rPr>
          <w:spacing w:val="-2"/>
        </w:rPr>
        <w:t>o</w:t>
      </w:r>
      <w:r w:rsidRPr="006716DC">
        <w:t>m</w:t>
      </w:r>
      <w:r w:rsidRPr="006716DC">
        <w:rPr>
          <w:spacing w:val="-2"/>
        </w:rPr>
        <w:t>m</w:t>
      </w:r>
      <w:r w:rsidRPr="006716DC">
        <w:t>enc</w:t>
      </w:r>
      <w:r w:rsidRPr="006716DC">
        <w:rPr>
          <w:spacing w:val="-2"/>
        </w:rPr>
        <w:t>e</w:t>
      </w:r>
      <w:r w:rsidRPr="006716DC">
        <w:t>ment</w:t>
      </w:r>
      <w:r w:rsidRPr="006716DC">
        <w:rPr>
          <w:spacing w:val="-2"/>
        </w:rPr>
        <w:t xml:space="preserve"> </w:t>
      </w:r>
      <w:r w:rsidRPr="006716DC">
        <w:rPr>
          <w:spacing w:val="1"/>
        </w:rPr>
        <w:t>o</w:t>
      </w:r>
      <w:r w:rsidRPr="006716DC">
        <w:t>f</w:t>
      </w:r>
      <w:r w:rsidRPr="006716DC">
        <w:rPr>
          <w:spacing w:val="-2"/>
        </w:rPr>
        <w:t xml:space="preserve"> </w:t>
      </w:r>
      <w:r w:rsidRPr="006716DC">
        <w:t>wo</w:t>
      </w:r>
      <w:r w:rsidRPr="006716DC">
        <w:rPr>
          <w:spacing w:val="-1"/>
        </w:rPr>
        <w:t>r</w:t>
      </w:r>
      <w:r w:rsidRPr="006716DC">
        <w:rPr>
          <w:spacing w:val="2"/>
        </w:rPr>
        <w:t>k</w:t>
      </w:r>
      <w:r w:rsidRPr="006716DC">
        <w:t>) a</w:t>
      </w:r>
      <w:r w:rsidRPr="006716DC">
        <w:rPr>
          <w:spacing w:val="-1"/>
        </w:rPr>
        <w:t>n</w:t>
      </w:r>
      <w:r w:rsidRPr="006716DC">
        <w:t>d</w:t>
      </w:r>
      <w:r w:rsidRPr="006716DC">
        <w:rPr>
          <w:spacing w:val="-1"/>
        </w:rPr>
        <w:t xml:space="preserve"> </w:t>
      </w:r>
      <w:r w:rsidRPr="006716DC">
        <w:t>in</w:t>
      </w:r>
      <w:r w:rsidRPr="006716DC">
        <w:rPr>
          <w:spacing w:val="-3"/>
        </w:rPr>
        <w:t xml:space="preserve"> c</w:t>
      </w:r>
      <w:r w:rsidRPr="006716DC">
        <w:rPr>
          <w:spacing w:val="-1"/>
        </w:rPr>
        <w:t>a</w:t>
      </w:r>
      <w:r w:rsidRPr="006716DC">
        <w:t>ses</w:t>
      </w:r>
      <w:r w:rsidRPr="006716DC">
        <w:rPr>
          <w:spacing w:val="-2"/>
        </w:rPr>
        <w:t xml:space="preserve"> </w:t>
      </w:r>
      <w:r w:rsidRPr="006716DC">
        <w:t>where</w:t>
      </w:r>
      <w:r w:rsidRPr="006716DC">
        <w:rPr>
          <w:spacing w:val="-2"/>
        </w:rPr>
        <w:t xml:space="preserve"> </w:t>
      </w:r>
      <w:r w:rsidRPr="006716DC">
        <w:t>was</w:t>
      </w:r>
      <w:r w:rsidRPr="006716DC">
        <w:rPr>
          <w:spacing w:val="-2"/>
        </w:rPr>
        <w:t>t</w:t>
      </w:r>
      <w:r w:rsidRPr="006716DC">
        <w:t>e is classif</w:t>
      </w:r>
      <w:r w:rsidRPr="006716DC">
        <w:rPr>
          <w:spacing w:val="-1"/>
        </w:rPr>
        <w:t>i</w:t>
      </w:r>
      <w:r w:rsidRPr="006716DC">
        <w:t xml:space="preserve">ed </w:t>
      </w:r>
      <w:r w:rsidRPr="006716DC">
        <w:rPr>
          <w:spacing w:val="-3"/>
        </w:rPr>
        <w:t>a</w:t>
      </w:r>
      <w:r w:rsidRPr="006716DC">
        <w:t>s ha</w:t>
      </w:r>
      <w:r w:rsidRPr="006716DC">
        <w:rPr>
          <w:spacing w:val="-2"/>
        </w:rPr>
        <w:t>z</w:t>
      </w:r>
      <w:r w:rsidRPr="006716DC">
        <w:t>ar</w:t>
      </w:r>
      <w:r w:rsidRPr="006716DC">
        <w:rPr>
          <w:spacing w:val="-2"/>
        </w:rPr>
        <w:t>d</w:t>
      </w:r>
      <w:r w:rsidRPr="006716DC">
        <w:rPr>
          <w:spacing w:val="1"/>
        </w:rPr>
        <w:t>o</w:t>
      </w:r>
      <w:r w:rsidRPr="006716DC">
        <w:rPr>
          <w:spacing w:val="-1"/>
        </w:rPr>
        <w:t>u</w:t>
      </w:r>
      <w:r w:rsidRPr="006716DC">
        <w:t>s</w:t>
      </w:r>
      <w:r w:rsidRPr="006716DC">
        <w:rPr>
          <w:spacing w:val="1"/>
        </w:rPr>
        <w:t xml:space="preserve"> </w:t>
      </w:r>
      <w:r w:rsidRPr="006716DC">
        <w:rPr>
          <w:spacing w:val="-3"/>
        </w:rPr>
        <w:t>i</w:t>
      </w:r>
      <w:r w:rsidRPr="006716DC">
        <w:t>t</w:t>
      </w:r>
      <w:r w:rsidRPr="006716DC">
        <w:rPr>
          <w:spacing w:val="-2"/>
        </w:rPr>
        <w:t xml:space="preserve"> </w:t>
      </w:r>
      <w:r w:rsidRPr="006716DC">
        <w:t>should</w:t>
      </w:r>
      <w:r w:rsidRPr="006716DC">
        <w:rPr>
          <w:spacing w:val="-2"/>
        </w:rPr>
        <w:t xml:space="preserve"> </w:t>
      </w:r>
      <w:r w:rsidRPr="006716DC">
        <w:t>be t</w:t>
      </w:r>
      <w:r w:rsidRPr="006716DC">
        <w:rPr>
          <w:spacing w:val="-3"/>
        </w:rPr>
        <w:t>r</w:t>
      </w:r>
      <w:r w:rsidRPr="006716DC">
        <w:t>ea</w:t>
      </w:r>
      <w:r w:rsidRPr="006716DC">
        <w:rPr>
          <w:spacing w:val="-2"/>
        </w:rPr>
        <w:t>t</w:t>
      </w:r>
      <w:r w:rsidRPr="006716DC">
        <w:t>ed as s</w:t>
      </w:r>
      <w:r w:rsidRPr="006716DC">
        <w:rPr>
          <w:spacing w:val="-1"/>
        </w:rPr>
        <w:t>u</w:t>
      </w:r>
      <w:r w:rsidRPr="006716DC">
        <w:t>ch</w:t>
      </w:r>
      <w:r w:rsidRPr="006716DC">
        <w:rPr>
          <w:spacing w:val="-2"/>
        </w:rPr>
        <w:t xml:space="preserve"> </w:t>
      </w:r>
      <w:r w:rsidRPr="006716DC">
        <w:rPr>
          <w:spacing w:val="-3"/>
        </w:rPr>
        <w:t>a</w:t>
      </w:r>
      <w:r w:rsidRPr="006716DC">
        <w:t>ll</w:t>
      </w:r>
      <w:r w:rsidRPr="006716DC">
        <w:rPr>
          <w:spacing w:val="-1"/>
        </w:rPr>
        <w:t xml:space="preserve"> </w:t>
      </w:r>
      <w:r w:rsidRPr="006716DC">
        <w:t>t</w:t>
      </w:r>
      <w:r w:rsidRPr="006716DC">
        <w:rPr>
          <w:spacing w:val="-1"/>
        </w:rPr>
        <w:t>h</w:t>
      </w:r>
      <w:r w:rsidRPr="006716DC">
        <w:t xml:space="preserve">e </w:t>
      </w:r>
      <w:r w:rsidRPr="006716DC">
        <w:rPr>
          <w:spacing w:val="-1"/>
        </w:rPr>
        <w:t>h</w:t>
      </w:r>
      <w:r w:rsidRPr="006716DC">
        <w:t>a</w:t>
      </w:r>
      <w:r w:rsidRPr="006716DC">
        <w:rPr>
          <w:spacing w:val="-1"/>
        </w:rPr>
        <w:t>z</w:t>
      </w:r>
      <w:r w:rsidRPr="006716DC">
        <w:t>ar</w:t>
      </w:r>
      <w:r w:rsidRPr="006716DC">
        <w:rPr>
          <w:spacing w:val="-2"/>
        </w:rPr>
        <w:t>d</w:t>
      </w:r>
      <w:r w:rsidRPr="006716DC">
        <w:rPr>
          <w:spacing w:val="1"/>
        </w:rPr>
        <w:t>o</w:t>
      </w:r>
      <w:r w:rsidRPr="006716DC">
        <w:rPr>
          <w:spacing w:val="-1"/>
        </w:rPr>
        <w:t>u</w:t>
      </w:r>
      <w:r w:rsidRPr="006716DC">
        <w:t>s</w:t>
      </w:r>
      <w:r w:rsidRPr="006716DC">
        <w:rPr>
          <w:spacing w:val="-3"/>
        </w:rPr>
        <w:t xml:space="preserve"> </w:t>
      </w:r>
      <w:r w:rsidRPr="006716DC">
        <w:t>wa</w:t>
      </w:r>
      <w:r w:rsidRPr="006716DC">
        <w:rPr>
          <w:spacing w:val="-3"/>
        </w:rPr>
        <w:t>s</w:t>
      </w:r>
      <w:r w:rsidRPr="006716DC">
        <w:t>te</w:t>
      </w:r>
      <w:r w:rsidRPr="006716DC">
        <w:rPr>
          <w:spacing w:val="2"/>
        </w:rPr>
        <w:t xml:space="preserve"> </w:t>
      </w:r>
      <w:r w:rsidRPr="006716DC">
        <w:t>a</w:t>
      </w:r>
      <w:r w:rsidRPr="006716DC">
        <w:rPr>
          <w:spacing w:val="-1"/>
        </w:rPr>
        <w:t>n</w:t>
      </w:r>
      <w:r w:rsidRPr="006716DC">
        <w:t>d</w:t>
      </w:r>
      <w:r w:rsidRPr="006716DC">
        <w:rPr>
          <w:spacing w:val="-3"/>
        </w:rPr>
        <w:t xml:space="preserve"> </w:t>
      </w:r>
      <w:r w:rsidRPr="006716DC">
        <w:t>to</w:t>
      </w:r>
      <w:r w:rsidRPr="006716DC">
        <w:rPr>
          <w:spacing w:val="1"/>
        </w:rPr>
        <w:t xml:space="preserve"> </w:t>
      </w:r>
      <w:r w:rsidRPr="006716DC">
        <w:t>be</w:t>
      </w:r>
      <w:r w:rsidRPr="006716DC">
        <w:rPr>
          <w:spacing w:val="-2"/>
        </w:rPr>
        <w:t xml:space="preserve"> </w:t>
      </w:r>
      <w:r w:rsidRPr="006716DC">
        <w:t>ha</w:t>
      </w:r>
      <w:r w:rsidRPr="006716DC">
        <w:rPr>
          <w:spacing w:val="-2"/>
        </w:rPr>
        <w:t>u</w:t>
      </w:r>
      <w:r w:rsidRPr="006716DC">
        <w:t>led</w:t>
      </w:r>
      <w:r w:rsidRPr="006716DC">
        <w:rPr>
          <w:spacing w:val="-1"/>
        </w:rPr>
        <w:t xml:space="preserve"> </w:t>
      </w:r>
      <w:r w:rsidRPr="006716DC">
        <w:t xml:space="preserve">and </w:t>
      </w:r>
      <w:r w:rsidRPr="006716DC">
        <w:rPr>
          <w:spacing w:val="-1"/>
        </w:rPr>
        <w:t>d</w:t>
      </w:r>
      <w:r w:rsidRPr="006716DC">
        <w:t>is</w:t>
      </w:r>
      <w:r w:rsidRPr="006716DC">
        <w:rPr>
          <w:spacing w:val="-2"/>
        </w:rPr>
        <w:t>p</w:t>
      </w:r>
      <w:r w:rsidRPr="006716DC">
        <w:rPr>
          <w:spacing w:val="1"/>
        </w:rPr>
        <w:t>o</w:t>
      </w:r>
      <w:r w:rsidRPr="006716DC">
        <w:t>sed</w:t>
      </w:r>
      <w:r w:rsidRPr="006716DC">
        <w:rPr>
          <w:spacing w:val="-3"/>
        </w:rPr>
        <w:t xml:space="preserve"> </w:t>
      </w:r>
      <w:r w:rsidRPr="006716DC">
        <w:rPr>
          <w:spacing w:val="1"/>
        </w:rPr>
        <w:t>o</w:t>
      </w:r>
      <w:r w:rsidRPr="006716DC">
        <w:t>f at</w:t>
      </w:r>
      <w:r w:rsidRPr="006716DC">
        <w:rPr>
          <w:spacing w:val="-2"/>
        </w:rPr>
        <w:t xml:space="preserve"> </w:t>
      </w:r>
      <w:r w:rsidRPr="006716DC">
        <w:t>t</w:t>
      </w:r>
      <w:r w:rsidRPr="006716DC">
        <w:rPr>
          <w:spacing w:val="-1"/>
        </w:rPr>
        <w:t>h</w:t>
      </w:r>
      <w:r w:rsidRPr="006716DC">
        <w:t>e</w:t>
      </w:r>
      <w:r w:rsidRPr="006716DC">
        <w:rPr>
          <w:spacing w:val="2"/>
        </w:rPr>
        <w:t xml:space="preserve"> </w:t>
      </w:r>
      <w:r w:rsidR="00BB4C58" w:rsidRPr="006716DC">
        <w:t>l</w:t>
      </w:r>
      <w:r w:rsidR="00BB4C58" w:rsidRPr="006716DC">
        <w:rPr>
          <w:spacing w:val="-3"/>
        </w:rPr>
        <w:t>i</w:t>
      </w:r>
      <w:r w:rsidR="00BB4C58" w:rsidRPr="006716DC">
        <w:t>censed</w:t>
      </w:r>
      <w:r w:rsidRPr="006716DC">
        <w:rPr>
          <w:spacing w:val="-5"/>
        </w:rPr>
        <w:t xml:space="preserve"> </w:t>
      </w:r>
      <w:r w:rsidRPr="006716DC">
        <w:t>a</w:t>
      </w:r>
      <w:r w:rsidRPr="006716DC">
        <w:rPr>
          <w:spacing w:val="-1"/>
        </w:rPr>
        <w:t>n</w:t>
      </w:r>
      <w:r w:rsidRPr="006716DC">
        <w:t>d</w:t>
      </w:r>
      <w:r w:rsidRPr="006716DC">
        <w:rPr>
          <w:spacing w:val="-1"/>
        </w:rPr>
        <w:t xml:space="preserve"> </w:t>
      </w:r>
      <w:r w:rsidRPr="006716DC">
        <w:t>ap</w:t>
      </w:r>
      <w:r w:rsidRPr="006716DC">
        <w:rPr>
          <w:spacing w:val="-2"/>
        </w:rPr>
        <w:t>p</w:t>
      </w:r>
      <w:r w:rsidRPr="006716DC">
        <w:t>roved</w:t>
      </w:r>
      <w:r w:rsidRPr="006716DC">
        <w:rPr>
          <w:spacing w:val="-2"/>
        </w:rPr>
        <w:t xml:space="preserve"> </w:t>
      </w:r>
      <w:r w:rsidRPr="006716DC">
        <w:t>la</w:t>
      </w:r>
      <w:r w:rsidRPr="006716DC">
        <w:rPr>
          <w:spacing w:val="-2"/>
        </w:rPr>
        <w:t>n</w:t>
      </w:r>
      <w:r w:rsidRPr="006716DC">
        <w:rPr>
          <w:spacing w:val="-1"/>
        </w:rPr>
        <w:t>d</w:t>
      </w:r>
      <w:r w:rsidRPr="006716DC">
        <w:t>fi</w:t>
      </w:r>
      <w:r w:rsidRPr="006716DC">
        <w:rPr>
          <w:spacing w:val="-1"/>
        </w:rPr>
        <w:t>l</w:t>
      </w:r>
      <w:r w:rsidRPr="006716DC">
        <w:t>l site</w:t>
      </w:r>
      <w:r w:rsidRPr="006716DC">
        <w:rPr>
          <w:spacing w:val="-2"/>
        </w:rPr>
        <w:t xml:space="preserve"> a</w:t>
      </w:r>
      <w:r w:rsidRPr="006716DC">
        <w:rPr>
          <w:spacing w:val="-1"/>
        </w:rPr>
        <w:t>n</w:t>
      </w:r>
      <w:r w:rsidRPr="006716DC">
        <w:t>d</w:t>
      </w:r>
      <w:r w:rsidRPr="006716DC">
        <w:rPr>
          <w:spacing w:val="-1"/>
        </w:rPr>
        <w:t xml:space="preserve"> </w:t>
      </w:r>
      <w:r w:rsidRPr="006716DC">
        <w:t>pro</w:t>
      </w:r>
      <w:r w:rsidRPr="006716DC">
        <w:rPr>
          <w:spacing w:val="1"/>
        </w:rPr>
        <w:t>o</w:t>
      </w:r>
      <w:r w:rsidRPr="006716DC">
        <w:t>f</w:t>
      </w:r>
      <w:r w:rsidRPr="006716DC">
        <w:rPr>
          <w:spacing w:val="-2"/>
        </w:rPr>
        <w:t xml:space="preserve"> </w:t>
      </w:r>
      <w:r w:rsidRPr="006716DC">
        <w:rPr>
          <w:spacing w:val="1"/>
        </w:rPr>
        <w:t>o</w:t>
      </w:r>
      <w:r w:rsidRPr="006716DC">
        <w:t>f d</w:t>
      </w:r>
      <w:r w:rsidRPr="006716DC">
        <w:rPr>
          <w:spacing w:val="-1"/>
        </w:rPr>
        <w:t>i</w:t>
      </w:r>
      <w:r w:rsidRPr="006716DC">
        <w:t>s</w:t>
      </w:r>
      <w:r w:rsidRPr="006716DC">
        <w:rPr>
          <w:spacing w:val="-4"/>
        </w:rPr>
        <w:t>p</w:t>
      </w:r>
      <w:r w:rsidRPr="006716DC">
        <w:rPr>
          <w:spacing w:val="1"/>
        </w:rPr>
        <w:t>o</w:t>
      </w:r>
      <w:r w:rsidRPr="006716DC">
        <w:t>sal</w:t>
      </w:r>
      <w:r w:rsidRPr="006716DC">
        <w:rPr>
          <w:spacing w:val="-3"/>
        </w:rPr>
        <w:t xml:space="preserve"> </w:t>
      </w:r>
      <w:r w:rsidRPr="006716DC">
        <w:t>to</w:t>
      </w:r>
      <w:r w:rsidRPr="006716DC">
        <w:rPr>
          <w:spacing w:val="-1"/>
        </w:rPr>
        <w:t xml:space="preserve"> </w:t>
      </w:r>
      <w:r w:rsidRPr="006716DC">
        <w:t xml:space="preserve">be </w:t>
      </w:r>
      <w:r w:rsidRPr="006716DC">
        <w:rPr>
          <w:spacing w:val="-3"/>
        </w:rPr>
        <w:t>s</w:t>
      </w:r>
      <w:r w:rsidRPr="006716DC">
        <w:rPr>
          <w:spacing w:val="-1"/>
        </w:rPr>
        <w:t>ub</w:t>
      </w:r>
      <w:r w:rsidRPr="006716DC">
        <w:t>mitt</w:t>
      </w:r>
      <w:r w:rsidRPr="006716DC">
        <w:rPr>
          <w:spacing w:val="3"/>
        </w:rPr>
        <w:t>e</w:t>
      </w:r>
      <w:r w:rsidRPr="006716DC">
        <w:t>d</w:t>
      </w:r>
      <w:r w:rsidRPr="006716DC">
        <w:rPr>
          <w:spacing w:val="-3"/>
        </w:rPr>
        <w:t xml:space="preserve"> </w:t>
      </w:r>
      <w:r w:rsidRPr="006716DC">
        <w:t>to</w:t>
      </w:r>
      <w:r w:rsidRPr="006716DC">
        <w:rPr>
          <w:spacing w:val="-1"/>
        </w:rPr>
        <w:t xml:space="preserve"> </w:t>
      </w:r>
      <w:r w:rsidRPr="006716DC">
        <w:t>t</w:t>
      </w:r>
      <w:r w:rsidRPr="006716DC">
        <w:rPr>
          <w:spacing w:val="-1"/>
        </w:rPr>
        <w:t>h</w:t>
      </w:r>
      <w:r w:rsidRPr="006716DC">
        <w:t xml:space="preserve">e </w:t>
      </w:r>
      <w:r w:rsidRPr="006716DC">
        <w:rPr>
          <w:rFonts w:cs="Calibri"/>
          <w:i/>
        </w:rPr>
        <w:t>Em</w:t>
      </w:r>
      <w:r w:rsidRPr="006716DC">
        <w:rPr>
          <w:rFonts w:cs="Calibri"/>
          <w:i/>
          <w:spacing w:val="-1"/>
        </w:rPr>
        <w:t>p</w:t>
      </w:r>
      <w:r w:rsidRPr="006716DC">
        <w:rPr>
          <w:rFonts w:cs="Calibri"/>
          <w:i/>
        </w:rPr>
        <w:t>l</w:t>
      </w:r>
      <w:r w:rsidRPr="006716DC">
        <w:rPr>
          <w:rFonts w:cs="Calibri"/>
          <w:i/>
          <w:spacing w:val="-1"/>
        </w:rPr>
        <w:t>o</w:t>
      </w:r>
      <w:r w:rsidRPr="006716DC">
        <w:rPr>
          <w:rFonts w:cs="Calibri"/>
          <w:i/>
        </w:rPr>
        <w:t>yer</w:t>
      </w:r>
      <w:r w:rsidRPr="006716DC">
        <w:rPr>
          <w:rFonts w:cs="Calibri"/>
          <w:i/>
          <w:spacing w:val="-1"/>
        </w:rPr>
        <w:t xml:space="preserve"> </w:t>
      </w:r>
      <w:r w:rsidRPr="006716DC">
        <w:rPr>
          <w:spacing w:val="-1"/>
        </w:rPr>
        <w:t>du</w:t>
      </w:r>
      <w:r w:rsidRPr="006716DC">
        <w:t>ri</w:t>
      </w:r>
      <w:r w:rsidRPr="006716DC">
        <w:rPr>
          <w:spacing w:val="-2"/>
        </w:rPr>
        <w:t>n</w:t>
      </w:r>
      <w:r w:rsidRPr="006716DC">
        <w:t>g</w:t>
      </w:r>
      <w:r w:rsidRPr="006716DC">
        <w:rPr>
          <w:spacing w:val="-1"/>
        </w:rPr>
        <w:t xml:space="preserve"> </w:t>
      </w:r>
      <w:r w:rsidRPr="006716DC">
        <w:t>asses</w:t>
      </w:r>
      <w:r w:rsidRPr="006716DC">
        <w:rPr>
          <w:spacing w:val="-3"/>
        </w:rPr>
        <w:t>s</w:t>
      </w:r>
      <w:r w:rsidRPr="006716DC">
        <w:t>m</w:t>
      </w:r>
      <w:r w:rsidRPr="006716DC">
        <w:rPr>
          <w:spacing w:val="-2"/>
        </w:rPr>
        <w:t>e</w:t>
      </w:r>
      <w:r w:rsidRPr="006716DC">
        <w:rPr>
          <w:spacing w:val="-1"/>
        </w:rPr>
        <w:t>n</w:t>
      </w:r>
      <w:r w:rsidRPr="006716DC">
        <w:t>t.</w:t>
      </w:r>
      <w:r w:rsidRPr="006716DC">
        <w:rPr>
          <w:spacing w:val="6"/>
        </w:rPr>
        <w:t xml:space="preserve"> </w:t>
      </w:r>
      <w:r w:rsidRPr="006716DC">
        <w:t xml:space="preserve">The </w:t>
      </w:r>
      <w:r w:rsidRPr="006716DC">
        <w:rPr>
          <w:spacing w:val="-3"/>
        </w:rPr>
        <w:t>c</w:t>
      </w:r>
      <w:r w:rsidRPr="006716DC">
        <w:rPr>
          <w:spacing w:val="1"/>
        </w:rPr>
        <w:t>o</w:t>
      </w:r>
      <w:r w:rsidRPr="006716DC">
        <w:rPr>
          <w:spacing w:val="-1"/>
        </w:rPr>
        <w:t>n</w:t>
      </w:r>
      <w:r w:rsidRPr="006716DC">
        <w:t>tra</w:t>
      </w:r>
      <w:r w:rsidRPr="006716DC">
        <w:rPr>
          <w:spacing w:val="1"/>
        </w:rPr>
        <w:t>c</w:t>
      </w:r>
      <w:r w:rsidRPr="006716DC">
        <w:rPr>
          <w:spacing w:val="-2"/>
        </w:rPr>
        <w:t>t</w:t>
      </w:r>
      <w:r w:rsidRPr="006716DC">
        <w:rPr>
          <w:spacing w:val="1"/>
        </w:rPr>
        <w:t>o</w:t>
      </w:r>
      <w:r w:rsidRPr="006716DC">
        <w:t>r</w:t>
      </w:r>
      <w:r w:rsidRPr="006716DC">
        <w:rPr>
          <w:spacing w:val="-2"/>
        </w:rPr>
        <w:t xml:space="preserve"> </w:t>
      </w:r>
      <w:r w:rsidRPr="006716DC">
        <w:t>m</w:t>
      </w:r>
      <w:r w:rsidRPr="006716DC">
        <w:rPr>
          <w:spacing w:val="-1"/>
        </w:rPr>
        <w:t>u</w:t>
      </w:r>
      <w:r w:rsidRPr="006716DC">
        <w:t>st</w:t>
      </w:r>
      <w:r w:rsidRPr="006716DC">
        <w:rPr>
          <w:spacing w:val="-2"/>
        </w:rPr>
        <w:t xml:space="preserve"> </w:t>
      </w:r>
      <w:r w:rsidRPr="006716DC">
        <w:t>a</w:t>
      </w:r>
      <w:r w:rsidRPr="006716DC">
        <w:rPr>
          <w:spacing w:val="-3"/>
        </w:rPr>
        <w:t>p</w:t>
      </w:r>
      <w:r w:rsidRPr="006716DC">
        <w:rPr>
          <w:spacing w:val="-1"/>
        </w:rPr>
        <w:t>p</w:t>
      </w:r>
      <w:r w:rsidRPr="006716DC">
        <w:rPr>
          <w:spacing w:val="1"/>
        </w:rPr>
        <w:t>o</w:t>
      </w:r>
      <w:r w:rsidRPr="006716DC">
        <w:t>i</w:t>
      </w:r>
      <w:r w:rsidRPr="006716DC">
        <w:rPr>
          <w:spacing w:val="-2"/>
        </w:rPr>
        <w:t>n</w:t>
      </w:r>
      <w:r w:rsidRPr="006716DC">
        <w:t>t a</w:t>
      </w:r>
      <w:r w:rsidRPr="006716DC">
        <w:rPr>
          <w:spacing w:val="1"/>
        </w:rPr>
        <w:t xml:space="preserve"> </w:t>
      </w:r>
      <w:r w:rsidRPr="006716DC">
        <w:rPr>
          <w:spacing w:val="-3"/>
        </w:rPr>
        <w:t>r</w:t>
      </w:r>
      <w:r w:rsidRPr="006716DC">
        <w:t>eg</w:t>
      </w:r>
      <w:r w:rsidRPr="006716DC">
        <w:rPr>
          <w:spacing w:val="-1"/>
        </w:rPr>
        <w:t>i</w:t>
      </w:r>
      <w:r w:rsidRPr="006716DC">
        <w:t>ste</w:t>
      </w:r>
      <w:r w:rsidRPr="006716DC">
        <w:rPr>
          <w:spacing w:val="-3"/>
        </w:rPr>
        <w:t>r</w:t>
      </w:r>
      <w:r w:rsidRPr="006716DC">
        <w:t>ed w</w:t>
      </w:r>
      <w:r w:rsidRPr="006716DC">
        <w:rPr>
          <w:spacing w:val="-3"/>
        </w:rPr>
        <w:t>a</w:t>
      </w:r>
      <w:r w:rsidRPr="006716DC">
        <w:t>ste</w:t>
      </w:r>
      <w:r w:rsidRPr="006716DC">
        <w:rPr>
          <w:spacing w:val="-2"/>
        </w:rPr>
        <w:t xml:space="preserve"> </w:t>
      </w:r>
      <w:r w:rsidRPr="006716DC">
        <w:t>s</w:t>
      </w:r>
      <w:r w:rsidRPr="006716DC">
        <w:rPr>
          <w:spacing w:val="-2"/>
        </w:rPr>
        <w:t>e</w:t>
      </w:r>
      <w:r w:rsidRPr="006716DC">
        <w:t xml:space="preserve">rvice </w:t>
      </w:r>
      <w:r w:rsidRPr="006716DC">
        <w:rPr>
          <w:spacing w:val="-1"/>
        </w:rPr>
        <w:t>p</w:t>
      </w:r>
      <w:r w:rsidRPr="006716DC">
        <w:rPr>
          <w:spacing w:val="-3"/>
        </w:rPr>
        <w:t>r</w:t>
      </w:r>
      <w:r w:rsidRPr="006716DC">
        <w:rPr>
          <w:spacing w:val="-2"/>
        </w:rPr>
        <w:t>o</w:t>
      </w:r>
      <w:r w:rsidRPr="006716DC">
        <w:t>vi</w:t>
      </w:r>
      <w:r w:rsidRPr="006716DC">
        <w:rPr>
          <w:spacing w:val="-2"/>
        </w:rPr>
        <w:t>d</w:t>
      </w:r>
      <w:r w:rsidRPr="006716DC">
        <w:t xml:space="preserve">er </w:t>
      </w:r>
      <w:r w:rsidRPr="006716DC">
        <w:rPr>
          <w:spacing w:val="-3"/>
        </w:rPr>
        <w:t>f</w:t>
      </w:r>
      <w:r w:rsidRPr="006716DC">
        <w:rPr>
          <w:spacing w:val="1"/>
        </w:rPr>
        <w:t>o</w:t>
      </w:r>
      <w:r w:rsidRPr="006716DC">
        <w:t>r the dis</w:t>
      </w:r>
      <w:r w:rsidRPr="006716DC">
        <w:rPr>
          <w:spacing w:val="-2"/>
        </w:rPr>
        <w:t>p</w:t>
      </w:r>
      <w:r w:rsidRPr="006716DC">
        <w:rPr>
          <w:spacing w:val="1"/>
        </w:rPr>
        <w:t>o</w:t>
      </w:r>
      <w:r w:rsidRPr="006716DC">
        <w:t>sal</w:t>
      </w:r>
      <w:r w:rsidRPr="006716DC">
        <w:rPr>
          <w:spacing w:val="-3"/>
        </w:rPr>
        <w:t xml:space="preserve"> </w:t>
      </w:r>
      <w:r w:rsidRPr="006716DC">
        <w:rPr>
          <w:spacing w:val="1"/>
        </w:rPr>
        <w:t>o</w:t>
      </w:r>
      <w:r w:rsidRPr="006716DC">
        <w:t>f</w:t>
      </w:r>
      <w:r w:rsidRPr="006716DC">
        <w:rPr>
          <w:spacing w:val="-3"/>
        </w:rPr>
        <w:t xml:space="preserve"> </w:t>
      </w:r>
      <w:r w:rsidRPr="006716DC">
        <w:t>ha</w:t>
      </w:r>
      <w:r w:rsidRPr="006716DC">
        <w:rPr>
          <w:spacing w:val="-2"/>
        </w:rPr>
        <w:t>z</w:t>
      </w:r>
      <w:r w:rsidRPr="006716DC">
        <w:t>ar</w:t>
      </w:r>
      <w:r w:rsidRPr="006716DC">
        <w:rPr>
          <w:spacing w:val="-2"/>
        </w:rPr>
        <w:t>d</w:t>
      </w:r>
      <w:r w:rsidRPr="006716DC">
        <w:rPr>
          <w:spacing w:val="1"/>
        </w:rPr>
        <w:t>o</w:t>
      </w:r>
      <w:r w:rsidRPr="006716DC">
        <w:rPr>
          <w:spacing w:val="-1"/>
        </w:rPr>
        <w:t>u</w:t>
      </w:r>
      <w:r w:rsidRPr="006716DC">
        <w:t>s</w:t>
      </w:r>
      <w:r w:rsidRPr="006716DC">
        <w:rPr>
          <w:spacing w:val="-2"/>
        </w:rPr>
        <w:t xml:space="preserve"> </w:t>
      </w:r>
      <w:r w:rsidRPr="006716DC">
        <w:t>waste</w:t>
      </w:r>
      <w:r w:rsidR="00741D53" w:rsidRPr="00741D53">
        <w:t xml:space="preserve">, </w:t>
      </w:r>
      <w:proofErr w:type="spellStart"/>
      <w:r w:rsidR="00741D53" w:rsidRPr="00741D53">
        <w:t>eg.</w:t>
      </w:r>
      <w:proofErr w:type="spellEnd"/>
      <w:r w:rsidR="00741D53" w:rsidRPr="00741D53">
        <w:t xml:space="preserve"> Fuel oil spillage, lube oil spillage.</w:t>
      </w:r>
    </w:p>
    <w:p w14:paraId="64C21A12" w14:textId="77777777" w:rsidR="007C62E7" w:rsidRDefault="007C62E7" w:rsidP="007C62E7">
      <w:pPr>
        <w:spacing w:before="9" w:line="260" w:lineRule="exact"/>
        <w:rPr>
          <w:sz w:val="26"/>
          <w:szCs w:val="26"/>
        </w:rPr>
      </w:pPr>
    </w:p>
    <w:p w14:paraId="056F1948" w14:textId="77777777" w:rsidR="007C62E7" w:rsidRDefault="007C62E7" w:rsidP="005B3361">
      <w:pPr>
        <w:pStyle w:val="BodyText"/>
        <w:numPr>
          <w:ilvl w:val="2"/>
          <w:numId w:val="39"/>
        </w:numPr>
        <w:tabs>
          <w:tab w:val="left" w:pos="833"/>
        </w:tabs>
      </w:pPr>
      <w:r>
        <w:t>In</w:t>
      </w:r>
      <w:r>
        <w:rPr>
          <w:spacing w:val="16"/>
        </w:rPr>
        <w:t xml:space="preserve"> </w:t>
      </w:r>
      <w:r>
        <w:t>case</w:t>
      </w:r>
      <w:r>
        <w:rPr>
          <w:spacing w:val="15"/>
        </w:rPr>
        <w:t xml:space="preserve"> </w:t>
      </w:r>
      <w:r>
        <w:t>the</w:t>
      </w:r>
      <w:r>
        <w:rPr>
          <w:spacing w:val="15"/>
        </w:rPr>
        <w:t xml:space="preserve"> </w:t>
      </w:r>
      <w:r>
        <w:t>wa</w:t>
      </w:r>
      <w:r>
        <w:rPr>
          <w:spacing w:val="-2"/>
        </w:rPr>
        <w:t>s</w:t>
      </w:r>
      <w:r>
        <w:t>te</w:t>
      </w:r>
      <w:r>
        <w:rPr>
          <w:spacing w:val="17"/>
        </w:rPr>
        <w:t xml:space="preserve"> </w:t>
      </w:r>
      <w:r>
        <w:rPr>
          <w:spacing w:val="-3"/>
        </w:rPr>
        <w:t>i</w:t>
      </w:r>
      <w:r>
        <w:t>s</w:t>
      </w:r>
      <w:r>
        <w:rPr>
          <w:spacing w:val="17"/>
        </w:rPr>
        <w:t xml:space="preserve"> </w:t>
      </w:r>
      <w:r>
        <w:t>cla</w:t>
      </w:r>
      <w:r>
        <w:rPr>
          <w:spacing w:val="-3"/>
        </w:rPr>
        <w:t>s</w:t>
      </w:r>
      <w:r>
        <w:t>sif</w:t>
      </w:r>
      <w:r>
        <w:rPr>
          <w:spacing w:val="-4"/>
        </w:rPr>
        <w:t>i</w:t>
      </w:r>
      <w:r>
        <w:t>ed</w:t>
      </w:r>
      <w:r>
        <w:rPr>
          <w:spacing w:val="16"/>
        </w:rPr>
        <w:t xml:space="preserve"> </w:t>
      </w:r>
      <w:r>
        <w:t>as</w:t>
      </w:r>
      <w:r>
        <w:rPr>
          <w:spacing w:val="17"/>
        </w:rPr>
        <w:t xml:space="preserve"> </w:t>
      </w:r>
      <w:r>
        <w:rPr>
          <w:spacing w:val="-4"/>
        </w:rPr>
        <w:t>n</w:t>
      </w:r>
      <w:r>
        <w:rPr>
          <w:spacing w:val="1"/>
        </w:rPr>
        <w:t>on</w:t>
      </w:r>
      <w:r>
        <w:rPr>
          <w:spacing w:val="-1"/>
        </w:rPr>
        <w:t>-h</w:t>
      </w:r>
      <w:r>
        <w:t>a</w:t>
      </w:r>
      <w:r>
        <w:rPr>
          <w:spacing w:val="-1"/>
        </w:rPr>
        <w:t>z</w:t>
      </w:r>
      <w:r>
        <w:t>ar</w:t>
      </w:r>
      <w:r>
        <w:rPr>
          <w:spacing w:val="-2"/>
        </w:rPr>
        <w:t>d</w:t>
      </w:r>
      <w:r>
        <w:rPr>
          <w:spacing w:val="1"/>
        </w:rPr>
        <w:t>o</w:t>
      </w:r>
      <w:r>
        <w:rPr>
          <w:spacing w:val="-1"/>
        </w:rPr>
        <w:t>u</w:t>
      </w:r>
      <w:r>
        <w:t>s</w:t>
      </w:r>
      <w:r>
        <w:rPr>
          <w:spacing w:val="14"/>
        </w:rPr>
        <w:t xml:space="preserve"> </w:t>
      </w:r>
      <w:r>
        <w:t>then</w:t>
      </w:r>
      <w:r>
        <w:rPr>
          <w:spacing w:val="14"/>
        </w:rPr>
        <w:t xml:space="preserve"> </w:t>
      </w:r>
      <w:r>
        <w:t>waste</w:t>
      </w:r>
      <w:r>
        <w:rPr>
          <w:spacing w:val="15"/>
        </w:rPr>
        <w:t xml:space="preserve"> </w:t>
      </w:r>
      <w:r>
        <w:t>will</w:t>
      </w:r>
      <w:r>
        <w:rPr>
          <w:spacing w:val="14"/>
        </w:rPr>
        <w:t xml:space="preserve"> </w:t>
      </w:r>
      <w:r>
        <w:rPr>
          <w:spacing w:val="-1"/>
        </w:rPr>
        <w:t>b</w:t>
      </w:r>
      <w:r>
        <w:t>e</w:t>
      </w:r>
      <w:r>
        <w:rPr>
          <w:spacing w:val="17"/>
        </w:rPr>
        <w:t xml:space="preserve"> </w:t>
      </w:r>
      <w:r>
        <w:rPr>
          <w:spacing w:val="-1"/>
        </w:rPr>
        <w:t>h</w:t>
      </w:r>
      <w:r>
        <w:t>a</w:t>
      </w:r>
      <w:r>
        <w:rPr>
          <w:spacing w:val="-1"/>
        </w:rPr>
        <w:t>u</w:t>
      </w:r>
      <w:r>
        <w:rPr>
          <w:spacing w:val="-3"/>
        </w:rPr>
        <w:t>l</w:t>
      </w:r>
      <w:r>
        <w:t>ed</w:t>
      </w:r>
      <w:r>
        <w:rPr>
          <w:spacing w:val="16"/>
        </w:rPr>
        <w:t xml:space="preserve"> </w:t>
      </w:r>
      <w:r>
        <w:t>a</w:t>
      </w:r>
      <w:r>
        <w:rPr>
          <w:spacing w:val="-1"/>
        </w:rPr>
        <w:t>n</w:t>
      </w:r>
      <w:r>
        <w:t>d</w:t>
      </w:r>
      <w:r>
        <w:rPr>
          <w:spacing w:val="14"/>
        </w:rPr>
        <w:t xml:space="preserve"> </w:t>
      </w:r>
      <w:r>
        <w:rPr>
          <w:spacing w:val="-1"/>
        </w:rPr>
        <w:t>d</w:t>
      </w:r>
      <w:r>
        <w:t>is</w:t>
      </w:r>
      <w:r>
        <w:rPr>
          <w:spacing w:val="-2"/>
        </w:rPr>
        <w:t>p</w:t>
      </w:r>
      <w:r>
        <w:rPr>
          <w:spacing w:val="1"/>
        </w:rPr>
        <w:t>o</w:t>
      </w:r>
      <w:r>
        <w:t>sed</w:t>
      </w:r>
      <w:r>
        <w:rPr>
          <w:spacing w:val="14"/>
        </w:rPr>
        <w:t xml:space="preserve"> </w:t>
      </w:r>
      <w:r>
        <w:rPr>
          <w:spacing w:val="1"/>
        </w:rPr>
        <w:t>o</w:t>
      </w:r>
      <w:r>
        <w:t>f</w:t>
      </w:r>
      <w:r>
        <w:rPr>
          <w:spacing w:val="17"/>
        </w:rPr>
        <w:t xml:space="preserve"> </w:t>
      </w:r>
      <w:r>
        <w:rPr>
          <w:spacing w:val="-4"/>
        </w:rPr>
        <w:t>b</w:t>
      </w:r>
      <w:r>
        <w:t>y</w:t>
      </w:r>
      <w:r>
        <w:rPr>
          <w:spacing w:val="15"/>
        </w:rPr>
        <w:t xml:space="preserve"> </w:t>
      </w:r>
      <w:r>
        <w:t>the</w:t>
      </w:r>
    </w:p>
    <w:p w14:paraId="1229927C" w14:textId="77777777" w:rsidR="007C62E7" w:rsidRDefault="007C62E7" w:rsidP="007C62E7">
      <w:pPr>
        <w:ind w:left="833"/>
        <w:rPr>
          <w:rFonts w:ascii="Calibri" w:eastAsia="Calibri" w:hAnsi="Calibri" w:cs="Calibri"/>
        </w:rPr>
      </w:pPr>
      <w:r>
        <w:rPr>
          <w:rFonts w:ascii="Calibri" w:eastAsia="Calibri" w:hAnsi="Calibri" w:cs="Calibri"/>
          <w:i/>
        </w:rPr>
        <w:t>Co</w:t>
      </w:r>
      <w:r>
        <w:rPr>
          <w:rFonts w:ascii="Calibri" w:eastAsia="Calibri" w:hAnsi="Calibri" w:cs="Calibri"/>
          <w:i/>
          <w:spacing w:val="-2"/>
        </w:rPr>
        <w:t>n</w:t>
      </w:r>
      <w:r>
        <w:rPr>
          <w:rFonts w:ascii="Calibri" w:eastAsia="Calibri" w:hAnsi="Calibri" w:cs="Calibri"/>
          <w:i/>
        </w:rPr>
        <w:t>t</w:t>
      </w:r>
      <w:r>
        <w:rPr>
          <w:rFonts w:ascii="Calibri" w:eastAsia="Calibri" w:hAnsi="Calibri" w:cs="Calibri"/>
          <w:i/>
          <w:spacing w:val="1"/>
        </w:rPr>
        <w:t>r</w:t>
      </w:r>
      <w:r>
        <w:rPr>
          <w:rFonts w:ascii="Calibri" w:eastAsia="Calibri" w:hAnsi="Calibri" w:cs="Calibri"/>
          <w:i/>
          <w:spacing w:val="-1"/>
        </w:rPr>
        <w:t>a</w:t>
      </w:r>
      <w:r>
        <w:rPr>
          <w:rFonts w:ascii="Calibri" w:eastAsia="Calibri" w:hAnsi="Calibri" w:cs="Calibri"/>
          <w:i/>
        </w:rPr>
        <w:t>ct</w:t>
      </w:r>
      <w:r>
        <w:rPr>
          <w:rFonts w:ascii="Calibri" w:eastAsia="Calibri" w:hAnsi="Calibri" w:cs="Calibri"/>
          <w:i/>
          <w:spacing w:val="-1"/>
        </w:rPr>
        <w:t>o</w:t>
      </w:r>
      <w:r>
        <w:rPr>
          <w:rFonts w:ascii="Calibri" w:eastAsia="Calibri" w:hAnsi="Calibri" w:cs="Calibri"/>
          <w:i/>
        </w:rPr>
        <w:t>r</w:t>
      </w:r>
      <w:r>
        <w:rPr>
          <w:rFonts w:ascii="Calibri" w:eastAsia="Calibri" w:hAnsi="Calibri" w:cs="Calibri"/>
          <w:i/>
          <w:spacing w:val="-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ash d</w:t>
      </w:r>
      <w:r>
        <w:rPr>
          <w:rFonts w:ascii="Calibri" w:eastAsia="Calibri" w:hAnsi="Calibri" w:cs="Calibri"/>
          <w:spacing w:val="-4"/>
        </w:rPr>
        <w:t>a</w:t>
      </w:r>
      <w:r>
        <w:rPr>
          <w:rFonts w:ascii="Calibri" w:eastAsia="Calibri" w:hAnsi="Calibri" w:cs="Calibri"/>
        </w:rPr>
        <w:t>m</w:t>
      </w:r>
      <w:r>
        <w:rPr>
          <w:rFonts w:ascii="Calibri" w:eastAsia="Calibri" w:hAnsi="Calibri" w:cs="Calibri"/>
          <w:spacing w:val="-3"/>
        </w:rPr>
        <w:t>s</w:t>
      </w:r>
      <w:r>
        <w:rPr>
          <w:rFonts w:ascii="Calibri" w:eastAsia="Calibri" w:hAnsi="Calibri" w:cs="Calibri"/>
        </w:rPr>
        <w:t>.</w:t>
      </w:r>
    </w:p>
    <w:p w14:paraId="5FE562C8" w14:textId="77777777" w:rsidR="007C62E7" w:rsidRDefault="007C62E7" w:rsidP="005B3361">
      <w:pPr>
        <w:pStyle w:val="BodyText"/>
        <w:numPr>
          <w:ilvl w:val="2"/>
          <w:numId w:val="39"/>
        </w:numPr>
        <w:tabs>
          <w:tab w:val="left" w:pos="833"/>
        </w:tabs>
        <w:spacing w:line="275" w:lineRule="auto"/>
        <w:ind w:right="113"/>
        <w:jc w:val="both"/>
      </w:pPr>
      <w:r>
        <w:t>The</w:t>
      </w:r>
      <w:r>
        <w:rPr>
          <w:spacing w:val="45"/>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48"/>
        </w:rPr>
        <w:t xml:space="preserve"> </w:t>
      </w:r>
      <w:r>
        <w:rPr>
          <w:spacing w:val="-2"/>
        </w:rPr>
        <w:t>t</w:t>
      </w:r>
      <w:r>
        <w:t>o</w:t>
      </w:r>
      <w:r>
        <w:rPr>
          <w:spacing w:val="47"/>
        </w:rPr>
        <w:t xml:space="preserve"> </w:t>
      </w:r>
      <w:r>
        <w:rPr>
          <w:spacing w:val="-1"/>
        </w:rPr>
        <w:t>n</w:t>
      </w:r>
      <w:r>
        <w:rPr>
          <w:spacing w:val="1"/>
        </w:rPr>
        <w:t>o</w:t>
      </w:r>
      <w:r>
        <w:rPr>
          <w:spacing w:val="-2"/>
        </w:rPr>
        <w:t>t</w:t>
      </w:r>
      <w:r>
        <w:t>e</w:t>
      </w:r>
      <w:r>
        <w:rPr>
          <w:spacing w:val="45"/>
        </w:rPr>
        <w:t xml:space="preserve"> </w:t>
      </w:r>
      <w:r>
        <w:rPr>
          <w:spacing w:val="-2"/>
        </w:rPr>
        <w:t>t</w:t>
      </w:r>
      <w:r>
        <w:rPr>
          <w:spacing w:val="-1"/>
        </w:rPr>
        <w:t>h</w:t>
      </w:r>
      <w:r>
        <w:t>at</w:t>
      </w:r>
      <w:r>
        <w:rPr>
          <w:spacing w:val="46"/>
        </w:rPr>
        <w:t xml:space="preserve"> </w:t>
      </w:r>
      <w:r>
        <w:t>was</w:t>
      </w:r>
      <w:r>
        <w:rPr>
          <w:spacing w:val="-2"/>
        </w:rPr>
        <w:t>t</w:t>
      </w:r>
      <w:r>
        <w:t>e</w:t>
      </w:r>
      <w:r>
        <w:rPr>
          <w:spacing w:val="46"/>
        </w:rPr>
        <w:t xml:space="preserve"> </w:t>
      </w:r>
      <w:r>
        <w:t>ca</w:t>
      </w:r>
      <w:r>
        <w:rPr>
          <w:spacing w:val="-1"/>
        </w:rPr>
        <w:t>n</w:t>
      </w:r>
      <w:r>
        <w:t>n</w:t>
      </w:r>
      <w:r>
        <w:rPr>
          <w:spacing w:val="1"/>
        </w:rPr>
        <w:t>o</w:t>
      </w:r>
      <w:r>
        <w:t>t</w:t>
      </w:r>
      <w:r>
        <w:rPr>
          <w:spacing w:val="46"/>
        </w:rPr>
        <w:t xml:space="preserve"> </w:t>
      </w:r>
      <w:r>
        <w:rPr>
          <w:spacing w:val="-4"/>
        </w:rPr>
        <w:t>b</w:t>
      </w:r>
      <w:r>
        <w:t>e</w:t>
      </w:r>
      <w:r>
        <w:rPr>
          <w:spacing w:val="45"/>
        </w:rPr>
        <w:t xml:space="preserve"> </w:t>
      </w:r>
      <w:r>
        <w:t>s</w:t>
      </w:r>
      <w:r>
        <w:rPr>
          <w:spacing w:val="-2"/>
        </w:rPr>
        <w:t>t</w:t>
      </w:r>
      <w:r>
        <w:rPr>
          <w:spacing w:val="1"/>
        </w:rPr>
        <w:t>o</w:t>
      </w:r>
      <w:r>
        <w:rPr>
          <w:spacing w:val="-3"/>
        </w:rPr>
        <w:t>r</w:t>
      </w:r>
      <w:r>
        <w:t>ed</w:t>
      </w:r>
      <w:r>
        <w:rPr>
          <w:spacing w:val="46"/>
        </w:rPr>
        <w:t xml:space="preserve"> </w:t>
      </w:r>
      <w:r>
        <w:t>for</w:t>
      </w:r>
      <w:r>
        <w:rPr>
          <w:spacing w:val="43"/>
        </w:rPr>
        <w:t xml:space="preserve"> </w:t>
      </w:r>
      <w:r>
        <w:t>m</w:t>
      </w:r>
      <w:r>
        <w:rPr>
          <w:spacing w:val="1"/>
        </w:rPr>
        <w:t>o</w:t>
      </w:r>
      <w:r>
        <w:rPr>
          <w:spacing w:val="-3"/>
        </w:rPr>
        <w:t>r</w:t>
      </w:r>
      <w:r>
        <w:t>e</w:t>
      </w:r>
      <w:r>
        <w:rPr>
          <w:spacing w:val="45"/>
        </w:rPr>
        <w:t xml:space="preserve"> </w:t>
      </w:r>
      <w:r>
        <w:t>than</w:t>
      </w:r>
      <w:r>
        <w:rPr>
          <w:spacing w:val="45"/>
        </w:rPr>
        <w:t xml:space="preserve"> </w:t>
      </w:r>
      <w:r>
        <w:rPr>
          <w:spacing w:val="-2"/>
        </w:rPr>
        <w:t>9</w:t>
      </w:r>
      <w:r>
        <w:t>0</w:t>
      </w:r>
      <w:r>
        <w:rPr>
          <w:spacing w:val="47"/>
        </w:rPr>
        <w:t xml:space="preserve"> </w:t>
      </w:r>
      <w:r>
        <w:rPr>
          <w:spacing w:val="-1"/>
        </w:rPr>
        <w:t>d</w:t>
      </w:r>
      <w:r>
        <w:t>a</w:t>
      </w:r>
      <w:r>
        <w:rPr>
          <w:spacing w:val="-2"/>
        </w:rPr>
        <w:t>y</w:t>
      </w:r>
      <w:r>
        <w:t>s</w:t>
      </w:r>
      <w:r>
        <w:rPr>
          <w:spacing w:val="46"/>
        </w:rPr>
        <w:t xml:space="preserve"> </w:t>
      </w:r>
      <w:r>
        <w:t>witho</w:t>
      </w:r>
      <w:r>
        <w:rPr>
          <w:spacing w:val="-1"/>
        </w:rPr>
        <w:t>u</w:t>
      </w:r>
      <w:r>
        <w:t>t</w:t>
      </w:r>
      <w:r>
        <w:rPr>
          <w:spacing w:val="45"/>
        </w:rPr>
        <w:t xml:space="preserve"> </w:t>
      </w:r>
      <w:r>
        <w:rPr>
          <w:spacing w:val="-1"/>
        </w:rPr>
        <w:t>d</w:t>
      </w:r>
      <w:r>
        <w:t>is</w:t>
      </w:r>
      <w:r>
        <w:rPr>
          <w:spacing w:val="-4"/>
        </w:rPr>
        <w:t>p</w:t>
      </w:r>
      <w:r>
        <w:rPr>
          <w:spacing w:val="1"/>
        </w:rPr>
        <w:t>o</w:t>
      </w:r>
      <w:r>
        <w:t>sal, mean</w:t>
      </w:r>
      <w:r>
        <w:rPr>
          <w:spacing w:val="-1"/>
        </w:rPr>
        <w:t>in</w:t>
      </w:r>
      <w:r>
        <w:t>g</w:t>
      </w:r>
      <w:r>
        <w:rPr>
          <w:spacing w:val="37"/>
        </w:rPr>
        <w:t xml:space="preserve"> </w:t>
      </w:r>
      <w:r>
        <w:t>that</w:t>
      </w:r>
      <w:r>
        <w:rPr>
          <w:spacing w:val="39"/>
        </w:rPr>
        <w:t xml:space="preserve"> </w:t>
      </w:r>
      <w:r>
        <w:t>all</w:t>
      </w:r>
      <w:r>
        <w:rPr>
          <w:spacing w:val="36"/>
        </w:rPr>
        <w:t xml:space="preserve"> </w:t>
      </w:r>
      <w:r>
        <w:t>the</w:t>
      </w:r>
      <w:r>
        <w:rPr>
          <w:spacing w:val="38"/>
        </w:rPr>
        <w:t xml:space="preserve"> </w:t>
      </w:r>
      <w:r>
        <w:rPr>
          <w:spacing w:val="-3"/>
        </w:rPr>
        <w:t>c</w:t>
      </w:r>
      <w:r>
        <w:rPr>
          <w:spacing w:val="1"/>
        </w:rPr>
        <w:t>o</w:t>
      </w:r>
      <w:r>
        <w:rPr>
          <w:spacing w:val="-1"/>
        </w:rPr>
        <w:t>n</w:t>
      </w:r>
      <w:r>
        <w:rPr>
          <w:spacing w:val="-2"/>
        </w:rPr>
        <w:t>t</w:t>
      </w:r>
      <w:r>
        <w:t>ai</w:t>
      </w:r>
      <w:r>
        <w:rPr>
          <w:spacing w:val="-2"/>
        </w:rPr>
        <w:t>n</w:t>
      </w:r>
      <w:r>
        <w:t>ers</w:t>
      </w:r>
      <w:r>
        <w:rPr>
          <w:spacing w:val="39"/>
        </w:rPr>
        <w:t xml:space="preserve"> </w:t>
      </w:r>
      <w:r>
        <w:t>to</w:t>
      </w:r>
      <w:r>
        <w:rPr>
          <w:spacing w:val="40"/>
        </w:rPr>
        <w:t xml:space="preserve"> </w:t>
      </w:r>
      <w:r>
        <w:rPr>
          <w:spacing w:val="-4"/>
        </w:rPr>
        <w:t>b</w:t>
      </w:r>
      <w:r>
        <w:t>e</w:t>
      </w:r>
      <w:r>
        <w:rPr>
          <w:spacing w:val="39"/>
        </w:rPr>
        <w:t xml:space="preserve"> </w:t>
      </w:r>
      <w:r>
        <w:t>la</w:t>
      </w:r>
      <w:r>
        <w:rPr>
          <w:spacing w:val="-2"/>
        </w:rPr>
        <w:t>b</w:t>
      </w:r>
      <w:r>
        <w:t>elled</w:t>
      </w:r>
      <w:r>
        <w:rPr>
          <w:spacing w:val="35"/>
        </w:rPr>
        <w:t xml:space="preserve"> </w:t>
      </w:r>
      <w:r>
        <w:t>with</w:t>
      </w:r>
      <w:r>
        <w:rPr>
          <w:spacing w:val="36"/>
        </w:rPr>
        <w:t xml:space="preserve"> </w:t>
      </w:r>
      <w:r>
        <w:t>the</w:t>
      </w:r>
      <w:r>
        <w:rPr>
          <w:spacing w:val="39"/>
        </w:rPr>
        <w:t xml:space="preserve"> </w:t>
      </w:r>
      <w:r>
        <w:t>fi</w:t>
      </w:r>
      <w:r>
        <w:rPr>
          <w:spacing w:val="-1"/>
        </w:rPr>
        <w:t>r</w:t>
      </w:r>
      <w:r>
        <w:t>st</w:t>
      </w:r>
      <w:r>
        <w:rPr>
          <w:spacing w:val="38"/>
        </w:rPr>
        <w:t xml:space="preserve"> </w:t>
      </w:r>
      <w:r>
        <w:rPr>
          <w:spacing w:val="-1"/>
        </w:rPr>
        <w:t>d</w:t>
      </w:r>
      <w:r>
        <w:t>a</w:t>
      </w:r>
      <w:r>
        <w:rPr>
          <w:spacing w:val="-3"/>
        </w:rPr>
        <w:t>t</w:t>
      </w:r>
      <w:r>
        <w:t>e</w:t>
      </w:r>
      <w:r>
        <w:rPr>
          <w:spacing w:val="39"/>
        </w:rPr>
        <w:t xml:space="preserve"> </w:t>
      </w:r>
      <w:r>
        <w:rPr>
          <w:spacing w:val="1"/>
        </w:rPr>
        <w:t>o</w:t>
      </w:r>
      <w:r>
        <w:t>f</w:t>
      </w:r>
      <w:r>
        <w:rPr>
          <w:spacing w:val="39"/>
        </w:rPr>
        <w:t xml:space="preserve"> </w:t>
      </w:r>
      <w:r>
        <w:rPr>
          <w:spacing w:val="-3"/>
        </w:rPr>
        <w:t>a</w:t>
      </w:r>
      <w:r>
        <w:t>ccum</w:t>
      </w:r>
      <w:r>
        <w:rPr>
          <w:spacing w:val="-1"/>
        </w:rPr>
        <w:t>u</w:t>
      </w:r>
      <w:r>
        <w:rPr>
          <w:spacing w:val="-3"/>
        </w:rPr>
        <w:t>l</w:t>
      </w:r>
      <w:r>
        <w:t>ation</w:t>
      </w:r>
      <w:r>
        <w:rPr>
          <w:spacing w:val="38"/>
        </w:rPr>
        <w:t xml:space="preserve"> </w:t>
      </w:r>
      <w:r>
        <w:rPr>
          <w:spacing w:val="-2"/>
        </w:rPr>
        <w:t>t</w:t>
      </w:r>
      <w:r>
        <w:t>o</w:t>
      </w:r>
      <w:r>
        <w:rPr>
          <w:spacing w:val="39"/>
        </w:rPr>
        <w:t xml:space="preserve"> </w:t>
      </w:r>
      <w:r>
        <w:t>tra</w:t>
      </w:r>
      <w:r>
        <w:rPr>
          <w:spacing w:val="-3"/>
        </w:rPr>
        <w:t>c</w:t>
      </w:r>
      <w:r>
        <w:t>k</w:t>
      </w:r>
      <w:r>
        <w:rPr>
          <w:spacing w:val="39"/>
        </w:rPr>
        <w:t xml:space="preserve"> </w:t>
      </w:r>
      <w:r>
        <w:t>the st</w:t>
      </w:r>
      <w:r>
        <w:rPr>
          <w:spacing w:val="1"/>
        </w:rPr>
        <w:t>o</w:t>
      </w:r>
      <w:r>
        <w:rPr>
          <w:spacing w:val="-3"/>
        </w:rPr>
        <w:t>r</w:t>
      </w:r>
      <w:r>
        <w:t>ed wa</w:t>
      </w:r>
      <w:r>
        <w:rPr>
          <w:spacing w:val="-3"/>
        </w:rPr>
        <w:t>s</w:t>
      </w:r>
      <w:r>
        <w:t>te.</w:t>
      </w:r>
    </w:p>
    <w:p w14:paraId="7E0B7449" w14:textId="77777777" w:rsidR="007C62E7" w:rsidRDefault="007C62E7" w:rsidP="005B3361">
      <w:pPr>
        <w:pStyle w:val="BodyText"/>
        <w:numPr>
          <w:ilvl w:val="2"/>
          <w:numId w:val="39"/>
        </w:numPr>
        <w:tabs>
          <w:tab w:val="left" w:pos="833"/>
        </w:tabs>
        <w:spacing w:line="280" w:lineRule="exact"/>
      </w:pPr>
      <w:r>
        <w:t>D</w:t>
      </w:r>
      <w:r>
        <w:rPr>
          <w:spacing w:val="-1"/>
        </w:rPr>
        <w:t>u</w:t>
      </w:r>
      <w:r>
        <w:t>ri</w:t>
      </w:r>
      <w:r>
        <w:rPr>
          <w:spacing w:val="-2"/>
        </w:rPr>
        <w:t>n</w:t>
      </w:r>
      <w:r>
        <w:t>g</w:t>
      </w:r>
      <w:r>
        <w:rPr>
          <w:spacing w:val="39"/>
        </w:rPr>
        <w:t xml:space="preserve"> </w:t>
      </w:r>
      <w:r>
        <w:t>the</w:t>
      </w:r>
      <w:r>
        <w:rPr>
          <w:spacing w:val="39"/>
        </w:rPr>
        <w:t xml:space="preserve"> </w:t>
      </w:r>
      <w:r>
        <w:rPr>
          <w:spacing w:val="-1"/>
        </w:rPr>
        <w:t>d</w:t>
      </w:r>
      <w:r>
        <w:t>rying</w:t>
      </w:r>
      <w:r>
        <w:rPr>
          <w:spacing w:val="40"/>
        </w:rPr>
        <w:t xml:space="preserve"> </w:t>
      </w:r>
      <w:r>
        <w:rPr>
          <w:spacing w:val="-1"/>
        </w:rPr>
        <w:t>p</w:t>
      </w:r>
      <w:r>
        <w:rPr>
          <w:spacing w:val="-3"/>
        </w:rPr>
        <w:t>r</w:t>
      </w:r>
      <w:r>
        <w:rPr>
          <w:spacing w:val="1"/>
        </w:rPr>
        <w:t>o</w:t>
      </w:r>
      <w:r>
        <w:t>ce</w:t>
      </w:r>
      <w:r>
        <w:rPr>
          <w:spacing w:val="-2"/>
        </w:rPr>
        <w:t>s</w:t>
      </w:r>
      <w:r>
        <w:t>s</w:t>
      </w:r>
      <w:r>
        <w:rPr>
          <w:spacing w:val="38"/>
        </w:rPr>
        <w:t xml:space="preserve"> </w:t>
      </w:r>
      <w:r>
        <w:t>all</w:t>
      </w:r>
      <w:r>
        <w:rPr>
          <w:spacing w:val="40"/>
        </w:rPr>
        <w:t xml:space="preserve"> </w:t>
      </w:r>
      <w:r>
        <w:rPr>
          <w:spacing w:val="-2"/>
        </w:rPr>
        <w:t>w</w:t>
      </w:r>
      <w:r>
        <w:t>aste</w:t>
      </w:r>
      <w:r>
        <w:rPr>
          <w:spacing w:val="40"/>
        </w:rPr>
        <w:t xml:space="preserve"> </w:t>
      </w:r>
      <w:r>
        <w:t>r</w:t>
      </w:r>
      <w:r>
        <w:rPr>
          <w:spacing w:val="-3"/>
        </w:rPr>
        <w:t>e</w:t>
      </w:r>
      <w:r>
        <w:rPr>
          <w:spacing w:val="-2"/>
        </w:rPr>
        <w:t>m</w:t>
      </w:r>
      <w:r>
        <w:rPr>
          <w:spacing w:val="1"/>
        </w:rPr>
        <w:t>o</w:t>
      </w:r>
      <w:r>
        <w:rPr>
          <w:spacing w:val="-2"/>
        </w:rPr>
        <w:t>v</w:t>
      </w:r>
      <w:r>
        <w:t>ed</w:t>
      </w:r>
      <w:r>
        <w:rPr>
          <w:spacing w:val="41"/>
        </w:rPr>
        <w:t xml:space="preserve"> </w:t>
      </w:r>
      <w:r>
        <w:t>f</w:t>
      </w:r>
      <w:r>
        <w:rPr>
          <w:spacing w:val="-3"/>
        </w:rPr>
        <w:t>r</w:t>
      </w:r>
      <w:r>
        <w:rPr>
          <w:spacing w:val="1"/>
        </w:rPr>
        <w:t>o</w:t>
      </w:r>
      <w:r>
        <w:t>m</w:t>
      </w:r>
      <w:r>
        <w:rPr>
          <w:spacing w:val="36"/>
        </w:rPr>
        <w:t xml:space="preserve"> </w:t>
      </w:r>
      <w:r>
        <w:t>the</w:t>
      </w:r>
      <w:r>
        <w:rPr>
          <w:spacing w:val="41"/>
        </w:rPr>
        <w:t xml:space="preserve"> </w:t>
      </w:r>
      <w:r>
        <w:rPr>
          <w:spacing w:val="-1"/>
        </w:rPr>
        <w:t>d</w:t>
      </w:r>
      <w:r>
        <w:rPr>
          <w:spacing w:val="-3"/>
        </w:rPr>
        <w:t>a</w:t>
      </w:r>
      <w:r>
        <w:t>ms</w:t>
      </w:r>
      <w:r>
        <w:rPr>
          <w:spacing w:val="39"/>
        </w:rPr>
        <w:t xml:space="preserve"> </w:t>
      </w:r>
      <w:r>
        <w:t>that</w:t>
      </w:r>
      <w:r>
        <w:rPr>
          <w:spacing w:val="40"/>
        </w:rPr>
        <w:t xml:space="preserve"> </w:t>
      </w:r>
      <w:r>
        <w:t>is</w:t>
      </w:r>
      <w:r>
        <w:rPr>
          <w:spacing w:val="38"/>
        </w:rPr>
        <w:t xml:space="preserve"> </w:t>
      </w:r>
      <w:r>
        <w:rPr>
          <w:spacing w:val="-1"/>
        </w:rPr>
        <w:t>n</w:t>
      </w:r>
      <w:r>
        <w:rPr>
          <w:spacing w:val="-2"/>
        </w:rPr>
        <w:t>o</w:t>
      </w:r>
      <w:r>
        <w:t>t</w:t>
      </w:r>
      <w:r>
        <w:rPr>
          <w:spacing w:val="41"/>
        </w:rPr>
        <w:t xml:space="preserve"> </w:t>
      </w:r>
      <w:r>
        <w:t>i</w:t>
      </w:r>
      <w:r>
        <w:rPr>
          <w:spacing w:val="-2"/>
        </w:rPr>
        <w:t>n</w:t>
      </w:r>
      <w:r>
        <w:t>s</w:t>
      </w:r>
      <w:r>
        <w:rPr>
          <w:spacing w:val="-3"/>
        </w:rPr>
        <w:t>i</w:t>
      </w:r>
      <w:r>
        <w:rPr>
          <w:spacing w:val="-1"/>
        </w:rPr>
        <w:t>d</w:t>
      </w:r>
      <w:r>
        <w:t>e</w:t>
      </w:r>
      <w:r>
        <w:rPr>
          <w:spacing w:val="42"/>
        </w:rPr>
        <w:t xml:space="preserve"> </w:t>
      </w:r>
      <w:r>
        <w:t>the</w:t>
      </w:r>
      <w:r>
        <w:rPr>
          <w:spacing w:val="38"/>
        </w:rPr>
        <w:t xml:space="preserve"> </w:t>
      </w:r>
      <w:r>
        <w:t>ski</w:t>
      </w:r>
      <w:r>
        <w:rPr>
          <w:spacing w:val="-1"/>
        </w:rPr>
        <w:t>p</w:t>
      </w:r>
      <w:r>
        <w:t>s</w:t>
      </w:r>
      <w:r>
        <w:rPr>
          <w:spacing w:val="39"/>
        </w:rPr>
        <w:t xml:space="preserve"> </w:t>
      </w:r>
      <w:r>
        <w:rPr>
          <w:spacing w:val="-2"/>
        </w:rPr>
        <w:t>t</w:t>
      </w:r>
      <w:r>
        <w:t>o</w:t>
      </w:r>
      <w:r>
        <w:rPr>
          <w:spacing w:val="42"/>
        </w:rPr>
        <w:t xml:space="preserve"> </w:t>
      </w:r>
      <w:r>
        <w:rPr>
          <w:spacing w:val="-1"/>
        </w:rPr>
        <w:t>b</w:t>
      </w:r>
      <w:r>
        <w:t>e</w:t>
      </w:r>
    </w:p>
    <w:p w14:paraId="1879085D" w14:textId="4ABEA3F9" w:rsidR="007C62E7" w:rsidRDefault="00BB4C58" w:rsidP="007C62E7">
      <w:pPr>
        <w:pStyle w:val="BodyText"/>
        <w:spacing w:before="41"/>
        <w:rPr>
          <w:rFonts w:cs="Calibri"/>
        </w:rPr>
      </w:pPr>
      <w:r>
        <w:t>Immediately</w:t>
      </w:r>
      <w:r w:rsidR="007C62E7">
        <w:t xml:space="preserve"> p</w:t>
      </w:r>
      <w:r w:rsidR="007C62E7">
        <w:rPr>
          <w:spacing w:val="-2"/>
        </w:rPr>
        <w:t>u</w:t>
      </w:r>
      <w:r w:rsidR="007C62E7">
        <w:t>t</w:t>
      </w:r>
      <w:r w:rsidR="007C62E7">
        <w:rPr>
          <w:spacing w:val="-2"/>
        </w:rPr>
        <w:t xml:space="preserve"> </w:t>
      </w:r>
      <w:r w:rsidR="007C62E7">
        <w:rPr>
          <w:spacing w:val="1"/>
        </w:rPr>
        <w:t>o</w:t>
      </w:r>
      <w:r w:rsidR="007C62E7">
        <w:t>n</w:t>
      </w:r>
      <w:r w:rsidR="007C62E7">
        <w:rPr>
          <w:spacing w:val="-1"/>
        </w:rPr>
        <w:t xml:space="preserve"> </w:t>
      </w:r>
      <w:r w:rsidR="007C62E7">
        <w:rPr>
          <w:spacing w:val="-2"/>
        </w:rPr>
        <w:t>t</w:t>
      </w:r>
      <w:r w:rsidR="007C62E7">
        <w:rPr>
          <w:spacing w:val="1"/>
        </w:rPr>
        <w:t>o</w:t>
      </w:r>
      <w:r w:rsidR="007C62E7">
        <w:t>p</w:t>
      </w:r>
      <w:r w:rsidR="007C62E7">
        <w:rPr>
          <w:spacing w:val="-3"/>
        </w:rPr>
        <w:t xml:space="preserve"> </w:t>
      </w:r>
      <w:r w:rsidR="007C62E7">
        <w:rPr>
          <w:spacing w:val="1"/>
        </w:rPr>
        <w:t>o</w:t>
      </w:r>
      <w:r w:rsidR="007C62E7">
        <w:t>f</w:t>
      </w:r>
      <w:r w:rsidR="007C62E7">
        <w:rPr>
          <w:spacing w:val="-2"/>
        </w:rPr>
        <w:t xml:space="preserve"> </w:t>
      </w:r>
      <w:r w:rsidR="007C62E7">
        <w:t>the plastic</w:t>
      </w:r>
      <w:r w:rsidR="007C62E7">
        <w:rPr>
          <w:spacing w:val="-3"/>
        </w:rPr>
        <w:t xml:space="preserve"> </w:t>
      </w:r>
      <w:r w:rsidR="007C62E7">
        <w:t>ba</w:t>
      </w:r>
      <w:r w:rsidR="007C62E7">
        <w:rPr>
          <w:spacing w:val="-2"/>
        </w:rPr>
        <w:t>g</w:t>
      </w:r>
      <w:r w:rsidR="007C62E7">
        <w:t>s, w</w:t>
      </w:r>
      <w:r w:rsidR="007C62E7">
        <w:rPr>
          <w:spacing w:val="-1"/>
        </w:rPr>
        <w:t>h</w:t>
      </w:r>
      <w:r w:rsidR="007C62E7">
        <w:t>ich</w:t>
      </w:r>
      <w:r w:rsidR="007C62E7">
        <w:rPr>
          <w:spacing w:val="-4"/>
        </w:rPr>
        <w:t xml:space="preserve"> </w:t>
      </w:r>
      <w:r w:rsidR="007C62E7">
        <w:t>wi</w:t>
      </w:r>
      <w:r w:rsidR="007C62E7">
        <w:rPr>
          <w:spacing w:val="-1"/>
        </w:rPr>
        <w:t>l</w:t>
      </w:r>
      <w:r w:rsidR="007C62E7">
        <w:t>l</w:t>
      </w:r>
      <w:r w:rsidR="007C62E7">
        <w:rPr>
          <w:spacing w:val="-2"/>
        </w:rPr>
        <w:t xml:space="preserve"> </w:t>
      </w:r>
      <w:r w:rsidR="007C62E7">
        <w:rPr>
          <w:spacing w:val="-1"/>
        </w:rPr>
        <w:t>b</w:t>
      </w:r>
      <w:r w:rsidR="007C62E7">
        <w:t>e su</w:t>
      </w:r>
      <w:r w:rsidR="007C62E7">
        <w:rPr>
          <w:spacing w:val="-2"/>
        </w:rPr>
        <w:t>p</w:t>
      </w:r>
      <w:r w:rsidR="007C62E7">
        <w:rPr>
          <w:spacing w:val="-1"/>
        </w:rPr>
        <w:t>p</w:t>
      </w:r>
      <w:r w:rsidR="007C62E7">
        <w:t>l</w:t>
      </w:r>
      <w:r w:rsidR="007C62E7">
        <w:rPr>
          <w:spacing w:val="-1"/>
        </w:rPr>
        <w:t>i</w:t>
      </w:r>
      <w:r w:rsidR="007C62E7">
        <w:t>ed by t</w:t>
      </w:r>
      <w:r w:rsidR="007C62E7">
        <w:rPr>
          <w:spacing w:val="-3"/>
        </w:rPr>
        <w:t>h</w:t>
      </w:r>
      <w:r w:rsidR="007C62E7">
        <w:t>e</w:t>
      </w:r>
      <w:r w:rsidR="007C62E7">
        <w:rPr>
          <w:spacing w:val="3"/>
        </w:rPr>
        <w:t xml:space="preserve"> </w:t>
      </w:r>
      <w:r w:rsidR="007C62E7">
        <w:rPr>
          <w:rFonts w:cs="Calibri"/>
          <w:i/>
        </w:rPr>
        <w:t>Co</w:t>
      </w:r>
      <w:r w:rsidR="007C62E7">
        <w:rPr>
          <w:rFonts w:cs="Calibri"/>
          <w:i/>
          <w:spacing w:val="-2"/>
        </w:rPr>
        <w:t>nt</w:t>
      </w:r>
      <w:r w:rsidR="007C62E7">
        <w:rPr>
          <w:rFonts w:cs="Calibri"/>
          <w:i/>
        </w:rPr>
        <w:t>r</w:t>
      </w:r>
      <w:r w:rsidR="007C62E7">
        <w:rPr>
          <w:rFonts w:cs="Calibri"/>
          <w:i/>
          <w:spacing w:val="-1"/>
        </w:rPr>
        <w:t>a</w:t>
      </w:r>
      <w:r w:rsidR="007C62E7">
        <w:rPr>
          <w:rFonts w:cs="Calibri"/>
          <w:i/>
        </w:rPr>
        <w:t>ct</w:t>
      </w:r>
      <w:r w:rsidR="007C62E7">
        <w:rPr>
          <w:rFonts w:cs="Calibri"/>
          <w:i/>
          <w:spacing w:val="-1"/>
        </w:rPr>
        <w:t>o</w:t>
      </w:r>
      <w:r w:rsidR="007C62E7">
        <w:rPr>
          <w:rFonts w:cs="Calibri"/>
          <w:i/>
        </w:rPr>
        <w:t>r.</w:t>
      </w:r>
    </w:p>
    <w:p w14:paraId="7642845D" w14:textId="77777777" w:rsidR="007C62E7" w:rsidRDefault="007C62E7" w:rsidP="007C62E7">
      <w:pPr>
        <w:spacing w:before="8" w:line="140" w:lineRule="exact"/>
        <w:rPr>
          <w:sz w:val="14"/>
          <w:szCs w:val="14"/>
        </w:rPr>
      </w:pPr>
    </w:p>
    <w:p w14:paraId="70DCE6E8" w14:textId="77777777" w:rsidR="007C62E7" w:rsidRDefault="007C62E7" w:rsidP="007C62E7">
      <w:pPr>
        <w:spacing w:line="200" w:lineRule="exact"/>
        <w:rPr>
          <w:sz w:val="20"/>
          <w:szCs w:val="20"/>
        </w:rPr>
      </w:pPr>
    </w:p>
    <w:p w14:paraId="65934DB0" w14:textId="77777777" w:rsidR="007C62E7" w:rsidRDefault="007C62E7" w:rsidP="007C62E7">
      <w:pPr>
        <w:pStyle w:val="Heading6"/>
        <w:ind w:firstLine="0"/>
        <w:rPr>
          <w:b w:val="0"/>
          <w:bCs w:val="0"/>
        </w:rPr>
      </w:pPr>
      <w:r>
        <w:t>THE</w:t>
      </w:r>
      <w:r>
        <w:rPr>
          <w:spacing w:val="-2"/>
        </w:rPr>
        <w:t xml:space="preserve"> </w:t>
      </w:r>
      <w:r>
        <w:t>CO</w:t>
      </w:r>
      <w:r>
        <w:rPr>
          <w:spacing w:val="-2"/>
        </w:rPr>
        <w:t>N</w:t>
      </w:r>
      <w:r>
        <w:t>T</w:t>
      </w:r>
      <w:r>
        <w:rPr>
          <w:spacing w:val="-2"/>
        </w:rPr>
        <w:t>R</w:t>
      </w:r>
      <w:r>
        <w:t>A</w:t>
      </w:r>
      <w:r>
        <w:rPr>
          <w:spacing w:val="-2"/>
        </w:rPr>
        <w:t>C</w:t>
      </w:r>
      <w:r>
        <w:t>TOR</w:t>
      </w:r>
      <w:r>
        <w:rPr>
          <w:spacing w:val="-3"/>
        </w:rPr>
        <w:t xml:space="preserve"> </w:t>
      </w:r>
      <w:r>
        <w:rPr>
          <w:spacing w:val="1"/>
        </w:rPr>
        <w:t>T</w:t>
      </w:r>
      <w:r>
        <w:t>O</w:t>
      </w:r>
      <w:r>
        <w:rPr>
          <w:spacing w:val="-3"/>
        </w:rPr>
        <w:t xml:space="preserve"> </w:t>
      </w:r>
      <w:r>
        <w:rPr>
          <w:spacing w:val="-1"/>
        </w:rPr>
        <w:t>T</w:t>
      </w:r>
      <w:r>
        <w:t xml:space="preserve">AKE </w:t>
      </w:r>
      <w:r>
        <w:rPr>
          <w:spacing w:val="1"/>
        </w:rPr>
        <w:t>N</w:t>
      </w:r>
      <w:r>
        <w:rPr>
          <w:spacing w:val="-3"/>
        </w:rPr>
        <w:t>O</w:t>
      </w:r>
      <w:r>
        <w:t>TE OF</w:t>
      </w:r>
      <w:r>
        <w:rPr>
          <w:spacing w:val="-4"/>
        </w:rPr>
        <w:t xml:space="preserve"> </w:t>
      </w:r>
      <w:r>
        <w:rPr>
          <w:spacing w:val="1"/>
        </w:rPr>
        <w:t>T</w:t>
      </w:r>
      <w:r>
        <w:rPr>
          <w:spacing w:val="-3"/>
        </w:rPr>
        <w:t>H</w:t>
      </w:r>
      <w:r>
        <w:t>E F</w:t>
      </w:r>
      <w:r>
        <w:rPr>
          <w:spacing w:val="-2"/>
        </w:rPr>
        <w:t>O</w:t>
      </w:r>
      <w:r>
        <w:t>LLO</w:t>
      </w:r>
      <w:r>
        <w:rPr>
          <w:spacing w:val="-4"/>
        </w:rPr>
        <w:t>W</w:t>
      </w:r>
      <w:r>
        <w:t>I</w:t>
      </w:r>
      <w:r>
        <w:rPr>
          <w:spacing w:val="-2"/>
        </w:rPr>
        <w:t>N</w:t>
      </w:r>
      <w:r>
        <w:t>G:</w:t>
      </w:r>
    </w:p>
    <w:p w14:paraId="5F183912" w14:textId="285D40E4" w:rsidR="007C62E7" w:rsidRDefault="007C62E7" w:rsidP="005B3361">
      <w:pPr>
        <w:pStyle w:val="BodyText"/>
        <w:numPr>
          <w:ilvl w:val="3"/>
          <w:numId w:val="39"/>
        </w:numPr>
        <w:tabs>
          <w:tab w:val="left" w:pos="1553"/>
        </w:tabs>
        <w:spacing w:before="41" w:line="272" w:lineRule="auto"/>
        <w:ind w:left="1553" w:right="113"/>
        <w:jc w:val="both"/>
      </w:pPr>
      <w:r>
        <w:t>A</w:t>
      </w:r>
      <w:r>
        <w:rPr>
          <w:spacing w:val="-1"/>
        </w:rPr>
        <w:t>l</w:t>
      </w:r>
      <w:r>
        <w:t>l</w:t>
      </w:r>
      <w:r>
        <w:rPr>
          <w:spacing w:val="9"/>
        </w:rPr>
        <w:t xml:space="preserve"> </w:t>
      </w:r>
      <w:r>
        <w:t>f</w:t>
      </w:r>
      <w:r>
        <w:rPr>
          <w:spacing w:val="-1"/>
        </w:rPr>
        <w:t>u</w:t>
      </w:r>
      <w:r>
        <w:t>els</w:t>
      </w:r>
      <w:r>
        <w:rPr>
          <w:spacing w:val="10"/>
        </w:rPr>
        <w:t xml:space="preserve"> </w:t>
      </w:r>
      <w:r>
        <w:rPr>
          <w:spacing w:val="-2"/>
        </w:rPr>
        <w:t>t</w:t>
      </w:r>
      <w:r>
        <w:t>o</w:t>
      </w:r>
      <w:r>
        <w:rPr>
          <w:spacing w:val="11"/>
        </w:rPr>
        <w:t xml:space="preserve"> </w:t>
      </w:r>
      <w:r>
        <w:rPr>
          <w:spacing w:val="-1"/>
        </w:rPr>
        <w:t>b</w:t>
      </w:r>
      <w:r>
        <w:t>e</w:t>
      </w:r>
      <w:r>
        <w:rPr>
          <w:spacing w:val="10"/>
        </w:rPr>
        <w:t xml:space="preserve"> </w:t>
      </w:r>
      <w:r>
        <w:rPr>
          <w:spacing w:val="-1"/>
        </w:rPr>
        <w:t>u</w:t>
      </w:r>
      <w:r>
        <w:rPr>
          <w:spacing w:val="-3"/>
        </w:rPr>
        <w:t>s</w:t>
      </w:r>
      <w:r>
        <w:t>ed</w:t>
      </w:r>
      <w:r>
        <w:rPr>
          <w:spacing w:val="9"/>
        </w:rPr>
        <w:t xml:space="preserve"> </w:t>
      </w:r>
      <w:r>
        <w:t>m</w:t>
      </w:r>
      <w:r>
        <w:rPr>
          <w:spacing w:val="-1"/>
        </w:rPr>
        <w:t>u</w:t>
      </w:r>
      <w:r>
        <w:rPr>
          <w:spacing w:val="-3"/>
        </w:rPr>
        <w:t>s</w:t>
      </w:r>
      <w:r>
        <w:t>t</w:t>
      </w:r>
      <w:r>
        <w:rPr>
          <w:spacing w:val="10"/>
        </w:rPr>
        <w:t xml:space="preserve"> </w:t>
      </w:r>
      <w:r>
        <w:rPr>
          <w:spacing w:val="-4"/>
        </w:rPr>
        <w:t>b</w:t>
      </w:r>
      <w:r>
        <w:t>e</w:t>
      </w:r>
      <w:r>
        <w:rPr>
          <w:spacing w:val="10"/>
        </w:rPr>
        <w:t xml:space="preserve"> </w:t>
      </w:r>
      <w:r>
        <w:t>s</w:t>
      </w:r>
      <w:r>
        <w:rPr>
          <w:spacing w:val="-2"/>
        </w:rPr>
        <w:t>t</w:t>
      </w:r>
      <w:r>
        <w:rPr>
          <w:spacing w:val="1"/>
        </w:rPr>
        <w:t>o</w:t>
      </w:r>
      <w:r>
        <w:t>red</w:t>
      </w:r>
      <w:r>
        <w:rPr>
          <w:spacing w:val="9"/>
        </w:rPr>
        <w:t xml:space="preserve"> </w:t>
      </w:r>
      <w:r>
        <w:t>in</w:t>
      </w:r>
      <w:r>
        <w:rPr>
          <w:spacing w:val="9"/>
        </w:rPr>
        <w:t xml:space="preserve"> </w:t>
      </w:r>
      <w:r>
        <w:t>a</w:t>
      </w:r>
      <w:r>
        <w:rPr>
          <w:spacing w:val="9"/>
        </w:rPr>
        <w:t xml:space="preserve"> </w:t>
      </w:r>
      <w:proofErr w:type="gramStart"/>
      <w:r w:rsidR="009254C6">
        <w:rPr>
          <w:spacing w:val="-3"/>
        </w:rPr>
        <w:t>l</w:t>
      </w:r>
      <w:r w:rsidR="009254C6">
        <w:t>eak-</w:t>
      </w:r>
      <w:r w:rsidR="009254C6">
        <w:rPr>
          <w:spacing w:val="-3"/>
        </w:rPr>
        <w:t>p</w:t>
      </w:r>
      <w:r w:rsidR="009254C6">
        <w:rPr>
          <w:spacing w:val="1"/>
        </w:rPr>
        <w:t>ro</w:t>
      </w:r>
      <w:r w:rsidR="009254C6">
        <w:t>of</w:t>
      </w:r>
      <w:r>
        <w:rPr>
          <w:spacing w:val="7"/>
        </w:rPr>
        <w:t xml:space="preserve"> </w:t>
      </w:r>
      <w:r>
        <w:t>c</w:t>
      </w:r>
      <w:r>
        <w:rPr>
          <w:spacing w:val="1"/>
        </w:rPr>
        <w:t>o</w:t>
      </w:r>
      <w:r>
        <w:rPr>
          <w:spacing w:val="-4"/>
        </w:rPr>
        <w:t>n</w:t>
      </w:r>
      <w:r>
        <w:t>tai</w:t>
      </w:r>
      <w:r>
        <w:rPr>
          <w:spacing w:val="-1"/>
        </w:rPr>
        <w:t>n</w:t>
      </w:r>
      <w:r>
        <w:t>ers</w:t>
      </w:r>
      <w:proofErr w:type="gramEnd"/>
      <w:r>
        <w:rPr>
          <w:spacing w:val="10"/>
        </w:rPr>
        <w:t xml:space="preserve"> </w:t>
      </w:r>
      <w:r>
        <w:t>in</w:t>
      </w:r>
      <w:r>
        <w:rPr>
          <w:spacing w:val="9"/>
        </w:rPr>
        <w:t xml:space="preserve"> </w:t>
      </w:r>
      <w:r>
        <w:t>a</w:t>
      </w:r>
      <w:r>
        <w:rPr>
          <w:spacing w:val="9"/>
        </w:rPr>
        <w:t xml:space="preserve"> </w:t>
      </w:r>
      <w:r>
        <w:rPr>
          <w:spacing w:val="-1"/>
        </w:rPr>
        <w:t>bund</w:t>
      </w:r>
      <w:r>
        <w:t>.</w:t>
      </w:r>
      <w:r>
        <w:rPr>
          <w:spacing w:val="9"/>
        </w:rPr>
        <w:t xml:space="preserve"> </w:t>
      </w:r>
      <w:r>
        <w:t>A</w:t>
      </w:r>
      <w:r>
        <w:rPr>
          <w:spacing w:val="-2"/>
        </w:rPr>
        <w:t>n</w:t>
      </w:r>
      <w:r>
        <w:t>y</w:t>
      </w:r>
      <w:r>
        <w:rPr>
          <w:spacing w:val="10"/>
        </w:rPr>
        <w:t xml:space="preserve"> </w:t>
      </w:r>
      <w:r>
        <w:t>sp</w:t>
      </w:r>
      <w:r>
        <w:rPr>
          <w:spacing w:val="-2"/>
        </w:rPr>
        <w:t>i</w:t>
      </w:r>
      <w:r>
        <w:t>l</w:t>
      </w:r>
      <w:r>
        <w:rPr>
          <w:spacing w:val="-3"/>
        </w:rPr>
        <w:t>l</w:t>
      </w:r>
      <w:r>
        <w:t>a</w:t>
      </w:r>
      <w:r>
        <w:rPr>
          <w:spacing w:val="-1"/>
        </w:rPr>
        <w:t>g</w:t>
      </w:r>
      <w:r>
        <w:t>es</w:t>
      </w:r>
      <w:r>
        <w:rPr>
          <w:spacing w:val="10"/>
        </w:rPr>
        <w:t xml:space="preserve"> </w:t>
      </w:r>
      <w:r>
        <w:rPr>
          <w:spacing w:val="-2"/>
        </w:rPr>
        <w:t>t</w:t>
      </w:r>
      <w:r>
        <w:t>o</w:t>
      </w:r>
      <w:r>
        <w:rPr>
          <w:spacing w:val="11"/>
        </w:rPr>
        <w:t xml:space="preserve"> </w:t>
      </w:r>
      <w:r>
        <w:rPr>
          <w:spacing w:val="-1"/>
        </w:rPr>
        <w:t>b</w:t>
      </w:r>
      <w:r>
        <w:t>e repor</w:t>
      </w:r>
      <w:r>
        <w:rPr>
          <w:spacing w:val="-3"/>
        </w:rPr>
        <w:t>t</w:t>
      </w:r>
      <w:r>
        <w:t>ed and</w:t>
      </w:r>
      <w:r>
        <w:rPr>
          <w:spacing w:val="-2"/>
        </w:rPr>
        <w:t xml:space="preserve"> </w:t>
      </w:r>
      <w:r>
        <w:t>clea</w:t>
      </w:r>
      <w:r>
        <w:rPr>
          <w:spacing w:val="-1"/>
        </w:rPr>
        <w:t>n</w:t>
      </w:r>
      <w:r>
        <w:t>ed and</w:t>
      </w:r>
      <w:r>
        <w:rPr>
          <w:spacing w:val="-2"/>
        </w:rPr>
        <w:t xml:space="preserve"> </w:t>
      </w:r>
      <w:r>
        <w:t>rep</w:t>
      </w:r>
      <w:r>
        <w:rPr>
          <w:spacing w:val="1"/>
        </w:rPr>
        <w:t>o</w:t>
      </w:r>
      <w:r>
        <w:t>r</w:t>
      </w:r>
      <w:r>
        <w:rPr>
          <w:spacing w:val="-3"/>
        </w:rPr>
        <w:t>t</w:t>
      </w:r>
      <w:r>
        <w:t>ed i</w:t>
      </w:r>
      <w:r>
        <w:rPr>
          <w:spacing w:val="-2"/>
        </w:rPr>
        <w:t>m</w:t>
      </w:r>
      <w:r>
        <w:t>med</w:t>
      </w:r>
      <w:r>
        <w:rPr>
          <w:spacing w:val="-1"/>
        </w:rPr>
        <w:t>i</w:t>
      </w:r>
      <w:r>
        <w:t>a</w:t>
      </w:r>
      <w:r>
        <w:rPr>
          <w:spacing w:val="-3"/>
        </w:rPr>
        <w:t>t</w:t>
      </w:r>
      <w:r>
        <w:t>ely</w:t>
      </w:r>
      <w:r>
        <w:rPr>
          <w:spacing w:val="1"/>
        </w:rPr>
        <w:t xml:space="preserve"> </w:t>
      </w:r>
      <w:r>
        <w:rPr>
          <w:spacing w:val="-2"/>
        </w:rPr>
        <w:t>t</w:t>
      </w:r>
      <w:r>
        <w:t>o</w:t>
      </w:r>
      <w:r>
        <w:rPr>
          <w:spacing w:val="1"/>
        </w:rPr>
        <w:t xml:space="preserve"> </w:t>
      </w:r>
      <w:r>
        <w:t>t</w:t>
      </w:r>
      <w:r>
        <w:rPr>
          <w:spacing w:val="-4"/>
        </w:rPr>
        <w:t>h</w:t>
      </w:r>
      <w:r>
        <w:t>e</w:t>
      </w:r>
      <w:r>
        <w:rPr>
          <w:spacing w:val="3"/>
        </w:rPr>
        <w:t xml:space="preserve"> </w:t>
      </w:r>
      <w:r>
        <w:rPr>
          <w:rFonts w:cs="Calibri"/>
          <w:i/>
        </w:rPr>
        <w:t>Em</w:t>
      </w:r>
      <w:r>
        <w:rPr>
          <w:rFonts w:cs="Calibri"/>
          <w:i/>
          <w:spacing w:val="-1"/>
        </w:rPr>
        <w:t>p</w:t>
      </w:r>
      <w:r>
        <w:rPr>
          <w:rFonts w:cs="Calibri"/>
          <w:i/>
        </w:rPr>
        <w:t>l</w:t>
      </w:r>
      <w:r>
        <w:rPr>
          <w:rFonts w:cs="Calibri"/>
          <w:i/>
          <w:spacing w:val="-1"/>
        </w:rPr>
        <w:t>o</w:t>
      </w:r>
      <w:r>
        <w:rPr>
          <w:rFonts w:cs="Calibri"/>
          <w:i/>
        </w:rPr>
        <w:t xml:space="preserve">yer. </w:t>
      </w:r>
      <w:r>
        <w:t>A</w:t>
      </w:r>
      <w:r>
        <w:rPr>
          <w:spacing w:val="-1"/>
        </w:rPr>
        <w:t>l</w:t>
      </w:r>
      <w:r>
        <w:t>l c</w:t>
      </w:r>
      <w:r>
        <w:rPr>
          <w:spacing w:val="-1"/>
        </w:rPr>
        <w:t>o</w:t>
      </w:r>
      <w:r>
        <w:t>st</w:t>
      </w:r>
      <w:r>
        <w:rPr>
          <w:spacing w:val="1"/>
        </w:rPr>
        <w:t xml:space="preserve"> </w:t>
      </w:r>
      <w:r>
        <w:t>for t</w:t>
      </w:r>
      <w:r>
        <w:rPr>
          <w:spacing w:val="-1"/>
        </w:rPr>
        <w:t>h</w:t>
      </w:r>
      <w:r>
        <w:t>is</w:t>
      </w:r>
      <w:r>
        <w:rPr>
          <w:spacing w:val="-3"/>
        </w:rPr>
        <w:t xml:space="preserve"> </w:t>
      </w:r>
      <w:r>
        <w:t>wi</w:t>
      </w:r>
      <w:r>
        <w:rPr>
          <w:spacing w:val="-1"/>
        </w:rPr>
        <w:t>l</w:t>
      </w:r>
      <w:r>
        <w:t>l be f</w:t>
      </w:r>
      <w:r>
        <w:rPr>
          <w:spacing w:val="1"/>
        </w:rPr>
        <w:t>o</w:t>
      </w:r>
      <w:r>
        <w:t xml:space="preserve">r 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spacing w:val="1"/>
        </w:rPr>
        <w:t>r</w:t>
      </w:r>
      <w:r>
        <w:rPr>
          <w:rFonts w:cs="Calibri"/>
          <w:i/>
        </w:rPr>
        <w:t>s</w:t>
      </w:r>
      <w:r>
        <w:rPr>
          <w:rFonts w:cs="Calibri"/>
          <w:i/>
          <w:spacing w:val="-2"/>
        </w:rPr>
        <w:t xml:space="preserve"> </w:t>
      </w:r>
      <w:r>
        <w:t>ac</w:t>
      </w:r>
      <w:r>
        <w:rPr>
          <w:spacing w:val="-3"/>
        </w:rPr>
        <w:t>c</w:t>
      </w:r>
      <w:r>
        <w:rPr>
          <w:spacing w:val="1"/>
        </w:rPr>
        <w:t>o</w:t>
      </w:r>
      <w:r>
        <w:rPr>
          <w:spacing w:val="-1"/>
        </w:rPr>
        <w:t>un</w:t>
      </w:r>
      <w:r>
        <w:t>t.</w:t>
      </w:r>
    </w:p>
    <w:p w14:paraId="3F52431A" w14:textId="7AFB31BF" w:rsidR="007C62E7" w:rsidRDefault="007C62E7" w:rsidP="005B3361">
      <w:pPr>
        <w:pStyle w:val="BodyText"/>
        <w:numPr>
          <w:ilvl w:val="3"/>
          <w:numId w:val="39"/>
        </w:numPr>
        <w:tabs>
          <w:tab w:val="left" w:pos="1553"/>
        </w:tabs>
        <w:spacing w:before="10" w:line="234" w:lineRule="auto"/>
        <w:ind w:left="1553" w:right="116"/>
        <w:jc w:val="both"/>
      </w:pPr>
      <w:r>
        <w:t>The</w:t>
      </w:r>
      <w:r>
        <w:rPr>
          <w:spacing w:val="12"/>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14"/>
        </w:rPr>
        <w:t xml:space="preserve"> </w:t>
      </w:r>
      <w:r>
        <w:rPr>
          <w:rFonts w:cs="Calibri"/>
          <w:spacing w:val="-2"/>
        </w:rPr>
        <w:t>t</w:t>
      </w:r>
      <w:r>
        <w:rPr>
          <w:rFonts w:cs="Calibri"/>
        </w:rPr>
        <w:t>o</w:t>
      </w:r>
      <w:r>
        <w:rPr>
          <w:rFonts w:cs="Calibri"/>
          <w:spacing w:val="13"/>
        </w:rPr>
        <w:t xml:space="preserve"> </w:t>
      </w:r>
      <w:r>
        <w:rPr>
          <w:rFonts w:cs="Calibri"/>
        </w:rPr>
        <w:t>su</w:t>
      </w:r>
      <w:r>
        <w:rPr>
          <w:rFonts w:cs="Calibri"/>
          <w:spacing w:val="-2"/>
        </w:rPr>
        <w:t>p</w:t>
      </w:r>
      <w:r>
        <w:rPr>
          <w:rFonts w:cs="Calibri"/>
          <w:spacing w:val="-1"/>
        </w:rPr>
        <w:t>p</w:t>
      </w:r>
      <w:r>
        <w:rPr>
          <w:rFonts w:cs="Calibri"/>
        </w:rPr>
        <w:t>ly</w:t>
      </w:r>
      <w:r>
        <w:rPr>
          <w:rFonts w:cs="Calibri"/>
          <w:spacing w:val="12"/>
        </w:rPr>
        <w:t xml:space="preserve"> </w:t>
      </w:r>
      <w:r w:rsidR="00BB4C58">
        <w:rPr>
          <w:rFonts w:cs="Calibri"/>
          <w:spacing w:val="-3"/>
        </w:rPr>
        <w:t>i</w:t>
      </w:r>
      <w:r w:rsidR="00BB4C58">
        <w:rPr>
          <w:rFonts w:cs="Calibri"/>
          <w:spacing w:val="-2"/>
        </w:rPr>
        <w:t>t</w:t>
      </w:r>
      <w:r w:rsidR="00BB4C58">
        <w:rPr>
          <w:rFonts w:cs="Calibri"/>
        </w:rPr>
        <w:t>s</w:t>
      </w:r>
      <w:r>
        <w:rPr>
          <w:rFonts w:cs="Calibri"/>
          <w:spacing w:val="12"/>
        </w:rPr>
        <w:t xml:space="preserve"> </w:t>
      </w:r>
      <w:r>
        <w:rPr>
          <w:rFonts w:cs="Calibri"/>
          <w:spacing w:val="-2"/>
        </w:rPr>
        <w:t>o</w:t>
      </w:r>
      <w:r>
        <w:rPr>
          <w:rFonts w:cs="Calibri"/>
        </w:rPr>
        <w:t>wn</w:t>
      </w:r>
      <w:r>
        <w:rPr>
          <w:rFonts w:cs="Calibri"/>
          <w:spacing w:val="12"/>
        </w:rPr>
        <w:t xml:space="preserve"> </w:t>
      </w:r>
      <w:r>
        <w:rPr>
          <w:rFonts w:cs="Calibri"/>
        </w:rPr>
        <w:t>eq</w:t>
      </w:r>
      <w:r>
        <w:rPr>
          <w:rFonts w:cs="Calibri"/>
          <w:spacing w:val="-2"/>
        </w:rPr>
        <w:t>u</w:t>
      </w:r>
      <w:r>
        <w:rPr>
          <w:rFonts w:cs="Calibri"/>
        </w:rPr>
        <w:t>i</w:t>
      </w:r>
      <w:r>
        <w:rPr>
          <w:rFonts w:cs="Calibri"/>
          <w:spacing w:val="-2"/>
        </w:rPr>
        <w:t>pm</w:t>
      </w:r>
      <w:r>
        <w:rPr>
          <w:rFonts w:cs="Calibri"/>
        </w:rPr>
        <w:t>ent</w:t>
      </w:r>
      <w:r>
        <w:rPr>
          <w:rFonts w:cs="Calibri"/>
          <w:spacing w:val="12"/>
        </w:rPr>
        <w:t xml:space="preserve"> </w:t>
      </w:r>
      <w:r>
        <w:rPr>
          <w:rFonts w:cs="Calibri"/>
          <w:spacing w:val="-1"/>
        </w:rPr>
        <w:t>pu</w:t>
      </w:r>
      <w:r>
        <w:rPr>
          <w:rFonts w:cs="Calibri"/>
        </w:rPr>
        <w:t>m</w:t>
      </w:r>
      <w:r>
        <w:rPr>
          <w:rFonts w:cs="Calibri"/>
          <w:spacing w:val="-1"/>
        </w:rPr>
        <w:t>p</w:t>
      </w:r>
      <w:r>
        <w:rPr>
          <w:rFonts w:cs="Calibri"/>
        </w:rPr>
        <w:t>s</w:t>
      </w:r>
      <w:r>
        <w:rPr>
          <w:rFonts w:cs="Calibri"/>
          <w:spacing w:val="12"/>
        </w:rPr>
        <w:t xml:space="preserve"> </w:t>
      </w:r>
      <w:r>
        <w:rPr>
          <w:rFonts w:cs="Calibri"/>
          <w:spacing w:val="-3"/>
        </w:rPr>
        <w:t>i</w:t>
      </w:r>
      <w:r>
        <w:rPr>
          <w:rFonts w:cs="Calibri"/>
          <w:spacing w:val="-1"/>
        </w:rPr>
        <w:t>n</w:t>
      </w:r>
      <w:r>
        <w:rPr>
          <w:rFonts w:cs="Calibri"/>
        </w:rPr>
        <w:t>specti</w:t>
      </w:r>
      <w:r>
        <w:rPr>
          <w:rFonts w:cs="Calibri"/>
          <w:spacing w:val="1"/>
        </w:rPr>
        <w:t>o</w:t>
      </w:r>
      <w:r>
        <w:rPr>
          <w:rFonts w:cs="Calibri"/>
        </w:rPr>
        <w:t>n</w:t>
      </w:r>
      <w:r>
        <w:rPr>
          <w:rFonts w:cs="Calibri"/>
          <w:spacing w:val="9"/>
        </w:rPr>
        <w:t xml:space="preserve"> </w:t>
      </w:r>
      <w:r>
        <w:rPr>
          <w:rFonts w:cs="Calibri"/>
          <w:spacing w:val="1"/>
        </w:rPr>
        <w:t>o</w:t>
      </w:r>
      <w:r>
        <w:rPr>
          <w:rFonts w:cs="Calibri"/>
        </w:rPr>
        <w:t>r</w:t>
      </w:r>
      <w:r>
        <w:rPr>
          <w:rFonts w:cs="Calibri"/>
          <w:spacing w:val="12"/>
        </w:rPr>
        <w:t xml:space="preserve"> </w:t>
      </w:r>
      <w:r>
        <w:rPr>
          <w:rFonts w:cs="Calibri"/>
        </w:rPr>
        <w:t>c</w:t>
      </w:r>
      <w:r>
        <w:rPr>
          <w:rFonts w:cs="Calibri"/>
          <w:spacing w:val="-3"/>
        </w:rPr>
        <w:t>h</w:t>
      </w:r>
      <w:r>
        <w:rPr>
          <w:rFonts w:cs="Calibri"/>
        </w:rPr>
        <w:t>eck</w:t>
      </w:r>
      <w:r>
        <w:rPr>
          <w:rFonts w:cs="Calibri"/>
          <w:spacing w:val="13"/>
        </w:rPr>
        <w:t xml:space="preserve"> </w:t>
      </w:r>
      <w:r>
        <w:rPr>
          <w:rFonts w:cs="Calibri"/>
        </w:rPr>
        <w:t>s</w:t>
      </w:r>
      <w:r>
        <w:rPr>
          <w:rFonts w:cs="Calibri"/>
          <w:spacing w:val="-4"/>
        </w:rPr>
        <w:t>h</w:t>
      </w:r>
      <w:r>
        <w:rPr>
          <w:rFonts w:cs="Calibri"/>
        </w:rPr>
        <w:t>eets</w:t>
      </w:r>
      <w:r>
        <w:rPr>
          <w:rFonts w:cs="Calibri"/>
          <w:spacing w:val="8"/>
        </w:rPr>
        <w:t xml:space="preserve"> </w:t>
      </w:r>
      <w:r>
        <w:rPr>
          <w:rFonts w:cs="Calibri"/>
        </w:rPr>
        <w:t>to</w:t>
      </w:r>
      <w:r>
        <w:rPr>
          <w:rFonts w:cs="Calibri"/>
          <w:spacing w:val="14"/>
        </w:rPr>
        <w:t xml:space="preserve"> </w:t>
      </w:r>
      <w:r>
        <w:rPr>
          <w:rFonts w:cs="Calibri"/>
          <w:spacing w:val="-1"/>
        </w:rPr>
        <w:t>b</w:t>
      </w:r>
      <w:r>
        <w:rPr>
          <w:rFonts w:cs="Calibri"/>
        </w:rPr>
        <w:t>e</w:t>
      </w:r>
      <w:r>
        <w:rPr>
          <w:rFonts w:cs="Calibri"/>
          <w:spacing w:val="10"/>
        </w:rPr>
        <w:t xml:space="preserve"> </w:t>
      </w:r>
      <w:proofErr w:type="gramStart"/>
      <w:r>
        <w:rPr>
          <w:rFonts w:cs="Calibri"/>
        </w:rPr>
        <w:t>ke</w:t>
      </w:r>
      <w:r>
        <w:rPr>
          <w:rFonts w:cs="Calibri"/>
          <w:spacing w:val="-1"/>
        </w:rPr>
        <w:t>p</w:t>
      </w:r>
      <w:r>
        <w:rPr>
          <w:rFonts w:cs="Calibri"/>
        </w:rPr>
        <w:t xml:space="preserve">t </w:t>
      </w:r>
      <w:r>
        <w:rPr>
          <w:spacing w:val="1"/>
        </w:rPr>
        <w:t>o</w:t>
      </w:r>
      <w:r>
        <w:t>n</w:t>
      </w:r>
      <w:r>
        <w:rPr>
          <w:spacing w:val="-1"/>
        </w:rPr>
        <w:t xml:space="preserve"> </w:t>
      </w:r>
      <w:r>
        <w:t>si</w:t>
      </w:r>
      <w:r>
        <w:rPr>
          <w:spacing w:val="-2"/>
        </w:rPr>
        <w:t>t</w:t>
      </w:r>
      <w:r>
        <w:t>e at</w:t>
      </w:r>
      <w:r>
        <w:rPr>
          <w:spacing w:val="-2"/>
        </w:rPr>
        <w:t xml:space="preserve"> </w:t>
      </w:r>
      <w:r>
        <w:t>all</w:t>
      </w:r>
      <w:r>
        <w:rPr>
          <w:spacing w:val="-1"/>
        </w:rPr>
        <w:t xml:space="preserve"> </w:t>
      </w:r>
      <w:r>
        <w:t>t</w:t>
      </w:r>
      <w:r>
        <w:rPr>
          <w:spacing w:val="-3"/>
        </w:rPr>
        <w:t>i</w:t>
      </w:r>
      <w:r>
        <w:t>mes</w:t>
      </w:r>
      <w:proofErr w:type="gramEnd"/>
      <w:r>
        <w:t>.</w:t>
      </w:r>
    </w:p>
    <w:p w14:paraId="51E514EF" w14:textId="38DBFD95" w:rsidR="007C62E7" w:rsidRDefault="007C62E7" w:rsidP="005B3361">
      <w:pPr>
        <w:pStyle w:val="BodyText"/>
        <w:numPr>
          <w:ilvl w:val="3"/>
          <w:numId w:val="39"/>
        </w:numPr>
        <w:tabs>
          <w:tab w:val="left" w:pos="1553"/>
        </w:tabs>
        <w:spacing w:before="1" w:line="272" w:lineRule="auto"/>
        <w:ind w:left="1553" w:right="111"/>
        <w:jc w:val="both"/>
      </w:pPr>
      <w:r>
        <w:t>S</w:t>
      </w:r>
      <w:r>
        <w:rPr>
          <w:spacing w:val="-1"/>
        </w:rPr>
        <w:t>a</w:t>
      </w:r>
      <w:r>
        <w:t>fety</w:t>
      </w:r>
      <w:r>
        <w:rPr>
          <w:spacing w:val="22"/>
        </w:rPr>
        <w:t xml:space="preserve"> </w:t>
      </w:r>
      <w:r w:rsidR="009254C6">
        <w:rPr>
          <w:spacing w:val="-2"/>
        </w:rPr>
        <w:t>P</w:t>
      </w:r>
      <w:r w:rsidR="009254C6">
        <w:t>PE (</w:t>
      </w:r>
      <w:r>
        <w:t>inc</w:t>
      </w:r>
      <w:r>
        <w:rPr>
          <w:spacing w:val="-1"/>
        </w:rPr>
        <w:t>lud</w:t>
      </w:r>
      <w:r>
        <w:t>i</w:t>
      </w:r>
      <w:r>
        <w:rPr>
          <w:spacing w:val="-2"/>
        </w:rPr>
        <w:t>n</w:t>
      </w:r>
      <w:r>
        <w:t>g</w:t>
      </w:r>
      <w:r>
        <w:rPr>
          <w:spacing w:val="23"/>
        </w:rPr>
        <w:t xml:space="preserve"> </w:t>
      </w:r>
      <w:r>
        <w:t>all</w:t>
      </w:r>
      <w:r>
        <w:rPr>
          <w:spacing w:val="23"/>
        </w:rPr>
        <w:t xml:space="preserve"> </w:t>
      </w:r>
      <w:r>
        <w:t>r</w:t>
      </w:r>
      <w:r>
        <w:rPr>
          <w:spacing w:val="-3"/>
        </w:rPr>
        <w:t>e</w:t>
      </w:r>
      <w:r>
        <w:t>scue</w:t>
      </w:r>
      <w:r>
        <w:rPr>
          <w:spacing w:val="24"/>
        </w:rPr>
        <w:t xml:space="preserve"> </w:t>
      </w:r>
      <w:r>
        <w:t>eq</w:t>
      </w:r>
      <w:r>
        <w:rPr>
          <w:spacing w:val="-2"/>
        </w:rPr>
        <w:t>u</w:t>
      </w:r>
      <w:r>
        <w:t>i</w:t>
      </w:r>
      <w:r>
        <w:rPr>
          <w:spacing w:val="-2"/>
        </w:rPr>
        <w:t>pm</w:t>
      </w:r>
      <w:r>
        <w:t>ent</w:t>
      </w:r>
      <w:r>
        <w:rPr>
          <w:spacing w:val="24"/>
        </w:rPr>
        <w:t xml:space="preserve"> </w:t>
      </w:r>
      <w:r>
        <w:rPr>
          <w:spacing w:val="-3"/>
        </w:rPr>
        <w:t>f</w:t>
      </w:r>
      <w:r>
        <w:rPr>
          <w:spacing w:val="1"/>
        </w:rPr>
        <w:t>o</w:t>
      </w:r>
      <w:r>
        <w:t>r</w:t>
      </w:r>
      <w:r>
        <w:rPr>
          <w:spacing w:val="24"/>
        </w:rPr>
        <w:t xml:space="preserve"> </w:t>
      </w:r>
      <w:r w:rsidR="009254C6">
        <w:rPr>
          <w:spacing w:val="-1"/>
        </w:rPr>
        <w:t>d</w:t>
      </w:r>
      <w:r w:rsidR="009254C6">
        <w:rPr>
          <w:spacing w:val="-2"/>
        </w:rPr>
        <w:t>e</w:t>
      </w:r>
      <w:r w:rsidR="009254C6">
        <w:t>ep-water</w:t>
      </w:r>
      <w:r>
        <w:rPr>
          <w:spacing w:val="25"/>
        </w:rPr>
        <w:t xml:space="preserve"> </w:t>
      </w:r>
      <w:r>
        <w:rPr>
          <w:spacing w:val="-2"/>
        </w:rPr>
        <w:t>w</w:t>
      </w:r>
      <w:r>
        <w:rPr>
          <w:spacing w:val="1"/>
        </w:rPr>
        <w:t>o</w:t>
      </w:r>
      <w:r>
        <w:t>rk),</w:t>
      </w:r>
      <w:r>
        <w:rPr>
          <w:spacing w:val="25"/>
        </w:rPr>
        <w:t xml:space="preserve"> </w:t>
      </w:r>
      <w:r>
        <w:rPr>
          <w:spacing w:val="-3"/>
        </w:rPr>
        <w:t>r</w:t>
      </w:r>
      <w:r>
        <w:t>efle</w:t>
      </w:r>
      <w:r>
        <w:rPr>
          <w:spacing w:val="-2"/>
        </w:rPr>
        <w:t>c</w:t>
      </w:r>
      <w:r>
        <w:t>ti</w:t>
      </w:r>
      <w:r>
        <w:rPr>
          <w:spacing w:val="-2"/>
        </w:rPr>
        <w:t>v</w:t>
      </w:r>
      <w:r>
        <w:t>e</w:t>
      </w:r>
      <w:r>
        <w:rPr>
          <w:spacing w:val="25"/>
        </w:rPr>
        <w:t xml:space="preserve"> </w:t>
      </w:r>
      <w:r>
        <w:rPr>
          <w:spacing w:val="-2"/>
        </w:rPr>
        <w:t>v</w:t>
      </w:r>
      <w:r>
        <w:t>e</w:t>
      </w:r>
      <w:r>
        <w:rPr>
          <w:spacing w:val="-2"/>
        </w:rPr>
        <w:t>s</w:t>
      </w:r>
      <w:r>
        <w:t>ts,</w:t>
      </w:r>
      <w:r>
        <w:rPr>
          <w:spacing w:val="24"/>
        </w:rPr>
        <w:t xml:space="preserve"> </w:t>
      </w:r>
      <w:r>
        <w:t>s</w:t>
      </w:r>
      <w:r>
        <w:rPr>
          <w:spacing w:val="-2"/>
        </w:rPr>
        <w:t>e</w:t>
      </w:r>
      <w:r>
        <w:t>cu</w:t>
      </w:r>
      <w:r>
        <w:rPr>
          <w:spacing w:val="-1"/>
        </w:rPr>
        <w:t>r</w:t>
      </w:r>
      <w:r>
        <w:t>it</w:t>
      </w:r>
      <w:r>
        <w:rPr>
          <w:spacing w:val="-2"/>
        </w:rPr>
        <w:t>y</w:t>
      </w:r>
      <w:r>
        <w:t xml:space="preserve">, </w:t>
      </w:r>
      <w:r>
        <w:rPr>
          <w:spacing w:val="-1"/>
        </w:rPr>
        <w:t>p</w:t>
      </w:r>
      <w:r>
        <w:rPr>
          <w:spacing w:val="1"/>
        </w:rPr>
        <w:t>o</w:t>
      </w:r>
      <w:r>
        <w:t>rta</w:t>
      </w:r>
      <w:r>
        <w:rPr>
          <w:spacing w:val="-1"/>
        </w:rPr>
        <w:t>b</w:t>
      </w:r>
      <w:r>
        <w:t>le</w:t>
      </w:r>
      <w:r>
        <w:rPr>
          <w:spacing w:val="17"/>
        </w:rPr>
        <w:t xml:space="preserve"> </w:t>
      </w:r>
      <w:r>
        <w:t>c</w:t>
      </w:r>
      <w:r>
        <w:rPr>
          <w:spacing w:val="-3"/>
        </w:rPr>
        <w:t>h</w:t>
      </w:r>
      <w:r>
        <w:t>e</w:t>
      </w:r>
      <w:r>
        <w:rPr>
          <w:spacing w:val="1"/>
        </w:rPr>
        <w:t>m</w:t>
      </w:r>
      <w:r>
        <w:t>i</w:t>
      </w:r>
      <w:r>
        <w:rPr>
          <w:spacing w:val="-3"/>
        </w:rPr>
        <w:t>c</w:t>
      </w:r>
      <w:r>
        <w:t>al</w:t>
      </w:r>
      <w:r>
        <w:rPr>
          <w:spacing w:val="16"/>
        </w:rPr>
        <w:t xml:space="preserve"> </w:t>
      </w:r>
      <w:r>
        <w:t>t</w:t>
      </w:r>
      <w:r>
        <w:rPr>
          <w:spacing w:val="1"/>
        </w:rPr>
        <w:t>o</w:t>
      </w:r>
      <w:r>
        <w:t>i</w:t>
      </w:r>
      <w:r>
        <w:rPr>
          <w:spacing w:val="-3"/>
        </w:rPr>
        <w:t>l</w:t>
      </w:r>
      <w:r>
        <w:t>et,</w:t>
      </w:r>
      <w:r>
        <w:rPr>
          <w:spacing w:val="17"/>
        </w:rPr>
        <w:t xml:space="preserve"> </w:t>
      </w:r>
      <w:r>
        <w:rPr>
          <w:spacing w:val="-3"/>
        </w:rPr>
        <w:t>s</w:t>
      </w:r>
      <w:r>
        <w:rPr>
          <w:spacing w:val="-1"/>
        </w:rPr>
        <w:t>h</w:t>
      </w:r>
      <w:r>
        <w:t>elter,</w:t>
      </w:r>
      <w:r>
        <w:rPr>
          <w:spacing w:val="17"/>
        </w:rPr>
        <w:t xml:space="preserve"> </w:t>
      </w:r>
      <w:r>
        <w:t>tra</w:t>
      </w:r>
      <w:r>
        <w:rPr>
          <w:spacing w:val="-1"/>
        </w:rPr>
        <w:t>n</w:t>
      </w:r>
      <w:r>
        <w:t>s</w:t>
      </w:r>
      <w:r>
        <w:rPr>
          <w:spacing w:val="-4"/>
        </w:rPr>
        <w:t>p</w:t>
      </w:r>
      <w:r>
        <w:rPr>
          <w:spacing w:val="1"/>
        </w:rPr>
        <w:t>o</w:t>
      </w:r>
      <w:r>
        <w:t>rt,</w:t>
      </w:r>
      <w:r>
        <w:rPr>
          <w:spacing w:val="17"/>
        </w:rPr>
        <w:t xml:space="preserve"> </w:t>
      </w:r>
      <w:r>
        <w:rPr>
          <w:spacing w:val="-3"/>
        </w:rPr>
        <w:t>a</w:t>
      </w:r>
      <w:r>
        <w:t>c</w:t>
      </w:r>
      <w:r>
        <w:rPr>
          <w:spacing w:val="-2"/>
        </w:rPr>
        <w:t>c</w:t>
      </w:r>
      <w:r>
        <w:rPr>
          <w:spacing w:val="1"/>
        </w:rPr>
        <w:t>o</w:t>
      </w:r>
      <w:r>
        <w:rPr>
          <w:spacing w:val="-2"/>
        </w:rPr>
        <w:t>mm</w:t>
      </w:r>
      <w:r>
        <w:rPr>
          <w:spacing w:val="1"/>
        </w:rPr>
        <w:t>o</w:t>
      </w:r>
      <w:r>
        <w:rPr>
          <w:spacing w:val="-1"/>
        </w:rPr>
        <w:t>d</w:t>
      </w:r>
      <w:r>
        <w:t>atio</w:t>
      </w:r>
      <w:r>
        <w:rPr>
          <w:spacing w:val="-1"/>
        </w:rPr>
        <w:t>n</w:t>
      </w:r>
      <w:r>
        <w:t>,</w:t>
      </w:r>
      <w:r>
        <w:rPr>
          <w:spacing w:val="17"/>
        </w:rPr>
        <w:t xml:space="preserve"> </w:t>
      </w:r>
      <w:r>
        <w:t>all</w:t>
      </w:r>
      <w:r>
        <w:rPr>
          <w:spacing w:val="16"/>
        </w:rPr>
        <w:t xml:space="preserve"> </w:t>
      </w:r>
      <w:r>
        <w:t>f</w:t>
      </w:r>
      <w:r>
        <w:rPr>
          <w:spacing w:val="-4"/>
        </w:rPr>
        <w:t>u</w:t>
      </w:r>
      <w:r>
        <w:t>el</w:t>
      </w:r>
      <w:r>
        <w:rPr>
          <w:spacing w:val="17"/>
        </w:rPr>
        <w:t xml:space="preserve"> </w:t>
      </w:r>
      <w:r>
        <w:rPr>
          <w:spacing w:val="-1"/>
        </w:rPr>
        <w:t>n</w:t>
      </w:r>
      <w:r>
        <w:t>ee</w:t>
      </w:r>
      <w:r>
        <w:rPr>
          <w:spacing w:val="-1"/>
        </w:rPr>
        <w:t>d</w:t>
      </w:r>
      <w:r>
        <w:t>ed</w:t>
      </w:r>
      <w:r>
        <w:rPr>
          <w:spacing w:val="16"/>
        </w:rPr>
        <w:t xml:space="preserve"> </w:t>
      </w:r>
      <w:r>
        <w:rPr>
          <w:spacing w:val="-3"/>
        </w:rPr>
        <w:t>f</w:t>
      </w:r>
      <w:r>
        <w:rPr>
          <w:spacing w:val="-2"/>
        </w:rPr>
        <w:t>o</w:t>
      </w:r>
      <w:r>
        <w:t>r</w:t>
      </w:r>
      <w:r>
        <w:rPr>
          <w:spacing w:val="17"/>
        </w:rPr>
        <w:t xml:space="preserve"> </w:t>
      </w:r>
      <w:r>
        <w:rPr>
          <w:spacing w:val="1"/>
        </w:rPr>
        <w:t>o</w:t>
      </w:r>
      <w:r>
        <w:rPr>
          <w:spacing w:val="-1"/>
        </w:rPr>
        <w:t>p</w:t>
      </w:r>
      <w:r>
        <w:t>erat</w:t>
      </w:r>
      <w:r>
        <w:rPr>
          <w:spacing w:val="-3"/>
        </w:rPr>
        <w:t>i</w:t>
      </w:r>
      <w:r>
        <w:rPr>
          <w:spacing w:val="1"/>
        </w:rPr>
        <w:t>o</w:t>
      </w:r>
      <w:r>
        <w:t>n as well</w:t>
      </w:r>
      <w:r>
        <w:rPr>
          <w:spacing w:val="-3"/>
        </w:rPr>
        <w:t xml:space="preserve"> </w:t>
      </w:r>
      <w:r>
        <w:t xml:space="preserve">as </w:t>
      </w:r>
      <w:r>
        <w:rPr>
          <w:spacing w:val="-1"/>
        </w:rPr>
        <w:t>d</w:t>
      </w:r>
      <w:r>
        <w:t>ir</w:t>
      </w:r>
      <w:r>
        <w:rPr>
          <w:spacing w:val="-3"/>
        </w:rPr>
        <w:t>e</w:t>
      </w:r>
      <w:r>
        <w:t>ct</w:t>
      </w:r>
      <w:r>
        <w:rPr>
          <w:spacing w:val="1"/>
        </w:rPr>
        <w:t xml:space="preserve"> </w:t>
      </w:r>
      <w:r>
        <w:t>su</w:t>
      </w:r>
      <w:r>
        <w:rPr>
          <w:spacing w:val="-2"/>
        </w:rPr>
        <w:t>p</w:t>
      </w:r>
      <w:r>
        <w:t>e</w:t>
      </w:r>
      <w:r>
        <w:rPr>
          <w:spacing w:val="-3"/>
        </w:rPr>
        <w:t>r</w:t>
      </w:r>
      <w:r>
        <w:t>vis</w:t>
      </w:r>
      <w:r>
        <w:rPr>
          <w:spacing w:val="-3"/>
        </w:rPr>
        <w:t>i</w:t>
      </w:r>
      <w:r>
        <w:rPr>
          <w:spacing w:val="-2"/>
        </w:rPr>
        <w:t>o</w:t>
      </w:r>
      <w:r>
        <w:t>n</w:t>
      </w:r>
      <w:r>
        <w:rPr>
          <w:spacing w:val="-1"/>
        </w:rPr>
        <w:t xml:space="preserve"> </w:t>
      </w:r>
      <w:r>
        <w:t>w</w:t>
      </w:r>
      <w:r>
        <w:rPr>
          <w:spacing w:val="-1"/>
        </w:rPr>
        <w:t>h</w:t>
      </w:r>
      <w:r>
        <w:t>i</w:t>
      </w:r>
      <w:r>
        <w:rPr>
          <w:spacing w:val="-1"/>
        </w:rPr>
        <w:t>l</w:t>
      </w:r>
      <w:r>
        <w:t xml:space="preserve">e </w:t>
      </w:r>
      <w:r>
        <w:rPr>
          <w:spacing w:val="-2"/>
        </w:rPr>
        <w:t>w</w:t>
      </w:r>
      <w:r>
        <w:rPr>
          <w:spacing w:val="1"/>
        </w:rPr>
        <w:t>o</w:t>
      </w:r>
      <w:r>
        <w:t>r</w:t>
      </w:r>
      <w:r>
        <w:rPr>
          <w:spacing w:val="-3"/>
        </w:rPr>
        <w:t>k</w:t>
      </w:r>
      <w:r>
        <w:t>s is in</w:t>
      </w:r>
      <w:r>
        <w:rPr>
          <w:spacing w:val="-1"/>
        </w:rPr>
        <w:t xml:space="preserve"> </w:t>
      </w:r>
      <w:r>
        <w:t>p</w:t>
      </w:r>
      <w:r>
        <w:rPr>
          <w:spacing w:val="-3"/>
        </w:rPr>
        <w:t>r</w:t>
      </w:r>
      <w:r>
        <w:rPr>
          <w:spacing w:val="1"/>
        </w:rPr>
        <w:t>o</w:t>
      </w:r>
      <w:r>
        <w:rPr>
          <w:spacing w:val="-1"/>
        </w:rPr>
        <w:t>g</w:t>
      </w:r>
      <w:r>
        <w:t>re</w:t>
      </w:r>
      <w:r>
        <w:rPr>
          <w:spacing w:val="-3"/>
        </w:rPr>
        <w:t>s</w:t>
      </w:r>
      <w:r>
        <w:t>s to</w:t>
      </w:r>
      <w:r>
        <w:rPr>
          <w:spacing w:val="-1"/>
        </w:rPr>
        <w:t xml:space="preserve"> </w:t>
      </w:r>
      <w:r>
        <w:t>be su</w:t>
      </w:r>
      <w:r>
        <w:rPr>
          <w:spacing w:val="-2"/>
        </w:rPr>
        <w:t>p</w:t>
      </w:r>
      <w:r>
        <w:rPr>
          <w:spacing w:val="-1"/>
        </w:rPr>
        <w:t>p</w:t>
      </w:r>
      <w:r>
        <w:t>l</w:t>
      </w:r>
      <w:r>
        <w:rPr>
          <w:spacing w:val="-1"/>
        </w:rPr>
        <w:t>i</w:t>
      </w:r>
      <w:r>
        <w:t xml:space="preserve">ed </w:t>
      </w:r>
      <w:r>
        <w:rPr>
          <w:spacing w:val="-3"/>
        </w:rPr>
        <w:t>b</w:t>
      </w:r>
      <w:r>
        <w:t>y t</w:t>
      </w:r>
      <w:r>
        <w:rPr>
          <w:spacing w:val="-1"/>
        </w:rPr>
        <w:t>h</w:t>
      </w:r>
      <w:r>
        <w:t>e</w:t>
      </w:r>
      <w:r>
        <w:rPr>
          <w:spacing w:val="2"/>
        </w:rPr>
        <w:t xml:space="preserve"> </w:t>
      </w:r>
      <w:r>
        <w:rPr>
          <w:rFonts w:cs="Calibri"/>
          <w:i/>
        </w:rPr>
        <w:t>Co</w:t>
      </w:r>
      <w:r>
        <w:rPr>
          <w:rFonts w:cs="Calibri"/>
          <w:i/>
          <w:spacing w:val="-4"/>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spacing w:val="1"/>
        </w:rPr>
        <w:t>r</w:t>
      </w:r>
      <w:r>
        <w:t>.</w:t>
      </w:r>
    </w:p>
    <w:p w14:paraId="5C610285" w14:textId="5736426A" w:rsidR="007C62E7" w:rsidRDefault="007C62E7" w:rsidP="005B3361">
      <w:pPr>
        <w:pStyle w:val="BodyText"/>
        <w:numPr>
          <w:ilvl w:val="3"/>
          <w:numId w:val="39"/>
        </w:numPr>
        <w:tabs>
          <w:tab w:val="left" w:pos="1553"/>
        </w:tabs>
        <w:spacing w:before="4" w:line="272" w:lineRule="auto"/>
        <w:ind w:left="1553" w:right="113"/>
        <w:jc w:val="both"/>
      </w:pPr>
      <w:r>
        <w:t>The</w:t>
      </w:r>
      <w:r>
        <w:rPr>
          <w:spacing w:val="12"/>
        </w:rPr>
        <w:t xml:space="preserv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2"/>
        </w:rPr>
        <w:t>’</w:t>
      </w:r>
      <w:r>
        <w:rPr>
          <w:rFonts w:cs="Calibri"/>
          <w:i/>
        </w:rPr>
        <w:t>s</w:t>
      </w:r>
      <w:r>
        <w:rPr>
          <w:rFonts w:cs="Calibri"/>
          <w:i/>
          <w:spacing w:val="13"/>
        </w:rPr>
        <w:t xml:space="preserve"> </w:t>
      </w:r>
      <w:r>
        <w:t>su</w:t>
      </w:r>
      <w:r>
        <w:rPr>
          <w:spacing w:val="-2"/>
        </w:rPr>
        <w:t>p</w:t>
      </w:r>
      <w:r>
        <w:t>e</w:t>
      </w:r>
      <w:r>
        <w:rPr>
          <w:spacing w:val="-3"/>
        </w:rPr>
        <w:t>r</w:t>
      </w:r>
      <w:r>
        <w:t>vi</w:t>
      </w:r>
      <w:r>
        <w:rPr>
          <w:spacing w:val="-3"/>
        </w:rPr>
        <w:t>s</w:t>
      </w:r>
      <w:r>
        <w:rPr>
          <w:spacing w:val="-2"/>
        </w:rPr>
        <w:t>o</w:t>
      </w:r>
      <w:r>
        <w:t>r</w:t>
      </w:r>
      <w:r>
        <w:rPr>
          <w:spacing w:val="12"/>
        </w:rPr>
        <w:t xml:space="preserve"> </w:t>
      </w:r>
      <w:r w:rsidR="009254C6">
        <w:t>shall</w:t>
      </w:r>
      <w:r w:rsidR="009254C6">
        <w:rPr>
          <w:spacing w:val="10"/>
        </w:rPr>
        <w:t xml:space="preserve"> </w:t>
      </w:r>
      <w:r>
        <w:rPr>
          <w:spacing w:val="-1"/>
        </w:rPr>
        <w:t>b</w:t>
      </w:r>
      <w:r>
        <w:t>e</w:t>
      </w:r>
      <w:r>
        <w:rPr>
          <w:spacing w:val="10"/>
        </w:rPr>
        <w:t xml:space="preserve"> </w:t>
      </w:r>
      <w:r>
        <w:t>t</w:t>
      </w:r>
      <w:r>
        <w:rPr>
          <w:spacing w:val="1"/>
        </w:rPr>
        <w:t>r</w:t>
      </w:r>
      <w:r>
        <w:t>ai</w:t>
      </w:r>
      <w:r>
        <w:rPr>
          <w:spacing w:val="-2"/>
        </w:rPr>
        <w:t>n</w:t>
      </w:r>
      <w:r>
        <w:t>ed</w:t>
      </w:r>
      <w:r>
        <w:rPr>
          <w:spacing w:val="12"/>
        </w:rPr>
        <w:t xml:space="preserve"> </w:t>
      </w:r>
      <w:r>
        <w:t>as</w:t>
      </w:r>
      <w:r>
        <w:rPr>
          <w:spacing w:val="10"/>
        </w:rPr>
        <w:t xml:space="preserve"> </w:t>
      </w:r>
      <w:proofErr w:type="spellStart"/>
      <w:r>
        <w:t>a</w:t>
      </w:r>
      <w:r>
        <w:rPr>
          <w:spacing w:val="-1"/>
        </w:rPr>
        <w:t>n</w:t>
      </w:r>
      <w:r>
        <w:t>d</w:t>
      </w:r>
      <w:proofErr w:type="spellEnd"/>
      <w:r>
        <w:rPr>
          <w:spacing w:val="11"/>
        </w:rPr>
        <w:t xml:space="preserve"> </w:t>
      </w:r>
      <w:r>
        <w:rPr>
          <w:spacing w:val="-3"/>
        </w:rPr>
        <w:t>a</w:t>
      </w:r>
      <w:r>
        <w:t>ct</w:t>
      </w:r>
      <w:r>
        <w:rPr>
          <w:spacing w:val="13"/>
        </w:rPr>
        <w:t xml:space="preserve"> </w:t>
      </w:r>
      <w:r>
        <w:t>as</w:t>
      </w:r>
      <w:r>
        <w:rPr>
          <w:spacing w:val="12"/>
        </w:rPr>
        <w:t xml:space="preserve"> </w:t>
      </w:r>
      <w:r>
        <w:t>S</w:t>
      </w:r>
      <w:r>
        <w:rPr>
          <w:spacing w:val="-1"/>
        </w:rPr>
        <w:t>a</w:t>
      </w:r>
      <w:r>
        <w:rPr>
          <w:spacing w:val="-3"/>
        </w:rPr>
        <w:t>f</w:t>
      </w:r>
      <w:r>
        <w:t>e</w:t>
      </w:r>
      <w:r>
        <w:rPr>
          <w:spacing w:val="-2"/>
        </w:rPr>
        <w:t>t</w:t>
      </w:r>
      <w:r>
        <w:t>y</w:t>
      </w:r>
      <w:r>
        <w:rPr>
          <w:spacing w:val="13"/>
        </w:rPr>
        <w:t xml:space="preserve"> </w:t>
      </w:r>
      <w:r>
        <w:rPr>
          <w:spacing w:val="-3"/>
        </w:rPr>
        <w:t>R</w:t>
      </w:r>
      <w:r>
        <w:t>eprese</w:t>
      </w:r>
      <w:r>
        <w:rPr>
          <w:spacing w:val="-3"/>
        </w:rPr>
        <w:t>n</w:t>
      </w:r>
      <w:r>
        <w:t>tat</w:t>
      </w:r>
      <w:r>
        <w:rPr>
          <w:spacing w:val="-3"/>
        </w:rPr>
        <w:t>i</w:t>
      </w:r>
      <w:r>
        <w:t>ve</w:t>
      </w:r>
      <w:r>
        <w:rPr>
          <w:spacing w:val="10"/>
        </w:rPr>
        <w:t xml:space="preserve"> </w:t>
      </w:r>
      <w:r>
        <w:t>as</w:t>
      </w:r>
      <w:r>
        <w:rPr>
          <w:spacing w:val="12"/>
        </w:rPr>
        <w:t xml:space="preserve"> </w:t>
      </w:r>
      <w:r>
        <w:rPr>
          <w:spacing w:val="-2"/>
        </w:rPr>
        <w:t>w</w:t>
      </w:r>
      <w:r>
        <w:t>ell</w:t>
      </w:r>
      <w:r>
        <w:rPr>
          <w:spacing w:val="12"/>
        </w:rPr>
        <w:t xml:space="preserve"> </w:t>
      </w:r>
      <w:r>
        <w:t>as Enviro</w:t>
      </w:r>
      <w:r>
        <w:rPr>
          <w:spacing w:val="-4"/>
        </w:rPr>
        <w:t>n</w:t>
      </w:r>
      <w:r>
        <w:t>men</w:t>
      </w:r>
      <w:r>
        <w:rPr>
          <w:spacing w:val="-3"/>
        </w:rPr>
        <w:t>t</w:t>
      </w:r>
      <w:r>
        <w:t>al</w:t>
      </w:r>
      <w:r>
        <w:rPr>
          <w:spacing w:val="9"/>
        </w:rPr>
        <w:t xml:space="preserve"> </w:t>
      </w:r>
      <w:r>
        <w:rPr>
          <w:spacing w:val="1"/>
        </w:rPr>
        <w:t>o</w:t>
      </w:r>
      <w:r>
        <w:t>ff</w:t>
      </w:r>
      <w:r>
        <w:rPr>
          <w:spacing w:val="-4"/>
        </w:rPr>
        <w:t>i</w:t>
      </w:r>
      <w:r>
        <w:t>cer</w:t>
      </w:r>
      <w:r>
        <w:rPr>
          <w:spacing w:val="10"/>
        </w:rPr>
        <w:t xml:space="preserve"> </w:t>
      </w:r>
      <w:r>
        <w:rPr>
          <w:spacing w:val="-1"/>
        </w:rPr>
        <w:t>p</w:t>
      </w:r>
      <w:r>
        <w:rPr>
          <w:spacing w:val="-3"/>
        </w:rPr>
        <w:t>r</w:t>
      </w:r>
      <w:r>
        <w:rPr>
          <w:spacing w:val="1"/>
        </w:rPr>
        <w:t>o</w:t>
      </w:r>
      <w:r>
        <w:rPr>
          <w:spacing w:val="-2"/>
        </w:rPr>
        <w:t>o</w:t>
      </w:r>
      <w:r>
        <w:t>f</w:t>
      </w:r>
      <w:r>
        <w:rPr>
          <w:spacing w:val="9"/>
        </w:rPr>
        <w:t xml:space="preserve"> </w:t>
      </w:r>
      <w:r>
        <w:rPr>
          <w:spacing w:val="1"/>
        </w:rPr>
        <w:t>o</w:t>
      </w:r>
      <w:r>
        <w:t>f</w:t>
      </w:r>
      <w:r>
        <w:rPr>
          <w:spacing w:val="9"/>
        </w:rPr>
        <w:t xml:space="preserve"> </w:t>
      </w:r>
      <w:r>
        <w:rPr>
          <w:spacing w:val="-3"/>
        </w:rPr>
        <w:t>c</w:t>
      </w:r>
      <w:r>
        <w:t>ertificat</w:t>
      </w:r>
      <w:r>
        <w:rPr>
          <w:spacing w:val="-3"/>
        </w:rPr>
        <w:t>i</w:t>
      </w:r>
      <w:r>
        <w:rPr>
          <w:spacing w:val="1"/>
        </w:rPr>
        <w:t>o</w:t>
      </w:r>
      <w:r>
        <w:t>n</w:t>
      </w:r>
      <w:r>
        <w:rPr>
          <w:spacing w:val="9"/>
        </w:rPr>
        <w:t xml:space="preserve"> </w:t>
      </w:r>
      <w:r>
        <w:rPr>
          <w:spacing w:val="-2"/>
        </w:rPr>
        <w:t>t</w:t>
      </w:r>
      <w:r>
        <w:t>o</w:t>
      </w:r>
      <w:r>
        <w:rPr>
          <w:spacing w:val="11"/>
        </w:rPr>
        <w:t xml:space="preserve"> </w:t>
      </w:r>
      <w:r>
        <w:rPr>
          <w:spacing w:val="-1"/>
        </w:rPr>
        <w:t>b</w:t>
      </w:r>
      <w:r>
        <w:t>e</w:t>
      </w:r>
      <w:r>
        <w:rPr>
          <w:spacing w:val="10"/>
        </w:rPr>
        <w:t xml:space="preserve"> </w:t>
      </w:r>
      <w:r>
        <w:rPr>
          <w:spacing w:val="-1"/>
        </w:rPr>
        <w:t>p</w:t>
      </w:r>
      <w:r>
        <w:rPr>
          <w:spacing w:val="-3"/>
        </w:rPr>
        <w:t>r</w:t>
      </w:r>
      <w:r>
        <w:rPr>
          <w:spacing w:val="-2"/>
        </w:rPr>
        <w:t>ov</w:t>
      </w:r>
      <w:r>
        <w:t>i</w:t>
      </w:r>
      <w:r>
        <w:rPr>
          <w:spacing w:val="-2"/>
        </w:rPr>
        <w:t>d</w:t>
      </w:r>
      <w:r>
        <w:t>ed.</w:t>
      </w:r>
      <w:r>
        <w:rPr>
          <w:spacing w:val="9"/>
        </w:rPr>
        <w:t xml:space="preserve"> </w:t>
      </w:r>
      <w:r>
        <w:t>It</w:t>
      </w:r>
      <w:r>
        <w:rPr>
          <w:spacing w:val="10"/>
        </w:rPr>
        <w:t xml:space="preserve"> </w:t>
      </w:r>
      <w:r>
        <w:t>will</w:t>
      </w:r>
      <w:r>
        <w:rPr>
          <w:spacing w:val="9"/>
        </w:rPr>
        <w:t xml:space="preserve"> </w:t>
      </w:r>
      <w:r>
        <w:rPr>
          <w:spacing w:val="-1"/>
        </w:rPr>
        <w:t>b</w:t>
      </w:r>
      <w:r>
        <w:t>e</w:t>
      </w:r>
      <w:r>
        <w:rPr>
          <w:spacing w:val="10"/>
        </w:rPr>
        <w:t xml:space="preserve"> </w:t>
      </w:r>
      <w:r>
        <w:rPr>
          <w:spacing w:val="-2"/>
        </w:rPr>
        <w:t>e</w:t>
      </w:r>
      <w:r>
        <w:t>xpe</w:t>
      </w:r>
      <w:r>
        <w:rPr>
          <w:spacing w:val="-2"/>
        </w:rPr>
        <w:t>c</w:t>
      </w:r>
      <w:r>
        <w:t>ted</w:t>
      </w:r>
      <w:r>
        <w:rPr>
          <w:spacing w:val="9"/>
        </w:rPr>
        <w:t xml:space="preserve"> </w:t>
      </w:r>
      <w:r>
        <w:t>f</w:t>
      </w:r>
      <w:r>
        <w:rPr>
          <w:spacing w:val="-3"/>
        </w:rPr>
        <w:t>r</w:t>
      </w:r>
      <w:r>
        <w:rPr>
          <w:spacing w:val="1"/>
        </w:rPr>
        <w:t>o</w:t>
      </w:r>
      <w:r>
        <w:t>m</w:t>
      </w:r>
      <w:r>
        <w:rPr>
          <w:spacing w:val="8"/>
        </w:rPr>
        <w:t xml:space="preserve"> </w:t>
      </w:r>
      <w:r>
        <w:rPr>
          <w:spacing w:val="-1"/>
        </w:rPr>
        <w:t>h</w:t>
      </w:r>
      <w:r>
        <w:t>im</w:t>
      </w:r>
      <w:r>
        <w:rPr>
          <w:spacing w:val="8"/>
        </w:rPr>
        <w:t xml:space="preserve"> </w:t>
      </w:r>
      <w:r>
        <w:t xml:space="preserve">to </w:t>
      </w:r>
      <w:r>
        <w:rPr>
          <w:spacing w:val="-1"/>
        </w:rPr>
        <w:t>d</w:t>
      </w:r>
      <w:r>
        <w:t>o</w:t>
      </w:r>
      <w:r>
        <w:rPr>
          <w:spacing w:val="1"/>
        </w:rPr>
        <w:t xml:space="preserve"> </w:t>
      </w:r>
      <w:r>
        <w:t>t</w:t>
      </w:r>
      <w:r>
        <w:rPr>
          <w:spacing w:val="-1"/>
        </w:rPr>
        <w:t>h</w:t>
      </w:r>
      <w:r>
        <w:t>e</w:t>
      </w:r>
      <w:r>
        <w:rPr>
          <w:spacing w:val="-2"/>
        </w:rPr>
        <w:t xml:space="preserve"> </w:t>
      </w:r>
      <w:r>
        <w:t>nec</w:t>
      </w:r>
      <w:r>
        <w:rPr>
          <w:spacing w:val="-2"/>
        </w:rPr>
        <w:t>e</w:t>
      </w:r>
      <w:r>
        <w:t>ssary</w:t>
      </w:r>
      <w:r>
        <w:rPr>
          <w:spacing w:val="-2"/>
        </w:rPr>
        <w:t xml:space="preserve"> </w:t>
      </w:r>
      <w:r>
        <w:t>Risk</w:t>
      </w:r>
      <w:r>
        <w:rPr>
          <w:spacing w:val="-2"/>
        </w:rPr>
        <w:t xml:space="preserve"> </w:t>
      </w:r>
      <w:r w:rsidR="009254C6">
        <w:t>Ass</w:t>
      </w:r>
      <w:r w:rsidR="009254C6">
        <w:rPr>
          <w:spacing w:val="-2"/>
        </w:rPr>
        <w:t>e</w:t>
      </w:r>
      <w:r w:rsidR="009254C6">
        <w:t>s</w:t>
      </w:r>
      <w:r w:rsidR="009254C6">
        <w:rPr>
          <w:spacing w:val="1"/>
        </w:rPr>
        <w:t>s</w:t>
      </w:r>
      <w:r w:rsidR="009254C6">
        <w:t>me</w:t>
      </w:r>
      <w:r w:rsidR="009254C6">
        <w:rPr>
          <w:spacing w:val="-3"/>
        </w:rPr>
        <w:t>n</w:t>
      </w:r>
      <w:r w:rsidR="009254C6">
        <w:t>ts</w:t>
      </w:r>
      <w:r>
        <w:t xml:space="preserve"> da</w:t>
      </w:r>
      <w:r>
        <w:rPr>
          <w:spacing w:val="-1"/>
        </w:rPr>
        <w:t>i</w:t>
      </w:r>
      <w:r>
        <w:t>ly</w:t>
      </w:r>
      <w:r>
        <w:rPr>
          <w:spacing w:val="-2"/>
        </w:rPr>
        <w:t xml:space="preserve"> </w:t>
      </w:r>
      <w:r>
        <w:t>a</w:t>
      </w:r>
      <w:r>
        <w:rPr>
          <w:spacing w:val="-1"/>
        </w:rPr>
        <w:t>n</w:t>
      </w:r>
      <w:r>
        <w:t>d</w:t>
      </w:r>
      <w:r>
        <w:rPr>
          <w:spacing w:val="-1"/>
        </w:rPr>
        <w:t xml:space="preserve"> </w:t>
      </w:r>
      <w:r>
        <w:rPr>
          <w:spacing w:val="1"/>
        </w:rPr>
        <w:t>m</w:t>
      </w:r>
      <w:r>
        <w:t>i</w:t>
      </w:r>
      <w:r>
        <w:rPr>
          <w:spacing w:val="-2"/>
        </w:rPr>
        <w:t>n</w:t>
      </w:r>
      <w:r>
        <w:rPr>
          <w:spacing w:val="-1"/>
        </w:rPr>
        <w:t>u</w:t>
      </w:r>
      <w:r>
        <w:rPr>
          <w:spacing w:val="-2"/>
        </w:rPr>
        <w:t>t</w:t>
      </w:r>
      <w:r>
        <w:t>e it.</w:t>
      </w:r>
    </w:p>
    <w:p w14:paraId="10AA7F29" w14:textId="77777777" w:rsidR="007C62E7" w:rsidRDefault="007C62E7" w:rsidP="005B3361">
      <w:pPr>
        <w:pStyle w:val="BodyText"/>
        <w:numPr>
          <w:ilvl w:val="3"/>
          <w:numId w:val="39"/>
        </w:numPr>
        <w:tabs>
          <w:tab w:val="left" w:pos="1553"/>
        </w:tabs>
        <w:spacing w:before="5" w:line="272" w:lineRule="auto"/>
        <w:ind w:left="1553" w:right="111"/>
        <w:jc w:val="both"/>
      </w:pPr>
      <w:r>
        <w:t>The</w:t>
      </w:r>
      <w:r>
        <w:rPr>
          <w:spacing w:val="10"/>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12"/>
        </w:rPr>
        <w:t xml:space="preserve"> </w:t>
      </w:r>
      <w:r>
        <w:t>m</w:t>
      </w:r>
      <w:r>
        <w:rPr>
          <w:spacing w:val="-1"/>
        </w:rPr>
        <w:t>u</w:t>
      </w:r>
      <w:r>
        <w:rPr>
          <w:spacing w:val="-3"/>
        </w:rPr>
        <w:t>s</w:t>
      </w:r>
      <w:r>
        <w:t>t</w:t>
      </w:r>
      <w:r>
        <w:rPr>
          <w:spacing w:val="10"/>
        </w:rPr>
        <w:t xml:space="preserve"> </w:t>
      </w:r>
      <w:r>
        <w:rPr>
          <w:spacing w:val="-1"/>
        </w:rPr>
        <w:t>p</w:t>
      </w:r>
      <w:r>
        <w:t>res</w:t>
      </w:r>
      <w:r>
        <w:rPr>
          <w:spacing w:val="-2"/>
        </w:rPr>
        <w:t>e</w:t>
      </w:r>
      <w:r>
        <w:rPr>
          <w:spacing w:val="-1"/>
        </w:rPr>
        <w:t>n</w:t>
      </w:r>
      <w:r>
        <w:t>t</w:t>
      </w:r>
      <w:r>
        <w:rPr>
          <w:spacing w:val="10"/>
        </w:rPr>
        <w:t xml:space="preserve"> </w:t>
      </w:r>
      <w:r>
        <w:rPr>
          <w:spacing w:val="-1"/>
        </w:rPr>
        <w:t>h</w:t>
      </w:r>
      <w:r>
        <w:t>is</w:t>
      </w:r>
      <w:r>
        <w:rPr>
          <w:spacing w:val="9"/>
        </w:rPr>
        <w:t xml:space="preserve"> </w:t>
      </w:r>
      <w:r>
        <w:t>S</w:t>
      </w:r>
      <w:r>
        <w:rPr>
          <w:spacing w:val="-2"/>
        </w:rPr>
        <w:t>H</w:t>
      </w:r>
      <w:r>
        <w:t>E</w:t>
      </w:r>
      <w:r>
        <w:rPr>
          <w:spacing w:val="10"/>
        </w:rPr>
        <w:t xml:space="preserve"> </w:t>
      </w:r>
      <w:proofErr w:type="gramStart"/>
      <w:r>
        <w:t>fi</w:t>
      </w:r>
      <w:r>
        <w:rPr>
          <w:spacing w:val="-1"/>
        </w:rPr>
        <w:t>l</w:t>
      </w:r>
      <w:r>
        <w:t>e</w:t>
      </w:r>
      <w:proofErr w:type="gramEnd"/>
      <w:r>
        <w:rPr>
          <w:spacing w:val="10"/>
        </w:rPr>
        <w:t xml:space="preserve"> </w:t>
      </w:r>
      <w:r>
        <w:t>to</w:t>
      </w:r>
      <w:r>
        <w:rPr>
          <w:spacing w:val="11"/>
        </w:rPr>
        <w:t xml:space="preserve"> </w:t>
      </w:r>
      <w:r>
        <w:rPr>
          <w:spacing w:val="-2"/>
        </w:rPr>
        <w:t>M</w:t>
      </w:r>
      <w:r>
        <w:t>aj</w:t>
      </w:r>
      <w:r>
        <w:rPr>
          <w:spacing w:val="-2"/>
        </w:rPr>
        <w:t>u</w:t>
      </w:r>
      <w:r>
        <w:rPr>
          <w:spacing w:val="-1"/>
        </w:rPr>
        <w:t>b</w:t>
      </w:r>
      <w:r>
        <w:t>a</w:t>
      </w:r>
      <w:r>
        <w:rPr>
          <w:spacing w:val="9"/>
        </w:rPr>
        <w:t xml:space="preserve"> </w:t>
      </w:r>
      <w:r>
        <w:rPr>
          <w:spacing w:val="-2"/>
        </w:rPr>
        <w:t>P</w:t>
      </w:r>
      <w:r>
        <w:t>.</w:t>
      </w:r>
      <w:r>
        <w:rPr>
          <w:spacing w:val="-2"/>
        </w:rPr>
        <w:t>S</w:t>
      </w:r>
      <w:r>
        <w:t>.</w:t>
      </w:r>
      <w:r>
        <w:rPr>
          <w:spacing w:val="12"/>
        </w:rPr>
        <w:t xml:space="preserve"> </w:t>
      </w:r>
      <w:r>
        <w:t>S</w:t>
      </w:r>
      <w:r>
        <w:rPr>
          <w:spacing w:val="-1"/>
        </w:rPr>
        <w:t>a</w:t>
      </w:r>
      <w:r>
        <w:t>fety</w:t>
      </w:r>
      <w:r>
        <w:rPr>
          <w:spacing w:val="10"/>
        </w:rPr>
        <w:t xml:space="preserve"> </w:t>
      </w:r>
      <w:r>
        <w:rPr>
          <w:spacing w:val="-2"/>
        </w:rPr>
        <w:t>D</w:t>
      </w:r>
      <w:r>
        <w:t>epa</w:t>
      </w:r>
      <w:r>
        <w:rPr>
          <w:spacing w:val="-1"/>
        </w:rPr>
        <w:t>r</w:t>
      </w:r>
      <w:r>
        <w:rPr>
          <w:spacing w:val="-2"/>
        </w:rPr>
        <w:t>t</w:t>
      </w:r>
      <w:r>
        <w:t>ment</w:t>
      </w:r>
      <w:r>
        <w:rPr>
          <w:spacing w:val="10"/>
        </w:rPr>
        <w:t xml:space="preserve"> </w:t>
      </w:r>
      <w:r>
        <w:rPr>
          <w:spacing w:val="-3"/>
        </w:rPr>
        <w:t>f</w:t>
      </w:r>
      <w:r>
        <w:rPr>
          <w:spacing w:val="1"/>
        </w:rPr>
        <w:t>o</w:t>
      </w:r>
      <w:r>
        <w:t>r</w:t>
      </w:r>
      <w:r>
        <w:rPr>
          <w:spacing w:val="7"/>
        </w:rPr>
        <w:t xml:space="preserve"> </w:t>
      </w:r>
      <w:r>
        <w:t>verif</w:t>
      </w:r>
      <w:r>
        <w:rPr>
          <w:spacing w:val="-1"/>
        </w:rPr>
        <w:t>i</w:t>
      </w:r>
      <w:r>
        <w:t>c</w:t>
      </w:r>
      <w:r>
        <w:rPr>
          <w:spacing w:val="-3"/>
        </w:rPr>
        <w:t>a</w:t>
      </w:r>
      <w:r>
        <w:t>ti</w:t>
      </w:r>
      <w:r>
        <w:rPr>
          <w:spacing w:val="1"/>
        </w:rPr>
        <w:t>o</w:t>
      </w:r>
      <w:r>
        <w:t>n a</w:t>
      </w:r>
      <w:r>
        <w:rPr>
          <w:spacing w:val="-1"/>
        </w:rPr>
        <w:t>n</w:t>
      </w:r>
      <w:r>
        <w:t>d</w:t>
      </w:r>
      <w:r>
        <w:rPr>
          <w:spacing w:val="2"/>
        </w:rPr>
        <w:t xml:space="preserve"> </w:t>
      </w:r>
      <w:r>
        <w:t>all</w:t>
      </w:r>
      <w:r>
        <w:rPr>
          <w:spacing w:val="2"/>
        </w:rPr>
        <w:t xml:space="preserve"> </w:t>
      </w:r>
      <w:r>
        <w:rPr>
          <w:spacing w:val="-1"/>
        </w:rPr>
        <w:t>h</w:t>
      </w:r>
      <w:r>
        <w:t>is</w:t>
      </w:r>
      <w:r>
        <w:rPr>
          <w:spacing w:val="2"/>
        </w:rPr>
        <w:t xml:space="preserve"> </w:t>
      </w:r>
      <w:r>
        <w:rPr>
          <w:spacing w:val="-1"/>
        </w:rPr>
        <w:t>p</w:t>
      </w:r>
      <w:r>
        <w:t>e</w:t>
      </w:r>
      <w:r>
        <w:rPr>
          <w:spacing w:val="1"/>
        </w:rPr>
        <w:t>o</w:t>
      </w:r>
      <w:r>
        <w:rPr>
          <w:spacing w:val="-1"/>
        </w:rPr>
        <w:t>p</w:t>
      </w:r>
      <w:r>
        <w:t>le</w:t>
      </w:r>
      <w:r>
        <w:rPr>
          <w:spacing w:val="3"/>
        </w:rPr>
        <w:t xml:space="preserve"> </w:t>
      </w:r>
      <w:r>
        <w:rPr>
          <w:spacing w:val="-1"/>
        </w:rPr>
        <w:t>n</w:t>
      </w:r>
      <w:r>
        <w:t>eed</w:t>
      </w:r>
      <w:r>
        <w:rPr>
          <w:spacing w:val="-1"/>
        </w:rPr>
        <w:t xml:space="preserve"> </w:t>
      </w:r>
      <w:r>
        <w:t>to</w:t>
      </w:r>
      <w:r>
        <w:rPr>
          <w:spacing w:val="1"/>
        </w:rPr>
        <w:t xml:space="preserve"> </w:t>
      </w:r>
      <w:r>
        <w:t>atte</w:t>
      </w:r>
      <w:r>
        <w:rPr>
          <w:spacing w:val="-1"/>
        </w:rPr>
        <w:t>n</w:t>
      </w:r>
      <w:r>
        <w:t>d</w:t>
      </w:r>
      <w:r>
        <w:rPr>
          <w:spacing w:val="2"/>
        </w:rPr>
        <w:t xml:space="preserve"> </w:t>
      </w:r>
      <w:r>
        <w:t>the</w:t>
      </w:r>
      <w:r>
        <w:rPr>
          <w:spacing w:val="3"/>
        </w:rPr>
        <w:t xml:space="preserve"> </w:t>
      </w:r>
      <w:r>
        <w:t>i</w:t>
      </w:r>
      <w:r>
        <w:rPr>
          <w:spacing w:val="-2"/>
        </w:rPr>
        <w:t>n</w:t>
      </w:r>
      <w:r>
        <w:rPr>
          <w:spacing w:val="-1"/>
        </w:rPr>
        <w:t>du</w:t>
      </w:r>
      <w:r>
        <w:t>ct</w:t>
      </w:r>
      <w:r>
        <w:rPr>
          <w:spacing w:val="-3"/>
        </w:rPr>
        <w:t>i</w:t>
      </w:r>
      <w:r>
        <w:rPr>
          <w:spacing w:val="1"/>
        </w:rPr>
        <w:t>o</w:t>
      </w:r>
      <w:r>
        <w:t>n</w:t>
      </w:r>
      <w:r>
        <w:rPr>
          <w:spacing w:val="2"/>
        </w:rPr>
        <w:t xml:space="preserve"> </w:t>
      </w:r>
      <w:r>
        <w:rPr>
          <w:spacing w:val="-3"/>
        </w:rPr>
        <w:t>c</w:t>
      </w:r>
      <w:r>
        <w:rPr>
          <w:spacing w:val="1"/>
        </w:rPr>
        <w:t>o</w:t>
      </w:r>
      <w:r>
        <w:rPr>
          <w:spacing w:val="-1"/>
        </w:rPr>
        <w:t>u</w:t>
      </w:r>
      <w:r>
        <w:t>r</w:t>
      </w:r>
      <w:r>
        <w:rPr>
          <w:spacing w:val="-3"/>
        </w:rPr>
        <w:t>s</w:t>
      </w:r>
      <w:r>
        <w:t>e</w:t>
      </w:r>
      <w:r>
        <w:rPr>
          <w:spacing w:val="3"/>
        </w:rPr>
        <w:t xml:space="preserve"> </w:t>
      </w:r>
      <w:r>
        <w:rPr>
          <w:spacing w:val="-1"/>
        </w:rPr>
        <w:t>p</w:t>
      </w:r>
      <w:r>
        <w:t>rese</w:t>
      </w:r>
      <w:r>
        <w:rPr>
          <w:spacing w:val="-1"/>
        </w:rPr>
        <w:t>n</w:t>
      </w:r>
      <w:r>
        <w:rPr>
          <w:spacing w:val="-2"/>
        </w:rPr>
        <w:t>t</w:t>
      </w:r>
      <w:r>
        <w:t>ed</w:t>
      </w:r>
      <w:r>
        <w:rPr>
          <w:spacing w:val="2"/>
        </w:rPr>
        <w:t xml:space="preserve"> </w:t>
      </w:r>
      <w:r>
        <w:rPr>
          <w:spacing w:val="-1"/>
        </w:rPr>
        <w:t>b</w:t>
      </w:r>
      <w:r>
        <w:t>y</w:t>
      </w:r>
      <w:r>
        <w:rPr>
          <w:spacing w:val="3"/>
        </w:rPr>
        <w:t xml:space="preserve"> </w:t>
      </w:r>
      <w:r>
        <w:t>the</w:t>
      </w:r>
      <w:r>
        <w:rPr>
          <w:spacing w:val="3"/>
        </w:rPr>
        <w:t xml:space="preserve"> </w:t>
      </w:r>
      <w:r>
        <w:t>S</w:t>
      </w:r>
      <w:r>
        <w:rPr>
          <w:spacing w:val="-1"/>
        </w:rPr>
        <w:t>a</w:t>
      </w:r>
      <w:r>
        <w:rPr>
          <w:spacing w:val="-3"/>
        </w:rPr>
        <w:t>f</w:t>
      </w:r>
      <w:r>
        <w:t>e</w:t>
      </w:r>
      <w:r>
        <w:rPr>
          <w:spacing w:val="-2"/>
        </w:rPr>
        <w:t>t</w:t>
      </w:r>
      <w:r>
        <w:t xml:space="preserve">y </w:t>
      </w:r>
      <w:r>
        <w:rPr>
          <w:spacing w:val="1"/>
        </w:rPr>
        <w:t>D</w:t>
      </w:r>
      <w:r>
        <w:t>epa</w:t>
      </w:r>
      <w:r>
        <w:rPr>
          <w:spacing w:val="-1"/>
        </w:rPr>
        <w:t>r</w:t>
      </w:r>
      <w:r>
        <w:rPr>
          <w:spacing w:val="-2"/>
        </w:rPr>
        <w:t>t</w:t>
      </w:r>
      <w:r>
        <w:t>me</w:t>
      </w:r>
      <w:r>
        <w:rPr>
          <w:spacing w:val="-3"/>
        </w:rPr>
        <w:t>n</w:t>
      </w:r>
      <w:r>
        <w:t>t as s</w:t>
      </w:r>
      <w:r>
        <w:rPr>
          <w:spacing w:val="-1"/>
        </w:rPr>
        <w:t>o</w:t>
      </w:r>
      <w:r>
        <w:rPr>
          <w:spacing w:val="1"/>
        </w:rPr>
        <w:t>o</w:t>
      </w:r>
      <w:r>
        <w:t>n</w:t>
      </w:r>
      <w:r>
        <w:rPr>
          <w:spacing w:val="-1"/>
        </w:rPr>
        <w:t xml:space="preserve"> </w:t>
      </w:r>
      <w:r>
        <w:t>as</w:t>
      </w:r>
      <w:r>
        <w:rPr>
          <w:spacing w:val="-2"/>
        </w:rPr>
        <w:t xml:space="preserve"> </w:t>
      </w:r>
      <w:r>
        <w:t>t</w:t>
      </w:r>
      <w:r>
        <w:rPr>
          <w:spacing w:val="-1"/>
        </w:rPr>
        <w:t>h</w:t>
      </w:r>
      <w:r>
        <w:t>e S</w:t>
      </w:r>
      <w:r>
        <w:rPr>
          <w:spacing w:val="-2"/>
        </w:rPr>
        <w:t>H</w:t>
      </w:r>
      <w:r>
        <w:t>E</w:t>
      </w:r>
      <w:r>
        <w:rPr>
          <w:spacing w:val="-3"/>
        </w:rPr>
        <w:t xml:space="preserve"> </w:t>
      </w:r>
      <w:r>
        <w:t>file has</w:t>
      </w:r>
      <w:r>
        <w:rPr>
          <w:spacing w:val="-5"/>
        </w:rPr>
        <w:t xml:space="preserve"> </w:t>
      </w:r>
      <w:r>
        <w:rPr>
          <w:spacing w:val="-1"/>
        </w:rPr>
        <w:t>b</w:t>
      </w:r>
      <w:r>
        <w:t>een</w:t>
      </w:r>
      <w:r>
        <w:rPr>
          <w:spacing w:val="-1"/>
        </w:rPr>
        <w:t xml:space="preserve"> </w:t>
      </w:r>
      <w:r>
        <w:t>ap</w:t>
      </w:r>
      <w:r>
        <w:rPr>
          <w:spacing w:val="-2"/>
        </w:rPr>
        <w:t>p</w:t>
      </w:r>
      <w:r>
        <w:t>r</w:t>
      </w:r>
      <w:r>
        <w:rPr>
          <w:spacing w:val="-2"/>
        </w:rPr>
        <w:t>o</w:t>
      </w:r>
      <w:r>
        <w:t>ved.</w:t>
      </w:r>
    </w:p>
    <w:p w14:paraId="77DD0F5F" w14:textId="77777777" w:rsidR="007C62E7" w:rsidRDefault="007C62E7" w:rsidP="005B3361">
      <w:pPr>
        <w:numPr>
          <w:ilvl w:val="3"/>
          <w:numId w:val="39"/>
        </w:numPr>
        <w:tabs>
          <w:tab w:val="left" w:pos="1553"/>
        </w:tabs>
        <w:spacing w:before="5" w:line="269" w:lineRule="auto"/>
        <w:ind w:left="1553" w:right="114"/>
        <w:jc w:val="both"/>
        <w:rPr>
          <w:rFonts w:ascii="Calibri" w:eastAsia="Calibri" w:hAnsi="Calibri" w:cs="Calibri"/>
        </w:rPr>
      </w:pPr>
      <w:r>
        <w:rPr>
          <w:rFonts w:ascii="Calibri" w:eastAsia="Calibri" w:hAnsi="Calibri" w:cs="Calibri"/>
        </w:rPr>
        <w:t>The</w:t>
      </w:r>
      <w:r>
        <w:rPr>
          <w:rFonts w:ascii="Calibri" w:eastAsia="Calibri" w:hAnsi="Calibri" w:cs="Calibri"/>
          <w:spacing w:val="35"/>
        </w:rPr>
        <w:t xml:space="preserve"> </w:t>
      </w:r>
      <w:r>
        <w:rPr>
          <w:rFonts w:ascii="Calibri" w:eastAsia="Calibri" w:hAnsi="Calibri" w:cs="Calibri"/>
          <w:spacing w:val="-2"/>
        </w:rPr>
        <w:t>w</w:t>
      </w:r>
      <w:r>
        <w:rPr>
          <w:rFonts w:ascii="Calibri" w:eastAsia="Calibri" w:hAnsi="Calibri" w:cs="Calibri"/>
          <w:spacing w:val="1"/>
        </w:rPr>
        <w:t>o</w:t>
      </w:r>
      <w:r>
        <w:rPr>
          <w:rFonts w:ascii="Calibri" w:eastAsia="Calibri" w:hAnsi="Calibri" w:cs="Calibri"/>
        </w:rPr>
        <w:t>rks</w:t>
      </w:r>
      <w:r>
        <w:rPr>
          <w:rFonts w:ascii="Calibri" w:eastAsia="Calibri" w:hAnsi="Calibri" w:cs="Calibri"/>
          <w:spacing w:val="34"/>
        </w:rPr>
        <w:t xml:space="preserve"> </w:t>
      </w:r>
      <w:r>
        <w:rPr>
          <w:rFonts w:ascii="Calibri" w:eastAsia="Calibri" w:hAnsi="Calibri" w:cs="Calibri"/>
        </w:rPr>
        <w:t>will</w:t>
      </w:r>
      <w:r>
        <w:rPr>
          <w:rFonts w:ascii="Calibri" w:eastAsia="Calibri" w:hAnsi="Calibri" w:cs="Calibri"/>
          <w:spacing w:val="36"/>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33"/>
        </w:rPr>
        <w:t xml:space="preserve"> </w:t>
      </w:r>
      <w:r>
        <w:rPr>
          <w:rFonts w:ascii="Calibri" w:eastAsia="Calibri" w:hAnsi="Calibri" w:cs="Calibri"/>
          <w:spacing w:val="-2"/>
        </w:rPr>
        <w:t>m</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i</w:t>
      </w:r>
      <w:r>
        <w:rPr>
          <w:rFonts w:ascii="Calibri" w:eastAsia="Calibri" w:hAnsi="Calibri" w:cs="Calibri"/>
          <w:spacing w:val="-3"/>
        </w:rPr>
        <w:t>t</w:t>
      </w:r>
      <w:r>
        <w:rPr>
          <w:rFonts w:ascii="Calibri" w:eastAsia="Calibri" w:hAnsi="Calibri" w:cs="Calibri"/>
          <w:spacing w:val="-2"/>
        </w:rPr>
        <w:t>o</w:t>
      </w:r>
      <w:r>
        <w:rPr>
          <w:rFonts w:ascii="Calibri" w:eastAsia="Calibri" w:hAnsi="Calibri" w:cs="Calibri"/>
        </w:rPr>
        <w:t>red</w:t>
      </w:r>
      <w:r>
        <w:rPr>
          <w:rFonts w:ascii="Calibri" w:eastAsia="Calibri" w:hAnsi="Calibri" w:cs="Calibri"/>
          <w:spacing w:val="36"/>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37"/>
        </w:rPr>
        <w:t xml:space="preserve"> </w:t>
      </w:r>
      <w:r>
        <w:rPr>
          <w:rFonts w:ascii="Calibri" w:eastAsia="Calibri" w:hAnsi="Calibri" w:cs="Calibri"/>
        </w:rPr>
        <w:t>the</w:t>
      </w:r>
      <w:r>
        <w:rPr>
          <w:rFonts w:ascii="Calibri" w:eastAsia="Calibri" w:hAnsi="Calibri" w:cs="Calibri"/>
          <w:spacing w:val="37"/>
        </w:rPr>
        <w:t xml:space="preserve"> </w:t>
      </w:r>
      <w:r>
        <w:rPr>
          <w:rFonts w:ascii="Calibri" w:eastAsia="Calibri" w:hAnsi="Calibri" w:cs="Calibri"/>
          <w:i/>
        </w:rPr>
        <w:t>Em</w:t>
      </w:r>
      <w:r>
        <w:rPr>
          <w:rFonts w:ascii="Calibri" w:eastAsia="Calibri" w:hAnsi="Calibri" w:cs="Calibri"/>
          <w:i/>
          <w:spacing w:val="-1"/>
        </w:rPr>
        <w:t>p</w:t>
      </w:r>
      <w:r>
        <w:rPr>
          <w:rFonts w:ascii="Calibri" w:eastAsia="Calibri" w:hAnsi="Calibri" w:cs="Calibri"/>
          <w:i/>
        </w:rPr>
        <w:t>l</w:t>
      </w:r>
      <w:r>
        <w:rPr>
          <w:rFonts w:ascii="Calibri" w:eastAsia="Calibri" w:hAnsi="Calibri" w:cs="Calibri"/>
          <w:i/>
          <w:spacing w:val="-1"/>
        </w:rPr>
        <w:t>o</w:t>
      </w:r>
      <w:r>
        <w:rPr>
          <w:rFonts w:ascii="Calibri" w:eastAsia="Calibri" w:hAnsi="Calibri" w:cs="Calibri"/>
          <w:i/>
        </w:rPr>
        <w:t>y</w:t>
      </w:r>
      <w:r>
        <w:rPr>
          <w:rFonts w:ascii="Calibri" w:eastAsia="Calibri" w:hAnsi="Calibri" w:cs="Calibri"/>
          <w:i/>
          <w:spacing w:val="-3"/>
        </w:rPr>
        <w:t>e</w:t>
      </w:r>
      <w:r>
        <w:rPr>
          <w:rFonts w:ascii="Calibri" w:eastAsia="Calibri" w:hAnsi="Calibri" w:cs="Calibri"/>
          <w:i/>
        </w:rPr>
        <w:t>rs</w:t>
      </w:r>
      <w:r>
        <w:rPr>
          <w:rFonts w:ascii="Calibri" w:eastAsia="Calibri" w:hAnsi="Calibri" w:cs="Calibri"/>
          <w:i/>
          <w:spacing w:val="33"/>
        </w:rPr>
        <w:t xml:space="preserve"> </w:t>
      </w:r>
      <w:r>
        <w:rPr>
          <w:rFonts w:ascii="Calibri" w:eastAsia="Calibri" w:hAnsi="Calibri" w:cs="Calibri"/>
          <w:i/>
        </w:rPr>
        <w:t>Re</w:t>
      </w:r>
      <w:r>
        <w:rPr>
          <w:rFonts w:ascii="Calibri" w:eastAsia="Calibri" w:hAnsi="Calibri" w:cs="Calibri"/>
          <w:i/>
          <w:spacing w:val="-3"/>
        </w:rPr>
        <w:t>p</w:t>
      </w:r>
      <w:r>
        <w:rPr>
          <w:rFonts w:ascii="Calibri" w:eastAsia="Calibri" w:hAnsi="Calibri" w:cs="Calibri"/>
          <w:i/>
        </w:rPr>
        <w:t>rese</w:t>
      </w:r>
      <w:r>
        <w:rPr>
          <w:rFonts w:ascii="Calibri" w:eastAsia="Calibri" w:hAnsi="Calibri" w:cs="Calibri"/>
          <w:i/>
          <w:spacing w:val="-3"/>
        </w:rPr>
        <w:t>n</w:t>
      </w:r>
      <w:r>
        <w:rPr>
          <w:rFonts w:ascii="Calibri" w:eastAsia="Calibri" w:hAnsi="Calibri" w:cs="Calibri"/>
          <w:i/>
        </w:rPr>
        <w:t>tative</w:t>
      </w:r>
      <w:r>
        <w:rPr>
          <w:rFonts w:ascii="Calibri" w:eastAsia="Calibri" w:hAnsi="Calibri" w:cs="Calibri"/>
          <w:i/>
          <w:spacing w:val="35"/>
        </w:rPr>
        <w:t xml:space="preserve"> </w:t>
      </w:r>
      <w:r>
        <w:rPr>
          <w:rFonts w:ascii="Calibri" w:eastAsia="Calibri" w:hAnsi="Calibri" w:cs="Calibri"/>
        </w:rPr>
        <w:t>with</w:t>
      </w:r>
      <w:r>
        <w:rPr>
          <w:rFonts w:ascii="Calibri" w:eastAsia="Calibri" w:hAnsi="Calibri" w:cs="Calibri"/>
          <w:spacing w:val="36"/>
        </w:rPr>
        <w:t xml:space="preserve"> </w:t>
      </w:r>
      <w:r>
        <w:rPr>
          <w:rFonts w:ascii="Calibri" w:eastAsia="Calibri" w:hAnsi="Calibri" w:cs="Calibri"/>
        </w:rPr>
        <w:t>assi</w:t>
      </w:r>
      <w:r>
        <w:rPr>
          <w:rFonts w:ascii="Calibri" w:eastAsia="Calibri" w:hAnsi="Calibri" w:cs="Calibri"/>
          <w:spacing w:val="-3"/>
        </w:rPr>
        <w:t>s</w:t>
      </w:r>
      <w:r>
        <w:rPr>
          <w:rFonts w:ascii="Calibri" w:eastAsia="Calibri" w:hAnsi="Calibri" w:cs="Calibri"/>
        </w:rPr>
        <w:t>tan</w:t>
      </w:r>
      <w:r>
        <w:rPr>
          <w:rFonts w:ascii="Calibri" w:eastAsia="Calibri" w:hAnsi="Calibri" w:cs="Calibri"/>
          <w:spacing w:val="-3"/>
        </w:rPr>
        <w:t>c</w:t>
      </w:r>
      <w:r>
        <w:rPr>
          <w:rFonts w:ascii="Calibri" w:eastAsia="Calibri" w:hAnsi="Calibri" w:cs="Calibri"/>
        </w:rPr>
        <w:t>e</w:t>
      </w:r>
      <w:r>
        <w:rPr>
          <w:rFonts w:ascii="Calibri" w:eastAsia="Calibri" w:hAnsi="Calibri" w:cs="Calibri"/>
          <w:spacing w:val="36"/>
        </w:rPr>
        <w:t xml:space="preserve"> </w:t>
      </w:r>
      <w:r>
        <w:rPr>
          <w:rFonts w:ascii="Calibri" w:eastAsia="Calibri" w:hAnsi="Calibri" w:cs="Calibri"/>
        </w:rPr>
        <w:t>fr</w:t>
      </w:r>
      <w:r>
        <w:rPr>
          <w:rFonts w:ascii="Calibri" w:eastAsia="Calibri" w:hAnsi="Calibri" w:cs="Calibri"/>
          <w:spacing w:val="-2"/>
        </w:rPr>
        <w:t>o</w:t>
      </w:r>
      <w:r>
        <w:rPr>
          <w:rFonts w:ascii="Calibri" w:eastAsia="Calibri" w:hAnsi="Calibri" w:cs="Calibri"/>
        </w:rPr>
        <w:t>m</w:t>
      </w:r>
      <w:r>
        <w:rPr>
          <w:rFonts w:ascii="Calibri" w:eastAsia="Calibri" w:hAnsi="Calibri" w:cs="Calibri"/>
          <w:spacing w:val="35"/>
        </w:rPr>
        <w:t xml:space="preserve"> </w:t>
      </w:r>
      <w:r>
        <w:rPr>
          <w:rFonts w:ascii="Calibri" w:eastAsia="Calibri" w:hAnsi="Calibri" w:cs="Calibri"/>
        </w:rPr>
        <w:t xml:space="preserve">the </w:t>
      </w:r>
      <w:r>
        <w:rPr>
          <w:rFonts w:ascii="Calibri" w:eastAsia="Calibri" w:hAnsi="Calibri" w:cs="Calibri"/>
          <w:spacing w:val="-1"/>
        </w:rPr>
        <w:t>Sa</w:t>
      </w:r>
      <w:r>
        <w:rPr>
          <w:rFonts w:ascii="Calibri" w:eastAsia="Calibri" w:hAnsi="Calibri" w:cs="Calibri"/>
        </w:rPr>
        <w:t>fety</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E</w:t>
      </w:r>
      <w:r>
        <w:rPr>
          <w:rFonts w:ascii="Calibri" w:eastAsia="Calibri" w:hAnsi="Calibri" w:cs="Calibri"/>
          <w:spacing w:val="-1"/>
        </w:rPr>
        <w:t>n</w:t>
      </w:r>
      <w:r>
        <w:rPr>
          <w:rFonts w:ascii="Calibri" w:eastAsia="Calibri" w:hAnsi="Calibri" w:cs="Calibri"/>
        </w:rPr>
        <w:t>vi</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spacing w:val="-2"/>
        </w:rPr>
        <w:t>m</w:t>
      </w:r>
      <w:r>
        <w:rPr>
          <w:rFonts w:ascii="Calibri" w:eastAsia="Calibri" w:hAnsi="Calibri" w:cs="Calibri"/>
        </w:rPr>
        <w:t>ental</w:t>
      </w:r>
      <w:r>
        <w:rPr>
          <w:rFonts w:ascii="Calibri" w:eastAsia="Calibri" w:hAnsi="Calibri" w:cs="Calibri"/>
          <w:spacing w:val="-2"/>
        </w:rPr>
        <w:t xml:space="preserve"> </w:t>
      </w:r>
      <w:r>
        <w:rPr>
          <w:rFonts w:ascii="Calibri" w:eastAsia="Calibri" w:hAnsi="Calibri" w:cs="Calibri"/>
        </w:rPr>
        <w:t>Depa</w:t>
      </w:r>
      <w:r>
        <w:rPr>
          <w:rFonts w:ascii="Calibri" w:eastAsia="Calibri" w:hAnsi="Calibri" w:cs="Calibri"/>
          <w:spacing w:val="-1"/>
        </w:rPr>
        <w:t>r</w:t>
      </w:r>
      <w:r>
        <w:rPr>
          <w:rFonts w:ascii="Calibri" w:eastAsia="Calibri" w:hAnsi="Calibri" w:cs="Calibri"/>
          <w:spacing w:val="-2"/>
        </w:rPr>
        <w:t>t</w:t>
      </w:r>
      <w:r>
        <w:rPr>
          <w:rFonts w:ascii="Calibri" w:eastAsia="Calibri" w:hAnsi="Calibri" w:cs="Calibri"/>
        </w:rPr>
        <w:t>me</w:t>
      </w:r>
      <w:r>
        <w:rPr>
          <w:rFonts w:ascii="Calibri" w:eastAsia="Calibri" w:hAnsi="Calibri" w:cs="Calibri"/>
          <w:spacing w:val="-3"/>
        </w:rPr>
        <w:t>n</w:t>
      </w:r>
      <w:r>
        <w:rPr>
          <w:rFonts w:ascii="Calibri" w:eastAsia="Calibri" w:hAnsi="Calibri" w:cs="Calibri"/>
        </w:rPr>
        <w:t>ts.</w:t>
      </w:r>
    </w:p>
    <w:p w14:paraId="76A3BAA7" w14:textId="77777777" w:rsidR="007C62E7" w:rsidRDefault="007C62E7" w:rsidP="005B3361">
      <w:pPr>
        <w:pStyle w:val="BodyText"/>
        <w:numPr>
          <w:ilvl w:val="3"/>
          <w:numId w:val="39"/>
        </w:numPr>
        <w:tabs>
          <w:tab w:val="left" w:pos="1553"/>
        </w:tabs>
        <w:spacing w:before="5" w:line="270" w:lineRule="auto"/>
        <w:ind w:left="1553" w:right="117"/>
        <w:jc w:val="both"/>
      </w:pPr>
      <w:r>
        <w:t>The</w:t>
      </w:r>
      <w:r>
        <w:rPr>
          <w:spacing w:val="6"/>
        </w:rPr>
        <w:t xml:space="preserve"> </w:t>
      </w:r>
      <w:r>
        <w:t>clean</w:t>
      </w:r>
      <w:r>
        <w:rPr>
          <w:spacing w:val="-1"/>
        </w:rPr>
        <w:t>in</w:t>
      </w:r>
      <w:r>
        <w:t>g</w:t>
      </w:r>
      <w:r>
        <w:rPr>
          <w:spacing w:val="2"/>
        </w:rPr>
        <w:t xml:space="preserve"> </w:t>
      </w:r>
      <w:r>
        <w:rPr>
          <w:spacing w:val="1"/>
        </w:rPr>
        <w:t>o</w:t>
      </w:r>
      <w:r>
        <w:t>f</w:t>
      </w:r>
      <w:r>
        <w:rPr>
          <w:spacing w:val="5"/>
        </w:rPr>
        <w:t xml:space="preserve"> </w:t>
      </w:r>
      <w:r>
        <w:rPr>
          <w:spacing w:val="-1"/>
        </w:rPr>
        <w:t>d</w:t>
      </w:r>
      <w:r>
        <w:rPr>
          <w:spacing w:val="-3"/>
        </w:rPr>
        <w:t>a</w:t>
      </w:r>
      <w:r>
        <w:t>ms</w:t>
      </w:r>
      <w:r>
        <w:rPr>
          <w:spacing w:val="6"/>
        </w:rPr>
        <w:t xml:space="preserve"> </w:t>
      </w:r>
      <w:r>
        <w:t>c</w:t>
      </w:r>
      <w:r>
        <w:rPr>
          <w:spacing w:val="-3"/>
        </w:rPr>
        <w:t>a</w:t>
      </w:r>
      <w:r>
        <w:t>n</w:t>
      </w:r>
      <w:r>
        <w:rPr>
          <w:spacing w:val="5"/>
        </w:rPr>
        <w:t xml:space="preserve"> </w:t>
      </w:r>
      <w:r>
        <w:t>take</w:t>
      </w:r>
      <w:r>
        <w:rPr>
          <w:spacing w:val="6"/>
        </w:rPr>
        <w:t xml:space="preserve"> </w:t>
      </w:r>
      <w:r>
        <w:rPr>
          <w:spacing w:val="-1"/>
        </w:rPr>
        <w:t>p</w:t>
      </w:r>
      <w:r>
        <w:t>la</w:t>
      </w:r>
      <w:r>
        <w:rPr>
          <w:spacing w:val="-3"/>
        </w:rPr>
        <w:t>c</w:t>
      </w:r>
      <w:r>
        <w:t>e</w:t>
      </w:r>
      <w:r>
        <w:rPr>
          <w:spacing w:val="6"/>
        </w:rPr>
        <w:t xml:space="preserve"> </w:t>
      </w:r>
      <w:r>
        <w:t>a</w:t>
      </w:r>
      <w:r>
        <w:rPr>
          <w:spacing w:val="-1"/>
        </w:rPr>
        <w:t>n</w:t>
      </w:r>
      <w:r>
        <w:rPr>
          <w:spacing w:val="-2"/>
        </w:rPr>
        <w:t>y</w:t>
      </w:r>
      <w:r>
        <w:t>ti</w:t>
      </w:r>
      <w:r>
        <w:rPr>
          <w:spacing w:val="-1"/>
        </w:rPr>
        <w:t>m</w:t>
      </w:r>
      <w:r>
        <w:t>e</w:t>
      </w:r>
      <w:r>
        <w:rPr>
          <w:spacing w:val="6"/>
        </w:rPr>
        <w:t xml:space="preserve"> </w:t>
      </w:r>
      <w:r>
        <w:rPr>
          <w:spacing w:val="-1"/>
        </w:rPr>
        <w:t>du</w:t>
      </w:r>
      <w:r>
        <w:rPr>
          <w:spacing w:val="-3"/>
        </w:rPr>
        <w:t>r</w:t>
      </w:r>
      <w:r>
        <w:t>i</w:t>
      </w:r>
      <w:r>
        <w:rPr>
          <w:spacing w:val="-2"/>
        </w:rPr>
        <w:t>n</w:t>
      </w:r>
      <w:r>
        <w:t>g</w:t>
      </w:r>
      <w:r>
        <w:rPr>
          <w:spacing w:val="5"/>
        </w:rPr>
        <w:t xml:space="preserve"> </w:t>
      </w:r>
      <w:r>
        <w:t>the</w:t>
      </w:r>
      <w:r>
        <w:rPr>
          <w:spacing w:val="6"/>
        </w:rPr>
        <w:t xml:space="preserve"> </w:t>
      </w:r>
      <w:r>
        <w:t>y</w:t>
      </w:r>
      <w:r>
        <w:rPr>
          <w:spacing w:val="-2"/>
        </w:rPr>
        <w:t>e</w:t>
      </w:r>
      <w:r>
        <w:t>ar,</w:t>
      </w:r>
      <w:r>
        <w:rPr>
          <w:spacing w:val="5"/>
        </w:rPr>
        <w:t xml:space="preserve"> </w:t>
      </w:r>
      <w:r>
        <w:rPr>
          <w:spacing w:val="-1"/>
        </w:rPr>
        <w:t>bu</w:t>
      </w:r>
      <w:r>
        <w:t>t</w:t>
      </w:r>
      <w:r>
        <w:rPr>
          <w:spacing w:val="6"/>
        </w:rPr>
        <w:t xml:space="preserve"> </w:t>
      </w:r>
      <w:r>
        <w:rPr>
          <w:spacing w:val="-1"/>
        </w:rPr>
        <w:t>d</w:t>
      </w:r>
      <w:r>
        <w:t>ry</w:t>
      </w:r>
      <w:r>
        <w:rPr>
          <w:spacing w:val="4"/>
        </w:rPr>
        <w:t xml:space="preserve"> </w:t>
      </w:r>
      <w:r>
        <w:t>se</w:t>
      </w:r>
      <w:r>
        <w:rPr>
          <w:spacing w:val="-2"/>
        </w:rPr>
        <w:t>a</w:t>
      </w:r>
      <w:r>
        <w:t>s</w:t>
      </w:r>
      <w:r>
        <w:rPr>
          <w:spacing w:val="1"/>
        </w:rPr>
        <w:t>o</w:t>
      </w:r>
      <w:r>
        <w:t>n</w:t>
      </w:r>
      <w:r>
        <w:rPr>
          <w:spacing w:val="5"/>
        </w:rPr>
        <w:t xml:space="preserve"> </w:t>
      </w:r>
      <w:r>
        <w:t>is</w:t>
      </w:r>
      <w:r>
        <w:rPr>
          <w:spacing w:val="5"/>
        </w:rPr>
        <w:t xml:space="preserve"> </w:t>
      </w:r>
      <w:r>
        <w:t>t</w:t>
      </w:r>
      <w:r>
        <w:rPr>
          <w:spacing w:val="-3"/>
        </w:rPr>
        <w:t>h</w:t>
      </w:r>
      <w:r>
        <w:t xml:space="preserve">e </w:t>
      </w:r>
      <w:r>
        <w:rPr>
          <w:spacing w:val="-1"/>
        </w:rPr>
        <w:t>p</w:t>
      </w:r>
      <w:r>
        <w:t xml:space="preserve">referred </w:t>
      </w:r>
      <w:r>
        <w:rPr>
          <w:spacing w:val="-3"/>
        </w:rPr>
        <w:lastRenderedPageBreak/>
        <w:t>s</w:t>
      </w:r>
      <w:r>
        <w:t>ea</w:t>
      </w:r>
      <w:r>
        <w:rPr>
          <w:spacing w:val="-2"/>
        </w:rPr>
        <w:t>s</w:t>
      </w:r>
      <w:r>
        <w:rPr>
          <w:spacing w:val="1"/>
        </w:rPr>
        <w:t>o</w:t>
      </w:r>
      <w:r>
        <w:t>n</w:t>
      </w:r>
      <w:r>
        <w:rPr>
          <w:spacing w:val="-1"/>
        </w:rPr>
        <w:t xml:space="preserve"> </w:t>
      </w:r>
      <w:r>
        <w:t>as</w:t>
      </w:r>
      <w:r>
        <w:rPr>
          <w:spacing w:val="-2"/>
        </w:rPr>
        <w:t xml:space="preserve"> </w:t>
      </w:r>
      <w:r>
        <w:t>the inf</w:t>
      </w:r>
      <w:r>
        <w:rPr>
          <w:spacing w:val="-4"/>
        </w:rPr>
        <w:t>l</w:t>
      </w:r>
      <w:r>
        <w:rPr>
          <w:spacing w:val="1"/>
        </w:rPr>
        <w:t>o</w:t>
      </w:r>
      <w:r>
        <w:t>w</w:t>
      </w:r>
      <w:r>
        <w:rPr>
          <w:spacing w:val="-2"/>
        </w:rPr>
        <w:t xml:space="preserve"> </w:t>
      </w:r>
      <w:r>
        <w:rPr>
          <w:spacing w:val="1"/>
        </w:rPr>
        <w:t>o</w:t>
      </w:r>
      <w:r>
        <w:t>f</w:t>
      </w:r>
      <w:r>
        <w:rPr>
          <w:spacing w:val="-2"/>
        </w:rPr>
        <w:t xml:space="preserve"> </w:t>
      </w:r>
      <w:r>
        <w:t>wa</w:t>
      </w:r>
      <w:r>
        <w:rPr>
          <w:spacing w:val="-2"/>
        </w:rPr>
        <w:t>t</w:t>
      </w:r>
      <w:r>
        <w:t>er is</w:t>
      </w:r>
      <w:r>
        <w:rPr>
          <w:spacing w:val="-2"/>
        </w:rPr>
        <w:t xml:space="preserve"> </w:t>
      </w:r>
      <w:r>
        <w:t>mi</w:t>
      </w:r>
      <w:r>
        <w:rPr>
          <w:spacing w:val="-2"/>
        </w:rPr>
        <w:t>n</w:t>
      </w:r>
      <w:r>
        <w:rPr>
          <w:spacing w:val="-3"/>
        </w:rPr>
        <w:t>i</w:t>
      </w:r>
      <w:r>
        <w:t>mal.</w:t>
      </w:r>
    </w:p>
    <w:p w14:paraId="023C7E5A" w14:textId="77777777" w:rsidR="007C62E7" w:rsidRDefault="007C62E7" w:rsidP="007C62E7">
      <w:pPr>
        <w:spacing w:line="270" w:lineRule="auto"/>
        <w:jc w:val="both"/>
        <w:sectPr w:rsidR="007C62E7">
          <w:pgSz w:w="11907" w:h="16840"/>
          <w:pgMar w:top="1360" w:right="1020" w:bottom="1080" w:left="1020" w:header="755" w:footer="891" w:gutter="0"/>
          <w:cols w:space="720"/>
        </w:sectPr>
      </w:pPr>
    </w:p>
    <w:p w14:paraId="65C7E28A" w14:textId="77777777" w:rsidR="007C62E7" w:rsidRDefault="007C62E7" w:rsidP="005B3361">
      <w:pPr>
        <w:pStyle w:val="BodyText"/>
        <w:numPr>
          <w:ilvl w:val="3"/>
          <w:numId w:val="39"/>
        </w:numPr>
        <w:tabs>
          <w:tab w:val="left" w:pos="1553"/>
        </w:tabs>
        <w:spacing w:before="34" w:line="270" w:lineRule="exact"/>
        <w:ind w:left="1553" w:right="110"/>
        <w:jc w:val="both"/>
      </w:pPr>
      <w:r>
        <w:lastRenderedPageBreak/>
        <w:t>A</w:t>
      </w:r>
      <w:r>
        <w:rPr>
          <w:spacing w:val="-1"/>
        </w:rPr>
        <w:t>l</w:t>
      </w:r>
      <w:r>
        <w:t>l</w:t>
      </w:r>
      <w:r>
        <w:rPr>
          <w:spacing w:val="25"/>
        </w:rPr>
        <w:t xml:space="preserve"> </w:t>
      </w:r>
      <w:r>
        <w:t>w</w:t>
      </w:r>
      <w:r>
        <w:rPr>
          <w:spacing w:val="1"/>
        </w:rPr>
        <w:t>o</w:t>
      </w:r>
      <w:r>
        <w:t>r</w:t>
      </w:r>
      <w:r>
        <w:rPr>
          <w:spacing w:val="-3"/>
        </w:rPr>
        <w:t>k</w:t>
      </w:r>
      <w:r>
        <w:t>s</w:t>
      </w:r>
      <w:r>
        <w:rPr>
          <w:spacing w:val="27"/>
        </w:rPr>
        <w:t xml:space="preserve"> </w:t>
      </w:r>
      <w:r>
        <w:t>will</w:t>
      </w:r>
      <w:r>
        <w:rPr>
          <w:spacing w:val="26"/>
        </w:rPr>
        <w:t xml:space="preserve"> </w:t>
      </w:r>
      <w:r>
        <w:rPr>
          <w:spacing w:val="-1"/>
        </w:rPr>
        <w:t>b</w:t>
      </w:r>
      <w:r>
        <w:t>e</w:t>
      </w:r>
      <w:r>
        <w:rPr>
          <w:spacing w:val="26"/>
        </w:rPr>
        <w:t xml:space="preserve"> </w:t>
      </w:r>
      <w:r>
        <w:t>j</w:t>
      </w:r>
      <w:r>
        <w:rPr>
          <w:spacing w:val="-1"/>
        </w:rPr>
        <w:t>udg</w:t>
      </w:r>
      <w:r>
        <w:t>ed</w:t>
      </w:r>
      <w:r>
        <w:rPr>
          <w:spacing w:val="24"/>
        </w:rPr>
        <w:t xml:space="preserve"> </w:t>
      </w:r>
      <w:r>
        <w:rPr>
          <w:spacing w:val="-3"/>
        </w:rPr>
        <w:t>c</w:t>
      </w:r>
      <w:r>
        <w:rPr>
          <w:spacing w:val="1"/>
        </w:rPr>
        <w:t>o</w:t>
      </w:r>
      <w:r>
        <w:t>m</w:t>
      </w:r>
      <w:r>
        <w:rPr>
          <w:spacing w:val="-1"/>
        </w:rPr>
        <w:t>p</w:t>
      </w:r>
      <w:r>
        <w:rPr>
          <w:spacing w:val="-3"/>
        </w:rPr>
        <w:t>l</w:t>
      </w:r>
      <w:r>
        <w:t>eted</w:t>
      </w:r>
      <w:r>
        <w:rPr>
          <w:spacing w:val="24"/>
        </w:rPr>
        <w:t xml:space="preserve"> </w:t>
      </w:r>
      <w:r>
        <w:t>when</w:t>
      </w:r>
      <w:r>
        <w:rPr>
          <w:spacing w:val="30"/>
        </w:rPr>
        <w:t xml:space="preserve"> </w:t>
      </w:r>
      <w:r>
        <w:rPr>
          <w:rFonts w:cs="Calibri"/>
          <w:i/>
          <w:spacing w:val="-3"/>
        </w:rPr>
        <w:t>E</w:t>
      </w:r>
      <w:r>
        <w:rPr>
          <w:rFonts w:cs="Calibri"/>
          <w:i/>
        </w:rPr>
        <w:t>mpl</w:t>
      </w:r>
      <w:r>
        <w:rPr>
          <w:rFonts w:cs="Calibri"/>
          <w:i/>
          <w:spacing w:val="-2"/>
        </w:rPr>
        <w:t>o</w:t>
      </w:r>
      <w:r>
        <w:rPr>
          <w:rFonts w:cs="Calibri"/>
          <w:i/>
        </w:rPr>
        <w:t>yers</w:t>
      </w:r>
      <w:r>
        <w:rPr>
          <w:rFonts w:cs="Calibri"/>
          <w:i/>
          <w:spacing w:val="25"/>
        </w:rPr>
        <w:t xml:space="preserve"> </w:t>
      </w:r>
      <w:r>
        <w:rPr>
          <w:rFonts w:cs="Calibri"/>
          <w:i/>
        </w:rPr>
        <w:t>Repr</w:t>
      </w:r>
      <w:r>
        <w:rPr>
          <w:rFonts w:cs="Calibri"/>
          <w:i/>
          <w:spacing w:val="-2"/>
        </w:rPr>
        <w:t>e</w:t>
      </w:r>
      <w:r>
        <w:rPr>
          <w:rFonts w:cs="Calibri"/>
          <w:i/>
        </w:rPr>
        <w:t>sentative</w:t>
      </w:r>
      <w:r>
        <w:rPr>
          <w:rFonts w:cs="Calibri"/>
          <w:i/>
          <w:spacing w:val="28"/>
        </w:rPr>
        <w:t xml:space="preserve"> </w:t>
      </w:r>
      <w:r>
        <w:rPr>
          <w:spacing w:val="-3"/>
        </w:rPr>
        <w:t>i</w:t>
      </w:r>
      <w:r>
        <w:t>s</w:t>
      </w:r>
      <w:r>
        <w:rPr>
          <w:spacing w:val="26"/>
        </w:rPr>
        <w:t xml:space="preserve"> </w:t>
      </w:r>
      <w:r>
        <w:t>satisf</w:t>
      </w:r>
      <w:r>
        <w:rPr>
          <w:spacing w:val="-3"/>
        </w:rPr>
        <w:t>i</w:t>
      </w:r>
      <w:r>
        <w:t>ed.</w:t>
      </w:r>
      <w:r>
        <w:rPr>
          <w:spacing w:val="26"/>
        </w:rPr>
        <w:t xml:space="preserve"> </w:t>
      </w:r>
      <w:r>
        <w:t>Pa</w:t>
      </w:r>
      <w:r>
        <w:rPr>
          <w:spacing w:val="-2"/>
        </w:rPr>
        <w:t>y</w:t>
      </w:r>
      <w:r>
        <w:t>me</w:t>
      </w:r>
      <w:r>
        <w:rPr>
          <w:spacing w:val="-2"/>
        </w:rPr>
        <w:t>n</w:t>
      </w:r>
      <w:r>
        <w:t xml:space="preserve">t will </w:t>
      </w:r>
      <w:r>
        <w:rPr>
          <w:spacing w:val="-1"/>
        </w:rPr>
        <w:t>b</w:t>
      </w:r>
      <w:r>
        <w:t xml:space="preserve">e </w:t>
      </w:r>
      <w:r>
        <w:rPr>
          <w:spacing w:val="-1"/>
        </w:rPr>
        <w:t>b</w:t>
      </w:r>
      <w:r>
        <w:t>a</w:t>
      </w:r>
      <w:r>
        <w:rPr>
          <w:spacing w:val="-3"/>
        </w:rPr>
        <w:t>s</w:t>
      </w:r>
      <w:r>
        <w:t xml:space="preserve">ed </w:t>
      </w:r>
      <w:r>
        <w:rPr>
          <w:spacing w:val="1"/>
        </w:rPr>
        <w:t>o</w:t>
      </w:r>
      <w:r>
        <w:t>n</w:t>
      </w:r>
      <w:r>
        <w:rPr>
          <w:spacing w:val="-3"/>
        </w:rPr>
        <w:t xml:space="preserve"> </w:t>
      </w:r>
      <w:r>
        <w:rPr>
          <w:spacing w:val="-2"/>
        </w:rPr>
        <w:t>v</w:t>
      </w:r>
      <w:r>
        <w:rPr>
          <w:spacing w:val="1"/>
        </w:rPr>
        <w:t>o</w:t>
      </w:r>
      <w:r>
        <w:t>l</w:t>
      </w:r>
      <w:r>
        <w:rPr>
          <w:spacing w:val="-2"/>
        </w:rPr>
        <w:t>um</w:t>
      </w:r>
      <w:r>
        <w:t>e</w:t>
      </w:r>
      <w:r w:rsidR="009254C6">
        <w:t xml:space="preserve"> or tonnage</w:t>
      </w:r>
      <w:r>
        <w:t xml:space="preserve"> </w:t>
      </w:r>
      <w:r>
        <w:rPr>
          <w:spacing w:val="-1"/>
        </w:rPr>
        <w:t>b</w:t>
      </w:r>
      <w:r>
        <w:rPr>
          <w:spacing w:val="-3"/>
        </w:rPr>
        <w:t>a</w:t>
      </w:r>
      <w:r>
        <w:t>sed not</w:t>
      </w:r>
      <w:r>
        <w:rPr>
          <w:spacing w:val="-2"/>
        </w:rPr>
        <w:t xml:space="preserve"> </w:t>
      </w:r>
      <w:r>
        <w:t>t</w:t>
      </w:r>
      <w:r>
        <w:rPr>
          <w:spacing w:val="-3"/>
        </w:rPr>
        <w:t>i</w:t>
      </w:r>
      <w:r>
        <w:t xml:space="preserve">me </w:t>
      </w:r>
      <w:r>
        <w:rPr>
          <w:spacing w:val="-1"/>
        </w:rPr>
        <w:t>b</w:t>
      </w:r>
      <w:r>
        <w:t>a</w:t>
      </w:r>
      <w:r>
        <w:rPr>
          <w:spacing w:val="-3"/>
        </w:rPr>
        <w:t>s</w:t>
      </w:r>
      <w:r>
        <w:t>ed and</w:t>
      </w:r>
      <w:r>
        <w:rPr>
          <w:spacing w:val="-2"/>
        </w:rPr>
        <w:t xml:space="preserve"> </w:t>
      </w:r>
      <w:r>
        <w:t>q</w:t>
      </w:r>
      <w:r>
        <w:rPr>
          <w:spacing w:val="-4"/>
        </w:rPr>
        <w:t>u</w:t>
      </w:r>
      <w:r>
        <w:rPr>
          <w:spacing w:val="1"/>
        </w:rPr>
        <w:t>o</w:t>
      </w:r>
      <w:r>
        <w:t>tat</w:t>
      </w:r>
      <w:r>
        <w:rPr>
          <w:spacing w:val="-3"/>
        </w:rPr>
        <w:t>i</w:t>
      </w:r>
      <w:r>
        <w:rPr>
          <w:spacing w:val="1"/>
        </w:rPr>
        <w:t>o</w:t>
      </w:r>
      <w:r>
        <w:t>n</w:t>
      </w:r>
      <w:r>
        <w:rPr>
          <w:spacing w:val="-1"/>
        </w:rPr>
        <w:t xml:space="preserve"> </w:t>
      </w:r>
      <w:r>
        <w:rPr>
          <w:spacing w:val="-2"/>
        </w:rPr>
        <w:t>t</w:t>
      </w:r>
      <w:r>
        <w:t>o</w:t>
      </w:r>
      <w:r>
        <w:rPr>
          <w:spacing w:val="1"/>
        </w:rPr>
        <w:t xml:space="preserve"> </w:t>
      </w:r>
      <w:r>
        <w:rPr>
          <w:spacing w:val="-3"/>
        </w:rPr>
        <w:t>b</w:t>
      </w:r>
      <w:r>
        <w:t xml:space="preserve">e </w:t>
      </w:r>
      <w:r>
        <w:rPr>
          <w:spacing w:val="-1"/>
        </w:rPr>
        <w:t>b</w:t>
      </w:r>
      <w:r>
        <w:t xml:space="preserve">ased </w:t>
      </w:r>
      <w:r>
        <w:rPr>
          <w:spacing w:val="-3"/>
        </w:rPr>
        <w:t>a</w:t>
      </w:r>
      <w:r>
        <w:t>c</w:t>
      </w:r>
      <w:r>
        <w:rPr>
          <w:spacing w:val="-2"/>
        </w:rPr>
        <w:t>c</w:t>
      </w:r>
      <w:r>
        <w:rPr>
          <w:spacing w:val="1"/>
        </w:rPr>
        <w:t>o</w:t>
      </w:r>
      <w:r>
        <w:t>r</w:t>
      </w:r>
      <w:r>
        <w:rPr>
          <w:spacing w:val="-1"/>
        </w:rPr>
        <w:t>d</w:t>
      </w:r>
      <w:r>
        <w:t>i</w:t>
      </w:r>
      <w:r>
        <w:rPr>
          <w:spacing w:val="-2"/>
        </w:rPr>
        <w:t>n</w:t>
      </w:r>
      <w:r>
        <w:rPr>
          <w:spacing w:val="-1"/>
        </w:rPr>
        <w:t>g</w:t>
      </w:r>
      <w:r>
        <w:t>ly.</w:t>
      </w:r>
    </w:p>
    <w:p w14:paraId="404AA98B" w14:textId="053A094E" w:rsidR="007C62E7" w:rsidRDefault="009254C6" w:rsidP="005B3361">
      <w:pPr>
        <w:pStyle w:val="BodyText"/>
        <w:numPr>
          <w:ilvl w:val="3"/>
          <w:numId w:val="39"/>
        </w:numPr>
        <w:tabs>
          <w:tab w:val="left" w:pos="1553"/>
        </w:tabs>
        <w:spacing w:before="5" w:line="272" w:lineRule="auto"/>
        <w:ind w:left="1553" w:right="111"/>
        <w:jc w:val="both"/>
      </w:pPr>
      <w:r>
        <w:t>All equipment or machinery to be used by the</w:t>
      </w:r>
      <w:r w:rsidR="007C62E7">
        <w:rPr>
          <w:spacing w:val="18"/>
        </w:rPr>
        <w:t xml:space="preserve"> </w:t>
      </w:r>
      <w:r w:rsidR="007C62E7">
        <w:rPr>
          <w:rFonts w:cs="Calibri"/>
          <w:i/>
          <w:spacing w:val="-1"/>
        </w:rPr>
        <w:t>C</w:t>
      </w:r>
      <w:r w:rsidR="007C62E7">
        <w:rPr>
          <w:rFonts w:cs="Calibri"/>
          <w:i/>
        </w:rPr>
        <w:t>o</w:t>
      </w:r>
      <w:r w:rsidR="007C62E7">
        <w:rPr>
          <w:rFonts w:cs="Calibri"/>
          <w:i/>
          <w:spacing w:val="-2"/>
        </w:rPr>
        <w:t>n</w:t>
      </w:r>
      <w:r w:rsidR="007C62E7">
        <w:rPr>
          <w:rFonts w:cs="Calibri"/>
          <w:i/>
        </w:rPr>
        <w:t>t</w:t>
      </w:r>
      <w:r w:rsidR="007C62E7">
        <w:rPr>
          <w:rFonts w:cs="Calibri"/>
          <w:i/>
          <w:spacing w:val="1"/>
        </w:rPr>
        <w:t>r</w:t>
      </w:r>
      <w:r w:rsidR="007C62E7">
        <w:rPr>
          <w:rFonts w:cs="Calibri"/>
          <w:i/>
          <w:spacing w:val="-1"/>
        </w:rPr>
        <w:t>a</w:t>
      </w:r>
      <w:r w:rsidR="007C62E7">
        <w:rPr>
          <w:rFonts w:cs="Calibri"/>
          <w:i/>
        </w:rPr>
        <w:t>ct</w:t>
      </w:r>
      <w:r w:rsidR="007C62E7">
        <w:rPr>
          <w:rFonts w:cs="Calibri"/>
          <w:i/>
          <w:spacing w:val="-1"/>
        </w:rPr>
        <w:t>o</w:t>
      </w:r>
      <w:r w:rsidR="007C62E7">
        <w:rPr>
          <w:rFonts w:cs="Calibri"/>
          <w:i/>
        </w:rPr>
        <w:t>r</w:t>
      </w:r>
      <w:r w:rsidR="007C62E7">
        <w:rPr>
          <w:rFonts w:cs="Calibri"/>
          <w:i/>
          <w:spacing w:val="16"/>
        </w:rPr>
        <w:t xml:space="preserve"> </w:t>
      </w:r>
      <w:proofErr w:type="gramStart"/>
      <w:r w:rsidR="007C62E7">
        <w:t>sh</w:t>
      </w:r>
      <w:r w:rsidR="007C62E7">
        <w:rPr>
          <w:spacing w:val="-1"/>
        </w:rPr>
        <w:t>a</w:t>
      </w:r>
      <w:r w:rsidR="007C62E7">
        <w:t>ll</w:t>
      </w:r>
      <w:r w:rsidR="007C62E7">
        <w:rPr>
          <w:spacing w:val="14"/>
        </w:rPr>
        <w:t xml:space="preserve"> </w:t>
      </w:r>
      <w:r w:rsidR="009C781A">
        <w:rPr>
          <w:spacing w:val="-1"/>
        </w:rPr>
        <w:t xml:space="preserve"> provide</w:t>
      </w:r>
      <w:proofErr w:type="gramEnd"/>
      <w:r w:rsidR="009C781A">
        <w:rPr>
          <w:spacing w:val="-1"/>
        </w:rPr>
        <w:t xml:space="preserve"> </w:t>
      </w:r>
      <w:r w:rsidR="009C781A">
        <w:t xml:space="preserve"> a generator</w:t>
      </w:r>
      <w:r w:rsidR="007C62E7">
        <w:rPr>
          <w:spacing w:val="17"/>
        </w:rPr>
        <w:t xml:space="preserve"> </w:t>
      </w:r>
      <w:r w:rsidR="007C62E7">
        <w:t>as</w:t>
      </w:r>
      <w:r w:rsidR="007C62E7">
        <w:rPr>
          <w:spacing w:val="14"/>
        </w:rPr>
        <w:t xml:space="preserve"> </w:t>
      </w:r>
      <w:r w:rsidR="007C62E7">
        <w:t>the</w:t>
      </w:r>
      <w:r w:rsidR="007C62E7">
        <w:rPr>
          <w:spacing w:val="-3"/>
        </w:rPr>
        <w:t>r</w:t>
      </w:r>
      <w:r w:rsidR="007C62E7">
        <w:t>e</w:t>
      </w:r>
      <w:r w:rsidR="007C62E7">
        <w:rPr>
          <w:spacing w:val="15"/>
        </w:rPr>
        <w:t xml:space="preserve"> </w:t>
      </w:r>
      <w:r w:rsidR="007C62E7">
        <w:t>are</w:t>
      </w:r>
      <w:r w:rsidR="007C62E7">
        <w:rPr>
          <w:spacing w:val="17"/>
        </w:rPr>
        <w:t xml:space="preserve"> </w:t>
      </w:r>
      <w:r w:rsidR="007C62E7">
        <w:rPr>
          <w:spacing w:val="-1"/>
        </w:rPr>
        <w:t>n</w:t>
      </w:r>
      <w:r w:rsidR="007C62E7">
        <w:t>o</w:t>
      </w:r>
      <w:r w:rsidR="007C62E7">
        <w:rPr>
          <w:spacing w:val="16"/>
        </w:rPr>
        <w:t xml:space="preserve"> </w:t>
      </w:r>
      <w:r w:rsidR="007C62E7">
        <w:t>el</w:t>
      </w:r>
      <w:r w:rsidR="007C62E7">
        <w:rPr>
          <w:spacing w:val="-2"/>
        </w:rPr>
        <w:t>e</w:t>
      </w:r>
      <w:r w:rsidR="007C62E7">
        <w:t>ctrical</w:t>
      </w:r>
      <w:r w:rsidR="007C62E7">
        <w:rPr>
          <w:spacing w:val="14"/>
        </w:rPr>
        <w:t xml:space="preserve"> </w:t>
      </w:r>
      <w:r w:rsidR="007C62E7">
        <w:t>su</w:t>
      </w:r>
      <w:r w:rsidR="007C62E7">
        <w:rPr>
          <w:spacing w:val="-2"/>
        </w:rPr>
        <w:t>p</w:t>
      </w:r>
      <w:r w:rsidR="007C62E7">
        <w:rPr>
          <w:spacing w:val="-1"/>
        </w:rPr>
        <w:t>p</w:t>
      </w:r>
      <w:r w:rsidR="007C62E7">
        <w:t>ly</w:t>
      </w:r>
      <w:r w:rsidR="007C62E7">
        <w:rPr>
          <w:spacing w:val="17"/>
        </w:rPr>
        <w:t xml:space="preserve"> </w:t>
      </w:r>
      <w:r w:rsidR="007C62E7">
        <w:rPr>
          <w:spacing w:val="-3"/>
        </w:rPr>
        <w:t>a</w:t>
      </w:r>
      <w:r w:rsidR="007C62E7">
        <w:t>vai</w:t>
      </w:r>
      <w:r w:rsidR="007C62E7">
        <w:rPr>
          <w:spacing w:val="-1"/>
        </w:rPr>
        <w:t>l</w:t>
      </w:r>
      <w:r w:rsidR="007C62E7">
        <w:t>a</w:t>
      </w:r>
      <w:r w:rsidR="007C62E7">
        <w:rPr>
          <w:spacing w:val="-1"/>
        </w:rPr>
        <w:t>b</w:t>
      </w:r>
      <w:r w:rsidR="007C62E7">
        <w:t>le</w:t>
      </w:r>
      <w:r w:rsidR="007C62E7">
        <w:rPr>
          <w:spacing w:val="17"/>
        </w:rPr>
        <w:t xml:space="preserve"> </w:t>
      </w:r>
      <w:r w:rsidR="007C62E7">
        <w:t>in</w:t>
      </w:r>
      <w:r w:rsidR="007C62E7">
        <w:rPr>
          <w:spacing w:val="16"/>
        </w:rPr>
        <w:t xml:space="preserve"> </w:t>
      </w:r>
      <w:r w:rsidR="007C62E7">
        <w:t>t</w:t>
      </w:r>
      <w:r w:rsidR="007C62E7">
        <w:rPr>
          <w:spacing w:val="-3"/>
        </w:rPr>
        <w:t>h</w:t>
      </w:r>
      <w:r w:rsidR="007C62E7">
        <w:t>e</w:t>
      </w:r>
      <w:r w:rsidR="007C62E7">
        <w:rPr>
          <w:spacing w:val="17"/>
        </w:rPr>
        <w:t xml:space="preserve"> </w:t>
      </w:r>
      <w:r w:rsidR="007C62E7">
        <w:t>are</w:t>
      </w:r>
      <w:r w:rsidR="007C62E7">
        <w:rPr>
          <w:spacing w:val="-3"/>
        </w:rPr>
        <w:t>a</w:t>
      </w:r>
      <w:r w:rsidR="007C62E7">
        <w:t>s</w:t>
      </w:r>
      <w:r w:rsidR="007C62E7">
        <w:rPr>
          <w:spacing w:val="17"/>
        </w:rPr>
        <w:t xml:space="preserve"> </w:t>
      </w:r>
      <w:r w:rsidR="007C62E7">
        <w:t>whe</w:t>
      </w:r>
      <w:r w:rsidR="007C62E7">
        <w:rPr>
          <w:spacing w:val="-3"/>
        </w:rPr>
        <w:t>r</w:t>
      </w:r>
      <w:r w:rsidR="007C62E7">
        <w:t>e</w:t>
      </w:r>
      <w:r w:rsidR="007C62E7">
        <w:rPr>
          <w:spacing w:val="23"/>
        </w:rPr>
        <w:t xml:space="preserve"> </w:t>
      </w:r>
      <w:r w:rsidR="007C62E7">
        <w:t>the</w:t>
      </w:r>
      <w:r w:rsidR="007C62E7">
        <w:rPr>
          <w:spacing w:val="17"/>
        </w:rPr>
        <w:t xml:space="preserve"> </w:t>
      </w:r>
      <w:r w:rsidR="007C62E7">
        <w:rPr>
          <w:spacing w:val="-1"/>
        </w:rPr>
        <w:t>d</w:t>
      </w:r>
      <w:r w:rsidR="007C62E7">
        <w:rPr>
          <w:spacing w:val="-3"/>
        </w:rPr>
        <w:t>a</w:t>
      </w:r>
      <w:r w:rsidR="007C62E7">
        <w:t>ms are situa</w:t>
      </w:r>
      <w:r w:rsidR="007C62E7">
        <w:rPr>
          <w:spacing w:val="-3"/>
        </w:rPr>
        <w:t>t</w:t>
      </w:r>
      <w:r w:rsidR="007C62E7">
        <w:t>ed.</w:t>
      </w:r>
    </w:p>
    <w:p w14:paraId="0B570913" w14:textId="5F1B83A0" w:rsidR="007C62E7" w:rsidRDefault="009254C6" w:rsidP="005B3361">
      <w:pPr>
        <w:pStyle w:val="BodyText"/>
        <w:numPr>
          <w:ilvl w:val="3"/>
          <w:numId w:val="39"/>
        </w:numPr>
        <w:tabs>
          <w:tab w:val="left" w:pos="1553"/>
        </w:tabs>
        <w:spacing w:before="10" w:line="234" w:lineRule="auto"/>
        <w:ind w:left="1553" w:right="117"/>
        <w:jc w:val="both"/>
      </w:pPr>
      <w:r>
        <w:t xml:space="preserve">All relevant </w:t>
      </w:r>
      <w:r w:rsidR="007C62E7">
        <w:t>Enviro</w:t>
      </w:r>
      <w:r w:rsidR="007C62E7">
        <w:rPr>
          <w:spacing w:val="-4"/>
        </w:rPr>
        <w:t>n</w:t>
      </w:r>
      <w:r w:rsidR="007C62E7">
        <w:t>men</w:t>
      </w:r>
      <w:r w:rsidR="007C62E7">
        <w:rPr>
          <w:spacing w:val="-3"/>
        </w:rPr>
        <w:t>t</w:t>
      </w:r>
      <w:r w:rsidR="007C62E7">
        <w:t>al</w:t>
      </w:r>
      <w:r w:rsidR="007C62E7">
        <w:rPr>
          <w:spacing w:val="8"/>
        </w:rPr>
        <w:t xml:space="preserve"> </w:t>
      </w:r>
      <w:r w:rsidR="007C62E7">
        <w:t>reg</w:t>
      </w:r>
      <w:r w:rsidR="007C62E7">
        <w:rPr>
          <w:spacing w:val="-2"/>
        </w:rPr>
        <w:t>u</w:t>
      </w:r>
      <w:r w:rsidR="007C62E7">
        <w:t>lat</w:t>
      </w:r>
      <w:r w:rsidR="007C62E7">
        <w:rPr>
          <w:spacing w:val="-3"/>
        </w:rPr>
        <w:t>i</w:t>
      </w:r>
      <w:r w:rsidR="007C62E7">
        <w:rPr>
          <w:spacing w:val="1"/>
        </w:rPr>
        <w:t>o</w:t>
      </w:r>
      <w:r w:rsidR="007C62E7">
        <w:rPr>
          <w:spacing w:val="-1"/>
        </w:rPr>
        <w:t>n</w:t>
      </w:r>
      <w:r w:rsidR="007C62E7">
        <w:t>s</w:t>
      </w:r>
      <w:r>
        <w:t xml:space="preserve">, standards, policies, guidelines, </w:t>
      </w:r>
      <w:proofErr w:type="gramStart"/>
      <w:r>
        <w:t>procedures</w:t>
      </w:r>
      <w:proofErr w:type="gramEnd"/>
      <w:r w:rsidR="007C62E7">
        <w:rPr>
          <w:spacing w:val="5"/>
        </w:rPr>
        <w:t xml:space="preserve"> </w:t>
      </w:r>
      <w:r w:rsidR="007C62E7">
        <w:t>a</w:t>
      </w:r>
      <w:r w:rsidR="007C62E7">
        <w:rPr>
          <w:spacing w:val="-1"/>
        </w:rPr>
        <w:t>n</w:t>
      </w:r>
      <w:r w:rsidR="007C62E7">
        <w:t>d</w:t>
      </w:r>
      <w:r w:rsidR="007C62E7">
        <w:rPr>
          <w:spacing w:val="7"/>
        </w:rPr>
        <w:t xml:space="preserve"> </w:t>
      </w:r>
      <w:r w:rsidR="007C62E7">
        <w:t>Maj</w:t>
      </w:r>
      <w:r w:rsidR="007C62E7">
        <w:rPr>
          <w:spacing w:val="-2"/>
        </w:rPr>
        <w:t>u</w:t>
      </w:r>
      <w:r w:rsidR="007C62E7">
        <w:rPr>
          <w:spacing w:val="-1"/>
        </w:rPr>
        <w:t>b</w:t>
      </w:r>
      <w:r w:rsidR="007C62E7">
        <w:t>a</w:t>
      </w:r>
      <w:r w:rsidR="007C62E7">
        <w:rPr>
          <w:spacing w:val="5"/>
        </w:rPr>
        <w:t xml:space="preserve"> </w:t>
      </w:r>
      <w:r w:rsidR="007C62E7">
        <w:t>P</w:t>
      </w:r>
      <w:r w:rsidR="007C62E7">
        <w:rPr>
          <w:spacing w:val="-2"/>
        </w:rPr>
        <w:t>o</w:t>
      </w:r>
      <w:r w:rsidR="007C62E7">
        <w:t>wer</w:t>
      </w:r>
      <w:r w:rsidR="007C62E7">
        <w:rPr>
          <w:spacing w:val="8"/>
        </w:rPr>
        <w:t xml:space="preserve"> </w:t>
      </w:r>
      <w:r w:rsidR="007C62E7">
        <w:rPr>
          <w:spacing w:val="-3"/>
        </w:rPr>
        <w:t>S</w:t>
      </w:r>
      <w:r w:rsidR="007C62E7">
        <w:t>tat</w:t>
      </w:r>
      <w:r w:rsidR="007C62E7">
        <w:rPr>
          <w:spacing w:val="-3"/>
        </w:rPr>
        <w:t>i</w:t>
      </w:r>
      <w:r w:rsidR="007C62E7">
        <w:rPr>
          <w:spacing w:val="1"/>
        </w:rPr>
        <w:t>o</w:t>
      </w:r>
      <w:r w:rsidR="007C62E7">
        <w:t>n</w:t>
      </w:r>
      <w:r w:rsidR="007C62E7">
        <w:rPr>
          <w:spacing w:val="7"/>
        </w:rPr>
        <w:t xml:space="preserve"> </w:t>
      </w:r>
      <w:r w:rsidR="007C62E7">
        <w:t>w</w:t>
      </w:r>
      <w:r w:rsidR="007C62E7">
        <w:rPr>
          <w:spacing w:val="-2"/>
        </w:rPr>
        <w:t>a</w:t>
      </w:r>
      <w:r w:rsidR="007C62E7">
        <w:t>ter</w:t>
      </w:r>
      <w:r w:rsidR="007C62E7">
        <w:rPr>
          <w:spacing w:val="8"/>
        </w:rPr>
        <w:t xml:space="preserve"> </w:t>
      </w:r>
      <w:r w:rsidR="007C62E7">
        <w:rPr>
          <w:spacing w:val="-1"/>
        </w:rPr>
        <w:t>u</w:t>
      </w:r>
      <w:r w:rsidR="007C62E7">
        <w:rPr>
          <w:spacing w:val="-3"/>
        </w:rPr>
        <w:t>s</w:t>
      </w:r>
      <w:r w:rsidR="007C62E7">
        <w:t>e</w:t>
      </w:r>
      <w:r w:rsidR="007C62E7">
        <w:rPr>
          <w:spacing w:val="8"/>
        </w:rPr>
        <w:t xml:space="preserve"> </w:t>
      </w:r>
      <w:proofErr w:type="spellStart"/>
      <w:r w:rsidR="007C62E7">
        <w:t>l</w:t>
      </w:r>
      <w:r w:rsidR="007C62E7">
        <w:rPr>
          <w:spacing w:val="-1"/>
        </w:rPr>
        <w:t>i</w:t>
      </w:r>
      <w:r w:rsidR="007C62E7">
        <w:t>cen</w:t>
      </w:r>
      <w:r w:rsidR="007C62E7">
        <w:rPr>
          <w:spacing w:val="-3"/>
        </w:rPr>
        <w:t>c</w:t>
      </w:r>
      <w:r w:rsidR="007C62E7">
        <w:t>e</w:t>
      </w:r>
      <w:proofErr w:type="spellEnd"/>
      <w:r w:rsidR="007C62E7">
        <w:rPr>
          <w:spacing w:val="8"/>
        </w:rPr>
        <w:t xml:space="preserve"> </w:t>
      </w:r>
      <w:r w:rsidR="007C62E7">
        <w:rPr>
          <w:spacing w:val="-2"/>
        </w:rPr>
        <w:t>t</w:t>
      </w:r>
      <w:r w:rsidR="007C62E7">
        <w:t>o</w:t>
      </w:r>
      <w:r w:rsidR="007C62E7">
        <w:rPr>
          <w:spacing w:val="6"/>
        </w:rPr>
        <w:t xml:space="preserve"> </w:t>
      </w:r>
      <w:r w:rsidR="007C62E7">
        <w:rPr>
          <w:spacing w:val="-1"/>
        </w:rPr>
        <w:t>b</w:t>
      </w:r>
      <w:r w:rsidR="007C62E7">
        <w:t>e</w:t>
      </w:r>
      <w:r w:rsidR="007C62E7">
        <w:rPr>
          <w:spacing w:val="8"/>
        </w:rPr>
        <w:t xml:space="preserve"> </w:t>
      </w:r>
      <w:r w:rsidR="007C62E7">
        <w:t>strict</w:t>
      </w:r>
      <w:r w:rsidR="007C62E7">
        <w:rPr>
          <w:spacing w:val="-2"/>
        </w:rPr>
        <w:t>l</w:t>
      </w:r>
      <w:r w:rsidR="007C62E7">
        <w:t>y a</w:t>
      </w:r>
      <w:r w:rsidR="007C62E7">
        <w:rPr>
          <w:spacing w:val="-1"/>
        </w:rPr>
        <w:t>dh</w:t>
      </w:r>
      <w:r w:rsidR="007C62E7">
        <w:t xml:space="preserve">ered </w:t>
      </w:r>
      <w:r w:rsidR="007C62E7">
        <w:rPr>
          <w:spacing w:val="-2"/>
        </w:rPr>
        <w:t>t</w:t>
      </w:r>
      <w:r w:rsidR="007C62E7">
        <w:t>o.</w:t>
      </w:r>
    </w:p>
    <w:p w14:paraId="2503CDA2" w14:textId="77777777" w:rsidR="007C62E7" w:rsidRDefault="007C62E7" w:rsidP="005B3361">
      <w:pPr>
        <w:pStyle w:val="BodyText"/>
        <w:numPr>
          <w:ilvl w:val="3"/>
          <w:numId w:val="39"/>
        </w:numPr>
        <w:tabs>
          <w:tab w:val="left" w:pos="1553"/>
        </w:tabs>
        <w:spacing w:line="275" w:lineRule="exact"/>
        <w:ind w:left="1553"/>
      </w:pPr>
      <w:r>
        <w:t>When</w:t>
      </w:r>
      <w:r>
        <w:rPr>
          <w:spacing w:val="-1"/>
        </w:rPr>
        <w:t xml:space="preserve"> </w:t>
      </w:r>
      <w:r>
        <w:t xml:space="preserve">a </w:t>
      </w:r>
      <w:r>
        <w:rPr>
          <w:spacing w:val="-1"/>
        </w:rPr>
        <w:t>n</w:t>
      </w:r>
      <w:r>
        <w:rPr>
          <w:spacing w:val="-2"/>
        </w:rPr>
        <w:t>e</w:t>
      </w:r>
      <w:r>
        <w:t>ed aris</w:t>
      </w:r>
      <w:r>
        <w:rPr>
          <w:spacing w:val="-3"/>
        </w:rPr>
        <w:t>e</w:t>
      </w:r>
      <w:r>
        <w:t>s, t</w:t>
      </w:r>
      <w:r>
        <w:rPr>
          <w:spacing w:val="-4"/>
        </w:rPr>
        <w:t>h</w:t>
      </w:r>
      <w:r>
        <w:t xml:space="preserve">e </w:t>
      </w:r>
      <w:r>
        <w:rPr>
          <w:spacing w:val="-3"/>
        </w:rPr>
        <w:t>c</w:t>
      </w:r>
      <w:r>
        <w:rPr>
          <w:spacing w:val="-2"/>
        </w:rPr>
        <w:t>o</w:t>
      </w:r>
      <w:r>
        <w:rPr>
          <w:spacing w:val="-1"/>
        </w:rPr>
        <w:t>n</w:t>
      </w:r>
      <w:r>
        <w:t>tract</w:t>
      </w:r>
      <w:r>
        <w:rPr>
          <w:spacing w:val="1"/>
        </w:rPr>
        <w:t>o</w:t>
      </w:r>
      <w:r>
        <w:t>r</w:t>
      </w:r>
      <w:r>
        <w:rPr>
          <w:spacing w:val="-3"/>
        </w:rPr>
        <w:t xml:space="preserve"> </w:t>
      </w:r>
      <w:r>
        <w:t>wi</w:t>
      </w:r>
      <w:r>
        <w:rPr>
          <w:spacing w:val="-1"/>
        </w:rPr>
        <w:t>l</w:t>
      </w:r>
      <w:r>
        <w:t xml:space="preserve">l </w:t>
      </w:r>
      <w:r>
        <w:rPr>
          <w:spacing w:val="-4"/>
        </w:rPr>
        <w:t>b</w:t>
      </w:r>
      <w:r>
        <w:t xml:space="preserve">e </w:t>
      </w:r>
      <w:r>
        <w:rPr>
          <w:spacing w:val="-2"/>
        </w:rPr>
        <w:t>e</w:t>
      </w:r>
      <w:r>
        <w:t>xpec</w:t>
      </w:r>
      <w:r>
        <w:rPr>
          <w:spacing w:val="-2"/>
        </w:rPr>
        <w:t>t</w:t>
      </w:r>
      <w:r>
        <w:t xml:space="preserve">ed </w:t>
      </w:r>
      <w:r>
        <w:rPr>
          <w:spacing w:val="-2"/>
        </w:rPr>
        <w:t>t</w:t>
      </w:r>
      <w:r>
        <w:t>o</w:t>
      </w:r>
      <w:r>
        <w:rPr>
          <w:spacing w:val="1"/>
        </w:rPr>
        <w:t xml:space="preserve"> </w:t>
      </w:r>
      <w:r>
        <w:t>c</w:t>
      </w:r>
      <w:r>
        <w:rPr>
          <w:spacing w:val="-3"/>
        </w:rPr>
        <w:t>l</w:t>
      </w:r>
      <w:r>
        <w:t>ean the</w:t>
      </w:r>
      <w:r>
        <w:rPr>
          <w:spacing w:val="-2"/>
        </w:rPr>
        <w:t xml:space="preserve"> </w:t>
      </w:r>
      <w:r>
        <w:t>dams</w:t>
      </w:r>
      <w:r>
        <w:rPr>
          <w:spacing w:val="-3"/>
        </w:rPr>
        <w:t xml:space="preserve"> </w:t>
      </w:r>
      <w:r>
        <w:t>si</w:t>
      </w:r>
      <w:r>
        <w:rPr>
          <w:spacing w:val="1"/>
        </w:rPr>
        <w:t>m</w:t>
      </w:r>
      <w:r>
        <w:rPr>
          <w:spacing w:val="-1"/>
        </w:rPr>
        <w:t>u</w:t>
      </w:r>
      <w:r>
        <w:rPr>
          <w:spacing w:val="-3"/>
        </w:rPr>
        <w:t>l</w:t>
      </w:r>
      <w:r>
        <w:t>tan</w:t>
      </w:r>
      <w:r>
        <w:rPr>
          <w:spacing w:val="-3"/>
        </w:rPr>
        <w:t>e</w:t>
      </w:r>
      <w:r>
        <w:rPr>
          <w:spacing w:val="1"/>
        </w:rPr>
        <w:t>o</w:t>
      </w:r>
      <w:r>
        <w:rPr>
          <w:spacing w:val="-1"/>
        </w:rPr>
        <w:t>u</w:t>
      </w:r>
      <w:r>
        <w:t>sly.</w:t>
      </w:r>
    </w:p>
    <w:p w14:paraId="1DF48E61" w14:textId="77777777" w:rsidR="007C62E7" w:rsidRDefault="007C62E7" w:rsidP="007C62E7">
      <w:pPr>
        <w:spacing w:before="2" w:line="170" w:lineRule="exact"/>
        <w:rPr>
          <w:sz w:val="17"/>
          <w:szCs w:val="17"/>
        </w:rPr>
      </w:pPr>
    </w:p>
    <w:p w14:paraId="4A06E080" w14:textId="77777777" w:rsidR="007C62E7" w:rsidRDefault="007C62E7" w:rsidP="007C62E7">
      <w:pPr>
        <w:spacing w:line="200" w:lineRule="exact"/>
        <w:rPr>
          <w:sz w:val="20"/>
          <w:szCs w:val="20"/>
        </w:rPr>
      </w:pPr>
    </w:p>
    <w:p w14:paraId="04DF705C" w14:textId="77777777" w:rsidR="007C62E7" w:rsidRDefault="007C62E7" w:rsidP="007C62E7">
      <w:pPr>
        <w:spacing w:line="200" w:lineRule="exact"/>
        <w:rPr>
          <w:sz w:val="20"/>
          <w:szCs w:val="20"/>
        </w:rPr>
      </w:pPr>
    </w:p>
    <w:p w14:paraId="0AE63571" w14:textId="77777777" w:rsidR="007C62E7" w:rsidRDefault="007C62E7" w:rsidP="007C62E7">
      <w:pPr>
        <w:pStyle w:val="Heading6"/>
        <w:ind w:left="113" w:firstLine="0"/>
        <w:rPr>
          <w:b w:val="0"/>
          <w:bCs w:val="0"/>
        </w:rPr>
      </w:pPr>
      <w:r>
        <w:t>T</w:t>
      </w:r>
      <w:r>
        <w:rPr>
          <w:spacing w:val="-1"/>
        </w:rPr>
        <w:t>h</w:t>
      </w:r>
      <w:r>
        <w:t>e</w:t>
      </w:r>
      <w:r>
        <w:rPr>
          <w:spacing w:val="-1"/>
        </w:rPr>
        <w:t xml:space="preserve"> </w:t>
      </w:r>
      <w:r>
        <w:t>f</w:t>
      </w:r>
      <w:r>
        <w:rPr>
          <w:spacing w:val="-1"/>
        </w:rPr>
        <w:t>o</w:t>
      </w:r>
      <w:r>
        <w:t>ll</w:t>
      </w:r>
      <w:r>
        <w:rPr>
          <w:spacing w:val="-4"/>
        </w:rPr>
        <w:t>o</w:t>
      </w:r>
      <w:r>
        <w:t>wi</w:t>
      </w:r>
      <w:r>
        <w:rPr>
          <w:spacing w:val="-1"/>
        </w:rPr>
        <w:t>n</w:t>
      </w:r>
      <w:r>
        <w:t>g</w:t>
      </w:r>
      <w:r>
        <w:rPr>
          <w:spacing w:val="-2"/>
        </w:rPr>
        <w:t xml:space="preserve"> </w:t>
      </w:r>
      <w:r>
        <w:t>d</w:t>
      </w:r>
      <w:r>
        <w:rPr>
          <w:spacing w:val="-2"/>
        </w:rPr>
        <w:t>a</w:t>
      </w:r>
      <w:r>
        <w:t xml:space="preserve">ms </w:t>
      </w:r>
      <w:r>
        <w:rPr>
          <w:spacing w:val="-3"/>
        </w:rPr>
        <w:t>a</w:t>
      </w:r>
      <w:r>
        <w:t>re</w:t>
      </w:r>
      <w:r>
        <w:rPr>
          <w:spacing w:val="-1"/>
        </w:rPr>
        <w:t xml:space="preserve"> </w:t>
      </w:r>
      <w:r>
        <w:rPr>
          <w:spacing w:val="1"/>
        </w:rPr>
        <w:t>i</w:t>
      </w:r>
      <w:r>
        <w:rPr>
          <w:spacing w:val="-4"/>
        </w:rPr>
        <w:t>n</w:t>
      </w:r>
      <w:r>
        <w:rPr>
          <w:spacing w:val="-2"/>
        </w:rPr>
        <w:t>c</w:t>
      </w:r>
      <w:r>
        <w:t>l</w:t>
      </w:r>
      <w:r>
        <w:rPr>
          <w:spacing w:val="-1"/>
        </w:rPr>
        <w:t>ude</w:t>
      </w:r>
      <w:r>
        <w:t>d</w:t>
      </w:r>
      <w:r>
        <w:rPr>
          <w:spacing w:val="-1"/>
        </w:rPr>
        <w:t xml:space="preserve"> </w:t>
      </w:r>
      <w:r>
        <w:rPr>
          <w:spacing w:val="1"/>
        </w:rPr>
        <w:t>i</w:t>
      </w:r>
      <w:r>
        <w:t>n</w:t>
      </w:r>
      <w:r>
        <w:rPr>
          <w:spacing w:val="-1"/>
        </w:rPr>
        <w:t xml:space="preserve"> </w:t>
      </w:r>
      <w:r>
        <w:t>t</w:t>
      </w:r>
      <w:r>
        <w:rPr>
          <w:spacing w:val="-1"/>
        </w:rPr>
        <w:t>h</w:t>
      </w:r>
      <w:r>
        <w:t>e</w:t>
      </w:r>
      <w:r>
        <w:rPr>
          <w:spacing w:val="-1"/>
        </w:rPr>
        <w:t xml:space="preserve"> </w:t>
      </w:r>
      <w:r>
        <w:rPr>
          <w:spacing w:val="1"/>
        </w:rPr>
        <w:t>w</w:t>
      </w:r>
      <w:r>
        <w:rPr>
          <w:spacing w:val="-4"/>
        </w:rPr>
        <w:t>o</w:t>
      </w:r>
      <w:r>
        <w:t>rks:</w:t>
      </w:r>
    </w:p>
    <w:p w14:paraId="3C9CF67C" w14:textId="77777777" w:rsidR="007C62E7" w:rsidRDefault="007C62E7" w:rsidP="007C62E7">
      <w:pPr>
        <w:spacing w:before="10" w:line="260" w:lineRule="exact"/>
        <w:rPr>
          <w:sz w:val="26"/>
          <w:szCs w:val="26"/>
        </w:rPr>
      </w:pPr>
    </w:p>
    <w:p w14:paraId="6CA8C2FE" w14:textId="77777777" w:rsidR="007C62E7" w:rsidRDefault="007C62E7" w:rsidP="005B3361">
      <w:pPr>
        <w:numPr>
          <w:ilvl w:val="0"/>
          <w:numId w:val="38"/>
        </w:numPr>
        <w:tabs>
          <w:tab w:val="left" w:pos="833"/>
        </w:tabs>
        <w:ind w:left="833"/>
        <w:rPr>
          <w:rFonts w:ascii="Calibri" w:eastAsia="Calibri" w:hAnsi="Calibri" w:cs="Calibri"/>
        </w:rPr>
      </w:pPr>
      <w:r>
        <w:rPr>
          <w:rFonts w:ascii="Calibri" w:eastAsia="Calibri" w:hAnsi="Calibri" w:cs="Calibri"/>
          <w:b/>
          <w:bCs/>
          <w:u w:val="single" w:color="000000"/>
        </w:rPr>
        <w:t>A</w:t>
      </w:r>
      <w:r>
        <w:rPr>
          <w:rFonts w:ascii="Calibri" w:eastAsia="Calibri" w:hAnsi="Calibri" w:cs="Calibri"/>
          <w:b/>
          <w:bCs/>
          <w:spacing w:val="1"/>
          <w:u w:val="single" w:color="000000"/>
        </w:rPr>
        <w:t>s</w:t>
      </w:r>
      <w:r>
        <w:rPr>
          <w:rFonts w:ascii="Calibri" w:eastAsia="Calibri" w:hAnsi="Calibri" w:cs="Calibri"/>
          <w:b/>
          <w:bCs/>
          <w:u w:val="single" w:color="000000"/>
        </w:rPr>
        <w:t>h</w:t>
      </w:r>
      <w:r>
        <w:rPr>
          <w:rFonts w:ascii="Calibri" w:eastAsia="Calibri" w:hAnsi="Calibri" w:cs="Calibri"/>
          <w:b/>
          <w:bCs/>
          <w:spacing w:val="-1"/>
          <w:u w:val="single" w:color="000000"/>
        </w:rPr>
        <w:t xml:space="preserve"> </w:t>
      </w:r>
      <w:proofErr w:type="gramStart"/>
      <w:r>
        <w:rPr>
          <w:rFonts w:ascii="Calibri" w:eastAsia="Calibri" w:hAnsi="Calibri" w:cs="Calibri"/>
          <w:b/>
          <w:bCs/>
          <w:u w:val="single" w:color="000000"/>
        </w:rPr>
        <w:t>d</w:t>
      </w:r>
      <w:r>
        <w:rPr>
          <w:rFonts w:ascii="Calibri" w:eastAsia="Calibri" w:hAnsi="Calibri" w:cs="Calibri"/>
          <w:b/>
          <w:bCs/>
          <w:spacing w:val="-2"/>
          <w:u w:val="single" w:color="000000"/>
        </w:rPr>
        <w:t>a</w:t>
      </w:r>
      <w:r>
        <w:rPr>
          <w:rFonts w:ascii="Calibri" w:eastAsia="Calibri" w:hAnsi="Calibri" w:cs="Calibri"/>
          <w:b/>
          <w:bCs/>
          <w:u w:val="single" w:color="000000"/>
        </w:rPr>
        <w:t>ms</w:t>
      </w:r>
      <w:proofErr w:type="gramEnd"/>
      <w:r>
        <w:rPr>
          <w:rFonts w:ascii="Calibri" w:eastAsia="Calibri" w:hAnsi="Calibri" w:cs="Calibri"/>
          <w:b/>
          <w:bCs/>
          <w:spacing w:val="-2"/>
          <w:u w:val="single" w:color="000000"/>
        </w:rPr>
        <w:t xml:space="preserve"> </w:t>
      </w:r>
      <w:r>
        <w:rPr>
          <w:rFonts w:ascii="Calibri" w:eastAsia="Calibri" w:hAnsi="Calibri" w:cs="Calibri"/>
          <w:b/>
          <w:bCs/>
          <w:u w:val="single" w:color="000000"/>
        </w:rPr>
        <w:t>n</w:t>
      </w:r>
      <w:r>
        <w:rPr>
          <w:rFonts w:ascii="Calibri" w:eastAsia="Calibri" w:hAnsi="Calibri" w:cs="Calibri"/>
          <w:b/>
          <w:bCs/>
          <w:spacing w:val="-2"/>
          <w:u w:val="single" w:color="000000"/>
        </w:rPr>
        <w:t>u</w:t>
      </w:r>
      <w:r>
        <w:rPr>
          <w:rFonts w:ascii="Calibri" w:eastAsia="Calibri" w:hAnsi="Calibri" w:cs="Calibri"/>
          <w:b/>
          <w:bCs/>
          <w:u w:val="single" w:color="000000"/>
        </w:rPr>
        <w:t>mb</w:t>
      </w:r>
      <w:r>
        <w:rPr>
          <w:rFonts w:ascii="Calibri" w:eastAsia="Calibri" w:hAnsi="Calibri" w:cs="Calibri"/>
          <w:b/>
          <w:bCs/>
          <w:spacing w:val="-2"/>
          <w:u w:val="single" w:color="000000"/>
        </w:rPr>
        <w:t>e</w:t>
      </w:r>
      <w:r>
        <w:rPr>
          <w:rFonts w:ascii="Calibri" w:eastAsia="Calibri" w:hAnsi="Calibri" w:cs="Calibri"/>
          <w:b/>
          <w:bCs/>
          <w:u w:val="single" w:color="000000"/>
        </w:rPr>
        <w:t>r</w:t>
      </w:r>
      <w:r>
        <w:rPr>
          <w:rFonts w:ascii="Calibri" w:eastAsia="Calibri" w:hAnsi="Calibri" w:cs="Calibri"/>
          <w:b/>
          <w:bCs/>
          <w:spacing w:val="-2"/>
          <w:u w:val="single" w:color="000000"/>
        </w:rPr>
        <w:t xml:space="preserve"> </w:t>
      </w:r>
      <w:r>
        <w:rPr>
          <w:rFonts w:ascii="Calibri" w:eastAsia="Calibri" w:hAnsi="Calibri" w:cs="Calibri"/>
          <w:b/>
          <w:bCs/>
          <w:u w:val="single" w:color="000000"/>
        </w:rPr>
        <w:t>1</w:t>
      </w:r>
      <w:r w:rsidR="0074192D">
        <w:rPr>
          <w:rFonts w:ascii="Calibri" w:eastAsia="Calibri" w:hAnsi="Calibri" w:cs="Calibri"/>
          <w:b/>
          <w:bCs/>
          <w:u w:val="single" w:color="000000"/>
        </w:rPr>
        <w:t>, 2</w:t>
      </w:r>
      <w:r>
        <w:rPr>
          <w:rFonts w:ascii="Calibri" w:eastAsia="Calibri" w:hAnsi="Calibri" w:cs="Calibri"/>
          <w:b/>
          <w:bCs/>
          <w:u w:val="single" w:color="000000"/>
        </w:rPr>
        <w:t xml:space="preserve"> a</w:t>
      </w:r>
      <w:r>
        <w:rPr>
          <w:rFonts w:ascii="Calibri" w:eastAsia="Calibri" w:hAnsi="Calibri" w:cs="Calibri"/>
          <w:b/>
          <w:bCs/>
          <w:spacing w:val="-2"/>
          <w:u w:val="single" w:color="000000"/>
        </w:rPr>
        <w:t>n</w:t>
      </w:r>
      <w:r>
        <w:rPr>
          <w:rFonts w:ascii="Calibri" w:eastAsia="Calibri" w:hAnsi="Calibri" w:cs="Calibri"/>
          <w:b/>
          <w:bCs/>
          <w:u w:val="single" w:color="000000"/>
        </w:rPr>
        <w:t>d</w:t>
      </w:r>
      <w:r>
        <w:rPr>
          <w:rFonts w:ascii="Calibri" w:eastAsia="Calibri" w:hAnsi="Calibri" w:cs="Calibri"/>
          <w:b/>
          <w:bCs/>
          <w:spacing w:val="-1"/>
          <w:u w:val="single" w:color="000000"/>
        </w:rPr>
        <w:t xml:space="preserve"> </w:t>
      </w:r>
      <w:r>
        <w:rPr>
          <w:rFonts w:ascii="Calibri" w:eastAsia="Calibri" w:hAnsi="Calibri" w:cs="Calibri"/>
          <w:b/>
          <w:bCs/>
          <w:u w:val="single" w:color="000000"/>
        </w:rPr>
        <w:t>a</w:t>
      </w:r>
      <w:r>
        <w:rPr>
          <w:rFonts w:ascii="Calibri" w:eastAsia="Calibri" w:hAnsi="Calibri" w:cs="Calibri"/>
          <w:b/>
          <w:bCs/>
          <w:spacing w:val="-3"/>
          <w:u w:val="single" w:color="000000"/>
        </w:rPr>
        <w:t>s</w:t>
      </w:r>
      <w:r>
        <w:rPr>
          <w:rFonts w:ascii="Calibri" w:eastAsia="Calibri" w:hAnsi="Calibri" w:cs="Calibri"/>
          <w:b/>
          <w:bCs/>
          <w:u w:val="single" w:color="000000"/>
        </w:rPr>
        <w:t>h</w:t>
      </w:r>
      <w:r>
        <w:rPr>
          <w:rFonts w:ascii="Calibri" w:eastAsia="Calibri" w:hAnsi="Calibri" w:cs="Calibri"/>
          <w:b/>
          <w:bCs/>
          <w:spacing w:val="-1"/>
          <w:u w:val="single" w:color="000000"/>
        </w:rPr>
        <w:t xml:space="preserve"> </w:t>
      </w:r>
      <w:r>
        <w:rPr>
          <w:rFonts w:ascii="Calibri" w:eastAsia="Calibri" w:hAnsi="Calibri" w:cs="Calibri"/>
          <w:b/>
          <w:bCs/>
          <w:u w:val="single" w:color="000000"/>
        </w:rPr>
        <w:t>d</w:t>
      </w:r>
      <w:r>
        <w:rPr>
          <w:rFonts w:ascii="Calibri" w:eastAsia="Calibri" w:hAnsi="Calibri" w:cs="Calibri"/>
          <w:b/>
          <w:bCs/>
          <w:spacing w:val="-2"/>
          <w:u w:val="single" w:color="000000"/>
        </w:rPr>
        <w:t>a</w:t>
      </w:r>
      <w:r>
        <w:rPr>
          <w:rFonts w:ascii="Calibri" w:eastAsia="Calibri" w:hAnsi="Calibri" w:cs="Calibri"/>
          <w:b/>
          <w:bCs/>
          <w:u w:val="single" w:color="000000"/>
        </w:rPr>
        <w:t xml:space="preserve">m </w:t>
      </w:r>
      <w:r>
        <w:rPr>
          <w:rFonts w:ascii="Calibri" w:eastAsia="Calibri" w:hAnsi="Calibri" w:cs="Calibri"/>
          <w:b/>
          <w:bCs/>
          <w:spacing w:val="-1"/>
          <w:u w:val="single" w:color="000000"/>
        </w:rPr>
        <w:t>nu</w:t>
      </w:r>
      <w:r>
        <w:rPr>
          <w:rFonts w:ascii="Calibri" w:eastAsia="Calibri" w:hAnsi="Calibri" w:cs="Calibri"/>
          <w:b/>
          <w:bCs/>
          <w:u w:val="single" w:color="000000"/>
        </w:rPr>
        <w:t>mb</w:t>
      </w:r>
      <w:r>
        <w:rPr>
          <w:rFonts w:ascii="Calibri" w:eastAsia="Calibri" w:hAnsi="Calibri" w:cs="Calibri"/>
          <w:b/>
          <w:bCs/>
          <w:spacing w:val="-2"/>
          <w:u w:val="single" w:color="000000"/>
        </w:rPr>
        <w:t>e</w:t>
      </w:r>
      <w:r>
        <w:rPr>
          <w:rFonts w:ascii="Calibri" w:eastAsia="Calibri" w:hAnsi="Calibri" w:cs="Calibri"/>
          <w:b/>
          <w:bCs/>
          <w:u w:val="single" w:color="000000"/>
        </w:rPr>
        <w:t>r 3</w:t>
      </w:r>
    </w:p>
    <w:p w14:paraId="214D8336" w14:textId="77777777" w:rsidR="007C62E7" w:rsidRDefault="007C62E7" w:rsidP="007C62E7">
      <w:pPr>
        <w:spacing w:before="4" w:line="180" w:lineRule="exact"/>
        <w:rPr>
          <w:sz w:val="18"/>
          <w:szCs w:val="18"/>
        </w:rPr>
      </w:pPr>
    </w:p>
    <w:p w14:paraId="35AF68B0" w14:textId="351EF557" w:rsidR="007C62E7" w:rsidRDefault="007C62E7" w:rsidP="007C62E7">
      <w:pPr>
        <w:pStyle w:val="BodyText"/>
        <w:spacing w:before="56" w:line="276" w:lineRule="auto"/>
        <w:ind w:left="113" w:right="112"/>
        <w:jc w:val="both"/>
      </w:pPr>
      <w:r>
        <w:t>Both</w:t>
      </w:r>
      <w:r>
        <w:rPr>
          <w:spacing w:val="25"/>
        </w:rPr>
        <w:t xml:space="preserve"> </w:t>
      </w:r>
      <w:r>
        <w:rPr>
          <w:spacing w:val="-1"/>
        </w:rPr>
        <w:t>d</w:t>
      </w:r>
      <w:r>
        <w:rPr>
          <w:spacing w:val="-3"/>
        </w:rPr>
        <w:t>a</w:t>
      </w:r>
      <w:r>
        <w:t>ms</w:t>
      </w:r>
      <w:r>
        <w:rPr>
          <w:spacing w:val="27"/>
        </w:rPr>
        <w:t xml:space="preserve"> </w:t>
      </w:r>
      <w:proofErr w:type="gramStart"/>
      <w:r>
        <w:rPr>
          <w:spacing w:val="-3"/>
        </w:rPr>
        <w:t>r</w:t>
      </w:r>
      <w:r>
        <w:t>ec</w:t>
      </w:r>
      <w:r>
        <w:rPr>
          <w:spacing w:val="1"/>
        </w:rPr>
        <w:t>e</w:t>
      </w:r>
      <w:r>
        <w:rPr>
          <w:spacing w:val="-3"/>
        </w:rPr>
        <w:t>i</w:t>
      </w:r>
      <w:r>
        <w:t>ves</w:t>
      </w:r>
      <w:proofErr w:type="gramEnd"/>
      <w:r>
        <w:rPr>
          <w:spacing w:val="25"/>
        </w:rPr>
        <w:t xml:space="preserve"> </w:t>
      </w:r>
      <w:r>
        <w:t>wa</w:t>
      </w:r>
      <w:r>
        <w:rPr>
          <w:spacing w:val="-2"/>
        </w:rPr>
        <w:t>t</w:t>
      </w:r>
      <w:r>
        <w:t>er</w:t>
      </w:r>
      <w:r>
        <w:rPr>
          <w:spacing w:val="24"/>
        </w:rPr>
        <w:t xml:space="preserve"> </w:t>
      </w:r>
      <w:r>
        <w:t>mi</w:t>
      </w:r>
      <w:r>
        <w:rPr>
          <w:spacing w:val="-3"/>
        </w:rPr>
        <w:t>x</w:t>
      </w:r>
      <w:r>
        <w:t>ed</w:t>
      </w:r>
      <w:r>
        <w:rPr>
          <w:spacing w:val="26"/>
        </w:rPr>
        <w:t xml:space="preserve"> </w:t>
      </w:r>
      <w:r>
        <w:t>with</w:t>
      </w:r>
      <w:r>
        <w:rPr>
          <w:spacing w:val="27"/>
        </w:rPr>
        <w:t xml:space="preserve"> </w:t>
      </w:r>
      <w:r>
        <w:rPr>
          <w:spacing w:val="-3"/>
        </w:rPr>
        <w:t>a</w:t>
      </w:r>
      <w:r>
        <w:t>sh</w:t>
      </w:r>
      <w:r>
        <w:rPr>
          <w:spacing w:val="26"/>
        </w:rPr>
        <w:t xml:space="preserve"> </w:t>
      </w:r>
      <w:r>
        <w:rPr>
          <w:spacing w:val="-1"/>
        </w:rPr>
        <w:t>du</w:t>
      </w:r>
      <w:r>
        <w:t>ri</w:t>
      </w:r>
      <w:r>
        <w:rPr>
          <w:spacing w:val="-2"/>
        </w:rPr>
        <w:t>n</w:t>
      </w:r>
      <w:r>
        <w:t>g</w:t>
      </w:r>
      <w:r>
        <w:rPr>
          <w:spacing w:val="25"/>
        </w:rPr>
        <w:t xml:space="preserve"> </w:t>
      </w:r>
      <w:proofErr w:type="spellStart"/>
      <w:r>
        <w:t>as</w:t>
      </w:r>
      <w:r>
        <w:rPr>
          <w:spacing w:val="-1"/>
        </w:rPr>
        <w:t>h</w:t>
      </w:r>
      <w:r>
        <w:t>i</w:t>
      </w:r>
      <w:r>
        <w:rPr>
          <w:spacing w:val="-2"/>
        </w:rPr>
        <w:t>n</w:t>
      </w:r>
      <w:r>
        <w:t>g</w:t>
      </w:r>
      <w:proofErr w:type="spellEnd"/>
      <w:r>
        <w:rPr>
          <w:spacing w:val="26"/>
        </w:rPr>
        <w:t xml:space="preserve"> </w:t>
      </w:r>
      <w:r>
        <w:t>which</w:t>
      </w:r>
      <w:r>
        <w:rPr>
          <w:spacing w:val="26"/>
        </w:rPr>
        <w:t xml:space="preserve"> </w:t>
      </w:r>
      <w:r>
        <w:rPr>
          <w:spacing w:val="-1"/>
        </w:rPr>
        <w:t>h</w:t>
      </w:r>
      <w:r>
        <w:t>a</w:t>
      </w:r>
      <w:r>
        <w:rPr>
          <w:spacing w:val="-1"/>
        </w:rPr>
        <w:t>pp</w:t>
      </w:r>
      <w:r>
        <w:t>ens</w:t>
      </w:r>
      <w:r>
        <w:rPr>
          <w:spacing w:val="25"/>
        </w:rPr>
        <w:t xml:space="preserve"> </w:t>
      </w:r>
      <w:r>
        <w:rPr>
          <w:spacing w:val="-1"/>
        </w:rPr>
        <w:t>d</w:t>
      </w:r>
      <w:r>
        <w:t>ai</w:t>
      </w:r>
      <w:r>
        <w:rPr>
          <w:spacing w:val="-1"/>
        </w:rPr>
        <w:t>l</w:t>
      </w:r>
      <w:r>
        <w:t>y</w:t>
      </w:r>
      <w:r>
        <w:rPr>
          <w:spacing w:val="25"/>
        </w:rPr>
        <w:t xml:space="preserve"> </w:t>
      </w:r>
      <w:r>
        <w:t>from</w:t>
      </w:r>
      <w:r>
        <w:rPr>
          <w:spacing w:val="25"/>
        </w:rPr>
        <w:t xml:space="preserve"> </w:t>
      </w:r>
      <w:r>
        <w:t>the</w:t>
      </w:r>
      <w:r>
        <w:rPr>
          <w:spacing w:val="27"/>
        </w:rPr>
        <w:t xml:space="preserve"> </w:t>
      </w:r>
      <w:r>
        <w:rPr>
          <w:spacing w:val="-3"/>
        </w:rPr>
        <w:t>a</w:t>
      </w:r>
      <w:r>
        <w:t>sh</w:t>
      </w:r>
      <w:r>
        <w:rPr>
          <w:spacing w:val="25"/>
        </w:rPr>
        <w:t xml:space="preserve"> </w:t>
      </w:r>
      <w:r>
        <w:rPr>
          <w:spacing w:val="-1"/>
        </w:rPr>
        <w:t>p</w:t>
      </w:r>
      <w:r>
        <w:t>la</w:t>
      </w:r>
      <w:r>
        <w:rPr>
          <w:spacing w:val="-2"/>
        </w:rPr>
        <w:t>n</w:t>
      </w:r>
      <w:r>
        <w:t>t.</w:t>
      </w:r>
      <w:r>
        <w:rPr>
          <w:spacing w:val="27"/>
        </w:rPr>
        <w:t xml:space="preserve"> </w:t>
      </w:r>
      <w:r>
        <w:t>This</w:t>
      </w:r>
      <w:r>
        <w:rPr>
          <w:spacing w:val="26"/>
        </w:rPr>
        <w:t xml:space="preserve"> </w:t>
      </w:r>
      <w:r>
        <w:t>is mai</w:t>
      </w:r>
      <w:r>
        <w:rPr>
          <w:spacing w:val="-2"/>
        </w:rPr>
        <w:t>n</w:t>
      </w:r>
      <w:r>
        <w:t>ly</w:t>
      </w:r>
      <w:r>
        <w:rPr>
          <w:spacing w:val="17"/>
        </w:rPr>
        <w:t xml:space="preserve"> </w:t>
      </w:r>
      <w:r>
        <w:t>cle</w:t>
      </w:r>
      <w:r>
        <w:rPr>
          <w:spacing w:val="-2"/>
        </w:rPr>
        <w:t>a</w:t>
      </w:r>
      <w:r>
        <w:t>r</w:t>
      </w:r>
      <w:r>
        <w:rPr>
          <w:spacing w:val="17"/>
        </w:rPr>
        <w:t xml:space="preserve"> </w:t>
      </w:r>
      <w:r>
        <w:t>ash</w:t>
      </w:r>
      <w:r>
        <w:rPr>
          <w:spacing w:val="16"/>
        </w:rPr>
        <w:t xml:space="preserve"> </w:t>
      </w:r>
      <w:proofErr w:type="gramStart"/>
      <w:r>
        <w:t>water</w:t>
      </w:r>
      <w:proofErr w:type="gramEnd"/>
      <w:r>
        <w:rPr>
          <w:spacing w:val="17"/>
        </w:rPr>
        <w:t xml:space="preserve"> </w:t>
      </w:r>
      <w:r>
        <w:rPr>
          <w:spacing w:val="-1"/>
        </w:rPr>
        <w:t>bu</w:t>
      </w:r>
      <w:r>
        <w:t>t</w:t>
      </w:r>
      <w:r>
        <w:rPr>
          <w:spacing w:val="15"/>
        </w:rPr>
        <w:t xml:space="preserve"> </w:t>
      </w:r>
      <w:r>
        <w:t>it</w:t>
      </w:r>
      <w:r>
        <w:rPr>
          <w:spacing w:val="17"/>
        </w:rPr>
        <w:t xml:space="preserve"> </w:t>
      </w:r>
      <w:r>
        <w:t>can</w:t>
      </w:r>
      <w:r>
        <w:rPr>
          <w:spacing w:val="16"/>
        </w:rPr>
        <w:t xml:space="preserve"> </w:t>
      </w:r>
      <w:r>
        <w:t>still</w:t>
      </w:r>
      <w:r>
        <w:rPr>
          <w:spacing w:val="16"/>
        </w:rPr>
        <w:t xml:space="preserve"> </w:t>
      </w:r>
      <w:r>
        <w:rPr>
          <w:spacing w:val="-1"/>
        </w:rPr>
        <w:t>h</w:t>
      </w:r>
      <w:r>
        <w:t>ave</w:t>
      </w:r>
      <w:r>
        <w:rPr>
          <w:spacing w:val="17"/>
        </w:rPr>
        <w:t xml:space="preserve"> </w:t>
      </w:r>
      <w:r w:rsidR="001C1051">
        <w:t>silt</w:t>
      </w:r>
      <w:r w:rsidR="001C1051">
        <w:rPr>
          <w:spacing w:val="17"/>
        </w:rPr>
        <w:t xml:space="preserve"> </w:t>
      </w:r>
      <w:r>
        <w:t>that</w:t>
      </w:r>
      <w:r>
        <w:rPr>
          <w:spacing w:val="17"/>
        </w:rPr>
        <w:t xml:space="preserve"> </w:t>
      </w:r>
      <w:r>
        <w:t>will</w:t>
      </w:r>
      <w:r>
        <w:rPr>
          <w:spacing w:val="17"/>
        </w:rPr>
        <w:t xml:space="preserve"> </w:t>
      </w:r>
      <w:r>
        <w:t>sett</w:t>
      </w:r>
      <w:r>
        <w:rPr>
          <w:spacing w:val="3"/>
        </w:rPr>
        <w:t>l</w:t>
      </w:r>
      <w:r>
        <w:t>e</w:t>
      </w:r>
      <w:r>
        <w:rPr>
          <w:spacing w:val="17"/>
        </w:rPr>
        <w:t xml:space="preserve"> </w:t>
      </w:r>
      <w:r>
        <w:t>in</w:t>
      </w:r>
      <w:r>
        <w:rPr>
          <w:spacing w:val="16"/>
        </w:rPr>
        <w:t xml:space="preserve"> </w:t>
      </w:r>
      <w:r>
        <w:t>the</w:t>
      </w:r>
      <w:r>
        <w:rPr>
          <w:spacing w:val="17"/>
        </w:rPr>
        <w:t xml:space="preserve"> </w:t>
      </w:r>
      <w:r>
        <w:rPr>
          <w:spacing w:val="-1"/>
        </w:rPr>
        <w:t>d</w:t>
      </w:r>
      <w:r>
        <w:t>ams</w:t>
      </w:r>
      <w:r>
        <w:rPr>
          <w:spacing w:val="17"/>
        </w:rPr>
        <w:t xml:space="preserve"> </w:t>
      </w:r>
      <w:r>
        <w:t>as</w:t>
      </w:r>
      <w:r>
        <w:rPr>
          <w:spacing w:val="17"/>
        </w:rPr>
        <w:t xml:space="preserve"> </w:t>
      </w:r>
      <w:r>
        <w:t>well</w:t>
      </w:r>
      <w:r>
        <w:rPr>
          <w:spacing w:val="16"/>
        </w:rPr>
        <w:t xml:space="preserve"> </w:t>
      </w:r>
      <w:r>
        <w:t>as</w:t>
      </w:r>
      <w:r>
        <w:rPr>
          <w:spacing w:val="17"/>
        </w:rPr>
        <w:t xml:space="preserve"> </w:t>
      </w:r>
      <w:r w:rsidR="00426ED0">
        <w:rPr>
          <w:spacing w:val="-2"/>
        </w:rPr>
        <w:t>v</w:t>
      </w:r>
      <w:r w:rsidR="00426ED0">
        <w:t>eg</w:t>
      </w:r>
      <w:r w:rsidR="00426ED0">
        <w:rPr>
          <w:spacing w:val="-1"/>
        </w:rPr>
        <w:t>e</w:t>
      </w:r>
      <w:r w:rsidR="00426ED0">
        <w:t>tat</w:t>
      </w:r>
      <w:r w:rsidR="00426ED0">
        <w:rPr>
          <w:spacing w:val="-3"/>
        </w:rPr>
        <w:t>i</w:t>
      </w:r>
      <w:r w:rsidR="00426ED0">
        <w:rPr>
          <w:spacing w:val="1"/>
        </w:rPr>
        <w:t>o</w:t>
      </w:r>
      <w:r w:rsidR="00426ED0">
        <w:t>n</w:t>
      </w:r>
      <w:r>
        <w:t xml:space="preserve"> </w:t>
      </w:r>
      <w:r>
        <w:rPr>
          <w:spacing w:val="-1"/>
        </w:rPr>
        <w:t>g</w:t>
      </w:r>
      <w:r>
        <w:t>rowing</w:t>
      </w:r>
      <w:r>
        <w:rPr>
          <w:spacing w:val="8"/>
        </w:rPr>
        <w:t xml:space="preserve"> </w:t>
      </w:r>
      <w:r>
        <w:t>i</w:t>
      </w:r>
      <w:r>
        <w:rPr>
          <w:spacing w:val="-2"/>
        </w:rPr>
        <w:t>n</w:t>
      </w:r>
      <w:r>
        <w:t>si</w:t>
      </w:r>
      <w:r>
        <w:rPr>
          <w:spacing w:val="-2"/>
        </w:rPr>
        <w:t>d</w:t>
      </w:r>
      <w:r>
        <w:t>e</w:t>
      </w:r>
      <w:r>
        <w:rPr>
          <w:spacing w:val="8"/>
        </w:rPr>
        <w:t xml:space="preserve"> </w:t>
      </w:r>
      <w:r>
        <w:t>the</w:t>
      </w:r>
      <w:r>
        <w:rPr>
          <w:spacing w:val="10"/>
        </w:rPr>
        <w:t xml:space="preserve"> </w:t>
      </w:r>
      <w:r>
        <w:rPr>
          <w:spacing w:val="-1"/>
        </w:rPr>
        <w:t>d</w:t>
      </w:r>
      <w:r>
        <w:rPr>
          <w:spacing w:val="-3"/>
        </w:rPr>
        <w:t>a</w:t>
      </w:r>
      <w:r>
        <w:t>m.</w:t>
      </w:r>
      <w:r>
        <w:rPr>
          <w:spacing w:val="9"/>
        </w:rPr>
        <w:t xml:space="preserve"> </w:t>
      </w:r>
      <w:r>
        <w:t>S</w:t>
      </w:r>
      <w:r>
        <w:rPr>
          <w:spacing w:val="-4"/>
        </w:rPr>
        <w:t>h</w:t>
      </w:r>
      <w:r>
        <w:rPr>
          <w:spacing w:val="1"/>
        </w:rPr>
        <w:t>o</w:t>
      </w:r>
      <w:r>
        <w:rPr>
          <w:spacing w:val="-1"/>
        </w:rPr>
        <w:t>u</w:t>
      </w:r>
      <w:r>
        <w:t>ld</w:t>
      </w:r>
      <w:r>
        <w:rPr>
          <w:spacing w:val="9"/>
        </w:rPr>
        <w:t xml:space="preserve"> </w:t>
      </w:r>
      <w:r>
        <w:t>the</w:t>
      </w:r>
      <w:r>
        <w:rPr>
          <w:spacing w:val="-3"/>
        </w:rPr>
        <w:t>r</w:t>
      </w:r>
      <w:r>
        <w:t>e</w:t>
      </w:r>
      <w:r>
        <w:rPr>
          <w:spacing w:val="10"/>
        </w:rPr>
        <w:t xml:space="preserve"> </w:t>
      </w:r>
      <w:r>
        <w:rPr>
          <w:spacing w:val="-1"/>
        </w:rPr>
        <w:t>b</w:t>
      </w:r>
      <w:r>
        <w:t>e</w:t>
      </w:r>
      <w:r>
        <w:rPr>
          <w:spacing w:val="10"/>
        </w:rPr>
        <w:t xml:space="preserve"> </w:t>
      </w:r>
      <w:r>
        <w:t>an</w:t>
      </w:r>
      <w:r>
        <w:rPr>
          <w:spacing w:val="6"/>
        </w:rPr>
        <w:t xml:space="preserve"> </w:t>
      </w:r>
      <w:r>
        <w:t>i</w:t>
      </w:r>
      <w:r>
        <w:rPr>
          <w:spacing w:val="-2"/>
        </w:rPr>
        <w:t>n</w:t>
      </w:r>
      <w:r>
        <w:t>flow</w:t>
      </w:r>
      <w:r>
        <w:rPr>
          <w:spacing w:val="8"/>
        </w:rPr>
        <w:t xml:space="preserve"> </w:t>
      </w:r>
      <w:r>
        <w:t>a</w:t>
      </w:r>
      <w:r>
        <w:rPr>
          <w:spacing w:val="-4"/>
        </w:rPr>
        <w:t>n</w:t>
      </w:r>
      <w:r>
        <w:t>d</w:t>
      </w:r>
      <w:r>
        <w:rPr>
          <w:spacing w:val="9"/>
        </w:rPr>
        <w:t xml:space="preserve"> </w:t>
      </w:r>
      <w:r>
        <w:t>a</w:t>
      </w:r>
      <w:r>
        <w:rPr>
          <w:spacing w:val="9"/>
        </w:rPr>
        <w:t xml:space="preserve"> </w:t>
      </w:r>
      <w:r>
        <w:t>lot</w:t>
      </w:r>
      <w:r>
        <w:rPr>
          <w:spacing w:val="8"/>
        </w:rPr>
        <w:t xml:space="preserve"> </w:t>
      </w:r>
      <w:r>
        <w:rPr>
          <w:spacing w:val="1"/>
        </w:rPr>
        <w:t>o</w:t>
      </w:r>
      <w:r>
        <w:t>f</w:t>
      </w:r>
      <w:r>
        <w:rPr>
          <w:spacing w:val="7"/>
        </w:rPr>
        <w:t xml:space="preserve"> </w:t>
      </w:r>
      <w:r>
        <w:t>w</w:t>
      </w:r>
      <w:r>
        <w:rPr>
          <w:spacing w:val="-2"/>
        </w:rPr>
        <w:t>a</w:t>
      </w:r>
      <w:r>
        <w:t>ter</w:t>
      </w:r>
      <w:r>
        <w:rPr>
          <w:spacing w:val="9"/>
        </w:rPr>
        <w:t xml:space="preserve"> </w:t>
      </w:r>
      <w:r>
        <w:t>in</w:t>
      </w:r>
      <w:r>
        <w:rPr>
          <w:spacing w:val="6"/>
        </w:rPr>
        <w:t xml:space="preserve"> </w:t>
      </w:r>
      <w:r>
        <w:t>the</w:t>
      </w:r>
      <w:r>
        <w:rPr>
          <w:spacing w:val="10"/>
        </w:rPr>
        <w:t xml:space="preserve"> </w:t>
      </w:r>
      <w:r>
        <w:rPr>
          <w:spacing w:val="-1"/>
        </w:rPr>
        <w:t>d</w:t>
      </w:r>
      <w:r>
        <w:rPr>
          <w:spacing w:val="-3"/>
        </w:rPr>
        <w:t>a</w:t>
      </w:r>
      <w:r>
        <w:rPr>
          <w:spacing w:val="-2"/>
        </w:rPr>
        <w:t>m</w:t>
      </w:r>
      <w:r>
        <w:t>s</w:t>
      </w:r>
      <w:r>
        <w:rPr>
          <w:spacing w:val="10"/>
        </w:rPr>
        <w:t xml:space="preserve"> </w:t>
      </w:r>
      <w:r>
        <w:t>then</w:t>
      </w:r>
      <w:r>
        <w:rPr>
          <w:spacing w:val="9"/>
        </w:rPr>
        <w:t xml:space="preserve"> </w:t>
      </w:r>
      <w:r w:rsidR="00426ED0">
        <w:t xml:space="preserve">The Contractor will still be expected to use suitable equipment to carry out cleaning activities. </w:t>
      </w:r>
      <w:r>
        <w:rPr>
          <w:spacing w:val="14"/>
        </w:rPr>
        <w:t xml:space="preserve"> </w:t>
      </w:r>
      <w:r>
        <w:t>Cl</w:t>
      </w:r>
      <w:r>
        <w:rPr>
          <w:spacing w:val="-3"/>
        </w:rPr>
        <w:t>ea</w:t>
      </w:r>
      <w:r>
        <w:rPr>
          <w:spacing w:val="-1"/>
        </w:rPr>
        <w:t>n</w:t>
      </w:r>
      <w:r>
        <w:t>i</w:t>
      </w:r>
      <w:r>
        <w:rPr>
          <w:spacing w:val="-2"/>
        </w:rPr>
        <w:t>n</w:t>
      </w:r>
      <w:r>
        <w:t>g</w:t>
      </w:r>
      <w:r>
        <w:rPr>
          <w:spacing w:val="13"/>
        </w:rPr>
        <w:t xml:space="preserve"> </w:t>
      </w:r>
      <w:r>
        <w:rPr>
          <w:spacing w:val="1"/>
        </w:rPr>
        <w:t>o</w:t>
      </w:r>
      <w:r>
        <w:t>f</w:t>
      </w:r>
      <w:r>
        <w:rPr>
          <w:spacing w:val="14"/>
        </w:rPr>
        <w:t xml:space="preserve"> </w:t>
      </w:r>
      <w:r>
        <w:rPr>
          <w:spacing w:val="-1"/>
        </w:rPr>
        <w:t>b</w:t>
      </w:r>
      <w:r>
        <w:rPr>
          <w:spacing w:val="1"/>
        </w:rPr>
        <w:t>o</w:t>
      </w:r>
      <w:r>
        <w:t>th</w:t>
      </w:r>
      <w:r>
        <w:rPr>
          <w:spacing w:val="14"/>
        </w:rPr>
        <w:t xml:space="preserve"> </w:t>
      </w:r>
      <w:r>
        <w:rPr>
          <w:spacing w:val="-1"/>
        </w:rPr>
        <w:t>d</w:t>
      </w:r>
      <w:r>
        <w:t>ams</w:t>
      </w:r>
      <w:r>
        <w:rPr>
          <w:spacing w:val="14"/>
        </w:rPr>
        <w:t xml:space="preserve"> </w:t>
      </w:r>
      <w:r>
        <w:rPr>
          <w:spacing w:val="-2"/>
        </w:rPr>
        <w:t>t</w:t>
      </w:r>
      <w:r>
        <w:t>o</w:t>
      </w:r>
      <w:r>
        <w:rPr>
          <w:spacing w:val="15"/>
        </w:rPr>
        <w:t xml:space="preserve"> </w:t>
      </w:r>
      <w:r>
        <w:rPr>
          <w:spacing w:val="-1"/>
        </w:rPr>
        <w:t>b</w:t>
      </w:r>
      <w:r>
        <w:t>e</w:t>
      </w:r>
      <w:r>
        <w:rPr>
          <w:spacing w:val="15"/>
        </w:rPr>
        <w:t xml:space="preserve"> </w:t>
      </w:r>
      <w:r>
        <w:t>c</w:t>
      </w:r>
      <w:r>
        <w:rPr>
          <w:spacing w:val="-3"/>
        </w:rPr>
        <w:t>l</w:t>
      </w:r>
      <w:r>
        <w:t>eaned</w:t>
      </w:r>
      <w:r>
        <w:rPr>
          <w:spacing w:val="14"/>
        </w:rPr>
        <w:t xml:space="preserve"> </w:t>
      </w:r>
      <w:r w:rsidR="00BB4C58">
        <w:t>quarterly</w:t>
      </w:r>
      <w:r>
        <w:rPr>
          <w:spacing w:val="15"/>
        </w:rPr>
        <w:t xml:space="preserve"> </w:t>
      </w:r>
      <w:r>
        <w:rPr>
          <w:spacing w:val="1"/>
        </w:rPr>
        <w:t>o</w:t>
      </w:r>
      <w:r>
        <w:t>r</w:t>
      </w:r>
      <w:r>
        <w:rPr>
          <w:spacing w:val="12"/>
        </w:rPr>
        <w:t xml:space="preserve"> </w:t>
      </w:r>
      <w:r>
        <w:rPr>
          <w:spacing w:val="1"/>
        </w:rPr>
        <w:t>o</w:t>
      </w:r>
      <w:r>
        <w:t>n</w:t>
      </w:r>
      <w:r>
        <w:rPr>
          <w:spacing w:val="14"/>
        </w:rPr>
        <w:t xml:space="preserve"> </w:t>
      </w:r>
      <w:r>
        <w:t>req</w:t>
      </w:r>
      <w:r>
        <w:rPr>
          <w:spacing w:val="-2"/>
        </w:rPr>
        <w:t>u</w:t>
      </w:r>
      <w:r>
        <w:t>e</w:t>
      </w:r>
      <w:r>
        <w:rPr>
          <w:spacing w:val="-2"/>
        </w:rPr>
        <w:t>s</w:t>
      </w:r>
      <w:r>
        <w:t>t</w:t>
      </w:r>
      <w:r>
        <w:rPr>
          <w:spacing w:val="15"/>
        </w:rPr>
        <w:t xml:space="preserve"> </w:t>
      </w:r>
      <w:r>
        <w:rPr>
          <w:spacing w:val="-1"/>
        </w:rPr>
        <w:t>d</w:t>
      </w:r>
      <w:r>
        <w:t>epen</w:t>
      </w:r>
      <w:r>
        <w:rPr>
          <w:spacing w:val="-2"/>
        </w:rPr>
        <w:t>d</w:t>
      </w:r>
      <w:r>
        <w:t>i</w:t>
      </w:r>
      <w:r>
        <w:rPr>
          <w:spacing w:val="-2"/>
        </w:rPr>
        <w:t>n</w:t>
      </w:r>
      <w:r>
        <w:t>g</w:t>
      </w:r>
      <w:r>
        <w:rPr>
          <w:spacing w:val="13"/>
        </w:rPr>
        <w:t xml:space="preserve"> </w:t>
      </w:r>
      <w:r>
        <w:rPr>
          <w:spacing w:val="1"/>
        </w:rPr>
        <w:t>o</w:t>
      </w:r>
      <w:r>
        <w:t>n</w:t>
      </w:r>
      <w:r>
        <w:rPr>
          <w:spacing w:val="14"/>
        </w:rPr>
        <w:t xml:space="preserve"> </w:t>
      </w:r>
      <w:r>
        <w:t>the</w:t>
      </w:r>
      <w:r>
        <w:rPr>
          <w:spacing w:val="15"/>
        </w:rPr>
        <w:t xml:space="preserve"> </w:t>
      </w:r>
      <w:r>
        <w:t>rate</w:t>
      </w:r>
      <w:r>
        <w:rPr>
          <w:spacing w:val="13"/>
        </w:rPr>
        <w:t xml:space="preserve"> </w:t>
      </w:r>
      <w:r>
        <w:rPr>
          <w:spacing w:val="1"/>
        </w:rPr>
        <w:t>o</w:t>
      </w:r>
      <w:r>
        <w:t>f settl</w:t>
      </w:r>
      <w:r>
        <w:rPr>
          <w:spacing w:val="-2"/>
        </w:rPr>
        <w:t>em</w:t>
      </w:r>
      <w:r>
        <w:t>ent.</w:t>
      </w:r>
    </w:p>
    <w:p w14:paraId="254FF903" w14:textId="77777777" w:rsidR="007C62E7" w:rsidRDefault="007C62E7" w:rsidP="007C62E7">
      <w:pPr>
        <w:spacing w:before="8" w:line="190" w:lineRule="exact"/>
        <w:rPr>
          <w:sz w:val="19"/>
          <w:szCs w:val="19"/>
        </w:rPr>
      </w:pPr>
    </w:p>
    <w:p w14:paraId="0810B01A" w14:textId="04E08E4F" w:rsidR="007C62E7" w:rsidRDefault="007C62E7" w:rsidP="005B3361">
      <w:pPr>
        <w:pStyle w:val="BodyText"/>
        <w:numPr>
          <w:ilvl w:val="2"/>
          <w:numId w:val="39"/>
        </w:numPr>
        <w:tabs>
          <w:tab w:val="left" w:pos="833"/>
        </w:tabs>
        <w:ind w:right="111"/>
        <w:jc w:val="both"/>
        <w:rPr>
          <w:rFonts w:cs="Calibri"/>
        </w:rPr>
      </w:pPr>
      <w:r>
        <w:t>The</w:t>
      </w:r>
      <w:r>
        <w:rPr>
          <w:spacing w:val="13"/>
        </w:rPr>
        <w:t xml:space="preserve"> </w:t>
      </w:r>
      <w:r>
        <w:t>sl</w:t>
      </w:r>
      <w:r>
        <w:rPr>
          <w:spacing w:val="-2"/>
        </w:rPr>
        <w:t>u</w:t>
      </w:r>
      <w:r>
        <w:rPr>
          <w:spacing w:val="-1"/>
        </w:rPr>
        <w:t>dg</w:t>
      </w:r>
      <w:r>
        <w:t>e</w:t>
      </w:r>
      <w:r>
        <w:rPr>
          <w:spacing w:val="13"/>
        </w:rPr>
        <w:t xml:space="preserve"> </w:t>
      </w:r>
      <w:r>
        <w:t>a</w:t>
      </w:r>
      <w:r>
        <w:rPr>
          <w:spacing w:val="-1"/>
        </w:rPr>
        <w:t>n</w:t>
      </w:r>
      <w:r>
        <w:t>d</w:t>
      </w:r>
      <w:r>
        <w:rPr>
          <w:spacing w:val="12"/>
        </w:rPr>
        <w:t xml:space="preserve"> </w:t>
      </w:r>
      <w:r w:rsidR="00BB4C58">
        <w:t>veg</w:t>
      </w:r>
      <w:r w:rsidR="00BB4C58">
        <w:rPr>
          <w:spacing w:val="-1"/>
        </w:rPr>
        <w:t>e</w:t>
      </w:r>
      <w:r w:rsidR="00BB4C58">
        <w:t>tati</w:t>
      </w:r>
      <w:r w:rsidR="00BB4C58">
        <w:rPr>
          <w:spacing w:val="-2"/>
        </w:rPr>
        <w:t>o</w:t>
      </w:r>
      <w:r w:rsidR="00BB4C58">
        <w:t>n</w:t>
      </w:r>
      <w:r>
        <w:rPr>
          <w:spacing w:val="12"/>
        </w:rPr>
        <w:t xml:space="preserve"> </w:t>
      </w:r>
      <w:r>
        <w:t>should</w:t>
      </w:r>
      <w:r>
        <w:rPr>
          <w:spacing w:val="11"/>
        </w:rPr>
        <w:t xml:space="preserve"> </w:t>
      </w:r>
      <w:r>
        <w:rPr>
          <w:spacing w:val="-1"/>
        </w:rPr>
        <w:t>b</w:t>
      </w:r>
      <w:r>
        <w:t>e</w:t>
      </w:r>
      <w:r>
        <w:rPr>
          <w:spacing w:val="13"/>
        </w:rPr>
        <w:t xml:space="preserve"> </w:t>
      </w:r>
      <w:r>
        <w:t>re</w:t>
      </w:r>
      <w:r>
        <w:rPr>
          <w:spacing w:val="1"/>
        </w:rPr>
        <w:t>m</w:t>
      </w:r>
      <w:r>
        <w:rPr>
          <w:spacing w:val="-2"/>
        </w:rPr>
        <w:t>o</w:t>
      </w:r>
      <w:r>
        <w:t>ved</w:t>
      </w:r>
      <w:r>
        <w:rPr>
          <w:spacing w:val="12"/>
        </w:rPr>
        <w:t xml:space="preserve"> </w:t>
      </w:r>
      <w:r>
        <w:t>a</w:t>
      </w:r>
      <w:r>
        <w:rPr>
          <w:spacing w:val="-4"/>
        </w:rPr>
        <w:t>n</w:t>
      </w:r>
      <w:r>
        <w:t>d</w:t>
      </w:r>
      <w:r>
        <w:rPr>
          <w:spacing w:val="12"/>
        </w:rPr>
        <w:t xml:space="preserve"> </w:t>
      </w:r>
      <w:proofErr w:type="gramStart"/>
      <w:r>
        <w:rPr>
          <w:spacing w:val="-1"/>
        </w:rPr>
        <w:t>d</w:t>
      </w:r>
      <w:r>
        <w:t>ried</w:t>
      </w:r>
      <w:r>
        <w:rPr>
          <w:spacing w:val="12"/>
        </w:rPr>
        <w:t xml:space="preserve"> </w:t>
      </w:r>
      <w:r w:rsidR="00426ED0">
        <w:rPr>
          <w:spacing w:val="1"/>
        </w:rPr>
        <w:t xml:space="preserve"> before</w:t>
      </w:r>
      <w:proofErr w:type="gramEnd"/>
      <w:r w:rsidR="00426ED0">
        <w:rPr>
          <w:spacing w:val="1"/>
        </w:rPr>
        <w:t xml:space="preserve"> transported to the allocated waste site</w:t>
      </w:r>
      <w:r>
        <w:rPr>
          <w:spacing w:val="13"/>
        </w:rPr>
        <w:t xml:space="preserve"> </w:t>
      </w:r>
      <w:r>
        <w:rPr>
          <w:spacing w:val="-1"/>
        </w:rPr>
        <w:t>b</w:t>
      </w:r>
      <w:r>
        <w:t>y</w:t>
      </w:r>
      <w:r>
        <w:rPr>
          <w:spacing w:val="13"/>
        </w:rPr>
        <w:t xml:space="preserve"> </w:t>
      </w:r>
      <w:r>
        <w:t xml:space="preserve">the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rPr>
        <w:t>r</w:t>
      </w:r>
      <w:r>
        <w:rPr>
          <w:rFonts w:cs="Calibri"/>
          <w:i/>
          <w:spacing w:val="-1"/>
        </w:rPr>
        <w:t>.</w:t>
      </w:r>
      <w:r>
        <w:rPr>
          <w:spacing w:val="19"/>
        </w:rPr>
        <w:t xml:space="preserve"> </w:t>
      </w:r>
      <w:r>
        <w:t>The</w:t>
      </w:r>
      <w:r>
        <w:rPr>
          <w:spacing w:val="19"/>
        </w:rPr>
        <w:t xml:space="preserve"> </w:t>
      </w:r>
      <w:r>
        <w:t>sl</w:t>
      </w:r>
      <w:r>
        <w:rPr>
          <w:spacing w:val="-4"/>
        </w:rPr>
        <w:t>u</w:t>
      </w:r>
      <w:r>
        <w:rPr>
          <w:spacing w:val="-1"/>
        </w:rPr>
        <w:t>dg</w:t>
      </w:r>
      <w:r>
        <w:t>e,</w:t>
      </w:r>
      <w:r>
        <w:rPr>
          <w:spacing w:val="20"/>
        </w:rPr>
        <w:t xml:space="preserve"> </w:t>
      </w:r>
      <w:r>
        <w:t>if</w:t>
      </w:r>
      <w:r>
        <w:rPr>
          <w:spacing w:val="19"/>
        </w:rPr>
        <w:t xml:space="preserve"> </w:t>
      </w:r>
      <w:r>
        <w:t>classi</w:t>
      </w:r>
      <w:r>
        <w:rPr>
          <w:spacing w:val="-1"/>
        </w:rPr>
        <w:t>f</w:t>
      </w:r>
      <w:r>
        <w:t>ied</w:t>
      </w:r>
      <w:r>
        <w:rPr>
          <w:spacing w:val="19"/>
        </w:rPr>
        <w:t xml:space="preserve"> </w:t>
      </w:r>
      <w:r>
        <w:t xml:space="preserve">as </w:t>
      </w:r>
      <w:r>
        <w:rPr>
          <w:spacing w:val="-1"/>
        </w:rPr>
        <w:t>h</w:t>
      </w:r>
      <w:r>
        <w:t>a</w:t>
      </w:r>
      <w:r>
        <w:rPr>
          <w:spacing w:val="-1"/>
        </w:rPr>
        <w:t>z</w:t>
      </w:r>
      <w:r>
        <w:t>ar</w:t>
      </w:r>
      <w:r>
        <w:rPr>
          <w:spacing w:val="-2"/>
        </w:rPr>
        <w:t>d</w:t>
      </w:r>
      <w:r>
        <w:rPr>
          <w:spacing w:val="1"/>
        </w:rPr>
        <w:t>o</w:t>
      </w:r>
      <w:r>
        <w:rPr>
          <w:spacing w:val="-1"/>
        </w:rPr>
        <w:t>u</w:t>
      </w:r>
      <w:r>
        <w:t>s</w:t>
      </w:r>
      <w:r>
        <w:rPr>
          <w:spacing w:val="7"/>
        </w:rPr>
        <w:t xml:space="preserve"> </w:t>
      </w:r>
      <w:r>
        <w:rPr>
          <w:spacing w:val="-1"/>
        </w:rPr>
        <w:t>b</w:t>
      </w:r>
      <w:r>
        <w:t>y</w:t>
      </w:r>
      <w:r>
        <w:rPr>
          <w:spacing w:val="8"/>
        </w:rPr>
        <w:t xml:space="preserve"> </w:t>
      </w:r>
      <w:r w:rsidR="00426ED0">
        <w:t>T</w:t>
      </w:r>
      <w:r>
        <w:t>he</w:t>
      </w:r>
      <w:r>
        <w:rPr>
          <w:spacing w:val="7"/>
        </w:rPr>
        <w:t xml:space="preserve"> </w:t>
      </w:r>
      <w:r w:rsidR="00426ED0">
        <w:rPr>
          <w:spacing w:val="-2"/>
        </w:rPr>
        <w:t>E</w:t>
      </w:r>
      <w:r>
        <w:t>m</w:t>
      </w:r>
      <w:r>
        <w:rPr>
          <w:spacing w:val="-1"/>
        </w:rPr>
        <w:t>p</w:t>
      </w:r>
      <w:r>
        <w:rPr>
          <w:spacing w:val="-3"/>
        </w:rPr>
        <w:t>l</w:t>
      </w:r>
      <w:r>
        <w:rPr>
          <w:spacing w:val="1"/>
        </w:rPr>
        <w:t>o</w:t>
      </w:r>
      <w:r>
        <w:rPr>
          <w:spacing w:val="-2"/>
        </w:rPr>
        <w:t>ye</w:t>
      </w:r>
      <w:r>
        <w:t>r,</w:t>
      </w:r>
      <w:r>
        <w:rPr>
          <w:spacing w:val="7"/>
        </w:rPr>
        <w:t xml:space="preserve"> </w:t>
      </w:r>
      <w:r>
        <w:t>m</w:t>
      </w:r>
      <w:r>
        <w:rPr>
          <w:spacing w:val="-1"/>
        </w:rPr>
        <w:t>u</w:t>
      </w:r>
      <w:r>
        <w:t>st</w:t>
      </w:r>
      <w:r>
        <w:rPr>
          <w:spacing w:val="8"/>
        </w:rPr>
        <w:t xml:space="preserve"> </w:t>
      </w:r>
      <w:r>
        <w:rPr>
          <w:spacing w:val="-1"/>
        </w:rPr>
        <w:t>b</w:t>
      </w:r>
      <w:r>
        <w:t>e</w:t>
      </w:r>
      <w:r>
        <w:rPr>
          <w:spacing w:val="5"/>
        </w:rPr>
        <w:t xml:space="preserve"> </w:t>
      </w:r>
      <w:r>
        <w:t>trea</w:t>
      </w:r>
      <w:r>
        <w:rPr>
          <w:spacing w:val="-2"/>
        </w:rPr>
        <w:t>t</w:t>
      </w:r>
      <w:r>
        <w:t>ed</w:t>
      </w:r>
      <w:r>
        <w:rPr>
          <w:spacing w:val="7"/>
        </w:rPr>
        <w:t xml:space="preserve"> </w:t>
      </w:r>
      <w:r>
        <w:t>as</w:t>
      </w:r>
      <w:r>
        <w:rPr>
          <w:spacing w:val="7"/>
        </w:rPr>
        <w:t xml:space="preserve"> </w:t>
      </w:r>
      <w:proofErr w:type="gramStart"/>
      <w:r>
        <w:t>such</w:t>
      </w:r>
      <w:proofErr w:type="gramEnd"/>
      <w:r>
        <w:rPr>
          <w:spacing w:val="4"/>
        </w:rPr>
        <w:t xml:space="preserve"> </w:t>
      </w:r>
      <w:r>
        <w:t>a</w:t>
      </w:r>
      <w:r>
        <w:rPr>
          <w:spacing w:val="-1"/>
        </w:rPr>
        <w:t>n</w:t>
      </w:r>
      <w:r>
        <w:t>d</w:t>
      </w:r>
      <w:r>
        <w:rPr>
          <w:spacing w:val="6"/>
        </w:rPr>
        <w:t xml:space="preserve"> </w:t>
      </w:r>
      <w:r>
        <w:rPr>
          <w:spacing w:val="-1"/>
        </w:rPr>
        <w:t>d</w:t>
      </w:r>
      <w:r>
        <w:t>is</w:t>
      </w:r>
      <w:r>
        <w:rPr>
          <w:spacing w:val="-2"/>
        </w:rPr>
        <w:t>p</w:t>
      </w:r>
      <w:r>
        <w:rPr>
          <w:spacing w:val="1"/>
        </w:rPr>
        <w:t>o</w:t>
      </w:r>
      <w:r>
        <w:t>sed</w:t>
      </w:r>
      <w:r>
        <w:rPr>
          <w:spacing w:val="7"/>
        </w:rPr>
        <w:t xml:space="preserve"> </w:t>
      </w:r>
      <w:r>
        <w:rPr>
          <w:spacing w:val="1"/>
        </w:rPr>
        <w:t>o</w:t>
      </w:r>
      <w:r>
        <w:t>f</w:t>
      </w:r>
      <w:r>
        <w:rPr>
          <w:spacing w:val="7"/>
        </w:rPr>
        <w:t xml:space="preserve"> </w:t>
      </w:r>
      <w:r>
        <w:rPr>
          <w:spacing w:val="-3"/>
        </w:rPr>
        <w:t>a</w:t>
      </w:r>
      <w:r>
        <w:t>t</w:t>
      </w:r>
      <w:r>
        <w:rPr>
          <w:spacing w:val="8"/>
        </w:rPr>
        <w:t xml:space="preserve"> </w:t>
      </w:r>
      <w:r>
        <w:t>a</w:t>
      </w:r>
      <w:r>
        <w:rPr>
          <w:spacing w:val="7"/>
        </w:rPr>
        <w:t xml:space="preserve"> </w:t>
      </w:r>
      <w:r>
        <w:t>reg</w:t>
      </w:r>
      <w:r>
        <w:rPr>
          <w:spacing w:val="-1"/>
        </w:rPr>
        <w:t>i</w:t>
      </w:r>
      <w:r>
        <w:t>s</w:t>
      </w:r>
      <w:r>
        <w:rPr>
          <w:spacing w:val="-2"/>
        </w:rPr>
        <w:t>t</w:t>
      </w:r>
      <w:r>
        <w:t>ered</w:t>
      </w:r>
      <w:r>
        <w:rPr>
          <w:spacing w:val="7"/>
        </w:rPr>
        <w:t xml:space="preserve"> </w:t>
      </w:r>
      <w:r>
        <w:t>la</w:t>
      </w:r>
      <w:r>
        <w:rPr>
          <w:spacing w:val="-2"/>
        </w:rPr>
        <w:t>n</w:t>
      </w:r>
      <w:r>
        <w:rPr>
          <w:spacing w:val="-1"/>
        </w:rPr>
        <w:t>d</w:t>
      </w:r>
      <w:r>
        <w:t>fi</w:t>
      </w:r>
      <w:r>
        <w:rPr>
          <w:spacing w:val="-1"/>
        </w:rPr>
        <w:t>l</w:t>
      </w:r>
      <w:r>
        <w:t>l</w:t>
      </w:r>
      <w:r>
        <w:rPr>
          <w:spacing w:val="7"/>
        </w:rPr>
        <w:t xml:space="preserve"> </w:t>
      </w:r>
      <w:r>
        <w:t>site</w:t>
      </w:r>
      <w:r>
        <w:rPr>
          <w:spacing w:val="15"/>
        </w:rPr>
        <w:t xml:space="preserve"> </w:t>
      </w:r>
      <w:r>
        <w:rPr>
          <w:spacing w:val="-1"/>
        </w:rPr>
        <w:t>b</w:t>
      </w:r>
      <w:r>
        <w:t>y the</w:t>
      </w:r>
      <w:r>
        <w:rPr>
          <w:spacing w:val="22"/>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spacing w:val="-4"/>
        </w:rPr>
        <w:t>c</w:t>
      </w:r>
      <w:r>
        <w:rPr>
          <w:rFonts w:cs="Calibri"/>
          <w:i/>
        </w:rPr>
        <w:t>tor.</w:t>
      </w:r>
      <w:r>
        <w:rPr>
          <w:rFonts w:cs="Calibri"/>
          <w:i/>
          <w:spacing w:val="22"/>
        </w:rPr>
        <w:t xml:space="preserve"> </w:t>
      </w:r>
      <w:r>
        <w:t>A</w:t>
      </w:r>
      <w:r>
        <w:rPr>
          <w:spacing w:val="-1"/>
        </w:rPr>
        <w:t>l</w:t>
      </w:r>
      <w:r>
        <w:t>l</w:t>
      </w:r>
      <w:r>
        <w:rPr>
          <w:spacing w:val="21"/>
        </w:rPr>
        <w:t xml:space="preserve"> </w:t>
      </w:r>
      <w:r>
        <w:rPr>
          <w:spacing w:val="-1"/>
        </w:rPr>
        <w:t>d</w:t>
      </w:r>
      <w:r>
        <w:t>is</w:t>
      </w:r>
      <w:r>
        <w:rPr>
          <w:spacing w:val="-4"/>
        </w:rPr>
        <w:t>p</w:t>
      </w:r>
      <w:r>
        <w:rPr>
          <w:spacing w:val="1"/>
        </w:rPr>
        <w:t>o</w:t>
      </w:r>
      <w:r>
        <w:t>s</w:t>
      </w:r>
      <w:r>
        <w:rPr>
          <w:spacing w:val="-3"/>
        </w:rPr>
        <w:t>a</w:t>
      </w:r>
      <w:r>
        <w:t>l</w:t>
      </w:r>
      <w:r>
        <w:rPr>
          <w:spacing w:val="21"/>
        </w:rPr>
        <w:t xml:space="preserve"> </w:t>
      </w:r>
      <w:r>
        <w:t>certif</w:t>
      </w:r>
      <w:r>
        <w:rPr>
          <w:spacing w:val="-1"/>
        </w:rPr>
        <w:t>i</w:t>
      </w:r>
      <w:r>
        <w:t>c</w:t>
      </w:r>
      <w:r>
        <w:rPr>
          <w:spacing w:val="-3"/>
        </w:rPr>
        <w:t>a</w:t>
      </w:r>
      <w:r>
        <w:t>tes</w:t>
      </w:r>
      <w:r>
        <w:rPr>
          <w:spacing w:val="19"/>
        </w:rPr>
        <w:t xml:space="preserve"> </w:t>
      </w:r>
      <w:r>
        <w:t>to</w:t>
      </w:r>
      <w:r>
        <w:rPr>
          <w:spacing w:val="21"/>
        </w:rPr>
        <w:t xml:space="preserve"> </w:t>
      </w:r>
      <w:r>
        <w:rPr>
          <w:spacing w:val="-1"/>
        </w:rPr>
        <w:t>b</w:t>
      </w:r>
      <w:r>
        <w:t>e</w:t>
      </w:r>
      <w:r>
        <w:rPr>
          <w:spacing w:val="22"/>
        </w:rPr>
        <w:t xml:space="preserve"> </w:t>
      </w:r>
      <w:r>
        <w:rPr>
          <w:spacing w:val="-1"/>
        </w:rPr>
        <w:t>h</w:t>
      </w:r>
      <w:r>
        <w:t>a</w:t>
      </w:r>
      <w:r>
        <w:rPr>
          <w:spacing w:val="-1"/>
        </w:rPr>
        <w:t>nd</w:t>
      </w:r>
      <w:r>
        <w:t>ed</w:t>
      </w:r>
      <w:r>
        <w:rPr>
          <w:spacing w:val="19"/>
        </w:rPr>
        <w:t xml:space="preserve"> </w:t>
      </w:r>
      <w:r>
        <w:t>to</w:t>
      </w:r>
      <w:r>
        <w:rPr>
          <w:spacing w:val="21"/>
        </w:rPr>
        <w:t xml:space="preserve"> </w:t>
      </w:r>
      <w:r>
        <w:t>the</w:t>
      </w:r>
      <w:r>
        <w:rPr>
          <w:spacing w:val="24"/>
        </w:rPr>
        <w:t xml:space="preserve"> </w:t>
      </w:r>
      <w:r>
        <w:rPr>
          <w:rFonts w:cs="Calibri"/>
          <w:i/>
          <w:spacing w:val="-3"/>
        </w:rPr>
        <w:t>E</w:t>
      </w:r>
      <w:r>
        <w:rPr>
          <w:rFonts w:cs="Calibri"/>
          <w:i/>
        </w:rPr>
        <w:t>mpl</w:t>
      </w:r>
      <w:r>
        <w:rPr>
          <w:rFonts w:cs="Calibri"/>
          <w:i/>
          <w:spacing w:val="-2"/>
        </w:rPr>
        <w:t>o</w:t>
      </w:r>
      <w:r>
        <w:rPr>
          <w:rFonts w:cs="Calibri"/>
          <w:i/>
        </w:rPr>
        <w:t>ye</w:t>
      </w:r>
      <w:r>
        <w:rPr>
          <w:rFonts w:cs="Calibri"/>
          <w:i/>
          <w:spacing w:val="-2"/>
        </w:rPr>
        <w:t>r</w:t>
      </w:r>
      <w:r>
        <w:rPr>
          <w:rFonts w:cs="Calibri"/>
          <w:i/>
        </w:rPr>
        <w:t>s’</w:t>
      </w:r>
      <w:r>
        <w:rPr>
          <w:rFonts w:cs="Calibri"/>
          <w:i/>
          <w:spacing w:val="23"/>
        </w:rPr>
        <w:t xml:space="preserve"> </w:t>
      </w:r>
      <w:r>
        <w:t>su</w:t>
      </w:r>
      <w:r>
        <w:rPr>
          <w:spacing w:val="-2"/>
        </w:rPr>
        <w:t>p</w:t>
      </w:r>
      <w:r>
        <w:t>e</w:t>
      </w:r>
      <w:r>
        <w:rPr>
          <w:spacing w:val="-3"/>
        </w:rPr>
        <w:t>r</w:t>
      </w:r>
      <w:r>
        <w:t>v</w:t>
      </w:r>
      <w:r>
        <w:rPr>
          <w:spacing w:val="-3"/>
        </w:rPr>
        <w:t>i</w:t>
      </w:r>
      <w:r>
        <w:t>s</w:t>
      </w:r>
      <w:r>
        <w:rPr>
          <w:spacing w:val="1"/>
        </w:rPr>
        <w:t>o</w:t>
      </w:r>
      <w:r>
        <w:t>r</w:t>
      </w:r>
      <w:r>
        <w:rPr>
          <w:spacing w:val="21"/>
        </w:rPr>
        <w:t xml:space="preserve"> </w:t>
      </w:r>
      <w:r>
        <w:t>as</w:t>
      </w:r>
      <w:r>
        <w:rPr>
          <w:spacing w:val="19"/>
        </w:rPr>
        <w:t xml:space="preserve"> </w:t>
      </w:r>
      <w:r w:rsidR="00426ED0">
        <w:t>e</w:t>
      </w:r>
      <w:r w:rsidR="00426ED0">
        <w:rPr>
          <w:spacing w:val="1"/>
        </w:rPr>
        <w:t>v</w:t>
      </w:r>
      <w:r w:rsidR="00426ED0">
        <w:t>i</w:t>
      </w:r>
      <w:r w:rsidR="00426ED0">
        <w:rPr>
          <w:spacing w:val="-2"/>
        </w:rPr>
        <w:t>d</w:t>
      </w:r>
      <w:r w:rsidR="00426ED0">
        <w:t>e</w:t>
      </w:r>
      <w:r w:rsidR="00426ED0">
        <w:rPr>
          <w:spacing w:val="-1"/>
        </w:rPr>
        <w:t>n</w:t>
      </w:r>
      <w:r w:rsidR="00426ED0">
        <w:rPr>
          <w:spacing w:val="-3"/>
        </w:rPr>
        <w:t>c</w:t>
      </w:r>
      <w:r w:rsidR="00426ED0">
        <w:t>e</w:t>
      </w:r>
      <w:r>
        <w:rPr>
          <w:spacing w:val="20"/>
        </w:rPr>
        <w:t xml:space="preserve"> </w:t>
      </w:r>
      <w:r>
        <w:rPr>
          <w:spacing w:val="1"/>
        </w:rPr>
        <w:t>o</w:t>
      </w:r>
      <w:r>
        <w:t xml:space="preserve">f </w:t>
      </w:r>
      <w:r>
        <w:rPr>
          <w:spacing w:val="-1"/>
        </w:rPr>
        <w:t>d</w:t>
      </w:r>
      <w:r>
        <w:t>is</w:t>
      </w:r>
      <w:r>
        <w:rPr>
          <w:spacing w:val="-2"/>
        </w:rPr>
        <w:t>p</w:t>
      </w:r>
      <w:r>
        <w:rPr>
          <w:spacing w:val="1"/>
        </w:rPr>
        <w:t>o</w:t>
      </w:r>
      <w:r>
        <w:t xml:space="preserve">sal </w:t>
      </w:r>
      <w:r>
        <w:rPr>
          <w:spacing w:val="-1"/>
        </w:rPr>
        <w:t>b</w:t>
      </w:r>
      <w:r>
        <w:t>y</w:t>
      </w:r>
      <w:r>
        <w:rPr>
          <w:spacing w:val="-2"/>
        </w:rPr>
        <w:t xml:space="preserve"> </w:t>
      </w:r>
      <w:r>
        <w:t>t</w:t>
      </w:r>
      <w:r>
        <w:rPr>
          <w:spacing w:val="-1"/>
        </w:rPr>
        <w:t>h</w:t>
      </w:r>
      <w:r>
        <w:t>e</w:t>
      </w:r>
      <w:r>
        <w:rPr>
          <w:spacing w:val="1"/>
        </w:rPr>
        <w:t xml:space="preserve"> </w:t>
      </w:r>
      <w:r>
        <w:rPr>
          <w:rFonts w:cs="Calibri"/>
          <w:i/>
          <w:spacing w:val="-1"/>
        </w:rPr>
        <w:t>C</w:t>
      </w:r>
      <w:r>
        <w:rPr>
          <w:rFonts w:cs="Calibri"/>
          <w:i/>
        </w:rPr>
        <w:t>o</w:t>
      </w:r>
      <w:r>
        <w:rPr>
          <w:rFonts w:cs="Calibri"/>
          <w:i/>
          <w:spacing w:val="-4"/>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p>
    <w:p w14:paraId="5B4514C3" w14:textId="245DD4B1" w:rsidR="007C62E7" w:rsidRPr="00426ED0" w:rsidRDefault="007C62E7" w:rsidP="002060B0">
      <w:pPr>
        <w:pStyle w:val="BodyText"/>
        <w:numPr>
          <w:ilvl w:val="2"/>
          <w:numId w:val="39"/>
        </w:numPr>
        <w:tabs>
          <w:tab w:val="left" w:pos="833"/>
        </w:tabs>
        <w:spacing w:line="278" w:lineRule="exact"/>
        <w:rPr>
          <w:rFonts w:cs="Calibri"/>
        </w:rPr>
      </w:pPr>
      <w:r>
        <w:rPr>
          <w:spacing w:val="-1"/>
        </w:rPr>
        <w:t>N</w:t>
      </w:r>
      <w:r>
        <w:rPr>
          <w:spacing w:val="1"/>
        </w:rPr>
        <w:t>o</w:t>
      </w:r>
      <w:r>
        <w:rPr>
          <w:spacing w:val="-1"/>
        </w:rPr>
        <w:t>n-h</w:t>
      </w:r>
      <w:r>
        <w:t>a</w:t>
      </w:r>
      <w:r>
        <w:rPr>
          <w:spacing w:val="-1"/>
        </w:rPr>
        <w:t>z</w:t>
      </w:r>
      <w:r>
        <w:t>ar</w:t>
      </w:r>
      <w:r>
        <w:rPr>
          <w:spacing w:val="-2"/>
        </w:rPr>
        <w:t>d</w:t>
      </w:r>
      <w:r>
        <w:rPr>
          <w:spacing w:val="1"/>
        </w:rPr>
        <w:t>o</w:t>
      </w:r>
      <w:r>
        <w:rPr>
          <w:spacing w:val="-1"/>
        </w:rPr>
        <w:t>u</w:t>
      </w:r>
      <w:r>
        <w:t>s</w:t>
      </w:r>
      <w:r>
        <w:rPr>
          <w:spacing w:val="5"/>
        </w:rPr>
        <w:t xml:space="preserve"> </w:t>
      </w:r>
      <w:r>
        <w:t>sl</w:t>
      </w:r>
      <w:r>
        <w:rPr>
          <w:spacing w:val="-2"/>
        </w:rPr>
        <w:t>u</w:t>
      </w:r>
      <w:r>
        <w:rPr>
          <w:spacing w:val="-1"/>
        </w:rPr>
        <w:t>dg</w:t>
      </w:r>
      <w:r>
        <w:t>e</w:t>
      </w:r>
      <w:r>
        <w:rPr>
          <w:spacing w:val="5"/>
        </w:rPr>
        <w:t xml:space="preserve"> </w:t>
      </w:r>
      <w:r>
        <w:t>a</w:t>
      </w:r>
      <w:r>
        <w:rPr>
          <w:spacing w:val="-1"/>
        </w:rPr>
        <w:t>n</w:t>
      </w:r>
      <w:r>
        <w:t>d</w:t>
      </w:r>
      <w:r>
        <w:rPr>
          <w:spacing w:val="6"/>
        </w:rPr>
        <w:t xml:space="preserve"> </w:t>
      </w:r>
      <w:r w:rsidR="00426ED0">
        <w:t>veg</w:t>
      </w:r>
      <w:r w:rsidR="00426ED0">
        <w:rPr>
          <w:spacing w:val="-1"/>
        </w:rPr>
        <w:t>e</w:t>
      </w:r>
      <w:r w:rsidR="00426ED0">
        <w:t>tat</w:t>
      </w:r>
      <w:r w:rsidR="00426ED0">
        <w:rPr>
          <w:spacing w:val="-3"/>
        </w:rPr>
        <w:t>i</w:t>
      </w:r>
      <w:r w:rsidR="00426ED0">
        <w:rPr>
          <w:spacing w:val="1"/>
        </w:rPr>
        <w:t>o</w:t>
      </w:r>
      <w:r w:rsidR="00426ED0">
        <w:t>n</w:t>
      </w:r>
      <w:r>
        <w:rPr>
          <w:spacing w:val="4"/>
        </w:rPr>
        <w:t xml:space="preserve"> </w:t>
      </w:r>
      <w:r>
        <w:t>to</w:t>
      </w:r>
      <w:r>
        <w:rPr>
          <w:spacing w:val="6"/>
        </w:rPr>
        <w:t xml:space="preserve"> </w:t>
      </w:r>
      <w:r>
        <w:rPr>
          <w:spacing w:val="-1"/>
        </w:rPr>
        <w:t>b</w:t>
      </w:r>
      <w:r>
        <w:t>e</w:t>
      </w:r>
      <w:r>
        <w:rPr>
          <w:spacing w:val="5"/>
        </w:rPr>
        <w:t xml:space="preserve"> </w:t>
      </w:r>
      <w:r>
        <w:t>l</w:t>
      </w:r>
      <w:r>
        <w:rPr>
          <w:spacing w:val="-2"/>
        </w:rPr>
        <w:t>o</w:t>
      </w:r>
      <w:r>
        <w:t>a</w:t>
      </w:r>
      <w:r>
        <w:rPr>
          <w:spacing w:val="-1"/>
        </w:rPr>
        <w:t>d</w:t>
      </w:r>
      <w:r>
        <w:t>ed</w:t>
      </w:r>
      <w:r>
        <w:rPr>
          <w:spacing w:val="5"/>
        </w:rPr>
        <w:t xml:space="preserve"> </w:t>
      </w:r>
      <w:r>
        <w:rPr>
          <w:spacing w:val="1"/>
        </w:rPr>
        <w:t>o</w:t>
      </w:r>
      <w:r>
        <w:t>n</w:t>
      </w:r>
      <w:r>
        <w:rPr>
          <w:spacing w:val="4"/>
        </w:rPr>
        <w:t xml:space="preserve"> </w:t>
      </w:r>
      <w:r>
        <w:t>the</w:t>
      </w:r>
      <w:r>
        <w:rPr>
          <w:spacing w:val="5"/>
        </w:rPr>
        <w:t xml:space="preserve"> </w:t>
      </w:r>
      <w:r>
        <w:t>trucks</w:t>
      </w:r>
      <w:r>
        <w:rPr>
          <w:spacing w:val="5"/>
        </w:rPr>
        <w:t xml:space="preserve"> </w:t>
      </w:r>
      <w:r>
        <w:t>for</w:t>
      </w:r>
      <w:r>
        <w:rPr>
          <w:spacing w:val="5"/>
        </w:rPr>
        <w:t xml:space="preserve"> </w:t>
      </w:r>
      <w:r>
        <w:rPr>
          <w:spacing w:val="-1"/>
        </w:rPr>
        <w:t>d</w:t>
      </w:r>
      <w:r>
        <w:t>is</w:t>
      </w:r>
      <w:r>
        <w:rPr>
          <w:spacing w:val="-2"/>
        </w:rPr>
        <w:t>p</w:t>
      </w:r>
      <w:r>
        <w:rPr>
          <w:spacing w:val="1"/>
        </w:rPr>
        <w:t>o</w:t>
      </w:r>
      <w:r>
        <w:rPr>
          <w:spacing w:val="-3"/>
        </w:rPr>
        <w:t>s</w:t>
      </w:r>
      <w:r>
        <w:t>al</w:t>
      </w:r>
      <w:r>
        <w:rPr>
          <w:spacing w:val="4"/>
        </w:rPr>
        <w:t xml:space="preserve"> </w:t>
      </w:r>
      <w:r>
        <w:t>at</w:t>
      </w:r>
      <w:r>
        <w:rPr>
          <w:spacing w:val="5"/>
        </w:rPr>
        <w:t xml:space="preserve"> </w:t>
      </w:r>
      <w:r>
        <w:t>the</w:t>
      </w:r>
      <w:r>
        <w:rPr>
          <w:spacing w:val="5"/>
        </w:rPr>
        <w:t xml:space="preserve"> </w:t>
      </w:r>
      <w:r>
        <w:t>ash</w:t>
      </w:r>
      <w:r>
        <w:rPr>
          <w:spacing w:val="4"/>
        </w:rPr>
        <w:t xml:space="preserve"> </w:t>
      </w:r>
      <w:r>
        <w:rPr>
          <w:spacing w:val="-1"/>
        </w:rPr>
        <w:t>d</w:t>
      </w:r>
      <w:r>
        <w:t>am</w:t>
      </w:r>
      <w:r>
        <w:rPr>
          <w:spacing w:val="12"/>
        </w:rPr>
        <w:t xml:space="preserve"> </w:t>
      </w:r>
      <w:r>
        <w:rPr>
          <w:spacing w:val="-1"/>
        </w:rPr>
        <w:t>b</w:t>
      </w:r>
      <w:r>
        <w:t>y</w:t>
      </w:r>
      <w:r>
        <w:rPr>
          <w:spacing w:val="6"/>
        </w:rPr>
        <w:t xml:space="preserve"> </w:t>
      </w:r>
      <w:r>
        <w:t>the</w:t>
      </w:r>
      <w:r w:rsidR="00426ED0">
        <w:t xml:space="preserve"> </w:t>
      </w:r>
      <w:r w:rsidRPr="002060B0">
        <w:rPr>
          <w:rFonts w:cs="Calibri"/>
          <w:i/>
        </w:rPr>
        <w:t>Co</w:t>
      </w:r>
      <w:r w:rsidRPr="002060B0">
        <w:rPr>
          <w:rFonts w:cs="Calibri"/>
          <w:i/>
          <w:spacing w:val="-2"/>
        </w:rPr>
        <w:t>n</w:t>
      </w:r>
      <w:r w:rsidRPr="002060B0">
        <w:rPr>
          <w:rFonts w:cs="Calibri"/>
          <w:i/>
        </w:rPr>
        <w:t>t</w:t>
      </w:r>
      <w:r w:rsidRPr="002060B0">
        <w:rPr>
          <w:rFonts w:cs="Calibri"/>
          <w:i/>
          <w:spacing w:val="1"/>
        </w:rPr>
        <w:t>r</w:t>
      </w:r>
      <w:r w:rsidRPr="002060B0">
        <w:rPr>
          <w:rFonts w:cs="Calibri"/>
          <w:i/>
          <w:spacing w:val="-1"/>
        </w:rPr>
        <w:t>a</w:t>
      </w:r>
      <w:r w:rsidRPr="002060B0">
        <w:rPr>
          <w:rFonts w:cs="Calibri"/>
          <w:i/>
        </w:rPr>
        <w:t>ct</w:t>
      </w:r>
      <w:r w:rsidRPr="002060B0">
        <w:rPr>
          <w:rFonts w:cs="Calibri"/>
          <w:i/>
          <w:spacing w:val="-1"/>
        </w:rPr>
        <w:t>o</w:t>
      </w:r>
      <w:r w:rsidRPr="002060B0">
        <w:rPr>
          <w:rFonts w:cs="Calibri"/>
          <w:i/>
        </w:rPr>
        <w:t>r.</w:t>
      </w:r>
    </w:p>
    <w:p w14:paraId="043A64FF" w14:textId="77777777" w:rsidR="007C62E7" w:rsidRDefault="007C62E7" w:rsidP="005B3361">
      <w:pPr>
        <w:pStyle w:val="BodyText"/>
        <w:numPr>
          <w:ilvl w:val="2"/>
          <w:numId w:val="39"/>
        </w:numPr>
        <w:tabs>
          <w:tab w:val="left" w:pos="833"/>
        </w:tabs>
        <w:ind w:right="113"/>
      </w:pPr>
      <w:r>
        <w:rPr>
          <w:spacing w:val="-1"/>
        </w:rPr>
        <w:t>N</w:t>
      </w:r>
      <w:r>
        <w:t>o</w:t>
      </w:r>
      <w:r>
        <w:rPr>
          <w:spacing w:val="15"/>
        </w:rPr>
        <w:t xml:space="preserve"> </w:t>
      </w:r>
      <w:r>
        <w:t>sp</w:t>
      </w:r>
      <w:r>
        <w:rPr>
          <w:spacing w:val="-2"/>
        </w:rPr>
        <w:t>i</w:t>
      </w:r>
      <w:r>
        <w:t>l</w:t>
      </w:r>
      <w:r>
        <w:rPr>
          <w:spacing w:val="-1"/>
        </w:rPr>
        <w:t>l</w:t>
      </w:r>
      <w:r>
        <w:t>a</w:t>
      </w:r>
      <w:r>
        <w:rPr>
          <w:spacing w:val="-1"/>
        </w:rPr>
        <w:t>g</w:t>
      </w:r>
      <w:r>
        <w:t>es</w:t>
      </w:r>
      <w:r>
        <w:rPr>
          <w:spacing w:val="15"/>
        </w:rPr>
        <w:t xml:space="preserve"> </w:t>
      </w:r>
      <w:r>
        <w:t>w</w:t>
      </w:r>
      <w:r>
        <w:rPr>
          <w:spacing w:val="-3"/>
        </w:rPr>
        <w:t>h</w:t>
      </w:r>
      <w:r>
        <w:t>et</w:t>
      </w:r>
      <w:r>
        <w:rPr>
          <w:spacing w:val="-1"/>
        </w:rPr>
        <w:t>h</w:t>
      </w:r>
      <w:r>
        <w:t>er</w:t>
      </w:r>
      <w:r>
        <w:rPr>
          <w:spacing w:val="15"/>
        </w:rPr>
        <w:t xml:space="preserve"> </w:t>
      </w:r>
      <w:r>
        <w:rPr>
          <w:spacing w:val="-3"/>
        </w:rPr>
        <w:t>f</w:t>
      </w:r>
      <w:r>
        <w:rPr>
          <w:spacing w:val="1"/>
        </w:rPr>
        <w:t>o</w:t>
      </w:r>
      <w:r>
        <w:t>r</w:t>
      </w:r>
      <w:r>
        <w:rPr>
          <w:spacing w:val="14"/>
        </w:rPr>
        <w:t xml:space="preserve"> </w:t>
      </w:r>
      <w:r>
        <w:rPr>
          <w:spacing w:val="-4"/>
        </w:rPr>
        <w:t>h</w:t>
      </w:r>
      <w:r>
        <w:t>a</w:t>
      </w:r>
      <w:r>
        <w:rPr>
          <w:spacing w:val="-1"/>
        </w:rPr>
        <w:t>z</w:t>
      </w:r>
      <w:r>
        <w:t>ar</w:t>
      </w:r>
      <w:r>
        <w:rPr>
          <w:spacing w:val="-2"/>
        </w:rPr>
        <w:t>d</w:t>
      </w:r>
      <w:r>
        <w:rPr>
          <w:spacing w:val="1"/>
        </w:rPr>
        <w:t>o</w:t>
      </w:r>
      <w:r>
        <w:rPr>
          <w:spacing w:val="-1"/>
        </w:rPr>
        <w:t>u</w:t>
      </w:r>
      <w:r>
        <w:t>s</w:t>
      </w:r>
      <w:r>
        <w:rPr>
          <w:spacing w:val="14"/>
        </w:rPr>
        <w:t xml:space="preserve"> </w:t>
      </w:r>
      <w:r>
        <w:rPr>
          <w:spacing w:val="1"/>
        </w:rPr>
        <w:t>o</w:t>
      </w:r>
      <w:r>
        <w:t>r</w:t>
      </w:r>
      <w:r>
        <w:rPr>
          <w:spacing w:val="14"/>
        </w:rPr>
        <w:t xml:space="preserve"> </w:t>
      </w:r>
      <w:r>
        <w:rPr>
          <w:spacing w:val="-4"/>
        </w:rPr>
        <w:t>n</w:t>
      </w:r>
      <w:r>
        <w:rPr>
          <w:spacing w:val="1"/>
        </w:rPr>
        <w:t>o</w:t>
      </w:r>
      <w:r>
        <w:rPr>
          <w:spacing w:val="2"/>
        </w:rPr>
        <w:t>n</w:t>
      </w:r>
      <w:r>
        <w:rPr>
          <w:spacing w:val="-1"/>
        </w:rPr>
        <w:t>-h</w:t>
      </w:r>
      <w:r>
        <w:t>a</w:t>
      </w:r>
      <w:r>
        <w:rPr>
          <w:spacing w:val="-1"/>
        </w:rPr>
        <w:t>z</w:t>
      </w:r>
      <w:r>
        <w:t>ar</w:t>
      </w:r>
      <w:r>
        <w:rPr>
          <w:spacing w:val="-2"/>
        </w:rPr>
        <w:t>d</w:t>
      </w:r>
      <w:r>
        <w:rPr>
          <w:spacing w:val="1"/>
        </w:rPr>
        <w:t>o</w:t>
      </w:r>
      <w:r>
        <w:rPr>
          <w:spacing w:val="-4"/>
        </w:rPr>
        <w:t>u</w:t>
      </w:r>
      <w:r>
        <w:t>s</w:t>
      </w:r>
      <w:r>
        <w:rPr>
          <w:spacing w:val="14"/>
        </w:rPr>
        <w:t xml:space="preserve"> </w:t>
      </w:r>
      <w:r>
        <w:rPr>
          <w:spacing w:val="1"/>
        </w:rPr>
        <w:t>o</w:t>
      </w:r>
      <w:r>
        <w:t>n</w:t>
      </w:r>
      <w:r>
        <w:rPr>
          <w:spacing w:val="14"/>
        </w:rPr>
        <w:t xml:space="preserve"> </w:t>
      </w:r>
      <w:r>
        <w:t>the</w:t>
      </w:r>
      <w:r>
        <w:rPr>
          <w:spacing w:val="15"/>
        </w:rPr>
        <w:t xml:space="preserve"> </w:t>
      </w:r>
      <w:r>
        <w:rPr>
          <w:spacing w:val="-3"/>
        </w:rPr>
        <w:t>r</w:t>
      </w:r>
      <w:r>
        <w:rPr>
          <w:spacing w:val="1"/>
        </w:rPr>
        <w:t>o</w:t>
      </w:r>
      <w:r>
        <w:t>a</w:t>
      </w:r>
      <w:r>
        <w:rPr>
          <w:spacing w:val="-1"/>
        </w:rPr>
        <w:t>d</w:t>
      </w:r>
      <w:r>
        <w:t>s</w:t>
      </w:r>
      <w:r>
        <w:rPr>
          <w:spacing w:val="12"/>
        </w:rPr>
        <w:t xml:space="preserve"> </w:t>
      </w:r>
      <w:r>
        <w:t>will</w:t>
      </w:r>
      <w:r>
        <w:rPr>
          <w:spacing w:val="14"/>
        </w:rPr>
        <w:t xml:space="preserve"> </w:t>
      </w:r>
      <w:r>
        <w:rPr>
          <w:spacing w:val="-1"/>
        </w:rPr>
        <w:t>b</w:t>
      </w:r>
      <w:r>
        <w:t>e</w:t>
      </w:r>
      <w:r>
        <w:rPr>
          <w:spacing w:val="15"/>
        </w:rPr>
        <w:t xml:space="preserve"> </w:t>
      </w:r>
      <w:r>
        <w:t>al</w:t>
      </w:r>
      <w:r>
        <w:rPr>
          <w:spacing w:val="-4"/>
        </w:rPr>
        <w:t>l</w:t>
      </w:r>
      <w:r>
        <w:rPr>
          <w:spacing w:val="-2"/>
        </w:rPr>
        <w:t>o</w:t>
      </w:r>
      <w:r>
        <w:t>wed</w:t>
      </w:r>
      <w:r>
        <w:rPr>
          <w:spacing w:val="14"/>
        </w:rPr>
        <w:t xml:space="preserve"> </w:t>
      </w:r>
      <w:r>
        <w:t>a</w:t>
      </w:r>
      <w:r>
        <w:rPr>
          <w:spacing w:val="-1"/>
        </w:rPr>
        <w:t>n</w:t>
      </w:r>
      <w:r>
        <w:t>d</w:t>
      </w:r>
      <w:r>
        <w:rPr>
          <w:spacing w:val="17"/>
        </w:rPr>
        <w:t xml:space="preserve"> </w:t>
      </w:r>
      <w:r>
        <w:rPr>
          <w:spacing w:val="-1"/>
        </w:rPr>
        <w:t>r</w:t>
      </w:r>
      <w:r>
        <w:t>e</w:t>
      </w:r>
      <w:r>
        <w:rPr>
          <w:spacing w:val="-2"/>
        </w:rPr>
        <w:t>c</w:t>
      </w:r>
      <w:r>
        <w:rPr>
          <w:spacing w:val="1"/>
        </w:rPr>
        <w:t>o</w:t>
      </w:r>
      <w:r>
        <w:t>r</w:t>
      </w:r>
      <w:r>
        <w:rPr>
          <w:spacing w:val="-1"/>
        </w:rPr>
        <w:t>d</w:t>
      </w:r>
      <w:r>
        <w:t>s</w:t>
      </w:r>
      <w:r>
        <w:rPr>
          <w:spacing w:val="12"/>
        </w:rPr>
        <w:t xml:space="preserve"> </w:t>
      </w:r>
      <w:r>
        <w:rPr>
          <w:spacing w:val="1"/>
        </w:rPr>
        <w:t>o</w:t>
      </w:r>
      <w:r>
        <w:t>f veg</w:t>
      </w:r>
      <w:r>
        <w:rPr>
          <w:spacing w:val="-2"/>
        </w:rPr>
        <w:t>e</w:t>
      </w:r>
      <w:r>
        <w:t>tat</w:t>
      </w:r>
      <w:r>
        <w:rPr>
          <w:spacing w:val="-3"/>
        </w:rPr>
        <w:t>i</w:t>
      </w:r>
      <w:r>
        <w:rPr>
          <w:spacing w:val="1"/>
        </w:rPr>
        <w:t>o</w:t>
      </w:r>
      <w:r>
        <w:t>n</w:t>
      </w:r>
      <w:r>
        <w:rPr>
          <w:spacing w:val="-1"/>
        </w:rPr>
        <w:t xml:space="preserve"> </w:t>
      </w:r>
      <w:r>
        <w:t>r</w:t>
      </w:r>
      <w:r>
        <w:rPr>
          <w:spacing w:val="-2"/>
        </w:rPr>
        <w:t>e</w:t>
      </w:r>
      <w:r>
        <w:t>m</w:t>
      </w:r>
      <w:r>
        <w:rPr>
          <w:spacing w:val="-2"/>
        </w:rPr>
        <w:t>o</w:t>
      </w:r>
      <w:r>
        <w:t>ved</w:t>
      </w:r>
      <w:r>
        <w:rPr>
          <w:spacing w:val="-3"/>
        </w:rPr>
        <w:t xml:space="preserve"> </w:t>
      </w:r>
      <w:r>
        <w:rPr>
          <w:spacing w:val="-2"/>
        </w:rPr>
        <w:t>t</w:t>
      </w:r>
      <w:r>
        <w:t>o</w:t>
      </w:r>
      <w:r>
        <w:rPr>
          <w:spacing w:val="1"/>
        </w:rPr>
        <w:t xml:space="preserve"> </w:t>
      </w:r>
      <w:r>
        <w:t>be</w:t>
      </w:r>
      <w:r>
        <w:rPr>
          <w:spacing w:val="-2"/>
        </w:rPr>
        <w:t xml:space="preserve"> </w:t>
      </w:r>
      <w:r>
        <w:t>ke</w:t>
      </w:r>
      <w:r>
        <w:rPr>
          <w:spacing w:val="-1"/>
        </w:rPr>
        <w:t>p</w:t>
      </w:r>
      <w:r>
        <w:t>t.</w:t>
      </w:r>
    </w:p>
    <w:p w14:paraId="4F41412F" w14:textId="77777777" w:rsidR="007C62E7" w:rsidRDefault="007C62E7" w:rsidP="005B3361">
      <w:pPr>
        <w:pStyle w:val="BodyText"/>
        <w:numPr>
          <w:ilvl w:val="2"/>
          <w:numId w:val="39"/>
        </w:numPr>
        <w:tabs>
          <w:tab w:val="left" w:pos="833"/>
        </w:tabs>
        <w:spacing w:line="273" w:lineRule="auto"/>
        <w:ind w:right="114"/>
      </w:pPr>
      <w:r>
        <w:t>If</w:t>
      </w:r>
      <w:r>
        <w:rPr>
          <w:spacing w:val="23"/>
        </w:rPr>
        <w:t xml:space="preserve"> </w:t>
      </w:r>
      <w:r>
        <w:t>ele</w:t>
      </w:r>
      <w:r>
        <w:rPr>
          <w:spacing w:val="-2"/>
        </w:rPr>
        <w:t>c</w:t>
      </w:r>
      <w:r>
        <w:t>trical</w:t>
      </w:r>
      <w:r>
        <w:rPr>
          <w:spacing w:val="24"/>
        </w:rPr>
        <w:t xml:space="preserve"> </w:t>
      </w:r>
      <w:r>
        <w:t>su</w:t>
      </w:r>
      <w:r>
        <w:rPr>
          <w:spacing w:val="-2"/>
        </w:rPr>
        <w:t>p</w:t>
      </w:r>
      <w:r>
        <w:rPr>
          <w:spacing w:val="-1"/>
        </w:rPr>
        <w:t>p</w:t>
      </w:r>
      <w:r>
        <w:t>ly</w:t>
      </w:r>
      <w:r>
        <w:rPr>
          <w:spacing w:val="22"/>
        </w:rPr>
        <w:t xml:space="preserve"> </w:t>
      </w:r>
      <w:r>
        <w:t>is</w:t>
      </w:r>
      <w:r>
        <w:rPr>
          <w:spacing w:val="24"/>
        </w:rPr>
        <w:t xml:space="preserve"> </w:t>
      </w:r>
      <w:r>
        <w:rPr>
          <w:spacing w:val="-1"/>
        </w:rPr>
        <w:t>n</w:t>
      </w:r>
      <w:r>
        <w:rPr>
          <w:spacing w:val="-2"/>
        </w:rPr>
        <w:t>e</w:t>
      </w:r>
      <w:r>
        <w:t>e</w:t>
      </w:r>
      <w:r>
        <w:rPr>
          <w:spacing w:val="-3"/>
        </w:rPr>
        <w:t>d</w:t>
      </w:r>
      <w:r>
        <w:t>ed</w:t>
      </w:r>
      <w:r>
        <w:rPr>
          <w:spacing w:val="24"/>
        </w:rPr>
        <w:t xml:space="preserve"> </w:t>
      </w:r>
      <w:r>
        <w:t>the</w:t>
      </w:r>
      <w:r>
        <w:rPr>
          <w:spacing w:val="23"/>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25"/>
        </w:rPr>
        <w:t xml:space="preserve"> </w:t>
      </w:r>
      <w:r>
        <w:rPr>
          <w:spacing w:val="-1"/>
        </w:rPr>
        <w:t>n</w:t>
      </w:r>
      <w:r>
        <w:rPr>
          <w:spacing w:val="-2"/>
        </w:rPr>
        <w:t>e</w:t>
      </w:r>
      <w:r>
        <w:t>ed</w:t>
      </w:r>
      <w:r>
        <w:rPr>
          <w:spacing w:val="24"/>
        </w:rPr>
        <w:t xml:space="preserve"> </w:t>
      </w:r>
      <w:r>
        <w:rPr>
          <w:spacing w:val="-2"/>
        </w:rPr>
        <w:t>t</w:t>
      </w:r>
      <w:r>
        <w:t>o</w:t>
      </w:r>
      <w:r>
        <w:rPr>
          <w:spacing w:val="23"/>
        </w:rPr>
        <w:t xml:space="preserve"> </w:t>
      </w:r>
      <w:r>
        <w:t>su</w:t>
      </w:r>
      <w:r>
        <w:rPr>
          <w:spacing w:val="-2"/>
        </w:rPr>
        <w:t>p</w:t>
      </w:r>
      <w:r>
        <w:rPr>
          <w:spacing w:val="-1"/>
        </w:rPr>
        <w:t>p</w:t>
      </w:r>
      <w:r>
        <w:t>ly</w:t>
      </w:r>
      <w:r>
        <w:rPr>
          <w:spacing w:val="25"/>
        </w:rPr>
        <w:t xml:space="preserve"> </w:t>
      </w:r>
      <w:r>
        <w:t>a</w:t>
      </w:r>
      <w:r>
        <w:rPr>
          <w:spacing w:val="24"/>
        </w:rPr>
        <w:t xml:space="preserve"> </w:t>
      </w:r>
      <w:r>
        <w:rPr>
          <w:spacing w:val="-4"/>
        </w:rPr>
        <w:t>g</w:t>
      </w:r>
      <w:r>
        <w:t>enera</w:t>
      </w:r>
      <w:r>
        <w:rPr>
          <w:spacing w:val="-2"/>
        </w:rPr>
        <w:t>t</w:t>
      </w:r>
      <w:r>
        <w:rPr>
          <w:spacing w:val="1"/>
        </w:rPr>
        <w:t>o</w:t>
      </w:r>
      <w:r>
        <w:t>r.</w:t>
      </w:r>
      <w:r>
        <w:rPr>
          <w:spacing w:val="23"/>
        </w:rPr>
        <w:t xml:space="preserve"> </w:t>
      </w:r>
      <w:r>
        <w:t>A</w:t>
      </w:r>
      <w:r>
        <w:rPr>
          <w:spacing w:val="-1"/>
        </w:rPr>
        <w:t>l</w:t>
      </w:r>
      <w:r>
        <w:t>l</w:t>
      </w:r>
      <w:r>
        <w:rPr>
          <w:spacing w:val="21"/>
        </w:rPr>
        <w:t xml:space="preserve"> </w:t>
      </w:r>
      <w:r>
        <w:t>e</w:t>
      </w:r>
      <w:r>
        <w:rPr>
          <w:spacing w:val="-3"/>
        </w:rPr>
        <w:t>l</w:t>
      </w:r>
      <w:r>
        <w:t>ec</w:t>
      </w:r>
      <w:r>
        <w:rPr>
          <w:spacing w:val="1"/>
        </w:rPr>
        <w:t>t</w:t>
      </w:r>
      <w:r>
        <w:t>rical</w:t>
      </w:r>
      <w:r>
        <w:rPr>
          <w:spacing w:val="21"/>
        </w:rPr>
        <w:t xml:space="preserve"> </w:t>
      </w:r>
      <w:r>
        <w:t>i</w:t>
      </w:r>
      <w:r>
        <w:rPr>
          <w:spacing w:val="-2"/>
        </w:rPr>
        <w:t>n</w:t>
      </w:r>
      <w:r>
        <w:t>stallat</w:t>
      </w:r>
      <w:r>
        <w:rPr>
          <w:spacing w:val="-3"/>
        </w:rPr>
        <w:t>i</w:t>
      </w:r>
      <w:r>
        <w:rPr>
          <w:spacing w:val="1"/>
        </w:rPr>
        <w:t>o</w:t>
      </w:r>
      <w:r>
        <w:t>n w</w:t>
      </w:r>
      <w:r>
        <w:rPr>
          <w:spacing w:val="1"/>
        </w:rPr>
        <w:t>o</w:t>
      </w:r>
      <w:r>
        <w:t>rk</w:t>
      </w:r>
      <w:r>
        <w:rPr>
          <w:spacing w:val="-3"/>
        </w:rPr>
        <w:t xml:space="preserve"> </w:t>
      </w:r>
      <w:r>
        <w:rPr>
          <w:spacing w:val="-2"/>
        </w:rPr>
        <w:t>t</w:t>
      </w:r>
      <w:r>
        <w:t>o</w:t>
      </w:r>
      <w:r>
        <w:rPr>
          <w:spacing w:val="1"/>
        </w:rPr>
        <w:t xml:space="preserve"> </w:t>
      </w:r>
      <w:r>
        <w:t xml:space="preserve">be </w:t>
      </w:r>
      <w:r>
        <w:rPr>
          <w:spacing w:val="-1"/>
        </w:rPr>
        <w:t>p</w:t>
      </w:r>
      <w:r>
        <w:rPr>
          <w:spacing w:val="-3"/>
        </w:rPr>
        <w:t>r</w:t>
      </w:r>
      <w:r>
        <w:rPr>
          <w:spacing w:val="-2"/>
        </w:rPr>
        <w:t>o</w:t>
      </w:r>
      <w:r>
        <w:t>vi</w:t>
      </w:r>
      <w:r>
        <w:rPr>
          <w:spacing w:val="-2"/>
        </w:rPr>
        <w:t>d</w:t>
      </w:r>
      <w:r>
        <w:t>ed by</w:t>
      </w:r>
      <w:r>
        <w:rPr>
          <w:spacing w:val="-3"/>
        </w:rPr>
        <w:t xml:space="preserve"> </w:t>
      </w:r>
      <w:r>
        <w:t>t</w:t>
      </w:r>
      <w:r>
        <w:rPr>
          <w:spacing w:val="-1"/>
        </w:rPr>
        <w:t>h</w:t>
      </w:r>
      <w:r>
        <w:t xml:space="preserve">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spacing w:val="1"/>
        </w:rPr>
        <w:t>r</w:t>
      </w:r>
      <w:r>
        <w:t>.</w:t>
      </w:r>
    </w:p>
    <w:p w14:paraId="156E8AE8" w14:textId="234A82F3" w:rsidR="007C62E7" w:rsidRDefault="00426ED0" w:rsidP="005B3361">
      <w:pPr>
        <w:pStyle w:val="BodyText"/>
        <w:numPr>
          <w:ilvl w:val="2"/>
          <w:numId w:val="39"/>
        </w:numPr>
        <w:tabs>
          <w:tab w:val="left" w:pos="833"/>
        </w:tabs>
        <w:spacing w:before="4"/>
      </w:pPr>
      <w:r>
        <w:t xml:space="preserve">A slurry pumped from the dams can be pumped onto the </w:t>
      </w:r>
      <w:r w:rsidR="007C62E7">
        <w:t>i</w:t>
      </w:r>
      <w:r w:rsidR="007C62E7">
        <w:rPr>
          <w:spacing w:val="-4"/>
        </w:rPr>
        <w:t>n</w:t>
      </w:r>
      <w:r w:rsidR="007C62E7">
        <w:t>to</w:t>
      </w:r>
      <w:r w:rsidR="007C62E7">
        <w:rPr>
          <w:spacing w:val="1"/>
        </w:rPr>
        <w:t xml:space="preserve"> </w:t>
      </w:r>
      <w:r>
        <w:rPr>
          <w:spacing w:val="1"/>
        </w:rPr>
        <w:t xml:space="preserve">dewatering </w:t>
      </w:r>
      <w:r w:rsidR="007C62E7">
        <w:t>ba</w:t>
      </w:r>
      <w:r w:rsidR="007C62E7">
        <w:rPr>
          <w:spacing w:val="-2"/>
        </w:rPr>
        <w:t>g</w:t>
      </w:r>
      <w:r w:rsidR="007C62E7">
        <w:t xml:space="preserve">s </w:t>
      </w:r>
      <w:r w:rsidR="007C62E7">
        <w:rPr>
          <w:spacing w:val="-3"/>
        </w:rPr>
        <w:t>f</w:t>
      </w:r>
      <w:r w:rsidR="007C62E7">
        <w:rPr>
          <w:spacing w:val="1"/>
        </w:rPr>
        <w:t>o</w:t>
      </w:r>
      <w:r w:rsidR="007C62E7">
        <w:t xml:space="preserve">r </w:t>
      </w:r>
      <w:r w:rsidR="007C62E7">
        <w:rPr>
          <w:spacing w:val="-3"/>
        </w:rPr>
        <w:t>d</w:t>
      </w:r>
      <w:r w:rsidR="007C62E7">
        <w:t>ewa</w:t>
      </w:r>
      <w:r w:rsidR="007C62E7">
        <w:rPr>
          <w:spacing w:val="-3"/>
        </w:rPr>
        <w:t>t</w:t>
      </w:r>
      <w:r w:rsidR="007C62E7">
        <w:t>eri</w:t>
      </w:r>
      <w:r w:rsidR="007C62E7">
        <w:rPr>
          <w:spacing w:val="-1"/>
        </w:rPr>
        <w:t>n</w:t>
      </w:r>
      <w:r w:rsidR="007C62E7">
        <w:t>g</w:t>
      </w:r>
      <w:r w:rsidR="007C62E7">
        <w:rPr>
          <w:spacing w:val="-1"/>
        </w:rPr>
        <w:t xml:space="preserve"> </w:t>
      </w:r>
      <w:r w:rsidR="007C62E7">
        <w:t>and</w:t>
      </w:r>
      <w:r w:rsidR="007C62E7">
        <w:rPr>
          <w:spacing w:val="-4"/>
        </w:rPr>
        <w:t xml:space="preserve"> </w:t>
      </w:r>
      <w:r w:rsidR="007C62E7">
        <w:t>dryi</w:t>
      </w:r>
      <w:r w:rsidR="007C62E7">
        <w:rPr>
          <w:spacing w:val="-1"/>
        </w:rPr>
        <w:t>ng</w:t>
      </w:r>
      <w:r w:rsidR="007C62E7">
        <w:t>.</w:t>
      </w:r>
    </w:p>
    <w:p w14:paraId="4CD3B029" w14:textId="4EB5BF93" w:rsidR="007C62E7" w:rsidRDefault="001C1051" w:rsidP="005B3361">
      <w:pPr>
        <w:pStyle w:val="BodyText"/>
        <w:numPr>
          <w:ilvl w:val="2"/>
          <w:numId w:val="39"/>
        </w:numPr>
        <w:tabs>
          <w:tab w:val="left" w:pos="833"/>
        </w:tabs>
        <w:spacing w:before="41"/>
        <w:rPr>
          <w:rFonts w:cs="Calibri"/>
        </w:rPr>
      </w:pPr>
      <w:proofErr w:type="gramStart"/>
      <w:r>
        <w:t xml:space="preserve">The </w:t>
      </w:r>
      <w:r w:rsidR="007C62E7">
        <w:rPr>
          <w:spacing w:val="20"/>
        </w:rPr>
        <w:t xml:space="preserve"> </w:t>
      </w:r>
      <w:r w:rsidR="007C62E7">
        <w:rPr>
          <w:rFonts w:cs="Calibri"/>
          <w:i/>
        </w:rPr>
        <w:t>Co</w:t>
      </w:r>
      <w:r w:rsidR="007C62E7">
        <w:rPr>
          <w:rFonts w:cs="Calibri"/>
          <w:i/>
          <w:spacing w:val="-2"/>
        </w:rPr>
        <w:t>n</w:t>
      </w:r>
      <w:r w:rsidR="007C62E7">
        <w:rPr>
          <w:rFonts w:cs="Calibri"/>
          <w:i/>
        </w:rPr>
        <w:t>t</w:t>
      </w:r>
      <w:r w:rsidR="007C62E7">
        <w:rPr>
          <w:rFonts w:cs="Calibri"/>
          <w:i/>
          <w:spacing w:val="1"/>
        </w:rPr>
        <w:t>r</w:t>
      </w:r>
      <w:r w:rsidR="007C62E7">
        <w:rPr>
          <w:rFonts w:cs="Calibri"/>
          <w:i/>
          <w:spacing w:val="-1"/>
        </w:rPr>
        <w:t>a</w:t>
      </w:r>
      <w:r w:rsidR="007C62E7">
        <w:rPr>
          <w:rFonts w:cs="Calibri"/>
          <w:i/>
        </w:rPr>
        <w:t>ct</w:t>
      </w:r>
      <w:r w:rsidR="007C62E7">
        <w:rPr>
          <w:rFonts w:cs="Calibri"/>
          <w:i/>
          <w:spacing w:val="-4"/>
        </w:rPr>
        <w:t>o</w:t>
      </w:r>
      <w:r w:rsidR="007C62E7">
        <w:rPr>
          <w:rFonts w:cs="Calibri"/>
          <w:i/>
        </w:rPr>
        <w:t>r</w:t>
      </w:r>
      <w:proofErr w:type="gramEnd"/>
      <w:r>
        <w:rPr>
          <w:rFonts w:cs="Calibri"/>
          <w:i/>
        </w:rPr>
        <w:t xml:space="preserve"> </w:t>
      </w:r>
      <w:r w:rsidRPr="001C1051">
        <w:rPr>
          <w:rFonts w:cs="Calibri"/>
        </w:rPr>
        <w:t>shall remove or transport dried</w:t>
      </w:r>
      <w:r w:rsidRPr="002060B0">
        <w:rPr>
          <w:rFonts w:cs="Calibri"/>
        </w:rPr>
        <w:t xml:space="preserve"> material onto the waste disposal site.</w:t>
      </w:r>
    </w:p>
    <w:p w14:paraId="2E782D81" w14:textId="365915A1" w:rsidR="007C62E7" w:rsidRDefault="001C1051" w:rsidP="007C62E7">
      <w:pPr>
        <w:pStyle w:val="BodyText"/>
        <w:spacing w:before="38"/>
      </w:pPr>
      <w:r>
        <w:t>T</w:t>
      </w:r>
      <w:r w:rsidR="007C62E7">
        <w:rPr>
          <w:spacing w:val="-1"/>
        </w:rPr>
        <w:t>h</w:t>
      </w:r>
      <w:r w:rsidR="007C62E7">
        <w:t>e</w:t>
      </w:r>
      <w:r w:rsidR="007C62E7">
        <w:rPr>
          <w:spacing w:val="1"/>
        </w:rPr>
        <w:t xml:space="preserve"> </w:t>
      </w:r>
      <w:r w:rsidR="007C62E7">
        <w:rPr>
          <w:rFonts w:cs="Calibri"/>
          <w:i/>
        </w:rPr>
        <w:t>Co</w:t>
      </w:r>
      <w:r w:rsidR="007C62E7">
        <w:rPr>
          <w:rFonts w:cs="Calibri"/>
          <w:i/>
          <w:spacing w:val="-2"/>
        </w:rPr>
        <w:t>nt</w:t>
      </w:r>
      <w:r w:rsidR="007C62E7">
        <w:rPr>
          <w:rFonts w:cs="Calibri"/>
          <w:i/>
        </w:rPr>
        <w:t>r</w:t>
      </w:r>
      <w:r w:rsidR="007C62E7">
        <w:rPr>
          <w:rFonts w:cs="Calibri"/>
          <w:i/>
          <w:spacing w:val="-1"/>
        </w:rPr>
        <w:t>a</w:t>
      </w:r>
      <w:r w:rsidR="007C62E7">
        <w:rPr>
          <w:rFonts w:cs="Calibri"/>
          <w:i/>
        </w:rPr>
        <w:t>ct</w:t>
      </w:r>
      <w:r w:rsidR="007C62E7">
        <w:rPr>
          <w:rFonts w:cs="Calibri"/>
          <w:i/>
          <w:spacing w:val="-1"/>
        </w:rPr>
        <w:t>o</w:t>
      </w:r>
      <w:r w:rsidR="007C62E7">
        <w:rPr>
          <w:rFonts w:cs="Calibri"/>
          <w:i/>
        </w:rPr>
        <w:t xml:space="preserve">r </w:t>
      </w:r>
      <w:r>
        <w:rPr>
          <w:rFonts w:cs="Calibri"/>
          <w:i/>
        </w:rPr>
        <w:t xml:space="preserve">shall recommend cleaning method or technique to the Employer </w:t>
      </w:r>
      <w:r>
        <w:t xml:space="preserve">and this technique shall not damage </w:t>
      </w:r>
      <w:r w:rsidR="007C62E7">
        <w:t>t</w:t>
      </w:r>
      <w:r w:rsidR="007C62E7">
        <w:rPr>
          <w:spacing w:val="-1"/>
        </w:rPr>
        <w:t>h</w:t>
      </w:r>
      <w:r w:rsidR="007C62E7">
        <w:t>e</w:t>
      </w:r>
      <w:r w:rsidR="007C62E7">
        <w:rPr>
          <w:spacing w:val="-2"/>
        </w:rPr>
        <w:t xml:space="preserve"> </w:t>
      </w:r>
      <w:r w:rsidR="007C62E7">
        <w:t>d</w:t>
      </w:r>
      <w:r w:rsidR="007C62E7">
        <w:rPr>
          <w:spacing w:val="-3"/>
        </w:rPr>
        <w:t>a</w:t>
      </w:r>
      <w:r w:rsidR="007C62E7">
        <w:t>m</w:t>
      </w:r>
      <w:r>
        <w:t xml:space="preserve"> liners and/</w:t>
      </w:r>
      <w:r w:rsidR="007C62E7">
        <w:rPr>
          <w:spacing w:val="1"/>
        </w:rPr>
        <w:t xml:space="preserve"> </w:t>
      </w:r>
      <w:r w:rsidR="007C62E7">
        <w:t>s</w:t>
      </w:r>
      <w:r w:rsidR="007C62E7">
        <w:rPr>
          <w:spacing w:val="-2"/>
        </w:rPr>
        <w:t>t</w:t>
      </w:r>
      <w:r w:rsidR="007C62E7">
        <w:t>r</w:t>
      </w:r>
      <w:r w:rsidR="007C62E7">
        <w:rPr>
          <w:spacing w:val="-1"/>
        </w:rPr>
        <w:t>u</w:t>
      </w:r>
      <w:r w:rsidR="007C62E7">
        <w:t>ctures.</w:t>
      </w:r>
    </w:p>
    <w:p w14:paraId="53767904" w14:textId="77777777" w:rsidR="007C62E7" w:rsidRDefault="007C62E7" w:rsidP="005B3361">
      <w:pPr>
        <w:pStyle w:val="BodyText"/>
        <w:numPr>
          <w:ilvl w:val="2"/>
          <w:numId w:val="39"/>
        </w:numPr>
        <w:tabs>
          <w:tab w:val="left" w:pos="833"/>
        </w:tabs>
        <w:spacing w:before="42"/>
      </w:pPr>
      <w:r>
        <w:t>The sl</w:t>
      </w:r>
      <w:r>
        <w:rPr>
          <w:spacing w:val="-2"/>
        </w:rPr>
        <w:t>u</w:t>
      </w:r>
      <w:r>
        <w:t>rry</w:t>
      </w:r>
      <w:r>
        <w:rPr>
          <w:spacing w:val="-2"/>
        </w:rPr>
        <w:t xml:space="preserve"> </w:t>
      </w:r>
      <w:r>
        <w:rPr>
          <w:spacing w:val="1"/>
        </w:rPr>
        <w:t>m</w:t>
      </w:r>
      <w:r>
        <w:rPr>
          <w:spacing w:val="-1"/>
        </w:rPr>
        <w:t>u</w:t>
      </w:r>
      <w:r>
        <w:rPr>
          <w:spacing w:val="-3"/>
        </w:rPr>
        <w:t>s</w:t>
      </w:r>
      <w:r>
        <w:t xml:space="preserve">t </w:t>
      </w:r>
      <w:r>
        <w:rPr>
          <w:spacing w:val="-1"/>
        </w:rPr>
        <w:t>b</w:t>
      </w:r>
      <w:r>
        <w:t xml:space="preserve">e </w:t>
      </w:r>
      <w:r>
        <w:rPr>
          <w:spacing w:val="-3"/>
        </w:rPr>
        <w:t>r</w:t>
      </w:r>
      <w:r>
        <w:rPr>
          <w:spacing w:val="-2"/>
        </w:rPr>
        <w:t>e</w:t>
      </w:r>
      <w:r>
        <w:t>m</w:t>
      </w:r>
      <w:r>
        <w:rPr>
          <w:spacing w:val="-2"/>
        </w:rPr>
        <w:t>o</w:t>
      </w:r>
      <w:r>
        <w:t>v</w:t>
      </w:r>
      <w:r>
        <w:rPr>
          <w:spacing w:val="-2"/>
        </w:rPr>
        <w:t>e</w:t>
      </w:r>
      <w:r>
        <w:t>d</w:t>
      </w:r>
      <w:r>
        <w:rPr>
          <w:spacing w:val="-1"/>
        </w:rPr>
        <w:t xml:space="preserve"> </w:t>
      </w:r>
      <w:r>
        <w:t>to</w:t>
      </w:r>
      <w:r>
        <w:rPr>
          <w:spacing w:val="-1"/>
        </w:rPr>
        <w:t xml:space="preserve"> </w:t>
      </w:r>
      <w:r>
        <w:t>the</w:t>
      </w:r>
      <w:r>
        <w:rPr>
          <w:spacing w:val="-2"/>
        </w:rPr>
        <w:t xml:space="preserve"> </w:t>
      </w:r>
      <w:r>
        <w:rPr>
          <w:spacing w:val="1"/>
        </w:rPr>
        <w:t>o</w:t>
      </w:r>
      <w:r>
        <w:t>ri</w:t>
      </w:r>
      <w:r>
        <w:rPr>
          <w:spacing w:val="-2"/>
        </w:rPr>
        <w:t>g</w:t>
      </w:r>
      <w:r>
        <w:t>i</w:t>
      </w:r>
      <w:r>
        <w:rPr>
          <w:spacing w:val="-2"/>
        </w:rPr>
        <w:t>n</w:t>
      </w:r>
      <w:r>
        <w:t xml:space="preserve">al </w:t>
      </w:r>
      <w:r>
        <w:rPr>
          <w:spacing w:val="-1"/>
        </w:rPr>
        <w:t>d</w:t>
      </w:r>
      <w:r>
        <w:t>epth</w:t>
      </w:r>
      <w:r>
        <w:rPr>
          <w:spacing w:val="-3"/>
        </w:rPr>
        <w:t xml:space="preserve"> </w:t>
      </w:r>
      <w:r>
        <w:rPr>
          <w:spacing w:val="1"/>
        </w:rPr>
        <w:t>o</w:t>
      </w:r>
      <w:r>
        <w:t xml:space="preserve">f </w:t>
      </w:r>
      <w:r>
        <w:rPr>
          <w:spacing w:val="-2"/>
        </w:rPr>
        <w:t>t</w:t>
      </w:r>
      <w:r>
        <w:rPr>
          <w:spacing w:val="-1"/>
        </w:rPr>
        <w:t>h</w:t>
      </w:r>
      <w:r>
        <w:t xml:space="preserve">e </w:t>
      </w:r>
      <w:r>
        <w:rPr>
          <w:spacing w:val="-1"/>
        </w:rPr>
        <w:t>d</w:t>
      </w:r>
      <w:r>
        <w:t>ams.</w:t>
      </w:r>
      <w:r>
        <w:rPr>
          <w:spacing w:val="-3"/>
        </w:rPr>
        <w:t xml:space="preserve"> </w:t>
      </w:r>
      <w:r>
        <w:t>Dr</w:t>
      </w:r>
      <w:r>
        <w:rPr>
          <w:spacing w:val="-3"/>
        </w:rPr>
        <w:t>a</w:t>
      </w:r>
      <w:r>
        <w:t>win</w:t>
      </w:r>
      <w:r>
        <w:rPr>
          <w:spacing w:val="-2"/>
        </w:rPr>
        <w:t>g</w:t>
      </w:r>
      <w:r>
        <w:t>s wi</w:t>
      </w:r>
      <w:r>
        <w:rPr>
          <w:spacing w:val="-1"/>
        </w:rPr>
        <w:t>l</w:t>
      </w:r>
      <w:r>
        <w:t xml:space="preserve">l </w:t>
      </w:r>
      <w:r>
        <w:rPr>
          <w:spacing w:val="-4"/>
        </w:rPr>
        <w:t>b</w:t>
      </w:r>
      <w:r>
        <w:t>e</w:t>
      </w:r>
      <w:r>
        <w:rPr>
          <w:spacing w:val="-2"/>
        </w:rPr>
        <w:t xml:space="preserve"> </w:t>
      </w:r>
      <w:r>
        <w:t>su</w:t>
      </w:r>
      <w:r>
        <w:rPr>
          <w:spacing w:val="-2"/>
        </w:rPr>
        <w:t>p</w:t>
      </w:r>
      <w:r>
        <w:rPr>
          <w:spacing w:val="-1"/>
        </w:rPr>
        <w:t>p</w:t>
      </w:r>
      <w:r>
        <w:t>l</w:t>
      </w:r>
      <w:r>
        <w:rPr>
          <w:spacing w:val="-1"/>
        </w:rPr>
        <w:t>i</w:t>
      </w:r>
      <w:r>
        <w:t>ed.</w:t>
      </w:r>
    </w:p>
    <w:p w14:paraId="3577EAA2" w14:textId="77777777" w:rsidR="007C62E7" w:rsidRDefault="007C62E7" w:rsidP="007C62E7">
      <w:pPr>
        <w:spacing w:before="1" w:line="150" w:lineRule="exact"/>
        <w:rPr>
          <w:sz w:val="15"/>
          <w:szCs w:val="15"/>
        </w:rPr>
      </w:pPr>
    </w:p>
    <w:p w14:paraId="54711A60" w14:textId="77777777" w:rsidR="007C62E7" w:rsidRDefault="007C62E7" w:rsidP="007C62E7">
      <w:pPr>
        <w:spacing w:line="200" w:lineRule="exact"/>
        <w:rPr>
          <w:sz w:val="20"/>
          <w:szCs w:val="20"/>
        </w:rPr>
      </w:pPr>
    </w:p>
    <w:p w14:paraId="120DB755" w14:textId="77777777" w:rsidR="007C62E7" w:rsidRDefault="007C62E7" w:rsidP="005B3361">
      <w:pPr>
        <w:pStyle w:val="Heading6"/>
        <w:numPr>
          <w:ilvl w:val="0"/>
          <w:numId w:val="37"/>
        </w:numPr>
        <w:tabs>
          <w:tab w:val="left" w:pos="1116"/>
        </w:tabs>
        <w:ind w:left="1116"/>
        <w:rPr>
          <w:b w:val="0"/>
          <w:bCs w:val="0"/>
        </w:rPr>
      </w:pPr>
      <w:r>
        <w:rPr>
          <w:u w:val="single" w:color="000000"/>
        </w:rPr>
        <w:t>C</w:t>
      </w:r>
      <w:r>
        <w:rPr>
          <w:spacing w:val="-1"/>
          <w:u w:val="single" w:color="000000"/>
        </w:rPr>
        <w:t>o</w:t>
      </w:r>
      <w:r>
        <w:rPr>
          <w:spacing w:val="-2"/>
          <w:u w:val="single" w:color="000000"/>
        </w:rPr>
        <w:t>a</w:t>
      </w:r>
      <w:r>
        <w:rPr>
          <w:u w:val="single" w:color="000000"/>
        </w:rPr>
        <w:t>l st</w:t>
      </w:r>
      <w:r>
        <w:rPr>
          <w:spacing w:val="-4"/>
          <w:u w:val="single" w:color="000000"/>
        </w:rPr>
        <w:t>o</w:t>
      </w:r>
      <w:r>
        <w:rPr>
          <w:spacing w:val="1"/>
          <w:u w:val="single" w:color="000000"/>
        </w:rPr>
        <w:t>c</w:t>
      </w:r>
      <w:r>
        <w:rPr>
          <w:u w:val="single" w:color="000000"/>
        </w:rPr>
        <w:t>kyard</w:t>
      </w:r>
      <w:r>
        <w:rPr>
          <w:spacing w:val="-3"/>
          <w:u w:val="single" w:color="000000"/>
        </w:rPr>
        <w:t xml:space="preserve"> </w:t>
      </w:r>
      <w:r>
        <w:rPr>
          <w:u w:val="single" w:color="000000"/>
        </w:rPr>
        <w:t>p</w:t>
      </w:r>
      <w:r>
        <w:rPr>
          <w:spacing w:val="-2"/>
          <w:u w:val="single" w:color="000000"/>
        </w:rPr>
        <w:t>o</w:t>
      </w:r>
      <w:r>
        <w:rPr>
          <w:u w:val="single" w:color="000000"/>
        </w:rPr>
        <w:t>ll</w:t>
      </w:r>
      <w:r>
        <w:rPr>
          <w:spacing w:val="-1"/>
          <w:u w:val="single" w:color="000000"/>
        </w:rPr>
        <w:t>u</w:t>
      </w:r>
      <w:r>
        <w:rPr>
          <w:spacing w:val="-3"/>
          <w:u w:val="single" w:color="000000"/>
        </w:rPr>
        <w:t>t</w:t>
      </w:r>
      <w:r>
        <w:rPr>
          <w:u w:val="single" w:color="000000"/>
        </w:rPr>
        <w:t>i</w:t>
      </w:r>
      <w:r>
        <w:rPr>
          <w:spacing w:val="-1"/>
          <w:u w:val="single" w:color="000000"/>
        </w:rPr>
        <w:t>o</w:t>
      </w:r>
      <w:r>
        <w:rPr>
          <w:u w:val="single" w:color="000000"/>
        </w:rPr>
        <w:t>n</w:t>
      </w:r>
      <w:r>
        <w:rPr>
          <w:spacing w:val="-1"/>
          <w:u w:val="single" w:color="000000"/>
        </w:rPr>
        <w:t xml:space="preserve"> </w:t>
      </w:r>
      <w:r>
        <w:rPr>
          <w:u w:val="single" w:color="000000"/>
        </w:rPr>
        <w:t>c</w:t>
      </w:r>
      <w:r>
        <w:rPr>
          <w:spacing w:val="-2"/>
          <w:u w:val="single" w:color="000000"/>
        </w:rPr>
        <w:t>o</w:t>
      </w:r>
      <w:r>
        <w:rPr>
          <w:spacing w:val="-1"/>
          <w:u w:val="single" w:color="000000"/>
        </w:rPr>
        <w:t>n</w:t>
      </w:r>
      <w:r>
        <w:rPr>
          <w:u w:val="single" w:color="000000"/>
        </w:rPr>
        <w:t>tr</w:t>
      </w:r>
      <w:r>
        <w:rPr>
          <w:spacing w:val="-1"/>
          <w:u w:val="single" w:color="000000"/>
        </w:rPr>
        <w:t>o</w:t>
      </w:r>
      <w:r>
        <w:rPr>
          <w:u w:val="single" w:color="000000"/>
        </w:rPr>
        <w:t>l d</w:t>
      </w:r>
      <w:r>
        <w:rPr>
          <w:spacing w:val="-2"/>
          <w:u w:val="single" w:color="000000"/>
        </w:rPr>
        <w:t>a</w:t>
      </w:r>
      <w:r>
        <w:rPr>
          <w:u w:val="single" w:color="000000"/>
        </w:rPr>
        <w:t>m.</w:t>
      </w:r>
    </w:p>
    <w:p w14:paraId="333F0548" w14:textId="77777777" w:rsidR="007C62E7" w:rsidRDefault="007C62E7" w:rsidP="007C62E7">
      <w:pPr>
        <w:spacing w:before="12" w:line="280" w:lineRule="exact"/>
        <w:rPr>
          <w:sz w:val="28"/>
          <w:szCs w:val="28"/>
        </w:rPr>
      </w:pPr>
    </w:p>
    <w:p w14:paraId="13BA66FD" w14:textId="427E6244" w:rsidR="007C62E7" w:rsidRDefault="007C62E7" w:rsidP="007C62E7">
      <w:pPr>
        <w:pStyle w:val="BodyText"/>
        <w:spacing w:before="56" w:line="276" w:lineRule="auto"/>
        <w:ind w:left="113" w:right="111"/>
        <w:jc w:val="both"/>
      </w:pPr>
      <w:r>
        <w:rPr>
          <w:noProof/>
          <w:lang w:val="en-ZA" w:eastAsia="en-ZA"/>
        </w:rPr>
        <mc:AlternateContent>
          <mc:Choice Requires="wpg">
            <w:drawing>
              <wp:anchor distT="0" distB="0" distL="114300" distR="114300" simplePos="0" relativeHeight="251660288" behindDoc="1" locked="0" layoutInCell="1" allowOverlap="1" wp14:anchorId="1EA70C7D" wp14:editId="0996EAF5">
                <wp:simplePos x="0" y="0"/>
                <wp:positionH relativeFrom="page">
                  <wp:posOffset>6335395</wp:posOffset>
                </wp:positionH>
                <wp:positionV relativeFrom="paragraph">
                  <wp:posOffset>968375</wp:posOffset>
                </wp:positionV>
                <wp:extent cx="39370" cy="8890"/>
                <wp:effectExtent l="10795" t="1270" r="6985" b="889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8890"/>
                          <a:chOff x="9977" y="1525"/>
                          <a:chExt cx="62" cy="14"/>
                        </a:xfrm>
                      </wpg:grpSpPr>
                      <wps:wsp>
                        <wps:cNvPr id="16" name="Freeform 4"/>
                        <wps:cNvSpPr>
                          <a:spLocks/>
                        </wps:cNvSpPr>
                        <wps:spPr bwMode="auto">
                          <a:xfrm>
                            <a:off x="9977" y="1525"/>
                            <a:ext cx="62" cy="14"/>
                          </a:xfrm>
                          <a:custGeom>
                            <a:avLst/>
                            <a:gdLst>
                              <a:gd name="T0" fmla="+- 0 9977 9977"/>
                              <a:gd name="T1" fmla="*/ T0 w 62"/>
                              <a:gd name="T2" fmla="+- 0 1533 1525"/>
                              <a:gd name="T3" fmla="*/ 1533 h 14"/>
                              <a:gd name="T4" fmla="+- 0 10039 9977"/>
                              <a:gd name="T5" fmla="*/ T4 w 62"/>
                              <a:gd name="T6" fmla="+- 0 1533 1525"/>
                              <a:gd name="T7" fmla="*/ 1533 h 14"/>
                            </a:gdLst>
                            <a:ahLst/>
                            <a:cxnLst>
                              <a:cxn ang="0">
                                <a:pos x="T1" y="T3"/>
                              </a:cxn>
                              <a:cxn ang="0">
                                <a:pos x="T5" y="T7"/>
                              </a:cxn>
                            </a:cxnLst>
                            <a:rect l="0" t="0" r="r" b="b"/>
                            <a:pathLst>
                              <a:path w="62" h="14">
                                <a:moveTo>
                                  <a:pt x="0" y="8"/>
                                </a:moveTo>
                                <a:lnTo>
                                  <a:pt x="62" y="8"/>
                                </a:lnTo>
                              </a:path>
                            </a:pathLst>
                          </a:custGeom>
                          <a:noFill/>
                          <a:ln w="10414">
                            <a:solidFill>
                              <a:srgbClr val="8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4A68DD" id="Group 15" o:spid="_x0000_s1026" style="position:absolute;margin-left:498.85pt;margin-top:76.25pt;width:3.1pt;height:.7pt;z-index:-251656192;mso-position-horizontal-relative:page" coordorigin="9977,1525" coordsize="6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">
                <v:shape id="Freeform 4" o:spid="_x0000_s1027" style="position:absolute;left:9977;top:1525;width:62;height:14;visibility:visible;mso-wrap-style:square;v-text-anchor:top" coordsize="6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" path="m,8r62,e" filled="f" strokecolor="purple" strokeweight=".82pt">
                  <v:path arrowok="t" o:connecttype="custom" o:connectlocs="0,1533;62,1533" o:connectangles="0,0"/>
                </v:shape>
                <w10:wrap anchorx="page"/>
              </v:group>
            </w:pict>
          </mc:Fallback>
        </mc:AlternateContent>
      </w:r>
      <w:r>
        <w:rPr>
          <w:noProof/>
          <w:lang w:val="en-ZA" w:eastAsia="en-ZA"/>
        </w:rPr>
        <mc:AlternateContent>
          <mc:Choice Requires="wpg">
            <w:drawing>
              <wp:anchor distT="0" distB="0" distL="114300" distR="114300" simplePos="0" relativeHeight="251661312" behindDoc="1" locked="0" layoutInCell="1" allowOverlap="1" wp14:anchorId="7DC080C8" wp14:editId="5D19794F">
                <wp:simplePos x="0" y="0"/>
                <wp:positionH relativeFrom="page">
                  <wp:posOffset>610870</wp:posOffset>
                </wp:positionH>
                <wp:positionV relativeFrom="paragraph">
                  <wp:posOffset>822325</wp:posOffset>
                </wp:positionV>
                <wp:extent cx="1270" cy="194945"/>
                <wp:effectExtent l="10795" t="7620" r="6985" b="6985"/>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94945"/>
                          <a:chOff x="962" y="1295"/>
                          <a:chExt cx="2" cy="307"/>
                        </a:xfrm>
                      </wpg:grpSpPr>
                      <wps:wsp>
                        <wps:cNvPr id="14" name="Freeform 6"/>
                        <wps:cNvSpPr>
                          <a:spLocks/>
                        </wps:cNvSpPr>
                        <wps:spPr bwMode="auto">
                          <a:xfrm>
                            <a:off x="962" y="1295"/>
                            <a:ext cx="2" cy="307"/>
                          </a:xfrm>
                          <a:custGeom>
                            <a:avLst/>
                            <a:gdLst>
                              <a:gd name="T0" fmla="+- 0 1295 1295"/>
                              <a:gd name="T1" fmla="*/ 1295 h 307"/>
                              <a:gd name="T2" fmla="+- 0 1602 1295"/>
                              <a:gd name="T3" fmla="*/ 1602 h 307"/>
                            </a:gdLst>
                            <a:ahLst/>
                            <a:cxnLst>
                              <a:cxn ang="0">
                                <a:pos x="0" y="T1"/>
                              </a:cxn>
                              <a:cxn ang="0">
                                <a:pos x="0" y="T3"/>
                              </a:cxn>
                            </a:cxnLst>
                            <a:rect l="0" t="0" r="r" b="b"/>
                            <a:pathLst>
                              <a:path h="307">
                                <a:moveTo>
                                  <a:pt x="0" y="0"/>
                                </a:moveTo>
                                <a:lnTo>
                                  <a:pt x="0" y="307"/>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DE17E4" id="Group 13" o:spid="_x0000_s1026" style="position:absolute;margin-left:48.1pt;margin-top:64.75pt;width:.1pt;height:15.35pt;z-index:-251655168;mso-position-horizontal-relative:page" coordorigin="962,1295" coordsize="2,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">
                <v:shape id="Freeform 6" o:spid="_x0000_s1027" style="position:absolute;left:962;top:1295;width:2;height:307;visibility:visible;mso-wrap-style:square;v-text-anchor:top" coordsize="2,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" path="m,l,307e" filled="f" strokeweight=".82pt">
                  <v:path arrowok="t" o:connecttype="custom" o:connectlocs="0,1295;0,1602" o:connectangles="0,0"/>
                </v:shape>
                <w10:wrap anchorx="page"/>
              </v:group>
            </w:pict>
          </mc:Fallback>
        </mc:AlternateContent>
      </w:r>
      <w:r>
        <w:t>Coal</w:t>
      </w:r>
      <w:r>
        <w:rPr>
          <w:spacing w:val="35"/>
        </w:rPr>
        <w:t xml:space="preserve"> </w:t>
      </w:r>
      <w:r>
        <w:rPr>
          <w:spacing w:val="-3"/>
        </w:rPr>
        <w:t>s</w:t>
      </w:r>
      <w:r>
        <w:t>t</w:t>
      </w:r>
      <w:r>
        <w:rPr>
          <w:spacing w:val="-1"/>
        </w:rPr>
        <w:t>o</w:t>
      </w:r>
      <w:r>
        <w:t>ck</w:t>
      </w:r>
      <w:r>
        <w:rPr>
          <w:spacing w:val="-1"/>
        </w:rPr>
        <w:t>y</w:t>
      </w:r>
      <w:r>
        <w:t>ard</w:t>
      </w:r>
      <w:r>
        <w:rPr>
          <w:spacing w:val="35"/>
        </w:rPr>
        <w:t xml:space="preserve"> </w:t>
      </w:r>
      <w:r>
        <w:rPr>
          <w:spacing w:val="-1"/>
        </w:rPr>
        <w:t>p</w:t>
      </w:r>
      <w:r>
        <w:rPr>
          <w:spacing w:val="1"/>
        </w:rPr>
        <w:t>o</w:t>
      </w:r>
      <w:r>
        <w:t>l</w:t>
      </w:r>
      <w:r>
        <w:rPr>
          <w:spacing w:val="-1"/>
        </w:rPr>
        <w:t>lu</w:t>
      </w:r>
      <w:r>
        <w:t>t</w:t>
      </w:r>
      <w:r>
        <w:rPr>
          <w:spacing w:val="-3"/>
        </w:rPr>
        <w:t>i</w:t>
      </w:r>
      <w:r>
        <w:rPr>
          <w:spacing w:val="1"/>
        </w:rPr>
        <w:t>o</w:t>
      </w:r>
      <w:r>
        <w:t>n</w:t>
      </w:r>
      <w:r>
        <w:rPr>
          <w:spacing w:val="33"/>
        </w:rPr>
        <w:t xml:space="preserve"> </w:t>
      </w:r>
      <w:r>
        <w:rPr>
          <w:spacing w:val="-3"/>
        </w:rPr>
        <w:t>c</w:t>
      </w:r>
      <w:r>
        <w:rPr>
          <w:spacing w:val="1"/>
        </w:rPr>
        <w:t>o</w:t>
      </w:r>
      <w:r>
        <w:rPr>
          <w:spacing w:val="-1"/>
        </w:rPr>
        <w:t>n</w:t>
      </w:r>
      <w:r>
        <w:t>tr</w:t>
      </w:r>
      <w:r>
        <w:rPr>
          <w:spacing w:val="1"/>
        </w:rPr>
        <w:t>o</w:t>
      </w:r>
      <w:r>
        <w:t>l</w:t>
      </w:r>
      <w:r>
        <w:rPr>
          <w:spacing w:val="35"/>
        </w:rPr>
        <w:t xml:space="preserve"> </w:t>
      </w:r>
      <w:r>
        <w:rPr>
          <w:spacing w:val="-1"/>
        </w:rPr>
        <w:t>d</w:t>
      </w:r>
      <w:r>
        <w:rPr>
          <w:spacing w:val="-3"/>
        </w:rPr>
        <w:t>a</w:t>
      </w:r>
      <w:r>
        <w:t>m</w:t>
      </w:r>
      <w:r>
        <w:rPr>
          <w:spacing w:val="37"/>
        </w:rPr>
        <w:t xml:space="preserve"> </w:t>
      </w:r>
      <w:r>
        <w:rPr>
          <w:spacing w:val="-3"/>
        </w:rPr>
        <w:t>r</w:t>
      </w:r>
      <w:r>
        <w:t>ec</w:t>
      </w:r>
      <w:r>
        <w:rPr>
          <w:spacing w:val="1"/>
        </w:rPr>
        <w:t>e</w:t>
      </w:r>
      <w:r>
        <w:rPr>
          <w:spacing w:val="-3"/>
        </w:rPr>
        <w:t>i</w:t>
      </w:r>
      <w:r>
        <w:t>ves</w:t>
      </w:r>
      <w:r>
        <w:rPr>
          <w:spacing w:val="34"/>
        </w:rPr>
        <w:t xml:space="preserve"> </w:t>
      </w:r>
      <w:r>
        <w:t>w</w:t>
      </w:r>
      <w:r>
        <w:rPr>
          <w:spacing w:val="-2"/>
        </w:rPr>
        <w:t>a</w:t>
      </w:r>
      <w:r>
        <w:t>t</w:t>
      </w:r>
      <w:r>
        <w:rPr>
          <w:spacing w:val="-2"/>
        </w:rPr>
        <w:t>e</w:t>
      </w:r>
      <w:r>
        <w:t>r</w:t>
      </w:r>
      <w:r>
        <w:rPr>
          <w:spacing w:val="36"/>
        </w:rPr>
        <w:t xml:space="preserve"> </w:t>
      </w:r>
      <w:r>
        <w:t>fr</w:t>
      </w:r>
      <w:r>
        <w:rPr>
          <w:spacing w:val="-2"/>
        </w:rPr>
        <w:t>o</w:t>
      </w:r>
      <w:r>
        <w:t>m</w:t>
      </w:r>
      <w:r>
        <w:rPr>
          <w:spacing w:val="34"/>
        </w:rPr>
        <w:t xml:space="preserve"> </w:t>
      </w:r>
      <w:r>
        <w:t>the</w:t>
      </w:r>
      <w:r>
        <w:rPr>
          <w:spacing w:val="34"/>
        </w:rPr>
        <w:t xml:space="preserve"> </w:t>
      </w:r>
      <w:r>
        <w:t>c</w:t>
      </w:r>
      <w:r>
        <w:rPr>
          <w:spacing w:val="1"/>
        </w:rPr>
        <w:t>o</w:t>
      </w:r>
      <w:r>
        <w:t>al</w:t>
      </w:r>
      <w:r>
        <w:rPr>
          <w:spacing w:val="33"/>
        </w:rPr>
        <w:t xml:space="preserve"> </w:t>
      </w:r>
      <w:r>
        <w:t>s</w:t>
      </w:r>
      <w:r>
        <w:rPr>
          <w:spacing w:val="-2"/>
        </w:rPr>
        <w:t>t</w:t>
      </w:r>
      <w:r>
        <w:rPr>
          <w:spacing w:val="1"/>
        </w:rPr>
        <w:t>o</w:t>
      </w:r>
      <w:r>
        <w:rPr>
          <w:spacing w:val="-3"/>
        </w:rPr>
        <w:t>c</w:t>
      </w:r>
      <w:r>
        <w:t>k</w:t>
      </w:r>
      <w:r>
        <w:rPr>
          <w:spacing w:val="33"/>
        </w:rPr>
        <w:t xml:space="preserve"> </w:t>
      </w:r>
      <w:r>
        <w:t>ya</w:t>
      </w:r>
      <w:r>
        <w:rPr>
          <w:spacing w:val="-3"/>
        </w:rPr>
        <w:t>r</w:t>
      </w:r>
      <w:r>
        <w:t>d</w:t>
      </w:r>
      <w:r>
        <w:rPr>
          <w:spacing w:val="35"/>
        </w:rPr>
        <w:t xml:space="preserve"> </w:t>
      </w:r>
      <w:r>
        <w:t>via</w:t>
      </w:r>
      <w:r>
        <w:rPr>
          <w:spacing w:val="33"/>
        </w:rPr>
        <w:t xml:space="preserve"> </w:t>
      </w:r>
      <w:r>
        <w:t>the</w:t>
      </w:r>
      <w:r>
        <w:rPr>
          <w:spacing w:val="34"/>
        </w:rPr>
        <w:t xml:space="preserve"> </w:t>
      </w:r>
      <w:r>
        <w:rPr>
          <w:spacing w:val="6"/>
        </w:rPr>
        <w:t>v</w:t>
      </w:r>
      <w:r>
        <w:rPr>
          <w:spacing w:val="-1"/>
        </w:rPr>
        <w:t>-d</w:t>
      </w:r>
      <w:r>
        <w:t>ra</w:t>
      </w:r>
      <w:r>
        <w:rPr>
          <w:spacing w:val="-1"/>
        </w:rPr>
        <w:t>in</w:t>
      </w:r>
      <w:r>
        <w:t>s</w:t>
      </w:r>
      <w:r>
        <w:rPr>
          <w:spacing w:val="35"/>
        </w:rPr>
        <w:t xml:space="preserve"> </w:t>
      </w:r>
      <w:r>
        <w:t>a</w:t>
      </w:r>
      <w:r>
        <w:rPr>
          <w:spacing w:val="-1"/>
        </w:rPr>
        <w:t>n</w:t>
      </w:r>
      <w:r>
        <w:t>d</w:t>
      </w:r>
      <w:r>
        <w:rPr>
          <w:spacing w:val="33"/>
        </w:rPr>
        <w:t xml:space="preserve"> </w:t>
      </w:r>
      <w:r>
        <w:t>ra</w:t>
      </w:r>
      <w:r>
        <w:rPr>
          <w:spacing w:val="-4"/>
        </w:rPr>
        <w:t>i</w:t>
      </w:r>
      <w:r>
        <w:t>n catc</w:t>
      </w:r>
      <w:r>
        <w:rPr>
          <w:spacing w:val="-1"/>
        </w:rPr>
        <w:t>h</w:t>
      </w:r>
      <w:r>
        <w:rPr>
          <w:spacing w:val="-2"/>
        </w:rPr>
        <w:t>m</w:t>
      </w:r>
      <w:r>
        <w:t>ent</w:t>
      </w:r>
      <w:r>
        <w:rPr>
          <w:spacing w:val="5"/>
        </w:rPr>
        <w:t xml:space="preserve"> </w:t>
      </w:r>
      <w:r>
        <w:t>area.</w:t>
      </w:r>
      <w:r>
        <w:rPr>
          <w:spacing w:val="4"/>
        </w:rPr>
        <w:t xml:space="preserve"> </w:t>
      </w:r>
      <w:r>
        <w:t>This</w:t>
      </w:r>
      <w:r>
        <w:rPr>
          <w:spacing w:val="4"/>
        </w:rPr>
        <w:t xml:space="preserve"> </w:t>
      </w:r>
      <w:r>
        <w:t>is</w:t>
      </w:r>
      <w:r>
        <w:rPr>
          <w:spacing w:val="2"/>
        </w:rPr>
        <w:t xml:space="preserve"> </w:t>
      </w:r>
      <w:r>
        <w:t>m</w:t>
      </w:r>
      <w:r>
        <w:rPr>
          <w:spacing w:val="-3"/>
        </w:rPr>
        <w:t>a</w:t>
      </w:r>
      <w:r>
        <w:t>i</w:t>
      </w:r>
      <w:r>
        <w:rPr>
          <w:spacing w:val="-2"/>
        </w:rPr>
        <w:t>n</w:t>
      </w:r>
      <w:r>
        <w:t>ly</w:t>
      </w:r>
      <w:r>
        <w:rPr>
          <w:spacing w:val="5"/>
        </w:rPr>
        <w:t xml:space="preserve"> </w:t>
      </w:r>
      <w:r>
        <w:t>clear</w:t>
      </w:r>
      <w:r>
        <w:rPr>
          <w:spacing w:val="5"/>
        </w:rPr>
        <w:t xml:space="preserve"> </w:t>
      </w:r>
      <w:r>
        <w:t>c</w:t>
      </w:r>
      <w:r>
        <w:rPr>
          <w:spacing w:val="-1"/>
        </w:rPr>
        <w:t>o</w:t>
      </w:r>
      <w:r>
        <w:t>al</w:t>
      </w:r>
      <w:r>
        <w:rPr>
          <w:spacing w:val="4"/>
        </w:rPr>
        <w:t xml:space="preserve"> </w:t>
      </w:r>
      <w:r>
        <w:t>wat</w:t>
      </w:r>
      <w:r>
        <w:rPr>
          <w:spacing w:val="-2"/>
        </w:rPr>
        <w:t>e</w:t>
      </w:r>
      <w:r>
        <w:t>r</w:t>
      </w:r>
      <w:r>
        <w:rPr>
          <w:spacing w:val="8"/>
        </w:rPr>
        <w:t xml:space="preserve"> </w:t>
      </w:r>
      <w:r>
        <w:rPr>
          <w:spacing w:val="-1"/>
        </w:rPr>
        <w:t>bu</w:t>
      </w:r>
      <w:r>
        <w:t>t</w:t>
      </w:r>
      <w:r>
        <w:rPr>
          <w:spacing w:val="5"/>
        </w:rPr>
        <w:t xml:space="preserve"> </w:t>
      </w:r>
      <w:r>
        <w:t>it</w:t>
      </w:r>
      <w:r>
        <w:rPr>
          <w:spacing w:val="5"/>
        </w:rPr>
        <w:t xml:space="preserve"> </w:t>
      </w:r>
      <w:r>
        <w:t>can</w:t>
      </w:r>
      <w:r>
        <w:rPr>
          <w:spacing w:val="4"/>
        </w:rPr>
        <w:t xml:space="preserve"> </w:t>
      </w:r>
      <w:r>
        <w:t>still</w:t>
      </w:r>
      <w:r>
        <w:rPr>
          <w:spacing w:val="4"/>
        </w:rPr>
        <w:t xml:space="preserve"> </w:t>
      </w:r>
      <w:r>
        <w:rPr>
          <w:spacing w:val="-1"/>
        </w:rPr>
        <w:t>h</w:t>
      </w:r>
      <w:r>
        <w:t>ave</w:t>
      </w:r>
      <w:r>
        <w:rPr>
          <w:spacing w:val="5"/>
        </w:rPr>
        <w:t xml:space="preserve"> </w:t>
      </w:r>
      <w:r w:rsidR="001C1051">
        <w:rPr>
          <w:spacing w:val="-3"/>
        </w:rPr>
        <w:t>silt</w:t>
      </w:r>
      <w:r w:rsidR="001C1051">
        <w:rPr>
          <w:spacing w:val="3"/>
        </w:rPr>
        <w:t xml:space="preserve"> </w:t>
      </w:r>
      <w:r>
        <w:t>that</w:t>
      </w:r>
      <w:r>
        <w:rPr>
          <w:spacing w:val="5"/>
        </w:rPr>
        <w:t xml:space="preserve"> </w:t>
      </w:r>
      <w:r>
        <w:t>will</w:t>
      </w:r>
      <w:r>
        <w:rPr>
          <w:spacing w:val="4"/>
        </w:rPr>
        <w:t xml:space="preserve"> </w:t>
      </w:r>
      <w:r>
        <w:t>sett</w:t>
      </w:r>
      <w:r>
        <w:rPr>
          <w:spacing w:val="-3"/>
        </w:rPr>
        <w:t>l</w:t>
      </w:r>
      <w:r>
        <w:t>e</w:t>
      </w:r>
      <w:r>
        <w:rPr>
          <w:spacing w:val="5"/>
        </w:rPr>
        <w:t xml:space="preserve"> </w:t>
      </w:r>
      <w:r>
        <w:t>in</w:t>
      </w:r>
      <w:r>
        <w:rPr>
          <w:spacing w:val="4"/>
        </w:rPr>
        <w:t xml:space="preserve"> </w:t>
      </w:r>
      <w:r>
        <w:t>the</w:t>
      </w:r>
      <w:r>
        <w:rPr>
          <w:spacing w:val="5"/>
        </w:rPr>
        <w:t xml:space="preserve"> </w:t>
      </w:r>
      <w:r>
        <w:rPr>
          <w:spacing w:val="-1"/>
        </w:rPr>
        <w:t>d</w:t>
      </w:r>
      <w:r>
        <w:t>am as</w:t>
      </w:r>
      <w:r>
        <w:rPr>
          <w:spacing w:val="17"/>
        </w:rPr>
        <w:t xml:space="preserve"> </w:t>
      </w:r>
      <w:r>
        <w:t>well</w:t>
      </w:r>
      <w:r>
        <w:rPr>
          <w:spacing w:val="16"/>
        </w:rPr>
        <w:t xml:space="preserve"> </w:t>
      </w:r>
      <w:r>
        <w:t>as</w:t>
      </w:r>
      <w:r>
        <w:rPr>
          <w:spacing w:val="17"/>
        </w:rPr>
        <w:t xml:space="preserve"> </w:t>
      </w:r>
      <w:r w:rsidR="001C1051">
        <w:rPr>
          <w:spacing w:val="-2"/>
        </w:rPr>
        <w:t>v</w:t>
      </w:r>
      <w:r w:rsidR="001C1051">
        <w:t>eg</w:t>
      </w:r>
      <w:r w:rsidR="001C1051">
        <w:rPr>
          <w:spacing w:val="-1"/>
        </w:rPr>
        <w:t>e</w:t>
      </w:r>
      <w:r w:rsidR="001C1051">
        <w:t>tat</w:t>
      </w:r>
      <w:r w:rsidR="001C1051">
        <w:rPr>
          <w:spacing w:val="-3"/>
        </w:rPr>
        <w:t>i</w:t>
      </w:r>
      <w:r w:rsidR="001C1051">
        <w:rPr>
          <w:spacing w:val="1"/>
        </w:rPr>
        <w:t>o</w:t>
      </w:r>
      <w:r w:rsidR="001C1051">
        <w:t>n</w:t>
      </w:r>
      <w:r>
        <w:rPr>
          <w:spacing w:val="16"/>
        </w:rPr>
        <w:t xml:space="preserve"> </w:t>
      </w:r>
      <w:r>
        <w:rPr>
          <w:spacing w:val="-1"/>
        </w:rPr>
        <w:t>g</w:t>
      </w:r>
      <w:r>
        <w:t>row</w:t>
      </w:r>
      <w:r>
        <w:rPr>
          <w:spacing w:val="-3"/>
        </w:rPr>
        <w:t>i</w:t>
      </w:r>
      <w:r>
        <w:rPr>
          <w:spacing w:val="-1"/>
        </w:rPr>
        <w:t>n</w:t>
      </w:r>
      <w:r>
        <w:t>g</w:t>
      </w:r>
      <w:r>
        <w:rPr>
          <w:spacing w:val="16"/>
        </w:rPr>
        <w:t xml:space="preserve"> </w:t>
      </w:r>
      <w:r>
        <w:t>i</w:t>
      </w:r>
      <w:r>
        <w:rPr>
          <w:spacing w:val="-2"/>
        </w:rPr>
        <w:t>n</w:t>
      </w:r>
      <w:r>
        <w:t>si</w:t>
      </w:r>
      <w:r>
        <w:rPr>
          <w:spacing w:val="-2"/>
        </w:rPr>
        <w:t>d</w:t>
      </w:r>
      <w:r>
        <w:t>e</w:t>
      </w:r>
      <w:r>
        <w:rPr>
          <w:spacing w:val="17"/>
        </w:rPr>
        <w:t xml:space="preserve"> </w:t>
      </w:r>
      <w:r>
        <w:t>the</w:t>
      </w:r>
      <w:r>
        <w:rPr>
          <w:spacing w:val="17"/>
        </w:rPr>
        <w:t xml:space="preserve"> </w:t>
      </w:r>
      <w:proofErr w:type="gramStart"/>
      <w:r>
        <w:rPr>
          <w:spacing w:val="-1"/>
        </w:rPr>
        <w:t>d</w:t>
      </w:r>
      <w:r>
        <w:t>am..</w:t>
      </w:r>
      <w:proofErr w:type="gramEnd"/>
      <w:r>
        <w:rPr>
          <w:spacing w:val="4"/>
        </w:rPr>
        <w:t xml:space="preserve"> </w:t>
      </w:r>
      <w:r w:rsidR="001C1051" w:rsidRPr="001C1051">
        <w:t>The Contractor will still be expected to use suitable equipment to carry out cleaning activities.</w:t>
      </w:r>
      <w:r>
        <w:rPr>
          <w:spacing w:val="17"/>
        </w:rPr>
        <w:t xml:space="preserve"> </w:t>
      </w:r>
      <w:r>
        <w:t>C</w:t>
      </w:r>
      <w:r>
        <w:rPr>
          <w:spacing w:val="-3"/>
        </w:rPr>
        <w:t>l</w:t>
      </w:r>
      <w:r>
        <w:t>ean</w:t>
      </w:r>
      <w:r>
        <w:rPr>
          <w:spacing w:val="-1"/>
        </w:rPr>
        <w:t>in</w:t>
      </w:r>
      <w:r>
        <w:t>g</w:t>
      </w:r>
      <w:r>
        <w:rPr>
          <w:spacing w:val="16"/>
        </w:rPr>
        <w:t xml:space="preserve"> </w:t>
      </w:r>
      <w:r>
        <w:rPr>
          <w:spacing w:val="1"/>
        </w:rPr>
        <w:t>o</w:t>
      </w:r>
      <w:r>
        <w:t>f</w:t>
      </w:r>
      <w:r>
        <w:rPr>
          <w:spacing w:val="14"/>
        </w:rPr>
        <w:t xml:space="preserve"> </w:t>
      </w:r>
      <w:r>
        <w:t>th</w:t>
      </w:r>
      <w:r>
        <w:rPr>
          <w:spacing w:val="-1"/>
        </w:rPr>
        <w:t>i</w:t>
      </w:r>
      <w:r>
        <w:t>s</w:t>
      </w:r>
      <w:r>
        <w:rPr>
          <w:spacing w:val="17"/>
        </w:rPr>
        <w:t xml:space="preserve"> </w:t>
      </w:r>
      <w:r>
        <w:rPr>
          <w:spacing w:val="-1"/>
        </w:rPr>
        <w:t>d</w:t>
      </w:r>
      <w:r>
        <w:t>am</w:t>
      </w:r>
      <w:r>
        <w:rPr>
          <w:spacing w:val="13"/>
        </w:rPr>
        <w:t xml:space="preserve"> </w:t>
      </w:r>
      <w:r>
        <w:t>to</w:t>
      </w:r>
      <w:r>
        <w:rPr>
          <w:spacing w:val="18"/>
        </w:rPr>
        <w:t xml:space="preserve"> </w:t>
      </w:r>
      <w:r>
        <w:rPr>
          <w:spacing w:val="-1"/>
        </w:rPr>
        <w:t>b</w:t>
      </w:r>
      <w:r>
        <w:t>e</w:t>
      </w:r>
      <w:r>
        <w:rPr>
          <w:spacing w:val="15"/>
        </w:rPr>
        <w:t xml:space="preserve"> </w:t>
      </w:r>
      <w:r>
        <w:t>cleaned</w:t>
      </w:r>
      <w:r>
        <w:rPr>
          <w:spacing w:val="14"/>
        </w:rPr>
        <w:t xml:space="preserve"> </w:t>
      </w:r>
      <w:r w:rsidR="00AD0822">
        <w:rPr>
          <w:spacing w:val="14"/>
        </w:rPr>
        <w:t xml:space="preserve">every 2,5 </w:t>
      </w:r>
      <w:r>
        <w:t>ye</w:t>
      </w:r>
      <w:r>
        <w:rPr>
          <w:spacing w:val="-3"/>
        </w:rPr>
        <w:t>a</w:t>
      </w:r>
      <w:r>
        <w:t>r</w:t>
      </w:r>
      <w:r>
        <w:rPr>
          <w:spacing w:val="15"/>
        </w:rPr>
        <w:t xml:space="preserve"> </w:t>
      </w:r>
      <w:r>
        <w:rPr>
          <w:spacing w:val="1"/>
        </w:rPr>
        <w:t>o</w:t>
      </w:r>
      <w:r>
        <w:t>r</w:t>
      </w:r>
      <w:r>
        <w:rPr>
          <w:spacing w:val="14"/>
        </w:rPr>
        <w:t xml:space="preserve"> </w:t>
      </w:r>
      <w:r>
        <w:rPr>
          <w:spacing w:val="1"/>
        </w:rPr>
        <w:t>o</w:t>
      </w:r>
      <w:r>
        <w:t>n</w:t>
      </w:r>
      <w:r>
        <w:rPr>
          <w:spacing w:val="14"/>
        </w:rPr>
        <w:t xml:space="preserve"> </w:t>
      </w:r>
      <w:r>
        <w:t>req</w:t>
      </w:r>
      <w:r>
        <w:rPr>
          <w:spacing w:val="-2"/>
        </w:rPr>
        <w:t>u</w:t>
      </w:r>
      <w:r>
        <w:t>est</w:t>
      </w:r>
      <w:r>
        <w:rPr>
          <w:spacing w:val="17"/>
        </w:rPr>
        <w:t xml:space="preserve"> </w:t>
      </w:r>
      <w:r>
        <w:rPr>
          <w:spacing w:val="-4"/>
        </w:rPr>
        <w:t>d</w:t>
      </w:r>
      <w:r>
        <w:t>epen</w:t>
      </w:r>
      <w:r>
        <w:rPr>
          <w:spacing w:val="-2"/>
        </w:rPr>
        <w:t>d</w:t>
      </w:r>
      <w:r>
        <w:t>i</w:t>
      </w:r>
      <w:r>
        <w:rPr>
          <w:spacing w:val="-2"/>
        </w:rPr>
        <w:t>n</w:t>
      </w:r>
      <w:r>
        <w:t>g</w:t>
      </w:r>
      <w:r>
        <w:rPr>
          <w:spacing w:val="16"/>
        </w:rPr>
        <w:t xml:space="preserve"> </w:t>
      </w:r>
      <w:r>
        <w:rPr>
          <w:spacing w:val="1"/>
        </w:rPr>
        <w:t>o</w:t>
      </w:r>
      <w:r>
        <w:t>n</w:t>
      </w:r>
      <w:r>
        <w:rPr>
          <w:spacing w:val="16"/>
        </w:rPr>
        <w:t xml:space="preserve"> </w:t>
      </w:r>
      <w:r>
        <w:t>the rate</w:t>
      </w:r>
      <w:r>
        <w:rPr>
          <w:spacing w:val="-2"/>
        </w:rPr>
        <w:t xml:space="preserve"> </w:t>
      </w:r>
      <w:r>
        <w:rPr>
          <w:spacing w:val="1"/>
        </w:rPr>
        <w:t>o</w:t>
      </w:r>
      <w:r>
        <w:t xml:space="preserve">f </w:t>
      </w:r>
      <w:r>
        <w:rPr>
          <w:spacing w:val="-2"/>
        </w:rPr>
        <w:t>s</w:t>
      </w:r>
      <w:r>
        <w:t>ett</w:t>
      </w:r>
      <w:r>
        <w:rPr>
          <w:spacing w:val="-3"/>
        </w:rPr>
        <w:t>l</w:t>
      </w:r>
      <w:r>
        <w:t>e</w:t>
      </w:r>
      <w:r>
        <w:rPr>
          <w:spacing w:val="-1"/>
        </w:rPr>
        <w:t>m</w:t>
      </w:r>
      <w:r>
        <w:t>ent.</w:t>
      </w:r>
    </w:p>
    <w:p w14:paraId="710DA47D" w14:textId="77777777" w:rsidR="007C62E7" w:rsidRDefault="007C62E7" w:rsidP="007C62E7">
      <w:pPr>
        <w:spacing w:line="276" w:lineRule="auto"/>
        <w:jc w:val="both"/>
        <w:sectPr w:rsidR="007C62E7">
          <w:pgSz w:w="11907" w:h="16840"/>
          <w:pgMar w:top="1360" w:right="1020" w:bottom="1080" w:left="1020" w:header="755" w:footer="891" w:gutter="0"/>
          <w:cols w:space="720"/>
        </w:sectPr>
      </w:pPr>
    </w:p>
    <w:p w14:paraId="336C5289" w14:textId="664460A0" w:rsidR="007C62E7" w:rsidRDefault="007C62E7" w:rsidP="005B3361">
      <w:pPr>
        <w:pStyle w:val="BodyText"/>
        <w:numPr>
          <w:ilvl w:val="2"/>
          <w:numId w:val="39"/>
        </w:numPr>
        <w:tabs>
          <w:tab w:val="left" w:pos="833"/>
        </w:tabs>
        <w:spacing w:before="41" w:line="239" w:lineRule="auto"/>
        <w:ind w:right="114"/>
        <w:jc w:val="both"/>
      </w:pPr>
      <w:r>
        <w:lastRenderedPageBreak/>
        <w:t>T</w:t>
      </w:r>
      <w:r>
        <w:rPr>
          <w:spacing w:val="-1"/>
        </w:rPr>
        <w:t>h</w:t>
      </w:r>
      <w:r>
        <w:t>e</w:t>
      </w:r>
      <w:r>
        <w:rPr>
          <w:spacing w:val="13"/>
        </w:rPr>
        <w:t xml:space="preserve"> </w:t>
      </w:r>
      <w:r>
        <w:t>sl</w:t>
      </w:r>
      <w:r>
        <w:rPr>
          <w:spacing w:val="-2"/>
        </w:rPr>
        <w:t>u</w:t>
      </w:r>
      <w:r>
        <w:rPr>
          <w:spacing w:val="-1"/>
        </w:rPr>
        <w:t>dg</w:t>
      </w:r>
      <w:r>
        <w:t>e</w:t>
      </w:r>
      <w:r>
        <w:rPr>
          <w:spacing w:val="13"/>
        </w:rPr>
        <w:t xml:space="preserve"> </w:t>
      </w:r>
      <w:r>
        <w:t>a</w:t>
      </w:r>
      <w:r>
        <w:rPr>
          <w:spacing w:val="-1"/>
        </w:rPr>
        <w:t>n</w:t>
      </w:r>
      <w:r>
        <w:t>d</w:t>
      </w:r>
      <w:r>
        <w:rPr>
          <w:spacing w:val="12"/>
        </w:rPr>
        <w:t xml:space="preserve"> </w:t>
      </w:r>
      <w:r w:rsidR="001C1051">
        <w:t>veg</w:t>
      </w:r>
      <w:r w:rsidR="001C1051">
        <w:rPr>
          <w:spacing w:val="-1"/>
        </w:rPr>
        <w:t>e</w:t>
      </w:r>
      <w:r w:rsidR="001C1051">
        <w:t>tati</w:t>
      </w:r>
      <w:r w:rsidR="001C1051">
        <w:rPr>
          <w:spacing w:val="-2"/>
        </w:rPr>
        <w:t>o</w:t>
      </w:r>
      <w:r w:rsidR="001C1051">
        <w:t>n</w:t>
      </w:r>
      <w:r>
        <w:rPr>
          <w:spacing w:val="12"/>
        </w:rPr>
        <w:t xml:space="preserve"> </w:t>
      </w:r>
      <w:r>
        <w:t>should</w:t>
      </w:r>
      <w:r>
        <w:rPr>
          <w:spacing w:val="11"/>
        </w:rPr>
        <w:t xml:space="preserve"> </w:t>
      </w:r>
      <w:r>
        <w:rPr>
          <w:spacing w:val="-1"/>
        </w:rPr>
        <w:t>b</w:t>
      </w:r>
      <w:r>
        <w:t>e</w:t>
      </w:r>
      <w:r>
        <w:rPr>
          <w:spacing w:val="13"/>
        </w:rPr>
        <w:t xml:space="preserve"> </w:t>
      </w:r>
      <w:r>
        <w:t>re</w:t>
      </w:r>
      <w:r>
        <w:rPr>
          <w:spacing w:val="1"/>
        </w:rPr>
        <w:t>m</w:t>
      </w:r>
      <w:r>
        <w:rPr>
          <w:spacing w:val="-2"/>
        </w:rPr>
        <w:t>o</w:t>
      </w:r>
      <w:r>
        <w:t>ved</w:t>
      </w:r>
      <w:r>
        <w:rPr>
          <w:spacing w:val="12"/>
        </w:rPr>
        <w:t xml:space="preserve"> </w:t>
      </w:r>
      <w:r>
        <w:t>a</w:t>
      </w:r>
      <w:r>
        <w:rPr>
          <w:spacing w:val="-4"/>
        </w:rPr>
        <w:t>n</w:t>
      </w:r>
      <w:r>
        <w:t>d</w:t>
      </w:r>
      <w:r>
        <w:rPr>
          <w:spacing w:val="12"/>
        </w:rPr>
        <w:t xml:space="preserve"> </w:t>
      </w:r>
      <w:r>
        <w:rPr>
          <w:spacing w:val="-1"/>
        </w:rPr>
        <w:t>d</w:t>
      </w:r>
      <w:r>
        <w:t>ried</w:t>
      </w:r>
      <w:r>
        <w:rPr>
          <w:spacing w:val="12"/>
        </w:rPr>
        <w:t xml:space="preserve"> </w:t>
      </w:r>
      <w:r>
        <w:rPr>
          <w:spacing w:val="-1"/>
        </w:rPr>
        <w:t>b</w:t>
      </w:r>
      <w:r>
        <w:t>y</w:t>
      </w:r>
      <w:r>
        <w:rPr>
          <w:spacing w:val="13"/>
        </w:rPr>
        <w:t xml:space="preserve"> </w:t>
      </w:r>
      <w:r>
        <w:t xml:space="preserve">the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spacing w:val="1"/>
        </w:rPr>
        <w:t>r</w:t>
      </w:r>
      <w:r>
        <w:t>.</w:t>
      </w:r>
      <w:r>
        <w:rPr>
          <w:spacing w:val="21"/>
        </w:rPr>
        <w:t xml:space="preserve"> </w:t>
      </w:r>
      <w:r>
        <w:t>The</w:t>
      </w:r>
      <w:r>
        <w:rPr>
          <w:spacing w:val="22"/>
        </w:rPr>
        <w:t xml:space="preserve"> </w:t>
      </w:r>
      <w:r>
        <w:t>sl</w:t>
      </w:r>
      <w:r>
        <w:rPr>
          <w:spacing w:val="-2"/>
        </w:rPr>
        <w:t>u</w:t>
      </w:r>
      <w:r>
        <w:rPr>
          <w:spacing w:val="-1"/>
        </w:rPr>
        <w:t>dg</w:t>
      </w:r>
      <w:r>
        <w:t>e</w:t>
      </w:r>
      <w:r>
        <w:rPr>
          <w:spacing w:val="22"/>
        </w:rPr>
        <w:t xml:space="preserve"> </w:t>
      </w:r>
      <w:r>
        <w:t>to</w:t>
      </w:r>
      <w:r>
        <w:rPr>
          <w:spacing w:val="21"/>
        </w:rPr>
        <w:t xml:space="preserve"> </w:t>
      </w:r>
      <w:r>
        <w:rPr>
          <w:spacing w:val="-1"/>
        </w:rPr>
        <w:t>b</w:t>
      </w:r>
      <w:r>
        <w:t>e</w:t>
      </w:r>
      <w:r>
        <w:rPr>
          <w:spacing w:val="22"/>
        </w:rPr>
        <w:t xml:space="preserve"> </w:t>
      </w:r>
      <w:r>
        <w:rPr>
          <w:spacing w:val="-1"/>
        </w:rPr>
        <w:t>d</w:t>
      </w:r>
      <w:r>
        <w:t>ried</w:t>
      </w:r>
      <w:r>
        <w:rPr>
          <w:spacing w:val="21"/>
        </w:rPr>
        <w:t xml:space="preserve"> </w:t>
      </w:r>
      <w:r>
        <w:rPr>
          <w:spacing w:val="-1"/>
        </w:rPr>
        <w:t>b</w:t>
      </w:r>
      <w:r>
        <w:t>ef</w:t>
      </w:r>
      <w:r>
        <w:rPr>
          <w:spacing w:val="1"/>
        </w:rPr>
        <w:t>o</w:t>
      </w:r>
      <w:r>
        <w:t>re</w:t>
      </w:r>
      <w:r>
        <w:rPr>
          <w:spacing w:val="22"/>
        </w:rPr>
        <w:t xml:space="preserve"> </w:t>
      </w:r>
      <w:r>
        <w:t>re</w:t>
      </w:r>
      <w:r>
        <w:rPr>
          <w:spacing w:val="-1"/>
        </w:rPr>
        <w:t>m</w:t>
      </w:r>
      <w:r>
        <w:rPr>
          <w:spacing w:val="-2"/>
        </w:rPr>
        <w:t>o</w:t>
      </w:r>
      <w:r>
        <w:t>ved</w:t>
      </w:r>
      <w:r>
        <w:rPr>
          <w:spacing w:val="21"/>
        </w:rPr>
        <w:t xml:space="preserve"> </w:t>
      </w:r>
      <w:r>
        <w:rPr>
          <w:spacing w:val="-1"/>
        </w:rPr>
        <w:t>b</w:t>
      </w:r>
      <w:r>
        <w:t>y</w:t>
      </w:r>
      <w:r>
        <w:rPr>
          <w:spacing w:val="22"/>
        </w:rPr>
        <w:t xml:space="preserve"> </w:t>
      </w:r>
      <w:r>
        <w:t>the</w:t>
      </w:r>
      <w:r>
        <w:rPr>
          <w:spacing w:val="25"/>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spacing w:val="1"/>
        </w:rPr>
        <w:t>r</w:t>
      </w:r>
      <w:r>
        <w:t>.</w:t>
      </w:r>
      <w:r>
        <w:rPr>
          <w:spacing w:val="21"/>
        </w:rPr>
        <w:t xml:space="preserve"> </w:t>
      </w:r>
      <w:r>
        <w:t>The</w:t>
      </w:r>
      <w:r>
        <w:rPr>
          <w:spacing w:val="22"/>
        </w:rPr>
        <w:t xml:space="preserve"> </w:t>
      </w:r>
      <w:r>
        <w:t>sl</w:t>
      </w:r>
      <w:r>
        <w:rPr>
          <w:spacing w:val="-4"/>
        </w:rPr>
        <w:t>u</w:t>
      </w:r>
      <w:r>
        <w:rPr>
          <w:spacing w:val="-1"/>
        </w:rPr>
        <w:t>dg</w:t>
      </w:r>
      <w:r>
        <w:t>e,</w:t>
      </w:r>
      <w:r>
        <w:rPr>
          <w:spacing w:val="22"/>
        </w:rPr>
        <w:t xml:space="preserve"> </w:t>
      </w:r>
      <w:r>
        <w:t>if</w:t>
      </w:r>
      <w:r>
        <w:rPr>
          <w:spacing w:val="21"/>
        </w:rPr>
        <w:t xml:space="preserve"> </w:t>
      </w:r>
      <w:r>
        <w:t>classi</w:t>
      </w:r>
      <w:r>
        <w:rPr>
          <w:spacing w:val="-1"/>
        </w:rPr>
        <w:t>f</w:t>
      </w:r>
      <w:r>
        <w:t>ied</w:t>
      </w:r>
      <w:r>
        <w:rPr>
          <w:spacing w:val="21"/>
        </w:rPr>
        <w:t xml:space="preserve"> </w:t>
      </w:r>
      <w:r>
        <w:t xml:space="preserve">as </w:t>
      </w:r>
      <w:r>
        <w:rPr>
          <w:spacing w:val="-1"/>
        </w:rPr>
        <w:t>h</w:t>
      </w:r>
      <w:r>
        <w:t>a</w:t>
      </w:r>
      <w:r>
        <w:rPr>
          <w:spacing w:val="-1"/>
        </w:rPr>
        <w:t>z</w:t>
      </w:r>
      <w:r>
        <w:t>ar</w:t>
      </w:r>
      <w:r>
        <w:rPr>
          <w:spacing w:val="-2"/>
        </w:rPr>
        <w:t>d</w:t>
      </w:r>
      <w:r>
        <w:rPr>
          <w:spacing w:val="1"/>
        </w:rPr>
        <w:t>o</w:t>
      </w:r>
      <w:r>
        <w:rPr>
          <w:spacing w:val="-1"/>
        </w:rPr>
        <w:t>u</w:t>
      </w:r>
      <w:r>
        <w:t>s</w:t>
      </w:r>
      <w:r>
        <w:rPr>
          <w:spacing w:val="7"/>
        </w:rPr>
        <w:t xml:space="preserve"> </w:t>
      </w:r>
      <w:r>
        <w:rPr>
          <w:spacing w:val="-1"/>
        </w:rPr>
        <w:t>b</w:t>
      </w:r>
      <w:r>
        <w:t>y</w:t>
      </w:r>
      <w:r>
        <w:rPr>
          <w:spacing w:val="8"/>
        </w:rPr>
        <w:t xml:space="preserve"> </w:t>
      </w:r>
      <w:r>
        <w:t>the</w:t>
      </w:r>
      <w:r>
        <w:rPr>
          <w:spacing w:val="8"/>
        </w:rPr>
        <w:t xml:space="preserve"> </w:t>
      </w:r>
      <w:r>
        <w:rPr>
          <w:rFonts w:cs="Calibri"/>
          <w:i/>
        </w:rPr>
        <w:t>Em</w:t>
      </w:r>
      <w:r>
        <w:rPr>
          <w:rFonts w:cs="Calibri"/>
          <w:i/>
          <w:spacing w:val="-1"/>
        </w:rPr>
        <w:t>p</w:t>
      </w:r>
      <w:r>
        <w:rPr>
          <w:rFonts w:cs="Calibri"/>
          <w:i/>
        </w:rPr>
        <w:t>l</w:t>
      </w:r>
      <w:r>
        <w:rPr>
          <w:rFonts w:cs="Calibri"/>
          <w:i/>
          <w:spacing w:val="-1"/>
        </w:rPr>
        <w:t>o</w:t>
      </w:r>
      <w:r>
        <w:rPr>
          <w:rFonts w:cs="Calibri"/>
          <w:i/>
        </w:rPr>
        <w:t>ye</w:t>
      </w:r>
      <w:r>
        <w:rPr>
          <w:rFonts w:cs="Calibri"/>
          <w:i/>
          <w:spacing w:val="-2"/>
        </w:rPr>
        <w:t>r</w:t>
      </w:r>
      <w:r>
        <w:t>,</w:t>
      </w:r>
      <w:r>
        <w:rPr>
          <w:spacing w:val="7"/>
        </w:rPr>
        <w:t xml:space="preserve"> </w:t>
      </w:r>
      <w:r>
        <w:t>m</w:t>
      </w:r>
      <w:r>
        <w:rPr>
          <w:spacing w:val="-1"/>
        </w:rPr>
        <w:t>u</w:t>
      </w:r>
      <w:r>
        <w:t>st</w:t>
      </w:r>
      <w:r>
        <w:rPr>
          <w:spacing w:val="8"/>
        </w:rPr>
        <w:t xml:space="preserve"> </w:t>
      </w:r>
      <w:r>
        <w:rPr>
          <w:spacing w:val="-1"/>
        </w:rPr>
        <w:t>b</w:t>
      </w:r>
      <w:r>
        <w:t>e</w:t>
      </w:r>
      <w:r>
        <w:rPr>
          <w:spacing w:val="8"/>
        </w:rPr>
        <w:t xml:space="preserve"> </w:t>
      </w:r>
      <w:r>
        <w:t>trea</w:t>
      </w:r>
      <w:r>
        <w:rPr>
          <w:spacing w:val="-2"/>
        </w:rPr>
        <w:t>t</w:t>
      </w:r>
      <w:r>
        <w:t>ed</w:t>
      </w:r>
      <w:r>
        <w:rPr>
          <w:spacing w:val="7"/>
        </w:rPr>
        <w:t xml:space="preserve"> </w:t>
      </w:r>
      <w:r>
        <w:t>as</w:t>
      </w:r>
      <w:r>
        <w:rPr>
          <w:spacing w:val="7"/>
        </w:rPr>
        <w:t xml:space="preserve"> </w:t>
      </w:r>
      <w:proofErr w:type="gramStart"/>
      <w:r>
        <w:t>such</w:t>
      </w:r>
      <w:proofErr w:type="gramEnd"/>
      <w:r>
        <w:rPr>
          <w:spacing w:val="6"/>
        </w:rPr>
        <w:t xml:space="preserve"> </w:t>
      </w:r>
      <w:r>
        <w:rPr>
          <w:spacing w:val="2"/>
        </w:rPr>
        <w:t>a</w:t>
      </w:r>
      <w:r>
        <w:rPr>
          <w:spacing w:val="-1"/>
        </w:rPr>
        <w:t>n</w:t>
      </w:r>
      <w:r>
        <w:t>d</w:t>
      </w:r>
      <w:r>
        <w:rPr>
          <w:spacing w:val="6"/>
        </w:rPr>
        <w:t xml:space="preserve"> </w:t>
      </w:r>
      <w:r>
        <w:rPr>
          <w:spacing w:val="-1"/>
        </w:rPr>
        <w:t>d</w:t>
      </w:r>
      <w:r>
        <w:t>is</w:t>
      </w:r>
      <w:r>
        <w:rPr>
          <w:spacing w:val="-2"/>
        </w:rPr>
        <w:t>p</w:t>
      </w:r>
      <w:r>
        <w:rPr>
          <w:spacing w:val="1"/>
        </w:rPr>
        <w:t>o</w:t>
      </w:r>
      <w:r>
        <w:t>sed</w:t>
      </w:r>
      <w:r>
        <w:rPr>
          <w:spacing w:val="7"/>
        </w:rPr>
        <w:t xml:space="preserve"> </w:t>
      </w:r>
      <w:r>
        <w:rPr>
          <w:spacing w:val="1"/>
        </w:rPr>
        <w:t>o</w:t>
      </w:r>
      <w:r>
        <w:t>f</w:t>
      </w:r>
      <w:r>
        <w:rPr>
          <w:spacing w:val="7"/>
        </w:rPr>
        <w:t xml:space="preserve"> </w:t>
      </w:r>
      <w:r>
        <w:t>at</w:t>
      </w:r>
      <w:r>
        <w:rPr>
          <w:spacing w:val="7"/>
        </w:rPr>
        <w:t xml:space="preserve"> </w:t>
      </w:r>
      <w:r>
        <w:t>a</w:t>
      </w:r>
      <w:r>
        <w:rPr>
          <w:spacing w:val="7"/>
        </w:rPr>
        <w:t xml:space="preserve"> </w:t>
      </w:r>
      <w:r>
        <w:rPr>
          <w:spacing w:val="3"/>
        </w:rPr>
        <w:t>r</w:t>
      </w:r>
      <w:r>
        <w:t>eg</w:t>
      </w:r>
      <w:r>
        <w:rPr>
          <w:spacing w:val="-1"/>
        </w:rPr>
        <w:t>i</w:t>
      </w:r>
      <w:r>
        <w:t>st</w:t>
      </w:r>
      <w:r>
        <w:rPr>
          <w:spacing w:val="-2"/>
        </w:rPr>
        <w:t>e</w:t>
      </w:r>
      <w:r>
        <w:t>red</w:t>
      </w:r>
      <w:r>
        <w:rPr>
          <w:spacing w:val="7"/>
        </w:rPr>
        <w:t xml:space="preserve"> </w:t>
      </w:r>
      <w:r>
        <w:t>la</w:t>
      </w:r>
      <w:r>
        <w:rPr>
          <w:spacing w:val="-2"/>
        </w:rPr>
        <w:t>n</w:t>
      </w:r>
      <w:r>
        <w:rPr>
          <w:spacing w:val="-1"/>
        </w:rPr>
        <w:t>d</w:t>
      </w:r>
      <w:r>
        <w:t>fi</w:t>
      </w:r>
      <w:r>
        <w:rPr>
          <w:spacing w:val="-1"/>
        </w:rPr>
        <w:t>l</w:t>
      </w:r>
      <w:r>
        <w:t>l</w:t>
      </w:r>
      <w:r>
        <w:rPr>
          <w:spacing w:val="7"/>
        </w:rPr>
        <w:t xml:space="preserve"> </w:t>
      </w:r>
      <w:r>
        <w:t>site</w:t>
      </w:r>
      <w:r>
        <w:rPr>
          <w:spacing w:val="8"/>
        </w:rPr>
        <w:t xml:space="preserve"> </w:t>
      </w:r>
      <w:r>
        <w:rPr>
          <w:spacing w:val="-1"/>
        </w:rPr>
        <w:t>b</w:t>
      </w:r>
      <w:r>
        <w:t>y the</w:t>
      </w:r>
      <w:r>
        <w:rPr>
          <w:spacing w:val="22"/>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spacing w:val="-4"/>
        </w:rPr>
        <w:t>c</w:t>
      </w:r>
      <w:r>
        <w:rPr>
          <w:rFonts w:cs="Calibri"/>
          <w:i/>
        </w:rPr>
        <w:t>to</w:t>
      </w:r>
      <w:r>
        <w:rPr>
          <w:rFonts w:cs="Calibri"/>
          <w:i/>
          <w:spacing w:val="1"/>
        </w:rPr>
        <w:t>r</w:t>
      </w:r>
      <w:r>
        <w:t>.</w:t>
      </w:r>
      <w:r>
        <w:rPr>
          <w:spacing w:val="21"/>
        </w:rPr>
        <w:t xml:space="preserve"> </w:t>
      </w:r>
      <w:r>
        <w:t>A</w:t>
      </w:r>
      <w:r>
        <w:rPr>
          <w:spacing w:val="-1"/>
        </w:rPr>
        <w:t>l</w:t>
      </w:r>
      <w:r>
        <w:t>l</w:t>
      </w:r>
      <w:r>
        <w:rPr>
          <w:spacing w:val="21"/>
        </w:rPr>
        <w:t xml:space="preserve"> </w:t>
      </w:r>
      <w:r>
        <w:rPr>
          <w:spacing w:val="-1"/>
        </w:rPr>
        <w:t>d</w:t>
      </w:r>
      <w:r>
        <w:t>is</w:t>
      </w:r>
      <w:r>
        <w:rPr>
          <w:spacing w:val="-4"/>
        </w:rPr>
        <w:t>p</w:t>
      </w:r>
      <w:r>
        <w:rPr>
          <w:spacing w:val="1"/>
        </w:rPr>
        <w:t>o</w:t>
      </w:r>
      <w:r>
        <w:t>s</w:t>
      </w:r>
      <w:r>
        <w:rPr>
          <w:spacing w:val="-3"/>
        </w:rPr>
        <w:t>a</w:t>
      </w:r>
      <w:r>
        <w:t>l</w:t>
      </w:r>
      <w:r>
        <w:rPr>
          <w:spacing w:val="21"/>
        </w:rPr>
        <w:t xml:space="preserve"> </w:t>
      </w:r>
      <w:r>
        <w:t>certif</w:t>
      </w:r>
      <w:r>
        <w:rPr>
          <w:spacing w:val="-1"/>
        </w:rPr>
        <w:t>i</w:t>
      </w:r>
      <w:r>
        <w:t>c</w:t>
      </w:r>
      <w:r>
        <w:rPr>
          <w:spacing w:val="-3"/>
        </w:rPr>
        <w:t>a</w:t>
      </w:r>
      <w:r>
        <w:t>tes</w:t>
      </w:r>
      <w:r>
        <w:rPr>
          <w:spacing w:val="19"/>
        </w:rPr>
        <w:t xml:space="preserve"> </w:t>
      </w:r>
      <w:r>
        <w:t>to</w:t>
      </w:r>
      <w:r>
        <w:rPr>
          <w:spacing w:val="21"/>
        </w:rPr>
        <w:t xml:space="preserve"> </w:t>
      </w:r>
      <w:r>
        <w:rPr>
          <w:spacing w:val="-1"/>
        </w:rPr>
        <w:t>b</w:t>
      </w:r>
      <w:r>
        <w:t>e</w:t>
      </w:r>
      <w:r>
        <w:rPr>
          <w:spacing w:val="22"/>
        </w:rPr>
        <w:t xml:space="preserve"> </w:t>
      </w:r>
      <w:r>
        <w:rPr>
          <w:spacing w:val="-1"/>
        </w:rPr>
        <w:t>h</w:t>
      </w:r>
      <w:r>
        <w:t>a</w:t>
      </w:r>
      <w:r>
        <w:rPr>
          <w:spacing w:val="-1"/>
        </w:rPr>
        <w:t>nd</w:t>
      </w:r>
      <w:r>
        <w:t>ed</w:t>
      </w:r>
      <w:r>
        <w:rPr>
          <w:spacing w:val="19"/>
        </w:rPr>
        <w:t xml:space="preserve"> </w:t>
      </w:r>
      <w:r>
        <w:t>to</w:t>
      </w:r>
      <w:r>
        <w:rPr>
          <w:spacing w:val="21"/>
        </w:rPr>
        <w:t xml:space="preserve"> </w:t>
      </w:r>
      <w:r>
        <w:t>the</w:t>
      </w:r>
      <w:r>
        <w:rPr>
          <w:spacing w:val="25"/>
        </w:rPr>
        <w:t xml:space="preserve"> </w:t>
      </w:r>
      <w:r>
        <w:rPr>
          <w:rFonts w:cs="Calibri"/>
          <w:i/>
          <w:spacing w:val="-3"/>
        </w:rPr>
        <w:t>E</w:t>
      </w:r>
      <w:r>
        <w:rPr>
          <w:rFonts w:cs="Calibri"/>
          <w:i/>
        </w:rPr>
        <w:t>mpl</w:t>
      </w:r>
      <w:r>
        <w:rPr>
          <w:rFonts w:cs="Calibri"/>
          <w:i/>
          <w:spacing w:val="-2"/>
        </w:rPr>
        <w:t>o</w:t>
      </w:r>
      <w:r>
        <w:rPr>
          <w:rFonts w:cs="Calibri"/>
          <w:i/>
        </w:rPr>
        <w:t>ye</w:t>
      </w:r>
      <w:r>
        <w:rPr>
          <w:rFonts w:cs="Calibri"/>
          <w:i/>
          <w:spacing w:val="-2"/>
        </w:rPr>
        <w:t>r</w:t>
      </w:r>
      <w:r>
        <w:rPr>
          <w:rFonts w:cs="Calibri"/>
          <w:i/>
        </w:rPr>
        <w:t>s’</w:t>
      </w:r>
      <w:r>
        <w:rPr>
          <w:rFonts w:cs="Calibri"/>
          <w:i/>
          <w:spacing w:val="23"/>
        </w:rPr>
        <w:t xml:space="preserve"> </w:t>
      </w:r>
      <w:r>
        <w:t>su</w:t>
      </w:r>
      <w:r>
        <w:rPr>
          <w:spacing w:val="-2"/>
        </w:rPr>
        <w:t>p</w:t>
      </w:r>
      <w:r>
        <w:t>e</w:t>
      </w:r>
      <w:r>
        <w:rPr>
          <w:spacing w:val="-3"/>
        </w:rPr>
        <w:t>r</w:t>
      </w:r>
      <w:r>
        <w:t>v</w:t>
      </w:r>
      <w:r>
        <w:rPr>
          <w:spacing w:val="-3"/>
        </w:rPr>
        <w:t>i</w:t>
      </w:r>
      <w:r>
        <w:t>s</w:t>
      </w:r>
      <w:r>
        <w:rPr>
          <w:spacing w:val="1"/>
        </w:rPr>
        <w:t>o</w:t>
      </w:r>
      <w:r>
        <w:t>r</w:t>
      </w:r>
      <w:r>
        <w:rPr>
          <w:spacing w:val="21"/>
        </w:rPr>
        <w:t xml:space="preserve"> </w:t>
      </w:r>
      <w:r>
        <w:t>as</w:t>
      </w:r>
      <w:r>
        <w:rPr>
          <w:spacing w:val="19"/>
        </w:rPr>
        <w:t xml:space="preserve"> </w:t>
      </w:r>
      <w:r w:rsidR="001C1051">
        <w:t>e</w:t>
      </w:r>
      <w:r w:rsidR="001C1051">
        <w:rPr>
          <w:spacing w:val="1"/>
        </w:rPr>
        <w:t>v</w:t>
      </w:r>
      <w:r w:rsidR="001C1051">
        <w:t>i</w:t>
      </w:r>
      <w:r w:rsidR="001C1051">
        <w:rPr>
          <w:spacing w:val="-2"/>
        </w:rPr>
        <w:t>d</w:t>
      </w:r>
      <w:r w:rsidR="001C1051">
        <w:t>e</w:t>
      </w:r>
      <w:r w:rsidR="001C1051">
        <w:rPr>
          <w:spacing w:val="-1"/>
        </w:rPr>
        <w:t>n</w:t>
      </w:r>
      <w:r w:rsidR="001C1051">
        <w:rPr>
          <w:spacing w:val="-3"/>
        </w:rPr>
        <w:t>c</w:t>
      </w:r>
      <w:r w:rsidR="001C1051">
        <w:t>e</w:t>
      </w:r>
      <w:r>
        <w:rPr>
          <w:spacing w:val="20"/>
        </w:rPr>
        <w:t xml:space="preserve"> </w:t>
      </w:r>
      <w:r>
        <w:rPr>
          <w:spacing w:val="1"/>
        </w:rPr>
        <w:t>o</w:t>
      </w:r>
      <w:r>
        <w:t xml:space="preserve">f </w:t>
      </w:r>
      <w:r>
        <w:rPr>
          <w:spacing w:val="-1"/>
        </w:rPr>
        <w:t>d</w:t>
      </w:r>
      <w:r>
        <w:t>is</w:t>
      </w:r>
      <w:r>
        <w:rPr>
          <w:spacing w:val="-2"/>
        </w:rPr>
        <w:t>p</w:t>
      </w:r>
      <w:r>
        <w:rPr>
          <w:spacing w:val="1"/>
        </w:rPr>
        <w:t>o</w:t>
      </w:r>
      <w:r>
        <w:t xml:space="preserve">sal </w:t>
      </w:r>
      <w:r>
        <w:rPr>
          <w:spacing w:val="-1"/>
        </w:rPr>
        <w:t>b</w:t>
      </w:r>
      <w:r>
        <w:t>y</w:t>
      </w:r>
      <w:r>
        <w:rPr>
          <w:spacing w:val="-2"/>
        </w:rPr>
        <w:t xml:space="preserve"> </w:t>
      </w:r>
      <w:r>
        <w:t>t</w:t>
      </w:r>
      <w:r>
        <w:rPr>
          <w:spacing w:val="-1"/>
        </w:rPr>
        <w:t>h</w:t>
      </w:r>
      <w:r>
        <w:t>e</w:t>
      </w:r>
      <w:r>
        <w:rPr>
          <w:spacing w:val="1"/>
        </w:rPr>
        <w:t xml:space="preserve"> </w:t>
      </w:r>
      <w:r>
        <w:rPr>
          <w:rFonts w:cs="Calibri"/>
          <w:i/>
        </w:rPr>
        <w:t>Co</w:t>
      </w:r>
      <w:r>
        <w:rPr>
          <w:rFonts w:cs="Calibri"/>
          <w:i/>
          <w:spacing w:val="-4"/>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spacing w:val="1"/>
        </w:rPr>
        <w:t>r</w:t>
      </w:r>
      <w:r>
        <w:t>.</w:t>
      </w:r>
    </w:p>
    <w:p w14:paraId="5DA726D0" w14:textId="77777777" w:rsidR="007C62E7" w:rsidRDefault="007C62E7" w:rsidP="005B3361">
      <w:pPr>
        <w:pStyle w:val="BodyText"/>
        <w:numPr>
          <w:ilvl w:val="2"/>
          <w:numId w:val="39"/>
        </w:numPr>
        <w:tabs>
          <w:tab w:val="left" w:pos="833"/>
        </w:tabs>
        <w:spacing w:line="275" w:lineRule="auto"/>
        <w:ind w:right="114"/>
        <w:jc w:val="both"/>
      </w:pPr>
      <w:r>
        <w:t>If</w:t>
      </w:r>
      <w:r>
        <w:rPr>
          <w:spacing w:val="23"/>
        </w:rPr>
        <w:t xml:space="preserve"> </w:t>
      </w:r>
      <w:r>
        <w:t>ele</w:t>
      </w:r>
      <w:r>
        <w:rPr>
          <w:spacing w:val="-2"/>
        </w:rPr>
        <w:t>c</w:t>
      </w:r>
      <w:r>
        <w:t>trical</w:t>
      </w:r>
      <w:r>
        <w:rPr>
          <w:spacing w:val="24"/>
        </w:rPr>
        <w:t xml:space="preserve"> </w:t>
      </w:r>
      <w:r>
        <w:t>su</w:t>
      </w:r>
      <w:r>
        <w:rPr>
          <w:spacing w:val="-2"/>
        </w:rPr>
        <w:t>p</w:t>
      </w:r>
      <w:r>
        <w:rPr>
          <w:spacing w:val="-1"/>
        </w:rPr>
        <w:t>p</w:t>
      </w:r>
      <w:r>
        <w:t>ly</w:t>
      </w:r>
      <w:r>
        <w:rPr>
          <w:spacing w:val="22"/>
        </w:rPr>
        <w:t xml:space="preserve"> </w:t>
      </w:r>
      <w:r>
        <w:t>is</w:t>
      </w:r>
      <w:r>
        <w:rPr>
          <w:spacing w:val="24"/>
        </w:rPr>
        <w:t xml:space="preserve"> </w:t>
      </w:r>
      <w:r>
        <w:rPr>
          <w:spacing w:val="-1"/>
        </w:rPr>
        <w:t>n</w:t>
      </w:r>
      <w:r>
        <w:rPr>
          <w:spacing w:val="-2"/>
        </w:rPr>
        <w:t>e</w:t>
      </w:r>
      <w:r>
        <w:t>e</w:t>
      </w:r>
      <w:r>
        <w:rPr>
          <w:spacing w:val="-3"/>
        </w:rPr>
        <w:t>d</w:t>
      </w:r>
      <w:r>
        <w:t>ed</w:t>
      </w:r>
      <w:r>
        <w:rPr>
          <w:spacing w:val="24"/>
        </w:rPr>
        <w:t xml:space="preserve"> </w:t>
      </w:r>
      <w:r>
        <w:t>the</w:t>
      </w:r>
      <w:r>
        <w:rPr>
          <w:spacing w:val="23"/>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25"/>
        </w:rPr>
        <w:t xml:space="preserve"> </w:t>
      </w:r>
      <w:r>
        <w:rPr>
          <w:spacing w:val="-1"/>
        </w:rPr>
        <w:t>n</w:t>
      </w:r>
      <w:r>
        <w:rPr>
          <w:spacing w:val="-2"/>
        </w:rPr>
        <w:t>e</w:t>
      </w:r>
      <w:r>
        <w:t>ed</w:t>
      </w:r>
      <w:r>
        <w:rPr>
          <w:spacing w:val="24"/>
        </w:rPr>
        <w:t xml:space="preserve"> </w:t>
      </w:r>
      <w:r>
        <w:rPr>
          <w:spacing w:val="-2"/>
        </w:rPr>
        <w:t>t</w:t>
      </w:r>
      <w:r>
        <w:t>o</w:t>
      </w:r>
      <w:r>
        <w:rPr>
          <w:spacing w:val="23"/>
        </w:rPr>
        <w:t xml:space="preserve"> </w:t>
      </w:r>
      <w:r>
        <w:t>su</w:t>
      </w:r>
      <w:r>
        <w:rPr>
          <w:spacing w:val="-2"/>
        </w:rPr>
        <w:t>p</w:t>
      </w:r>
      <w:r>
        <w:rPr>
          <w:spacing w:val="-1"/>
        </w:rPr>
        <w:t>p</w:t>
      </w:r>
      <w:r>
        <w:t>ly</w:t>
      </w:r>
      <w:r>
        <w:rPr>
          <w:spacing w:val="25"/>
        </w:rPr>
        <w:t xml:space="preserve"> </w:t>
      </w:r>
      <w:r>
        <w:t>a</w:t>
      </w:r>
      <w:r>
        <w:rPr>
          <w:spacing w:val="24"/>
        </w:rPr>
        <w:t xml:space="preserve"> </w:t>
      </w:r>
      <w:r>
        <w:rPr>
          <w:spacing w:val="-4"/>
        </w:rPr>
        <w:t>g</w:t>
      </w:r>
      <w:r>
        <w:t>enera</w:t>
      </w:r>
      <w:r>
        <w:rPr>
          <w:spacing w:val="-2"/>
        </w:rPr>
        <w:t>t</w:t>
      </w:r>
      <w:r>
        <w:rPr>
          <w:spacing w:val="1"/>
        </w:rPr>
        <w:t>o</w:t>
      </w:r>
      <w:r>
        <w:t>r.</w:t>
      </w:r>
      <w:r>
        <w:rPr>
          <w:spacing w:val="23"/>
        </w:rPr>
        <w:t xml:space="preserve"> </w:t>
      </w:r>
      <w:r>
        <w:t>A</w:t>
      </w:r>
      <w:r>
        <w:rPr>
          <w:spacing w:val="-1"/>
        </w:rPr>
        <w:t>l</w:t>
      </w:r>
      <w:r>
        <w:t>l</w:t>
      </w:r>
      <w:r>
        <w:rPr>
          <w:spacing w:val="21"/>
        </w:rPr>
        <w:t xml:space="preserve"> </w:t>
      </w:r>
      <w:r>
        <w:t>e</w:t>
      </w:r>
      <w:r>
        <w:rPr>
          <w:spacing w:val="-3"/>
        </w:rPr>
        <w:t>l</w:t>
      </w:r>
      <w:r>
        <w:t>ec</w:t>
      </w:r>
      <w:r>
        <w:rPr>
          <w:spacing w:val="1"/>
        </w:rPr>
        <w:t>t</w:t>
      </w:r>
      <w:r>
        <w:t>rical</w:t>
      </w:r>
      <w:r>
        <w:rPr>
          <w:spacing w:val="21"/>
        </w:rPr>
        <w:t xml:space="preserve"> </w:t>
      </w:r>
      <w:r>
        <w:t>i</w:t>
      </w:r>
      <w:r>
        <w:rPr>
          <w:spacing w:val="-2"/>
        </w:rPr>
        <w:t>n</w:t>
      </w:r>
      <w:r>
        <w:t>stallat</w:t>
      </w:r>
      <w:r>
        <w:rPr>
          <w:spacing w:val="-3"/>
        </w:rPr>
        <w:t>i</w:t>
      </w:r>
      <w:r>
        <w:rPr>
          <w:spacing w:val="1"/>
        </w:rPr>
        <w:t>o</w:t>
      </w:r>
      <w:r>
        <w:t>n w</w:t>
      </w:r>
      <w:r>
        <w:rPr>
          <w:spacing w:val="1"/>
        </w:rPr>
        <w:t>o</w:t>
      </w:r>
      <w:r>
        <w:t>rk</w:t>
      </w:r>
      <w:r>
        <w:rPr>
          <w:spacing w:val="-3"/>
        </w:rPr>
        <w:t xml:space="preserve"> </w:t>
      </w:r>
      <w:r>
        <w:rPr>
          <w:spacing w:val="-2"/>
        </w:rPr>
        <w:t>t</w:t>
      </w:r>
      <w:r>
        <w:t>o</w:t>
      </w:r>
      <w:r>
        <w:rPr>
          <w:spacing w:val="1"/>
        </w:rPr>
        <w:t xml:space="preserve"> </w:t>
      </w:r>
      <w:r>
        <w:t xml:space="preserve">be </w:t>
      </w:r>
      <w:r>
        <w:rPr>
          <w:spacing w:val="-1"/>
        </w:rPr>
        <w:t>p</w:t>
      </w:r>
      <w:r>
        <w:rPr>
          <w:spacing w:val="-3"/>
        </w:rPr>
        <w:t>r</w:t>
      </w:r>
      <w:r>
        <w:rPr>
          <w:spacing w:val="-2"/>
        </w:rPr>
        <w:t>o</w:t>
      </w:r>
      <w:r>
        <w:t>vi</w:t>
      </w:r>
      <w:r>
        <w:rPr>
          <w:spacing w:val="-2"/>
        </w:rPr>
        <w:t>d</w:t>
      </w:r>
      <w:r>
        <w:t>ed by</w:t>
      </w:r>
      <w:r>
        <w:rPr>
          <w:spacing w:val="-3"/>
        </w:rPr>
        <w:t xml:space="preserve"> </w:t>
      </w:r>
      <w:r>
        <w:t>t</w:t>
      </w:r>
      <w:r>
        <w:rPr>
          <w:spacing w:val="-1"/>
        </w:rPr>
        <w:t>h</w:t>
      </w:r>
      <w:r>
        <w:t xml:space="preserve">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spacing w:val="1"/>
        </w:rPr>
        <w:t>r</w:t>
      </w:r>
      <w:r>
        <w:t>.</w:t>
      </w:r>
    </w:p>
    <w:p w14:paraId="7088D99E" w14:textId="70CC204A" w:rsidR="007C62E7" w:rsidRDefault="001C1051" w:rsidP="005B3361">
      <w:pPr>
        <w:pStyle w:val="BodyText"/>
        <w:numPr>
          <w:ilvl w:val="2"/>
          <w:numId w:val="39"/>
        </w:numPr>
        <w:tabs>
          <w:tab w:val="left" w:pos="833"/>
        </w:tabs>
        <w:spacing w:line="280" w:lineRule="exact"/>
      </w:pPr>
      <w:r>
        <w:t>Material removed from the dam must be dried out before transported to the waste disposal site.</w:t>
      </w:r>
    </w:p>
    <w:p w14:paraId="4D117D5B" w14:textId="77777777" w:rsidR="001C1051" w:rsidRDefault="007C62E7" w:rsidP="007C62E7">
      <w:pPr>
        <w:pStyle w:val="BodyText"/>
        <w:tabs>
          <w:tab w:val="left" w:pos="833"/>
        </w:tabs>
        <w:spacing w:before="41" w:line="275" w:lineRule="auto"/>
        <w:ind w:right="114" w:hanging="360"/>
        <w:jc w:val="both"/>
      </w:pPr>
      <w:r>
        <w:rPr>
          <w:rFonts w:ascii="Symbol" w:eastAsia="Symbol" w:hAnsi="Symbol" w:cs="Symbol"/>
          <w:sz w:val="20"/>
          <w:szCs w:val="20"/>
        </w:rPr>
        <w:t></w:t>
      </w:r>
      <w:r>
        <w:rPr>
          <w:rFonts w:ascii="Times New Roman" w:eastAsia="Times New Roman" w:hAnsi="Times New Roman" w:cs="Times New Roman"/>
          <w:sz w:val="20"/>
          <w:szCs w:val="20"/>
        </w:rPr>
        <w:tab/>
      </w:r>
    </w:p>
    <w:p w14:paraId="3302E8BF" w14:textId="418789DF" w:rsidR="007C62E7" w:rsidRDefault="001C1051" w:rsidP="007C62E7">
      <w:pPr>
        <w:pStyle w:val="BodyText"/>
        <w:tabs>
          <w:tab w:val="left" w:pos="833"/>
        </w:tabs>
        <w:spacing w:before="41" w:line="275" w:lineRule="auto"/>
        <w:ind w:right="114" w:hanging="360"/>
        <w:jc w:val="both"/>
      </w:pPr>
      <w:r w:rsidRPr="001C1051">
        <w:t xml:space="preserve">The Contractor shall recommend cleaning method or technique to the </w:t>
      </w:r>
      <w:r w:rsidR="008D7940">
        <w:t xml:space="preserve">Employer </w:t>
      </w:r>
      <w:proofErr w:type="gramStart"/>
      <w:r w:rsidR="008D7940">
        <w:t xml:space="preserve">( </w:t>
      </w:r>
      <w:proofErr w:type="spellStart"/>
      <w:r w:rsidR="008D7940">
        <w:t>Prerrebly</w:t>
      </w:r>
      <w:proofErr w:type="spellEnd"/>
      <w:proofErr w:type="gramEnd"/>
      <w:r w:rsidR="008D7940">
        <w:t xml:space="preserve"> Slurry sucker) and any other recommended method shall be approved by the Employer</w:t>
      </w:r>
      <w:r w:rsidR="00F51D65">
        <w:t>. T</w:t>
      </w:r>
      <w:r w:rsidRPr="001C1051">
        <w:t xml:space="preserve">his technique shall not </w:t>
      </w:r>
      <w:r w:rsidR="00F51D65" w:rsidRPr="001C1051">
        <w:t>damage the</w:t>
      </w:r>
      <w:r w:rsidRPr="001C1051">
        <w:t xml:space="preserve"> dam liners and/ structures.</w:t>
      </w:r>
    </w:p>
    <w:p w14:paraId="11A7B551" w14:textId="77777777" w:rsidR="007C62E7" w:rsidRDefault="007C62E7" w:rsidP="005B3361">
      <w:pPr>
        <w:pStyle w:val="BodyText"/>
        <w:numPr>
          <w:ilvl w:val="0"/>
          <w:numId w:val="36"/>
        </w:numPr>
        <w:tabs>
          <w:tab w:val="left" w:pos="833"/>
        </w:tabs>
        <w:spacing w:before="1" w:line="275" w:lineRule="auto"/>
        <w:ind w:right="203"/>
        <w:rPr>
          <w:rFonts w:cs="Calibri"/>
        </w:rPr>
      </w:pPr>
      <w:r>
        <w:t>When</w:t>
      </w:r>
      <w:r>
        <w:rPr>
          <w:spacing w:val="-1"/>
        </w:rPr>
        <w:t xml:space="preserve"> </w:t>
      </w:r>
      <w:r>
        <w:t>t</w:t>
      </w:r>
      <w:r>
        <w:rPr>
          <w:spacing w:val="-1"/>
        </w:rPr>
        <w:t>h</w:t>
      </w:r>
      <w:r>
        <w:t>e</w:t>
      </w:r>
      <w:r>
        <w:rPr>
          <w:spacing w:val="-2"/>
        </w:rPr>
        <w:t xml:space="preserve"> </w:t>
      </w:r>
      <w:r>
        <w:t>slu</w:t>
      </w:r>
      <w:r>
        <w:rPr>
          <w:spacing w:val="-2"/>
        </w:rPr>
        <w:t>d</w:t>
      </w:r>
      <w:r>
        <w:rPr>
          <w:spacing w:val="-1"/>
        </w:rPr>
        <w:t>g</w:t>
      </w:r>
      <w:r>
        <w:t>e a</w:t>
      </w:r>
      <w:r>
        <w:rPr>
          <w:spacing w:val="-1"/>
        </w:rPr>
        <w:t>n</w:t>
      </w:r>
      <w:r>
        <w:t>d</w:t>
      </w:r>
      <w:r>
        <w:rPr>
          <w:spacing w:val="-1"/>
        </w:rPr>
        <w:t xml:space="preserve"> </w:t>
      </w:r>
      <w:r>
        <w:t>t</w:t>
      </w:r>
      <w:r>
        <w:rPr>
          <w:spacing w:val="-1"/>
        </w:rPr>
        <w:t>h</w:t>
      </w:r>
      <w:r>
        <w:t>e</w:t>
      </w:r>
      <w:r>
        <w:rPr>
          <w:spacing w:val="-2"/>
        </w:rPr>
        <w:t xml:space="preserve"> </w:t>
      </w:r>
      <w:r>
        <w:rPr>
          <w:spacing w:val="-3"/>
        </w:rPr>
        <w:t>r</w:t>
      </w:r>
      <w:r>
        <w:t>ee</w:t>
      </w:r>
      <w:r>
        <w:rPr>
          <w:spacing w:val="-1"/>
        </w:rPr>
        <w:t>d</w:t>
      </w:r>
      <w:r>
        <w:t xml:space="preserve">s is </w:t>
      </w:r>
      <w:r>
        <w:rPr>
          <w:spacing w:val="-1"/>
        </w:rPr>
        <w:t>d</w:t>
      </w:r>
      <w:r>
        <w:t>r</w:t>
      </w:r>
      <w:r>
        <w:rPr>
          <w:spacing w:val="-3"/>
        </w:rPr>
        <w:t>i</w:t>
      </w:r>
      <w:r>
        <w:t xml:space="preserve">ed </w:t>
      </w:r>
      <w:r>
        <w:rPr>
          <w:spacing w:val="1"/>
        </w:rPr>
        <w:t>o</w:t>
      </w:r>
      <w:r>
        <w:rPr>
          <w:spacing w:val="-4"/>
        </w:rPr>
        <w:t>u</w:t>
      </w:r>
      <w:r>
        <w:t xml:space="preserve">t </w:t>
      </w:r>
      <w:r>
        <w:rPr>
          <w:spacing w:val="-1"/>
        </w:rPr>
        <w:t>b</w:t>
      </w:r>
      <w:r>
        <w:t>y</w:t>
      </w:r>
      <w:r>
        <w:rPr>
          <w:spacing w:val="-2"/>
        </w:rPr>
        <w:t xml:space="preserve"> </w:t>
      </w:r>
      <w:r>
        <w:t>the</w:t>
      </w:r>
      <w:r>
        <w:rPr>
          <w:spacing w:val="3"/>
        </w:rPr>
        <w:t xml:space="preserve"> </w:t>
      </w:r>
      <w:r>
        <w:rPr>
          <w:rFonts w:cs="Calibri"/>
          <w:i/>
        </w:rPr>
        <w:t>C</w:t>
      </w:r>
      <w:r>
        <w:rPr>
          <w:rFonts w:cs="Calibri"/>
          <w:i/>
          <w:spacing w:val="-3"/>
        </w:rPr>
        <w:t>o</w:t>
      </w:r>
      <w:r>
        <w:rPr>
          <w:rFonts w:cs="Calibri"/>
          <w:i/>
          <w:spacing w:val="-1"/>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t>a</w:t>
      </w:r>
      <w:r>
        <w:rPr>
          <w:spacing w:val="-1"/>
        </w:rPr>
        <w:t>n</w:t>
      </w:r>
      <w:r>
        <w:t>d</w:t>
      </w:r>
      <w:r>
        <w:rPr>
          <w:spacing w:val="-1"/>
        </w:rPr>
        <w:t xml:space="preserve"> </w:t>
      </w:r>
      <w:r>
        <w:t>class</w:t>
      </w:r>
      <w:r>
        <w:rPr>
          <w:spacing w:val="-1"/>
        </w:rPr>
        <w:t>i</w:t>
      </w:r>
      <w:r>
        <w:t>f</w:t>
      </w:r>
      <w:r>
        <w:rPr>
          <w:spacing w:val="-3"/>
        </w:rPr>
        <w:t>i</w:t>
      </w:r>
      <w:r>
        <w:t xml:space="preserve">ed as </w:t>
      </w:r>
      <w:r>
        <w:rPr>
          <w:spacing w:val="-3"/>
        </w:rPr>
        <w:t>n</w:t>
      </w:r>
      <w:r>
        <w:rPr>
          <w:spacing w:val="1"/>
        </w:rPr>
        <w:t>o</w:t>
      </w:r>
      <w:r>
        <w:t>n</w:t>
      </w:r>
      <w:r>
        <w:rPr>
          <w:spacing w:val="-1"/>
        </w:rPr>
        <w:t>-h</w:t>
      </w:r>
      <w:r>
        <w:t>a</w:t>
      </w:r>
      <w:r>
        <w:rPr>
          <w:spacing w:val="-1"/>
        </w:rPr>
        <w:t>z</w:t>
      </w:r>
      <w:r>
        <w:t>ar</w:t>
      </w:r>
      <w:r>
        <w:rPr>
          <w:spacing w:val="-2"/>
        </w:rPr>
        <w:t>d</w:t>
      </w:r>
      <w:r>
        <w:rPr>
          <w:spacing w:val="1"/>
        </w:rPr>
        <w:t>o</w:t>
      </w:r>
      <w:r>
        <w:rPr>
          <w:spacing w:val="-1"/>
        </w:rPr>
        <w:t>u</w:t>
      </w:r>
      <w:r>
        <w:t xml:space="preserve">s by the </w:t>
      </w:r>
      <w:r>
        <w:rPr>
          <w:rFonts w:cs="Calibri"/>
          <w:i/>
          <w:spacing w:val="-3"/>
        </w:rPr>
        <w:t>E</w:t>
      </w:r>
      <w:r>
        <w:rPr>
          <w:rFonts w:cs="Calibri"/>
          <w:i/>
        </w:rPr>
        <w:t>mpl</w:t>
      </w:r>
      <w:r>
        <w:rPr>
          <w:rFonts w:cs="Calibri"/>
          <w:i/>
          <w:spacing w:val="-2"/>
        </w:rPr>
        <w:t>o</w:t>
      </w:r>
      <w:r>
        <w:rPr>
          <w:rFonts w:cs="Calibri"/>
          <w:i/>
          <w:spacing w:val="-1"/>
        </w:rPr>
        <w:t>y</w:t>
      </w:r>
      <w:r>
        <w:rPr>
          <w:rFonts w:cs="Calibri"/>
          <w:i/>
        </w:rPr>
        <w:t>er</w:t>
      </w:r>
      <w:r>
        <w:rPr>
          <w:rFonts w:cs="Calibri"/>
          <w:i/>
          <w:spacing w:val="1"/>
        </w:rPr>
        <w:t xml:space="preserve"> </w:t>
      </w:r>
      <w:r>
        <w:rPr>
          <w:spacing w:val="-3"/>
        </w:rPr>
        <w:t>i</w:t>
      </w:r>
      <w:r>
        <w:t>t</w:t>
      </w:r>
      <w:r>
        <w:rPr>
          <w:spacing w:val="-2"/>
        </w:rPr>
        <w:t xml:space="preserve"> </w:t>
      </w:r>
      <w:r>
        <w:t>m</w:t>
      </w:r>
      <w:r>
        <w:rPr>
          <w:spacing w:val="-1"/>
        </w:rPr>
        <w:t>u</w:t>
      </w:r>
      <w:r>
        <w:t>st</w:t>
      </w:r>
      <w:r>
        <w:rPr>
          <w:spacing w:val="1"/>
        </w:rPr>
        <w:t xml:space="preserve"> </w:t>
      </w:r>
      <w:r>
        <w:rPr>
          <w:spacing w:val="-1"/>
        </w:rPr>
        <w:t>b</w:t>
      </w:r>
      <w:r>
        <w:t>e</w:t>
      </w:r>
      <w:r>
        <w:rPr>
          <w:spacing w:val="-2"/>
        </w:rPr>
        <w:t xml:space="preserve"> c</w:t>
      </w:r>
      <w:r>
        <w:rPr>
          <w:spacing w:val="1"/>
        </w:rPr>
        <w:t>o</w:t>
      </w:r>
      <w:r>
        <w:rPr>
          <w:spacing w:val="-3"/>
        </w:rPr>
        <w:t>l</w:t>
      </w:r>
      <w:r>
        <w:t>lected</w:t>
      </w:r>
      <w:r>
        <w:rPr>
          <w:spacing w:val="-2"/>
        </w:rPr>
        <w:t xml:space="preserve"> </w:t>
      </w:r>
      <w:r>
        <w:t>separ</w:t>
      </w:r>
      <w:r>
        <w:rPr>
          <w:spacing w:val="-1"/>
        </w:rPr>
        <w:t>a</w:t>
      </w:r>
      <w:r>
        <w:rPr>
          <w:spacing w:val="-2"/>
        </w:rPr>
        <w:t>t</w:t>
      </w:r>
      <w:r>
        <w:t>ely</w:t>
      </w:r>
      <w:r>
        <w:rPr>
          <w:spacing w:val="1"/>
        </w:rPr>
        <w:t xml:space="preserve"> </w:t>
      </w:r>
      <w:r>
        <w:t>and</w:t>
      </w:r>
      <w:r>
        <w:rPr>
          <w:spacing w:val="-4"/>
        </w:rPr>
        <w:t xml:space="preserve"> </w:t>
      </w:r>
      <w:r>
        <w:t>tra</w:t>
      </w:r>
      <w:r>
        <w:rPr>
          <w:spacing w:val="-1"/>
        </w:rPr>
        <w:t>n</w:t>
      </w:r>
      <w:r>
        <w:rPr>
          <w:spacing w:val="-3"/>
        </w:rPr>
        <w:t>s</w:t>
      </w:r>
      <w:r>
        <w:rPr>
          <w:spacing w:val="-1"/>
        </w:rPr>
        <w:t>p</w:t>
      </w:r>
      <w:r>
        <w:rPr>
          <w:spacing w:val="1"/>
        </w:rPr>
        <w:t>o</w:t>
      </w:r>
      <w:r>
        <w:t>rted in</w:t>
      </w:r>
      <w:r>
        <w:rPr>
          <w:spacing w:val="-3"/>
        </w:rPr>
        <w:t xml:space="preserve"> </w:t>
      </w:r>
      <w:r>
        <w:t>trucks</w:t>
      </w:r>
      <w:r>
        <w:rPr>
          <w:spacing w:val="-3"/>
        </w:rPr>
        <w:t xml:space="preserve"> </w:t>
      </w:r>
      <w:r>
        <w:t>to</w:t>
      </w:r>
      <w:r>
        <w:rPr>
          <w:spacing w:val="-1"/>
        </w:rPr>
        <w:t xml:space="preserve"> </w:t>
      </w:r>
      <w:r>
        <w:t>t</w:t>
      </w:r>
      <w:r>
        <w:rPr>
          <w:spacing w:val="-1"/>
        </w:rPr>
        <w:t>h</w:t>
      </w:r>
      <w:r>
        <w:t>e</w:t>
      </w:r>
      <w:r>
        <w:rPr>
          <w:spacing w:val="-2"/>
        </w:rPr>
        <w:t xml:space="preserve"> </w:t>
      </w:r>
      <w:r>
        <w:t>ash</w:t>
      </w:r>
      <w:r>
        <w:rPr>
          <w:spacing w:val="-3"/>
        </w:rPr>
        <w:t xml:space="preserve"> </w:t>
      </w:r>
      <w:r>
        <w:rPr>
          <w:spacing w:val="-1"/>
        </w:rPr>
        <w:t>d</w:t>
      </w:r>
      <w:r>
        <w:t>am</w:t>
      </w:r>
      <w:r>
        <w:rPr>
          <w:spacing w:val="1"/>
        </w:rPr>
        <w:t xml:space="preserve"> </w:t>
      </w:r>
      <w:r>
        <w:t>w</w:t>
      </w:r>
      <w:r>
        <w:rPr>
          <w:spacing w:val="-4"/>
        </w:rPr>
        <w:t>h</w:t>
      </w:r>
      <w:r>
        <w:t>ere</w:t>
      </w:r>
      <w:r>
        <w:rPr>
          <w:spacing w:val="1"/>
        </w:rPr>
        <w:t xml:space="preserve"> </w:t>
      </w:r>
      <w:r>
        <w:rPr>
          <w:spacing w:val="-3"/>
        </w:rPr>
        <w:t>i</w:t>
      </w:r>
      <w:r>
        <w:t xml:space="preserve">t will </w:t>
      </w:r>
      <w:r>
        <w:rPr>
          <w:spacing w:val="-1"/>
        </w:rPr>
        <w:t>b</w:t>
      </w:r>
      <w:r>
        <w:t xml:space="preserve">e </w:t>
      </w:r>
      <w:r>
        <w:rPr>
          <w:spacing w:val="-1"/>
        </w:rPr>
        <w:t>d</w:t>
      </w:r>
      <w:r>
        <w:t>is</w:t>
      </w:r>
      <w:r>
        <w:rPr>
          <w:spacing w:val="-2"/>
        </w:rPr>
        <w:t>p</w:t>
      </w:r>
      <w:r>
        <w:rPr>
          <w:spacing w:val="1"/>
        </w:rPr>
        <w:t>o</w:t>
      </w:r>
      <w:r>
        <w:t>sed</w:t>
      </w:r>
      <w:r>
        <w:rPr>
          <w:spacing w:val="-3"/>
        </w:rPr>
        <w:t xml:space="preserve"> </w:t>
      </w:r>
      <w:r>
        <w:rPr>
          <w:spacing w:val="1"/>
        </w:rPr>
        <w:t>o</w:t>
      </w:r>
      <w:r>
        <w:t>f</w:t>
      </w:r>
      <w:r>
        <w:rPr>
          <w:spacing w:val="-3"/>
        </w:rPr>
        <w:t xml:space="preserve"> </w:t>
      </w:r>
      <w:r>
        <w:t>by</w:t>
      </w:r>
      <w:r>
        <w:rPr>
          <w:spacing w:val="1"/>
        </w:rPr>
        <w:t xml:space="preserve"> </w:t>
      </w:r>
      <w:r>
        <w:t>t</w:t>
      </w:r>
      <w:r>
        <w:rPr>
          <w:spacing w:val="-3"/>
        </w:rPr>
        <w:t>h</w:t>
      </w:r>
      <w:r>
        <w:t>e</w:t>
      </w:r>
      <w:r>
        <w:rPr>
          <w:spacing w:val="2"/>
        </w:rPr>
        <w:t xml:space="preserve"> </w:t>
      </w:r>
      <w:r>
        <w:rPr>
          <w:rFonts w:cs="Calibri"/>
          <w:i/>
        </w:rPr>
        <w:t>Co</w:t>
      </w:r>
      <w:r>
        <w:rPr>
          <w:rFonts w:cs="Calibri"/>
          <w:i/>
          <w:spacing w:val="-2"/>
        </w:rPr>
        <w:t>ntr</w:t>
      </w:r>
      <w:r>
        <w:rPr>
          <w:rFonts w:cs="Calibri"/>
          <w:i/>
          <w:spacing w:val="-1"/>
        </w:rPr>
        <w:t>a</w:t>
      </w:r>
      <w:r>
        <w:rPr>
          <w:rFonts w:cs="Calibri"/>
          <w:i/>
        </w:rPr>
        <w:t>ct</w:t>
      </w:r>
      <w:r>
        <w:rPr>
          <w:rFonts w:cs="Calibri"/>
          <w:i/>
          <w:spacing w:val="-1"/>
        </w:rPr>
        <w:t>o</w:t>
      </w:r>
      <w:r>
        <w:rPr>
          <w:rFonts w:cs="Calibri"/>
          <w:i/>
        </w:rPr>
        <w:t>r.</w:t>
      </w:r>
    </w:p>
    <w:p w14:paraId="69E3944D" w14:textId="77777777" w:rsidR="007C62E7" w:rsidRDefault="007C62E7" w:rsidP="005B3361">
      <w:pPr>
        <w:pStyle w:val="BodyText"/>
        <w:numPr>
          <w:ilvl w:val="0"/>
          <w:numId w:val="36"/>
        </w:numPr>
        <w:tabs>
          <w:tab w:val="left" w:pos="833"/>
        </w:tabs>
        <w:spacing w:before="1"/>
        <w:rPr>
          <w:sz w:val="20"/>
          <w:szCs w:val="20"/>
        </w:rPr>
      </w:pPr>
      <w:r>
        <w:t>A</w:t>
      </w:r>
      <w:r>
        <w:rPr>
          <w:spacing w:val="-1"/>
        </w:rPr>
        <w:t>l</w:t>
      </w:r>
      <w:r>
        <w:t>l</w:t>
      </w:r>
      <w:r>
        <w:rPr>
          <w:spacing w:val="-1"/>
        </w:rPr>
        <w:t xml:space="preserve"> </w:t>
      </w:r>
      <w:r>
        <w:t>sp</w:t>
      </w:r>
      <w:r>
        <w:rPr>
          <w:spacing w:val="-1"/>
        </w:rPr>
        <w:t>i</w:t>
      </w:r>
      <w:r>
        <w:t>l</w:t>
      </w:r>
      <w:r>
        <w:rPr>
          <w:spacing w:val="-1"/>
        </w:rPr>
        <w:t>l</w:t>
      </w:r>
      <w:r>
        <w:t>a</w:t>
      </w:r>
      <w:r>
        <w:rPr>
          <w:spacing w:val="-1"/>
        </w:rPr>
        <w:t>g</w:t>
      </w:r>
      <w:r>
        <w:t>es</w:t>
      </w:r>
      <w:r>
        <w:rPr>
          <w:spacing w:val="1"/>
        </w:rPr>
        <w:t xml:space="preserve"> </w:t>
      </w:r>
      <w:r>
        <w:rPr>
          <w:spacing w:val="-1"/>
        </w:rPr>
        <w:t>n</w:t>
      </w:r>
      <w:r>
        <w:t>eed</w:t>
      </w:r>
      <w:r>
        <w:rPr>
          <w:spacing w:val="-3"/>
        </w:rPr>
        <w:t xml:space="preserve"> </w:t>
      </w:r>
      <w:r>
        <w:t>to</w:t>
      </w:r>
      <w:r>
        <w:rPr>
          <w:spacing w:val="-2"/>
        </w:rPr>
        <w:t xml:space="preserve"> </w:t>
      </w:r>
      <w:r>
        <w:t>be c</w:t>
      </w:r>
      <w:r>
        <w:rPr>
          <w:spacing w:val="-3"/>
        </w:rPr>
        <w:t>l</w:t>
      </w:r>
      <w:r>
        <w:rPr>
          <w:spacing w:val="-2"/>
        </w:rPr>
        <w:t>e</w:t>
      </w:r>
      <w:r>
        <w:t>a</w:t>
      </w:r>
      <w:r>
        <w:rPr>
          <w:spacing w:val="-1"/>
        </w:rPr>
        <w:t>n</w:t>
      </w:r>
      <w:r>
        <w:t>ed and</w:t>
      </w:r>
      <w:r>
        <w:rPr>
          <w:spacing w:val="-3"/>
        </w:rPr>
        <w:t xml:space="preserve"> </w:t>
      </w:r>
      <w:r>
        <w:t>re</w:t>
      </w:r>
      <w:r>
        <w:rPr>
          <w:spacing w:val="-1"/>
        </w:rPr>
        <w:t>p</w:t>
      </w:r>
      <w:r>
        <w:rPr>
          <w:spacing w:val="1"/>
        </w:rPr>
        <w:t>o</w:t>
      </w:r>
      <w:r>
        <w:rPr>
          <w:spacing w:val="-3"/>
        </w:rPr>
        <w:t>r</w:t>
      </w:r>
      <w:r>
        <w:t>ted</w:t>
      </w:r>
      <w:r>
        <w:rPr>
          <w:spacing w:val="-1"/>
        </w:rPr>
        <w:t xml:space="preserve"> </w:t>
      </w:r>
      <w:r>
        <w:rPr>
          <w:spacing w:val="-3"/>
        </w:rPr>
        <w:t>i</w:t>
      </w:r>
      <w:r>
        <w:rPr>
          <w:spacing w:val="-2"/>
        </w:rPr>
        <w:t>m</w:t>
      </w:r>
      <w:r>
        <w:t>med</w:t>
      </w:r>
      <w:r>
        <w:rPr>
          <w:spacing w:val="-3"/>
        </w:rPr>
        <w:t>i</w:t>
      </w:r>
      <w:r>
        <w:t>ately</w:t>
      </w:r>
      <w:r>
        <w:rPr>
          <w:spacing w:val="-2"/>
        </w:rPr>
        <w:t xml:space="preserve"> </w:t>
      </w:r>
      <w:r>
        <w:t>to</w:t>
      </w:r>
      <w:r>
        <w:rPr>
          <w:spacing w:val="-2"/>
        </w:rPr>
        <w:t xml:space="preserve"> </w:t>
      </w:r>
      <w:r>
        <w:t>t</w:t>
      </w:r>
      <w:r>
        <w:rPr>
          <w:spacing w:val="-1"/>
        </w:rPr>
        <w:t>h</w:t>
      </w:r>
      <w:r>
        <w:t>e</w:t>
      </w:r>
      <w:r>
        <w:rPr>
          <w:spacing w:val="2"/>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rPr>
        <w:t xml:space="preserve">r </w:t>
      </w:r>
      <w:r>
        <w:rPr>
          <w:spacing w:val="-3"/>
        </w:rPr>
        <w:t>i</w:t>
      </w:r>
      <w:r>
        <w:rPr>
          <w:spacing w:val="-2"/>
        </w:rPr>
        <w:t>mm</w:t>
      </w:r>
      <w:r>
        <w:t>ed</w:t>
      </w:r>
      <w:r>
        <w:rPr>
          <w:spacing w:val="-1"/>
        </w:rPr>
        <w:t>i</w:t>
      </w:r>
      <w:r>
        <w:t>ately</w:t>
      </w:r>
      <w:r>
        <w:rPr>
          <w:spacing w:val="-1"/>
        </w:rPr>
        <w:t xml:space="preserve"> </w:t>
      </w:r>
      <w:r>
        <w:rPr>
          <w:sz w:val="20"/>
          <w:szCs w:val="20"/>
        </w:rPr>
        <w:t xml:space="preserve">by </w:t>
      </w:r>
      <w:r>
        <w:rPr>
          <w:spacing w:val="-2"/>
          <w:sz w:val="20"/>
          <w:szCs w:val="20"/>
        </w:rPr>
        <w:t>t</w:t>
      </w:r>
      <w:r>
        <w:rPr>
          <w:sz w:val="20"/>
          <w:szCs w:val="20"/>
        </w:rPr>
        <w:t>he</w:t>
      </w:r>
    </w:p>
    <w:p w14:paraId="5ABD50CC" w14:textId="77777777" w:rsidR="007C62E7" w:rsidRDefault="007C62E7" w:rsidP="007C62E7">
      <w:pPr>
        <w:spacing w:before="41"/>
        <w:ind w:left="756" w:right="184"/>
        <w:rPr>
          <w:rFonts w:ascii="Calibri" w:eastAsia="Calibri" w:hAnsi="Calibri" w:cs="Calibri"/>
        </w:rPr>
      </w:pPr>
      <w:r>
        <w:rPr>
          <w:rFonts w:ascii="Calibri" w:eastAsia="Calibri" w:hAnsi="Calibri" w:cs="Calibri"/>
          <w:i/>
        </w:rPr>
        <w:t>Co</w:t>
      </w:r>
      <w:r>
        <w:rPr>
          <w:rFonts w:ascii="Calibri" w:eastAsia="Calibri" w:hAnsi="Calibri" w:cs="Calibri"/>
          <w:i/>
          <w:spacing w:val="-2"/>
        </w:rPr>
        <w:t>n</w:t>
      </w:r>
      <w:r>
        <w:rPr>
          <w:rFonts w:ascii="Calibri" w:eastAsia="Calibri" w:hAnsi="Calibri" w:cs="Calibri"/>
          <w:i/>
        </w:rPr>
        <w:t>t</w:t>
      </w:r>
      <w:r>
        <w:rPr>
          <w:rFonts w:ascii="Calibri" w:eastAsia="Calibri" w:hAnsi="Calibri" w:cs="Calibri"/>
          <w:i/>
          <w:spacing w:val="1"/>
        </w:rPr>
        <w:t>r</w:t>
      </w:r>
      <w:r>
        <w:rPr>
          <w:rFonts w:ascii="Calibri" w:eastAsia="Calibri" w:hAnsi="Calibri" w:cs="Calibri"/>
          <w:i/>
          <w:spacing w:val="-1"/>
        </w:rPr>
        <w:t>a</w:t>
      </w:r>
      <w:r>
        <w:rPr>
          <w:rFonts w:ascii="Calibri" w:eastAsia="Calibri" w:hAnsi="Calibri" w:cs="Calibri"/>
          <w:i/>
        </w:rPr>
        <w:t>ct</w:t>
      </w:r>
      <w:r>
        <w:rPr>
          <w:rFonts w:ascii="Calibri" w:eastAsia="Calibri" w:hAnsi="Calibri" w:cs="Calibri"/>
          <w:i/>
          <w:spacing w:val="-1"/>
        </w:rPr>
        <w:t>o</w:t>
      </w:r>
      <w:r>
        <w:rPr>
          <w:rFonts w:ascii="Calibri" w:eastAsia="Calibri" w:hAnsi="Calibri" w:cs="Calibri"/>
          <w:i/>
        </w:rPr>
        <w:t>r.</w:t>
      </w:r>
    </w:p>
    <w:p w14:paraId="2BD1817F" w14:textId="77777777" w:rsidR="007C62E7" w:rsidRDefault="007C62E7" w:rsidP="007C62E7">
      <w:pPr>
        <w:spacing w:before="9" w:line="140" w:lineRule="exact"/>
        <w:rPr>
          <w:sz w:val="14"/>
          <w:szCs w:val="14"/>
        </w:rPr>
      </w:pPr>
    </w:p>
    <w:p w14:paraId="1F61A162" w14:textId="77777777" w:rsidR="007C62E7" w:rsidRDefault="007C62E7" w:rsidP="007C62E7">
      <w:pPr>
        <w:spacing w:line="200" w:lineRule="exact"/>
        <w:rPr>
          <w:sz w:val="20"/>
          <w:szCs w:val="20"/>
        </w:rPr>
      </w:pPr>
    </w:p>
    <w:p w14:paraId="7F78E193" w14:textId="77777777" w:rsidR="007C62E7" w:rsidRDefault="007C62E7" w:rsidP="005B3361">
      <w:pPr>
        <w:pStyle w:val="Heading6"/>
        <w:numPr>
          <w:ilvl w:val="1"/>
          <w:numId w:val="36"/>
        </w:numPr>
        <w:tabs>
          <w:tab w:val="left" w:pos="1116"/>
        </w:tabs>
        <w:ind w:left="1116"/>
        <w:rPr>
          <w:b w:val="0"/>
          <w:bCs w:val="0"/>
        </w:rPr>
      </w:pPr>
      <w:r>
        <w:rPr>
          <w:u w:val="single" w:color="000000"/>
        </w:rPr>
        <w:t>Cl</w:t>
      </w:r>
      <w:r>
        <w:rPr>
          <w:spacing w:val="-1"/>
          <w:u w:val="single" w:color="000000"/>
        </w:rPr>
        <w:t>e</w:t>
      </w:r>
      <w:r>
        <w:rPr>
          <w:spacing w:val="-2"/>
          <w:u w:val="single" w:color="000000"/>
        </w:rPr>
        <w:t>a</w:t>
      </w:r>
      <w:r>
        <w:rPr>
          <w:u w:val="single" w:color="000000"/>
        </w:rPr>
        <w:t>n</w:t>
      </w:r>
      <w:r>
        <w:rPr>
          <w:spacing w:val="-1"/>
          <w:u w:val="single" w:color="000000"/>
        </w:rPr>
        <w:t xml:space="preserve"> </w:t>
      </w:r>
      <w:r>
        <w:rPr>
          <w:spacing w:val="1"/>
          <w:u w:val="single" w:color="000000"/>
        </w:rPr>
        <w:t>w</w:t>
      </w:r>
      <w:r>
        <w:rPr>
          <w:spacing w:val="-2"/>
          <w:u w:val="single" w:color="000000"/>
        </w:rPr>
        <w:t>a</w:t>
      </w:r>
      <w:r>
        <w:rPr>
          <w:u w:val="single" w:color="000000"/>
        </w:rPr>
        <w:t>t</w:t>
      </w:r>
      <w:r>
        <w:rPr>
          <w:spacing w:val="-3"/>
          <w:u w:val="single" w:color="000000"/>
        </w:rPr>
        <w:t>e</w:t>
      </w:r>
      <w:r>
        <w:rPr>
          <w:u w:val="single" w:color="000000"/>
        </w:rPr>
        <w:t>r d</w:t>
      </w:r>
      <w:r>
        <w:rPr>
          <w:spacing w:val="-2"/>
          <w:u w:val="single" w:color="000000"/>
        </w:rPr>
        <w:t>a</w:t>
      </w:r>
      <w:r>
        <w:rPr>
          <w:u w:val="single" w:color="000000"/>
        </w:rPr>
        <w:t>m</w:t>
      </w:r>
    </w:p>
    <w:p w14:paraId="5B72AE5A" w14:textId="77777777" w:rsidR="007C62E7" w:rsidRDefault="007C62E7" w:rsidP="007C62E7">
      <w:pPr>
        <w:spacing w:before="12" w:line="280" w:lineRule="exact"/>
        <w:rPr>
          <w:sz w:val="28"/>
          <w:szCs w:val="28"/>
        </w:rPr>
      </w:pPr>
    </w:p>
    <w:p w14:paraId="5997868A" w14:textId="5070AB18" w:rsidR="007C62E7" w:rsidRDefault="007C62E7" w:rsidP="007C62E7">
      <w:pPr>
        <w:pStyle w:val="BodyText"/>
        <w:spacing w:before="56" w:line="276" w:lineRule="auto"/>
        <w:ind w:left="113" w:right="110"/>
        <w:jc w:val="both"/>
      </w:pPr>
      <w:r>
        <w:t>This</w:t>
      </w:r>
      <w:r>
        <w:rPr>
          <w:spacing w:val="9"/>
        </w:rPr>
        <w:t xml:space="preserve"> </w:t>
      </w:r>
      <w:r>
        <w:rPr>
          <w:spacing w:val="-1"/>
        </w:rPr>
        <w:t>d</w:t>
      </w:r>
      <w:r>
        <w:t>am</w:t>
      </w:r>
      <w:r>
        <w:rPr>
          <w:spacing w:val="11"/>
        </w:rPr>
        <w:t xml:space="preserve"> </w:t>
      </w:r>
      <w:r>
        <w:rPr>
          <w:spacing w:val="-3"/>
        </w:rPr>
        <w:t>r</w:t>
      </w:r>
      <w:r>
        <w:t>ec</w:t>
      </w:r>
      <w:r>
        <w:rPr>
          <w:spacing w:val="1"/>
        </w:rPr>
        <w:t>e</w:t>
      </w:r>
      <w:r>
        <w:rPr>
          <w:spacing w:val="-3"/>
        </w:rPr>
        <w:t>i</w:t>
      </w:r>
      <w:r>
        <w:t>ves</w:t>
      </w:r>
      <w:r>
        <w:rPr>
          <w:spacing w:val="8"/>
        </w:rPr>
        <w:t xml:space="preserve"> </w:t>
      </w:r>
      <w:r>
        <w:t>wa</w:t>
      </w:r>
      <w:r>
        <w:rPr>
          <w:spacing w:val="-2"/>
        </w:rPr>
        <w:t>t</w:t>
      </w:r>
      <w:r>
        <w:t>er</w:t>
      </w:r>
      <w:r>
        <w:rPr>
          <w:spacing w:val="10"/>
        </w:rPr>
        <w:t xml:space="preserve"> </w:t>
      </w:r>
      <w:r>
        <w:t>f</w:t>
      </w:r>
      <w:r>
        <w:rPr>
          <w:spacing w:val="-3"/>
        </w:rPr>
        <w:t>r</w:t>
      </w:r>
      <w:r>
        <w:rPr>
          <w:spacing w:val="1"/>
        </w:rPr>
        <w:t>o</w:t>
      </w:r>
      <w:r>
        <w:t>m</w:t>
      </w:r>
      <w:r>
        <w:rPr>
          <w:spacing w:val="8"/>
        </w:rPr>
        <w:t xml:space="preserve"> </w:t>
      </w:r>
      <w:r>
        <w:t>s</w:t>
      </w:r>
      <w:r>
        <w:rPr>
          <w:spacing w:val="-2"/>
        </w:rPr>
        <w:t>t</w:t>
      </w:r>
      <w:r>
        <w:rPr>
          <w:spacing w:val="1"/>
        </w:rPr>
        <w:t>o</w:t>
      </w:r>
      <w:r>
        <w:t>rm</w:t>
      </w:r>
      <w:r>
        <w:rPr>
          <w:spacing w:val="8"/>
        </w:rPr>
        <w:t xml:space="preserve"> </w:t>
      </w:r>
      <w:r>
        <w:t>wa</w:t>
      </w:r>
      <w:r>
        <w:rPr>
          <w:spacing w:val="-2"/>
        </w:rPr>
        <w:t>t</w:t>
      </w:r>
      <w:r>
        <w:t>er</w:t>
      </w:r>
      <w:r>
        <w:rPr>
          <w:spacing w:val="10"/>
        </w:rPr>
        <w:t xml:space="preserve"> </w:t>
      </w:r>
      <w:r>
        <w:t>cu</w:t>
      </w:r>
      <w:r>
        <w:rPr>
          <w:spacing w:val="2"/>
        </w:rPr>
        <w:t>t</w:t>
      </w:r>
      <w:r>
        <w:rPr>
          <w:spacing w:val="-3"/>
        </w:rPr>
        <w:t>-</w:t>
      </w:r>
      <w:r>
        <w:rPr>
          <w:spacing w:val="1"/>
        </w:rPr>
        <w:t>o</w:t>
      </w:r>
      <w:r>
        <w:t>ff</w:t>
      </w:r>
      <w:r>
        <w:rPr>
          <w:spacing w:val="9"/>
        </w:rPr>
        <w:t xml:space="preserve"> </w:t>
      </w:r>
      <w:r>
        <w:rPr>
          <w:spacing w:val="-1"/>
        </w:rPr>
        <w:t>d</w:t>
      </w:r>
      <w:r>
        <w:rPr>
          <w:spacing w:val="-3"/>
        </w:rPr>
        <w:t>r</w:t>
      </w:r>
      <w:r>
        <w:t>ai</w:t>
      </w:r>
      <w:r>
        <w:rPr>
          <w:spacing w:val="-2"/>
        </w:rPr>
        <w:t>n</w:t>
      </w:r>
      <w:r>
        <w:t>s,</w:t>
      </w:r>
      <w:r>
        <w:rPr>
          <w:spacing w:val="10"/>
        </w:rPr>
        <w:t xml:space="preserve"> </w:t>
      </w:r>
      <w:r>
        <w:rPr>
          <w:spacing w:val="-1"/>
        </w:rPr>
        <w:t>d</w:t>
      </w:r>
      <w:r>
        <w:t>iv</w:t>
      </w:r>
      <w:r>
        <w:rPr>
          <w:spacing w:val="1"/>
        </w:rPr>
        <w:t>e</w:t>
      </w:r>
      <w:r>
        <w:t>rs</w:t>
      </w:r>
      <w:r>
        <w:rPr>
          <w:spacing w:val="-3"/>
        </w:rPr>
        <w:t>i</w:t>
      </w:r>
      <w:r>
        <w:rPr>
          <w:spacing w:val="1"/>
        </w:rPr>
        <w:t>o</w:t>
      </w:r>
      <w:r>
        <w:t>n</w:t>
      </w:r>
      <w:r>
        <w:rPr>
          <w:spacing w:val="9"/>
        </w:rPr>
        <w:t xml:space="preserve"> </w:t>
      </w:r>
      <w:r>
        <w:rPr>
          <w:spacing w:val="-1"/>
        </w:rPr>
        <w:t>bund</w:t>
      </w:r>
      <w:r>
        <w:t>s,</w:t>
      </w:r>
      <w:r>
        <w:rPr>
          <w:spacing w:val="10"/>
        </w:rPr>
        <w:t xml:space="preserve"> </w:t>
      </w:r>
      <w:r>
        <w:rPr>
          <w:spacing w:val="-1"/>
        </w:rPr>
        <w:t>b</w:t>
      </w:r>
      <w:r>
        <w:t>e</w:t>
      </w:r>
      <w:r>
        <w:rPr>
          <w:spacing w:val="-3"/>
        </w:rPr>
        <w:t>r</w:t>
      </w:r>
      <w:r>
        <w:t>m</w:t>
      </w:r>
      <w:r>
        <w:rPr>
          <w:spacing w:val="11"/>
        </w:rPr>
        <w:t xml:space="preserve"> </w:t>
      </w:r>
      <w:r>
        <w:rPr>
          <w:spacing w:val="-1"/>
        </w:rPr>
        <w:t>p</w:t>
      </w:r>
      <w:r>
        <w:t>ens</w:t>
      </w:r>
      <w:r>
        <w:rPr>
          <w:spacing w:val="-3"/>
        </w:rPr>
        <w:t>t</w:t>
      </w:r>
      <w:r>
        <w:rPr>
          <w:spacing w:val="1"/>
        </w:rPr>
        <w:t>o</w:t>
      </w:r>
      <w:r>
        <w:rPr>
          <w:spacing w:val="-3"/>
        </w:rPr>
        <w:t>c</w:t>
      </w:r>
      <w:r>
        <w:t>ks.</w:t>
      </w:r>
      <w:r>
        <w:rPr>
          <w:spacing w:val="10"/>
        </w:rPr>
        <w:t xml:space="preserve"> </w:t>
      </w:r>
      <w:r>
        <w:t>A</w:t>
      </w:r>
      <w:r>
        <w:rPr>
          <w:spacing w:val="-1"/>
        </w:rPr>
        <w:t>l</w:t>
      </w:r>
      <w:r>
        <w:t>l</w:t>
      </w:r>
      <w:r>
        <w:rPr>
          <w:spacing w:val="9"/>
        </w:rPr>
        <w:t xml:space="preserve"> </w:t>
      </w:r>
      <w:r>
        <w:t>wa</w:t>
      </w:r>
      <w:r>
        <w:rPr>
          <w:spacing w:val="-2"/>
        </w:rPr>
        <w:t>t</w:t>
      </w:r>
      <w:r>
        <w:t>er</w:t>
      </w:r>
      <w:r>
        <w:rPr>
          <w:spacing w:val="10"/>
        </w:rPr>
        <w:t xml:space="preserve"> </w:t>
      </w:r>
      <w:r>
        <w:t>f</w:t>
      </w:r>
      <w:r>
        <w:rPr>
          <w:spacing w:val="-3"/>
        </w:rPr>
        <w:t>r</w:t>
      </w:r>
      <w:r>
        <w:rPr>
          <w:spacing w:val="-2"/>
        </w:rPr>
        <w:t>o</w:t>
      </w:r>
      <w:r>
        <w:t>m the clean</w:t>
      </w:r>
      <w:r>
        <w:rPr>
          <w:spacing w:val="-1"/>
        </w:rPr>
        <w:t xml:space="preserve"> </w:t>
      </w:r>
      <w:r>
        <w:t>wa</w:t>
      </w:r>
      <w:r>
        <w:rPr>
          <w:spacing w:val="-3"/>
        </w:rPr>
        <w:t>t</w:t>
      </w:r>
      <w:r>
        <w:t xml:space="preserve">er </w:t>
      </w:r>
      <w:r>
        <w:rPr>
          <w:spacing w:val="-1"/>
        </w:rPr>
        <w:t>d</w:t>
      </w:r>
      <w:r>
        <w:t>am</w:t>
      </w:r>
      <w:r>
        <w:rPr>
          <w:spacing w:val="1"/>
        </w:rPr>
        <w:t xml:space="preserve"> </w:t>
      </w:r>
      <w:r>
        <w:t>is</w:t>
      </w:r>
      <w:r>
        <w:rPr>
          <w:spacing w:val="2"/>
        </w:rPr>
        <w:t xml:space="preserve"> </w:t>
      </w:r>
      <w:r>
        <w:rPr>
          <w:spacing w:val="-1"/>
        </w:rPr>
        <w:t>p</w:t>
      </w:r>
      <w:r>
        <w:t>r</w:t>
      </w:r>
      <w:r>
        <w:rPr>
          <w:spacing w:val="-3"/>
        </w:rPr>
        <w:t>e</w:t>
      </w:r>
      <w:r>
        <w:t>vented f</w:t>
      </w:r>
      <w:r>
        <w:rPr>
          <w:spacing w:val="-3"/>
        </w:rPr>
        <w:t>r</w:t>
      </w:r>
      <w:r>
        <w:rPr>
          <w:spacing w:val="-2"/>
        </w:rPr>
        <w:t>o</w:t>
      </w:r>
      <w:r>
        <w:t>m</w:t>
      </w:r>
      <w:r>
        <w:rPr>
          <w:spacing w:val="1"/>
        </w:rPr>
        <w:t xml:space="preserve"> </w:t>
      </w:r>
      <w:r>
        <w:t>e</w:t>
      </w:r>
      <w:r>
        <w:rPr>
          <w:spacing w:val="-1"/>
        </w:rPr>
        <w:t>n</w:t>
      </w:r>
      <w:r>
        <w:t>teri</w:t>
      </w:r>
      <w:r>
        <w:rPr>
          <w:spacing w:val="-2"/>
        </w:rPr>
        <w:t>n</w:t>
      </w:r>
      <w:r>
        <w:t>g</w:t>
      </w:r>
      <w:r>
        <w:rPr>
          <w:spacing w:val="-1"/>
        </w:rPr>
        <w:t xml:space="preserve"> </w:t>
      </w:r>
      <w:r>
        <w:t>t</w:t>
      </w:r>
      <w:r>
        <w:rPr>
          <w:spacing w:val="-1"/>
        </w:rPr>
        <w:t>h</w:t>
      </w:r>
      <w:r>
        <w:t xml:space="preserve">e </w:t>
      </w:r>
      <w:r>
        <w:rPr>
          <w:spacing w:val="-3"/>
        </w:rPr>
        <w:t>s</w:t>
      </w:r>
      <w:r>
        <w:t>ettli</w:t>
      </w:r>
      <w:r>
        <w:rPr>
          <w:spacing w:val="-1"/>
        </w:rPr>
        <w:t>n</w:t>
      </w:r>
      <w:r>
        <w:t>g</w:t>
      </w:r>
      <w:r>
        <w:rPr>
          <w:spacing w:val="-1"/>
        </w:rPr>
        <w:t xml:space="preserve"> </w:t>
      </w:r>
      <w:r>
        <w:t>bas</w:t>
      </w:r>
      <w:r>
        <w:rPr>
          <w:spacing w:val="-1"/>
        </w:rPr>
        <w:t>i</w:t>
      </w:r>
      <w:r>
        <w:t>n</w:t>
      </w:r>
      <w:r>
        <w:rPr>
          <w:spacing w:val="-1"/>
        </w:rPr>
        <w:t xml:space="preserve"> </w:t>
      </w:r>
      <w:r>
        <w:t>and</w:t>
      </w:r>
      <w:r>
        <w:rPr>
          <w:spacing w:val="-2"/>
        </w:rPr>
        <w:t xml:space="preserve"> </w:t>
      </w:r>
      <w:r>
        <w:t>di</w:t>
      </w:r>
      <w:r>
        <w:rPr>
          <w:spacing w:val="-1"/>
        </w:rPr>
        <w:t>r</w:t>
      </w:r>
      <w:r>
        <w:t>ty</w:t>
      </w:r>
      <w:r>
        <w:rPr>
          <w:spacing w:val="1"/>
        </w:rPr>
        <w:t xml:space="preserve"> </w:t>
      </w:r>
      <w:r>
        <w:t>wat</w:t>
      </w:r>
      <w:r>
        <w:rPr>
          <w:spacing w:val="-2"/>
        </w:rPr>
        <w:t>e</w:t>
      </w:r>
      <w:r>
        <w:t>r dam</w:t>
      </w:r>
      <w:r>
        <w:rPr>
          <w:spacing w:val="1"/>
        </w:rPr>
        <w:t xml:space="preserve"> </w:t>
      </w:r>
      <w:r>
        <w:rPr>
          <w:spacing w:val="-1"/>
        </w:rPr>
        <w:t>b</w:t>
      </w:r>
      <w:r>
        <w:t>y a series</w:t>
      </w:r>
      <w:r>
        <w:rPr>
          <w:spacing w:val="1"/>
        </w:rPr>
        <w:t xml:space="preserve"> o</w:t>
      </w:r>
      <w:r>
        <w:t xml:space="preserve">f </w:t>
      </w:r>
      <w:r>
        <w:rPr>
          <w:spacing w:val="-2"/>
        </w:rPr>
        <w:t>s</w:t>
      </w:r>
      <w:r>
        <w:t>t</w:t>
      </w:r>
      <w:r>
        <w:rPr>
          <w:spacing w:val="1"/>
        </w:rPr>
        <w:t>o</w:t>
      </w:r>
      <w:r>
        <w:rPr>
          <w:spacing w:val="-3"/>
        </w:rPr>
        <w:t>r</w:t>
      </w:r>
      <w:r>
        <w:rPr>
          <w:spacing w:val="5"/>
        </w:rPr>
        <w:t>m</w:t>
      </w:r>
      <w:r>
        <w:t>- water cut</w:t>
      </w:r>
      <w:r>
        <w:rPr>
          <w:spacing w:val="-3"/>
        </w:rPr>
        <w:t>-</w:t>
      </w:r>
      <w:r>
        <w:rPr>
          <w:spacing w:val="1"/>
        </w:rPr>
        <w:t>o</w:t>
      </w:r>
      <w:r>
        <w:t>ff d</w:t>
      </w:r>
      <w:r>
        <w:rPr>
          <w:spacing w:val="-1"/>
        </w:rPr>
        <w:t>r</w:t>
      </w:r>
      <w:r>
        <w:t>ai</w:t>
      </w:r>
      <w:r>
        <w:rPr>
          <w:spacing w:val="-2"/>
        </w:rPr>
        <w:t>n</w:t>
      </w:r>
      <w:r>
        <w:t xml:space="preserve">s. This is </w:t>
      </w:r>
      <w:r>
        <w:rPr>
          <w:spacing w:val="1"/>
        </w:rPr>
        <w:t>m</w:t>
      </w:r>
      <w:r>
        <w:t>ai</w:t>
      </w:r>
      <w:r>
        <w:rPr>
          <w:spacing w:val="-2"/>
        </w:rPr>
        <w:t>n</w:t>
      </w:r>
      <w:r>
        <w:t>ly</w:t>
      </w:r>
      <w:r>
        <w:rPr>
          <w:spacing w:val="1"/>
        </w:rPr>
        <w:t xml:space="preserve"> </w:t>
      </w:r>
      <w:r>
        <w:t>clear</w:t>
      </w:r>
      <w:r>
        <w:rPr>
          <w:spacing w:val="1"/>
        </w:rPr>
        <w:t xml:space="preserve"> </w:t>
      </w:r>
      <w:r>
        <w:t>s</w:t>
      </w:r>
      <w:r>
        <w:rPr>
          <w:spacing w:val="-2"/>
        </w:rPr>
        <w:t>t</w:t>
      </w:r>
      <w:r>
        <w:rPr>
          <w:spacing w:val="1"/>
        </w:rPr>
        <w:t>o</w:t>
      </w:r>
      <w:r>
        <w:rPr>
          <w:spacing w:val="-3"/>
        </w:rPr>
        <w:t>r</w:t>
      </w:r>
      <w:r>
        <w:t>m</w:t>
      </w:r>
      <w:r>
        <w:rPr>
          <w:spacing w:val="1"/>
        </w:rPr>
        <w:t xml:space="preserve"> </w:t>
      </w:r>
      <w:proofErr w:type="gramStart"/>
      <w:r>
        <w:t>wa</w:t>
      </w:r>
      <w:r>
        <w:rPr>
          <w:spacing w:val="-2"/>
        </w:rPr>
        <w:t>t</w:t>
      </w:r>
      <w:r>
        <w:t>er</w:t>
      </w:r>
      <w:proofErr w:type="gramEnd"/>
      <w:r>
        <w:rPr>
          <w:spacing w:val="1"/>
        </w:rPr>
        <w:t xml:space="preserve"> </w:t>
      </w:r>
      <w:r>
        <w:rPr>
          <w:spacing w:val="-1"/>
        </w:rPr>
        <w:t>bu</w:t>
      </w:r>
      <w:r>
        <w:t>t it can</w:t>
      </w:r>
      <w:r>
        <w:rPr>
          <w:spacing w:val="-1"/>
        </w:rPr>
        <w:t xml:space="preserve"> </w:t>
      </w:r>
      <w:r>
        <w:t>sti</w:t>
      </w:r>
      <w:r>
        <w:rPr>
          <w:spacing w:val="-1"/>
        </w:rPr>
        <w:t>l</w:t>
      </w:r>
      <w:r>
        <w:t>l h</w:t>
      </w:r>
      <w:r>
        <w:rPr>
          <w:spacing w:val="-1"/>
        </w:rPr>
        <w:t>a</w:t>
      </w:r>
      <w:r>
        <w:t xml:space="preserve">ve </w:t>
      </w:r>
      <w:r w:rsidR="00F51D65">
        <w:t xml:space="preserve">silt </w:t>
      </w:r>
      <w:r>
        <w:t>that wi</w:t>
      </w:r>
      <w:r>
        <w:rPr>
          <w:spacing w:val="-1"/>
        </w:rPr>
        <w:t>l</w:t>
      </w:r>
      <w:r>
        <w:t>l se</w:t>
      </w:r>
      <w:r>
        <w:rPr>
          <w:spacing w:val="-2"/>
        </w:rPr>
        <w:t>t</w:t>
      </w:r>
      <w:r>
        <w:t>tle</w:t>
      </w:r>
      <w:r>
        <w:rPr>
          <w:spacing w:val="1"/>
        </w:rPr>
        <w:t xml:space="preserve"> </w:t>
      </w:r>
      <w:r>
        <w:t>in</w:t>
      </w:r>
      <w:r>
        <w:rPr>
          <w:spacing w:val="-1"/>
        </w:rPr>
        <w:t xml:space="preserve"> </w:t>
      </w:r>
      <w:r>
        <w:t>t</w:t>
      </w:r>
      <w:r>
        <w:rPr>
          <w:spacing w:val="-1"/>
        </w:rPr>
        <w:t>h</w:t>
      </w:r>
      <w:r>
        <w:t xml:space="preserve">e </w:t>
      </w:r>
      <w:r>
        <w:rPr>
          <w:spacing w:val="-1"/>
        </w:rPr>
        <w:t>d</w:t>
      </w:r>
      <w:r>
        <w:t>am</w:t>
      </w:r>
      <w:r>
        <w:rPr>
          <w:spacing w:val="2"/>
        </w:rPr>
        <w:t xml:space="preserve"> </w:t>
      </w:r>
      <w:r>
        <w:t>as</w:t>
      </w:r>
      <w:r>
        <w:rPr>
          <w:spacing w:val="1"/>
        </w:rPr>
        <w:t xml:space="preserve"> </w:t>
      </w:r>
      <w:r>
        <w:t>well</w:t>
      </w:r>
      <w:r>
        <w:rPr>
          <w:spacing w:val="49"/>
        </w:rPr>
        <w:t xml:space="preserve"> </w:t>
      </w:r>
      <w:r>
        <w:t>as</w:t>
      </w:r>
      <w:r>
        <w:rPr>
          <w:spacing w:val="48"/>
        </w:rPr>
        <w:t xml:space="preserve"> </w:t>
      </w:r>
      <w:r w:rsidR="00F51D65">
        <w:t>veg</w:t>
      </w:r>
      <w:r w:rsidR="00F51D65">
        <w:rPr>
          <w:spacing w:val="-1"/>
        </w:rPr>
        <w:t>e</w:t>
      </w:r>
      <w:r w:rsidR="00F51D65">
        <w:t>t</w:t>
      </w:r>
      <w:r w:rsidR="00F51D65">
        <w:rPr>
          <w:spacing w:val="-3"/>
        </w:rPr>
        <w:t>a</w:t>
      </w:r>
      <w:r w:rsidR="00F51D65">
        <w:t>ti</w:t>
      </w:r>
      <w:r w:rsidR="00F51D65">
        <w:rPr>
          <w:spacing w:val="1"/>
        </w:rPr>
        <w:t>o</w:t>
      </w:r>
      <w:r w:rsidR="00F51D65">
        <w:t>n</w:t>
      </w:r>
      <w:r>
        <w:rPr>
          <w:spacing w:val="48"/>
        </w:rPr>
        <w:t xml:space="preserve"> </w:t>
      </w:r>
      <w:r w:rsidR="00F51D65">
        <w:rPr>
          <w:spacing w:val="-1"/>
        </w:rPr>
        <w:t>g</w:t>
      </w:r>
      <w:r w:rsidR="00F51D65">
        <w:t>rowing inside</w:t>
      </w:r>
      <w:r>
        <w:rPr>
          <w:spacing w:val="1"/>
        </w:rPr>
        <w:t xml:space="preserve"> </w:t>
      </w:r>
      <w:r>
        <w:t>the</w:t>
      </w:r>
      <w:r>
        <w:rPr>
          <w:spacing w:val="1"/>
        </w:rPr>
        <w:t xml:space="preserve"> </w:t>
      </w:r>
      <w:r>
        <w:rPr>
          <w:spacing w:val="-1"/>
        </w:rPr>
        <w:t>d</w:t>
      </w:r>
      <w:r>
        <w:t>am.</w:t>
      </w:r>
      <w:r>
        <w:rPr>
          <w:spacing w:val="47"/>
        </w:rPr>
        <w:t xml:space="preserve"> </w:t>
      </w:r>
      <w:r w:rsidR="00F51D65">
        <w:t>The Contractor will still be expected to use suitable equipment to carry out cleaning activities.</w:t>
      </w:r>
      <w:r>
        <w:t>..</w:t>
      </w:r>
      <w:r>
        <w:rPr>
          <w:spacing w:val="4"/>
        </w:rPr>
        <w:t xml:space="preserve"> </w:t>
      </w:r>
      <w:r>
        <w:t>Clea</w:t>
      </w:r>
      <w:r>
        <w:rPr>
          <w:spacing w:val="-1"/>
        </w:rPr>
        <w:t>n</w:t>
      </w:r>
      <w:r>
        <w:t>i</w:t>
      </w:r>
      <w:r>
        <w:rPr>
          <w:spacing w:val="-2"/>
        </w:rPr>
        <w:t>n</w:t>
      </w:r>
      <w:r>
        <w:t>g</w:t>
      </w:r>
      <w:r>
        <w:rPr>
          <w:spacing w:val="2"/>
        </w:rPr>
        <w:t xml:space="preserve"> </w:t>
      </w:r>
      <w:r>
        <w:rPr>
          <w:spacing w:val="1"/>
        </w:rPr>
        <w:t>o</w:t>
      </w:r>
      <w:r>
        <w:t>f</w:t>
      </w:r>
      <w:r>
        <w:rPr>
          <w:spacing w:val="2"/>
        </w:rPr>
        <w:t xml:space="preserve"> </w:t>
      </w:r>
      <w:r>
        <w:t>th</w:t>
      </w:r>
      <w:r>
        <w:rPr>
          <w:spacing w:val="-1"/>
        </w:rPr>
        <w:t>i</w:t>
      </w:r>
      <w:r>
        <w:t>s</w:t>
      </w:r>
      <w:r>
        <w:rPr>
          <w:spacing w:val="5"/>
        </w:rPr>
        <w:t xml:space="preserve"> </w:t>
      </w:r>
      <w:r>
        <w:rPr>
          <w:spacing w:val="-1"/>
        </w:rPr>
        <w:t>d</w:t>
      </w:r>
      <w:r>
        <w:rPr>
          <w:spacing w:val="-3"/>
        </w:rPr>
        <w:t>a</w:t>
      </w:r>
      <w:r>
        <w:t>m</w:t>
      </w:r>
      <w:r>
        <w:rPr>
          <w:spacing w:val="3"/>
        </w:rPr>
        <w:t xml:space="preserve"> </w:t>
      </w:r>
      <w:r>
        <w:t>to</w:t>
      </w:r>
      <w:r>
        <w:rPr>
          <w:spacing w:val="6"/>
        </w:rPr>
        <w:t xml:space="preserve"> </w:t>
      </w:r>
      <w:r>
        <w:rPr>
          <w:spacing w:val="-4"/>
        </w:rPr>
        <w:t>b</w:t>
      </w:r>
      <w:r>
        <w:t>e</w:t>
      </w:r>
      <w:r>
        <w:rPr>
          <w:spacing w:val="5"/>
        </w:rPr>
        <w:t xml:space="preserve"> </w:t>
      </w:r>
      <w:r>
        <w:t>c</w:t>
      </w:r>
      <w:r>
        <w:rPr>
          <w:spacing w:val="-3"/>
        </w:rPr>
        <w:t>l</w:t>
      </w:r>
      <w:r>
        <w:t>eaned</w:t>
      </w:r>
      <w:r>
        <w:rPr>
          <w:spacing w:val="2"/>
        </w:rPr>
        <w:t xml:space="preserve"> </w:t>
      </w:r>
      <w:r w:rsidR="008D7940">
        <w:rPr>
          <w:spacing w:val="2"/>
        </w:rPr>
        <w:t xml:space="preserve">every 2,5 </w:t>
      </w:r>
      <w:r w:rsidR="00BB4C58">
        <w:t>years</w:t>
      </w:r>
      <w:r>
        <w:rPr>
          <w:spacing w:val="3"/>
        </w:rPr>
        <w:t xml:space="preserve"> </w:t>
      </w:r>
      <w:r>
        <w:rPr>
          <w:spacing w:val="1"/>
        </w:rPr>
        <w:t>o</w:t>
      </w:r>
      <w:r>
        <w:t>r</w:t>
      </w:r>
      <w:r>
        <w:rPr>
          <w:spacing w:val="2"/>
        </w:rPr>
        <w:t xml:space="preserve"> </w:t>
      </w:r>
      <w:r>
        <w:rPr>
          <w:spacing w:val="1"/>
        </w:rPr>
        <w:t>o</w:t>
      </w:r>
      <w:r>
        <w:t>n req</w:t>
      </w:r>
      <w:r>
        <w:rPr>
          <w:spacing w:val="-2"/>
        </w:rPr>
        <w:t>u</w:t>
      </w:r>
      <w:r>
        <w:t>est de</w:t>
      </w:r>
      <w:r>
        <w:rPr>
          <w:spacing w:val="-3"/>
        </w:rPr>
        <w:t>p</w:t>
      </w:r>
      <w:r>
        <w:t>en</w:t>
      </w:r>
      <w:r>
        <w:rPr>
          <w:spacing w:val="-2"/>
        </w:rPr>
        <w:t>d</w:t>
      </w:r>
      <w:r>
        <w:t>i</w:t>
      </w:r>
      <w:r>
        <w:rPr>
          <w:spacing w:val="-2"/>
        </w:rPr>
        <w:t>n</w:t>
      </w:r>
      <w:r>
        <w:t>g</w:t>
      </w:r>
      <w:r>
        <w:rPr>
          <w:spacing w:val="-1"/>
        </w:rPr>
        <w:t xml:space="preserve"> </w:t>
      </w:r>
      <w:r>
        <w:rPr>
          <w:spacing w:val="1"/>
        </w:rPr>
        <w:t>o</w:t>
      </w:r>
      <w:r>
        <w:t>n</w:t>
      </w:r>
      <w:r>
        <w:rPr>
          <w:spacing w:val="-1"/>
        </w:rPr>
        <w:t xml:space="preserve"> </w:t>
      </w:r>
      <w:r>
        <w:t>t</w:t>
      </w:r>
      <w:r>
        <w:rPr>
          <w:spacing w:val="-4"/>
        </w:rPr>
        <w:t>h</w:t>
      </w:r>
      <w:r>
        <w:t xml:space="preserve">e </w:t>
      </w:r>
      <w:r>
        <w:rPr>
          <w:spacing w:val="-3"/>
        </w:rPr>
        <w:t>r</w:t>
      </w:r>
      <w:r>
        <w:t>ate</w:t>
      </w:r>
      <w:r>
        <w:rPr>
          <w:spacing w:val="-2"/>
        </w:rPr>
        <w:t xml:space="preserve"> </w:t>
      </w:r>
      <w:r>
        <w:rPr>
          <w:spacing w:val="1"/>
        </w:rPr>
        <w:t>o</w:t>
      </w:r>
      <w:r>
        <w:t>f</w:t>
      </w:r>
      <w:r>
        <w:rPr>
          <w:spacing w:val="2"/>
        </w:rPr>
        <w:t xml:space="preserve"> </w:t>
      </w:r>
      <w:r>
        <w:rPr>
          <w:spacing w:val="-3"/>
        </w:rPr>
        <w:t>s</w:t>
      </w:r>
      <w:r>
        <w:t>ettl</w:t>
      </w:r>
      <w:r>
        <w:rPr>
          <w:spacing w:val="-2"/>
        </w:rPr>
        <w:t>em</w:t>
      </w:r>
      <w:r>
        <w:t>ent.</w:t>
      </w:r>
    </w:p>
    <w:p w14:paraId="25113FCA" w14:textId="77777777" w:rsidR="007C62E7" w:rsidRDefault="007C62E7" w:rsidP="007C62E7">
      <w:pPr>
        <w:spacing w:before="7" w:line="190" w:lineRule="exact"/>
        <w:rPr>
          <w:sz w:val="19"/>
          <w:szCs w:val="19"/>
        </w:rPr>
      </w:pPr>
    </w:p>
    <w:p w14:paraId="21C8F230" w14:textId="32BB2685" w:rsidR="007C62E7" w:rsidRDefault="007C62E7" w:rsidP="005B3361">
      <w:pPr>
        <w:pStyle w:val="BodyText"/>
        <w:numPr>
          <w:ilvl w:val="0"/>
          <w:numId w:val="35"/>
        </w:numPr>
        <w:tabs>
          <w:tab w:val="left" w:pos="833"/>
        </w:tabs>
        <w:ind w:right="112"/>
        <w:jc w:val="both"/>
        <w:rPr>
          <w:rFonts w:cs="Calibri"/>
        </w:rPr>
      </w:pPr>
      <w:r>
        <w:t>The</w:t>
      </w:r>
      <w:r>
        <w:rPr>
          <w:spacing w:val="19"/>
        </w:rPr>
        <w:t xml:space="preserve"> </w:t>
      </w:r>
      <w:r>
        <w:t>sl</w:t>
      </w:r>
      <w:r>
        <w:rPr>
          <w:spacing w:val="-2"/>
        </w:rPr>
        <w:t>u</w:t>
      </w:r>
      <w:r>
        <w:rPr>
          <w:spacing w:val="-1"/>
        </w:rPr>
        <w:t>dg</w:t>
      </w:r>
      <w:r>
        <w:t>e</w:t>
      </w:r>
      <w:r>
        <w:rPr>
          <w:spacing w:val="20"/>
        </w:rPr>
        <w:t xml:space="preserve"> </w:t>
      </w:r>
      <w:r>
        <w:t>a</w:t>
      </w:r>
      <w:r>
        <w:rPr>
          <w:spacing w:val="-1"/>
        </w:rPr>
        <w:t>n</w:t>
      </w:r>
      <w:r>
        <w:t>d</w:t>
      </w:r>
      <w:r>
        <w:rPr>
          <w:spacing w:val="18"/>
        </w:rPr>
        <w:t xml:space="preserve"> </w:t>
      </w:r>
      <w:r>
        <w:t>vegetat</w:t>
      </w:r>
      <w:r>
        <w:rPr>
          <w:spacing w:val="-3"/>
        </w:rPr>
        <w:t>i</w:t>
      </w:r>
      <w:r>
        <w:rPr>
          <w:spacing w:val="1"/>
        </w:rPr>
        <w:t>o</w:t>
      </w:r>
      <w:r>
        <w:t>n</w:t>
      </w:r>
      <w:r>
        <w:rPr>
          <w:spacing w:val="16"/>
        </w:rPr>
        <w:t xml:space="preserve"> </w:t>
      </w:r>
      <w:r>
        <w:t>should</w:t>
      </w:r>
      <w:r>
        <w:rPr>
          <w:spacing w:val="18"/>
        </w:rPr>
        <w:t xml:space="preserve"> </w:t>
      </w:r>
      <w:r>
        <w:rPr>
          <w:spacing w:val="-1"/>
        </w:rPr>
        <w:t>b</w:t>
      </w:r>
      <w:r>
        <w:t>e</w:t>
      </w:r>
      <w:r>
        <w:rPr>
          <w:spacing w:val="20"/>
        </w:rPr>
        <w:t xml:space="preserve"> </w:t>
      </w:r>
      <w:r>
        <w:t>re</w:t>
      </w:r>
      <w:r>
        <w:rPr>
          <w:spacing w:val="1"/>
        </w:rPr>
        <w:t>m</w:t>
      </w:r>
      <w:r>
        <w:rPr>
          <w:spacing w:val="-2"/>
        </w:rPr>
        <w:t>o</w:t>
      </w:r>
      <w:r>
        <w:t>ved</w:t>
      </w:r>
      <w:r>
        <w:rPr>
          <w:spacing w:val="19"/>
        </w:rPr>
        <w:t xml:space="preserve"> </w:t>
      </w:r>
      <w:r>
        <w:t>a</w:t>
      </w:r>
      <w:r>
        <w:rPr>
          <w:spacing w:val="-1"/>
        </w:rPr>
        <w:t>n</w:t>
      </w:r>
      <w:r>
        <w:t>d</w:t>
      </w:r>
      <w:r>
        <w:rPr>
          <w:spacing w:val="18"/>
        </w:rPr>
        <w:t xml:space="preserve"> </w:t>
      </w:r>
      <w:r>
        <w:rPr>
          <w:spacing w:val="-1"/>
        </w:rPr>
        <w:t>d</w:t>
      </w:r>
      <w:r>
        <w:t>ried</w:t>
      </w:r>
      <w:r>
        <w:rPr>
          <w:spacing w:val="18"/>
        </w:rPr>
        <w:t xml:space="preserve"> </w:t>
      </w:r>
      <w:r>
        <w:rPr>
          <w:spacing w:val="-1"/>
        </w:rPr>
        <w:t>b</w:t>
      </w:r>
      <w:r>
        <w:t>y</w:t>
      </w:r>
      <w:r>
        <w:rPr>
          <w:spacing w:val="20"/>
        </w:rPr>
        <w:t xml:space="preserve"> </w:t>
      </w:r>
      <w:r>
        <w:t>the</w:t>
      </w:r>
      <w:r>
        <w:rPr>
          <w:spacing w:val="24"/>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t>. T</w:t>
      </w:r>
      <w:r>
        <w:rPr>
          <w:spacing w:val="-1"/>
        </w:rPr>
        <w:t>h</w:t>
      </w:r>
      <w:r>
        <w:t>e</w:t>
      </w:r>
      <w:r>
        <w:rPr>
          <w:spacing w:val="-2"/>
        </w:rPr>
        <w:t xml:space="preserve"> </w:t>
      </w:r>
      <w:r>
        <w:t>slu</w:t>
      </w:r>
      <w:r>
        <w:rPr>
          <w:spacing w:val="-2"/>
        </w:rPr>
        <w:t>d</w:t>
      </w:r>
      <w:r>
        <w:rPr>
          <w:spacing w:val="-1"/>
        </w:rPr>
        <w:t>g</w:t>
      </w:r>
      <w:r>
        <w:t>e to</w:t>
      </w:r>
      <w:r>
        <w:rPr>
          <w:spacing w:val="1"/>
        </w:rPr>
        <w:t xml:space="preserve"> </w:t>
      </w:r>
      <w:r>
        <w:rPr>
          <w:spacing w:val="-3"/>
        </w:rPr>
        <w:t>b</w:t>
      </w:r>
      <w:r>
        <w:t xml:space="preserve">e </w:t>
      </w:r>
      <w:r>
        <w:rPr>
          <w:spacing w:val="-1"/>
        </w:rPr>
        <w:t>d</w:t>
      </w:r>
      <w:r>
        <w:t>ried</w:t>
      </w:r>
      <w:r>
        <w:rPr>
          <w:spacing w:val="-3"/>
        </w:rPr>
        <w:t xml:space="preserve"> </w:t>
      </w:r>
      <w:r>
        <w:t>bef</w:t>
      </w:r>
      <w:r>
        <w:rPr>
          <w:spacing w:val="1"/>
        </w:rPr>
        <w:t>o</w:t>
      </w:r>
      <w:r>
        <w:t xml:space="preserve">re </w:t>
      </w:r>
      <w:r>
        <w:rPr>
          <w:spacing w:val="-3"/>
        </w:rPr>
        <w:t>r</w:t>
      </w:r>
      <w:r>
        <w:rPr>
          <w:spacing w:val="-2"/>
        </w:rPr>
        <w:t>e</w:t>
      </w:r>
      <w:r>
        <w:t>m</w:t>
      </w:r>
      <w:r>
        <w:rPr>
          <w:spacing w:val="-2"/>
        </w:rPr>
        <w:t>o</w:t>
      </w:r>
      <w:r>
        <w:t>ved by</w:t>
      </w:r>
      <w:r>
        <w:rPr>
          <w:spacing w:val="-2"/>
        </w:rPr>
        <w:t xml:space="preserve"> </w:t>
      </w:r>
      <w:r>
        <w:t>the</w:t>
      </w:r>
      <w:r>
        <w:rPr>
          <w:spacing w:val="3"/>
        </w:rPr>
        <w:t xml:space="preserve"> </w:t>
      </w:r>
      <w:r>
        <w:rPr>
          <w:rFonts w:cs="Calibri"/>
          <w:i/>
        </w:rPr>
        <w:t>C</w:t>
      </w:r>
      <w:r>
        <w:rPr>
          <w:rFonts w:cs="Calibri"/>
          <w:i/>
          <w:spacing w:val="-3"/>
        </w:rPr>
        <w:t>o</w:t>
      </w:r>
      <w:r>
        <w:rPr>
          <w:rFonts w:cs="Calibri"/>
          <w:i/>
          <w:spacing w:val="-1"/>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spacing w:val="1"/>
        </w:rPr>
        <w:t>r</w:t>
      </w:r>
      <w:r>
        <w:t>. T</w:t>
      </w:r>
      <w:r>
        <w:rPr>
          <w:spacing w:val="-3"/>
        </w:rPr>
        <w:t>h</w:t>
      </w:r>
      <w:r>
        <w:t>e sl</w:t>
      </w:r>
      <w:r>
        <w:rPr>
          <w:spacing w:val="-2"/>
        </w:rPr>
        <w:t>u</w:t>
      </w:r>
      <w:r>
        <w:rPr>
          <w:spacing w:val="-1"/>
        </w:rPr>
        <w:t>dg</w:t>
      </w:r>
      <w:r>
        <w:t>e,</w:t>
      </w:r>
      <w:r>
        <w:rPr>
          <w:spacing w:val="1"/>
        </w:rPr>
        <w:t xml:space="preserve"> </w:t>
      </w:r>
      <w:r>
        <w:t>if cla</w:t>
      </w:r>
      <w:r>
        <w:rPr>
          <w:spacing w:val="-3"/>
        </w:rPr>
        <w:t>s</w:t>
      </w:r>
      <w:r>
        <w:t>sif</w:t>
      </w:r>
      <w:r>
        <w:rPr>
          <w:spacing w:val="-1"/>
        </w:rPr>
        <w:t>i</w:t>
      </w:r>
      <w:r>
        <w:t>ed as ha</w:t>
      </w:r>
      <w:r>
        <w:rPr>
          <w:spacing w:val="-2"/>
        </w:rPr>
        <w:t>z</w:t>
      </w:r>
      <w:r>
        <w:t>ar</w:t>
      </w:r>
      <w:r>
        <w:rPr>
          <w:spacing w:val="-2"/>
        </w:rPr>
        <w:t>d</w:t>
      </w:r>
      <w:r>
        <w:rPr>
          <w:spacing w:val="1"/>
        </w:rPr>
        <w:t>o</w:t>
      </w:r>
      <w:r>
        <w:rPr>
          <w:spacing w:val="-1"/>
        </w:rPr>
        <w:t>u</w:t>
      </w:r>
      <w:r>
        <w:t xml:space="preserve">s </w:t>
      </w:r>
      <w:r>
        <w:rPr>
          <w:spacing w:val="-1"/>
        </w:rPr>
        <w:t>b</w:t>
      </w:r>
      <w:r>
        <w:t>y</w:t>
      </w:r>
      <w:r>
        <w:rPr>
          <w:spacing w:val="46"/>
        </w:rPr>
        <w:t xml:space="preserve"> </w:t>
      </w:r>
      <w:r>
        <w:t>the</w:t>
      </w:r>
      <w:r>
        <w:rPr>
          <w:spacing w:val="44"/>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spacing w:val="1"/>
        </w:rPr>
        <w:t>r</w:t>
      </w:r>
      <w:r>
        <w:t>,</w:t>
      </w:r>
      <w:r>
        <w:rPr>
          <w:spacing w:val="44"/>
        </w:rPr>
        <w:t xml:space="preserve"> </w:t>
      </w:r>
      <w:r>
        <w:t>m</w:t>
      </w:r>
      <w:r>
        <w:rPr>
          <w:spacing w:val="-1"/>
        </w:rPr>
        <w:t>u</w:t>
      </w:r>
      <w:r>
        <w:t>st</w:t>
      </w:r>
      <w:r>
        <w:rPr>
          <w:spacing w:val="45"/>
        </w:rPr>
        <w:t xml:space="preserve"> </w:t>
      </w:r>
      <w:r>
        <w:rPr>
          <w:spacing w:val="-4"/>
        </w:rPr>
        <w:t>b</w:t>
      </w:r>
      <w:r>
        <w:t>e</w:t>
      </w:r>
      <w:r>
        <w:rPr>
          <w:spacing w:val="46"/>
        </w:rPr>
        <w:t xml:space="preserve"> </w:t>
      </w:r>
      <w:r>
        <w:t>tre</w:t>
      </w:r>
      <w:r>
        <w:rPr>
          <w:spacing w:val="-2"/>
        </w:rPr>
        <w:t>a</w:t>
      </w:r>
      <w:r>
        <w:t>ted</w:t>
      </w:r>
      <w:r>
        <w:rPr>
          <w:spacing w:val="45"/>
        </w:rPr>
        <w:t xml:space="preserve"> </w:t>
      </w:r>
      <w:r>
        <w:t>as</w:t>
      </w:r>
      <w:r>
        <w:rPr>
          <w:spacing w:val="43"/>
        </w:rPr>
        <w:t xml:space="preserve"> </w:t>
      </w:r>
      <w:proofErr w:type="gramStart"/>
      <w:r>
        <w:t>such</w:t>
      </w:r>
      <w:proofErr w:type="gramEnd"/>
      <w:r>
        <w:rPr>
          <w:spacing w:val="44"/>
        </w:rPr>
        <w:t xml:space="preserve"> </w:t>
      </w:r>
      <w:r>
        <w:t>a</w:t>
      </w:r>
      <w:r>
        <w:rPr>
          <w:spacing w:val="-1"/>
        </w:rPr>
        <w:t>n</w:t>
      </w:r>
      <w:r>
        <w:t>d</w:t>
      </w:r>
      <w:r>
        <w:rPr>
          <w:spacing w:val="45"/>
        </w:rPr>
        <w:t xml:space="preserve"> </w:t>
      </w:r>
      <w:r>
        <w:rPr>
          <w:spacing w:val="-1"/>
        </w:rPr>
        <w:t>d</w:t>
      </w:r>
      <w:r>
        <w:t>i</w:t>
      </w:r>
      <w:r>
        <w:rPr>
          <w:spacing w:val="-3"/>
        </w:rPr>
        <w:t>s</w:t>
      </w:r>
      <w:r>
        <w:t>p</w:t>
      </w:r>
      <w:r>
        <w:rPr>
          <w:spacing w:val="1"/>
        </w:rPr>
        <w:t>o</w:t>
      </w:r>
      <w:r>
        <w:t>sed</w:t>
      </w:r>
      <w:r>
        <w:rPr>
          <w:spacing w:val="43"/>
        </w:rPr>
        <w:t xml:space="preserve"> </w:t>
      </w:r>
      <w:r>
        <w:rPr>
          <w:spacing w:val="1"/>
        </w:rPr>
        <w:t>o</w:t>
      </w:r>
      <w:r>
        <w:t>f</w:t>
      </w:r>
      <w:r>
        <w:rPr>
          <w:spacing w:val="45"/>
        </w:rPr>
        <w:t xml:space="preserve"> </w:t>
      </w:r>
      <w:r>
        <w:t>at</w:t>
      </w:r>
      <w:r>
        <w:rPr>
          <w:spacing w:val="44"/>
        </w:rPr>
        <w:t xml:space="preserve"> </w:t>
      </w:r>
      <w:r>
        <w:t>a</w:t>
      </w:r>
      <w:r>
        <w:rPr>
          <w:spacing w:val="46"/>
        </w:rPr>
        <w:t xml:space="preserve"> </w:t>
      </w:r>
      <w:r>
        <w:t>reg</w:t>
      </w:r>
      <w:r>
        <w:rPr>
          <w:spacing w:val="-1"/>
        </w:rPr>
        <w:t>i</w:t>
      </w:r>
      <w:r>
        <w:rPr>
          <w:spacing w:val="-3"/>
        </w:rPr>
        <w:t>s</w:t>
      </w:r>
      <w:r>
        <w:t>te</w:t>
      </w:r>
      <w:r>
        <w:rPr>
          <w:spacing w:val="-3"/>
        </w:rPr>
        <w:t>r</w:t>
      </w:r>
      <w:r>
        <w:t>ed</w:t>
      </w:r>
      <w:r>
        <w:rPr>
          <w:spacing w:val="46"/>
        </w:rPr>
        <w:t xml:space="preserve"> </w:t>
      </w:r>
      <w:r>
        <w:rPr>
          <w:spacing w:val="-3"/>
        </w:rPr>
        <w:t>l</w:t>
      </w:r>
      <w:r>
        <w:t>a</w:t>
      </w:r>
      <w:r>
        <w:rPr>
          <w:spacing w:val="-1"/>
        </w:rPr>
        <w:t>nd</w:t>
      </w:r>
      <w:r>
        <w:t>fi</w:t>
      </w:r>
      <w:r>
        <w:rPr>
          <w:spacing w:val="-1"/>
        </w:rPr>
        <w:t>l</w:t>
      </w:r>
      <w:r>
        <w:t>l</w:t>
      </w:r>
      <w:r>
        <w:rPr>
          <w:spacing w:val="45"/>
        </w:rPr>
        <w:t xml:space="preserve"> </w:t>
      </w:r>
      <w:r>
        <w:t>site</w:t>
      </w:r>
      <w:r>
        <w:rPr>
          <w:spacing w:val="47"/>
        </w:rPr>
        <w:t xml:space="preserve"> </w:t>
      </w:r>
      <w:r>
        <w:rPr>
          <w:spacing w:val="-1"/>
        </w:rPr>
        <w:t>b</w:t>
      </w:r>
      <w:r>
        <w:t>y</w:t>
      </w:r>
      <w:r>
        <w:rPr>
          <w:spacing w:val="44"/>
        </w:rPr>
        <w:t xml:space="preserve"> </w:t>
      </w:r>
      <w:r>
        <w:t xml:space="preserve">the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spacing w:val="1"/>
        </w:rPr>
        <w:t>r</w:t>
      </w:r>
      <w:r>
        <w:t>.</w:t>
      </w:r>
      <w:r>
        <w:rPr>
          <w:spacing w:val="47"/>
        </w:rPr>
        <w:t xml:space="preserve"> </w:t>
      </w:r>
      <w:r>
        <w:t>A</w:t>
      </w:r>
      <w:r>
        <w:rPr>
          <w:spacing w:val="-1"/>
        </w:rPr>
        <w:t>l</w:t>
      </w:r>
      <w:r>
        <w:t xml:space="preserve">l </w:t>
      </w:r>
      <w:r>
        <w:rPr>
          <w:spacing w:val="-1"/>
        </w:rPr>
        <w:t>d</w:t>
      </w:r>
      <w:r>
        <w:t>is</w:t>
      </w:r>
      <w:r>
        <w:rPr>
          <w:spacing w:val="-2"/>
        </w:rPr>
        <w:t>po</w:t>
      </w:r>
      <w:r>
        <w:t xml:space="preserve">sal </w:t>
      </w:r>
      <w:r>
        <w:rPr>
          <w:spacing w:val="-3"/>
        </w:rPr>
        <w:t>c</w:t>
      </w:r>
      <w:r>
        <w:t>ertifica</w:t>
      </w:r>
      <w:r>
        <w:rPr>
          <w:spacing w:val="-2"/>
        </w:rPr>
        <w:t>t</w:t>
      </w:r>
      <w:r>
        <w:t>es</w:t>
      </w:r>
      <w:r>
        <w:rPr>
          <w:spacing w:val="49"/>
        </w:rPr>
        <w:t xml:space="preserve"> </w:t>
      </w:r>
      <w:r w:rsidR="00BB4C58">
        <w:t>to be</w:t>
      </w:r>
      <w:r>
        <w:rPr>
          <w:spacing w:val="1"/>
        </w:rPr>
        <w:t xml:space="preserve"> </w:t>
      </w:r>
      <w:r>
        <w:rPr>
          <w:spacing w:val="-1"/>
        </w:rPr>
        <w:t>h</w:t>
      </w:r>
      <w:r>
        <w:t>a</w:t>
      </w:r>
      <w:r>
        <w:rPr>
          <w:spacing w:val="-1"/>
        </w:rPr>
        <w:t>nd</w:t>
      </w:r>
      <w:r>
        <w:t>ed</w:t>
      </w:r>
      <w:r>
        <w:rPr>
          <w:spacing w:val="46"/>
        </w:rPr>
        <w:t xml:space="preserve"> </w:t>
      </w:r>
      <w:proofErr w:type="gramStart"/>
      <w:r>
        <w:t>to  the</w:t>
      </w:r>
      <w:proofErr w:type="gramEnd"/>
      <w:r>
        <w:rPr>
          <w:spacing w:val="1"/>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rPr>
        <w:t xml:space="preserve">rs’  </w:t>
      </w:r>
      <w:r>
        <w:t>su</w:t>
      </w:r>
      <w:r>
        <w:rPr>
          <w:spacing w:val="-2"/>
        </w:rPr>
        <w:t>p</w:t>
      </w:r>
      <w:r>
        <w:t>er</w:t>
      </w:r>
      <w:r>
        <w:rPr>
          <w:spacing w:val="1"/>
        </w:rPr>
        <w:t>v</w:t>
      </w:r>
      <w:r>
        <w:rPr>
          <w:spacing w:val="-3"/>
        </w:rPr>
        <w:t>i</w:t>
      </w:r>
      <w:r>
        <w:t>s</w:t>
      </w:r>
      <w:r>
        <w:rPr>
          <w:spacing w:val="1"/>
        </w:rPr>
        <w:t>o</w:t>
      </w:r>
      <w:r>
        <w:t xml:space="preserve">r  </w:t>
      </w:r>
      <w:r>
        <w:rPr>
          <w:spacing w:val="-3"/>
        </w:rPr>
        <w:t>a</w:t>
      </w:r>
      <w:r>
        <w:t>s</w:t>
      </w:r>
      <w:r>
        <w:rPr>
          <w:spacing w:val="1"/>
        </w:rPr>
        <w:t xml:space="preserve"> </w:t>
      </w:r>
      <w:r>
        <w:rPr>
          <w:spacing w:val="-2"/>
        </w:rPr>
        <w:t>e</w:t>
      </w:r>
      <w:r>
        <w:t>vi</w:t>
      </w:r>
      <w:r>
        <w:rPr>
          <w:spacing w:val="-2"/>
        </w:rPr>
        <w:t>d</w:t>
      </w:r>
      <w:r>
        <w:t>en</w:t>
      </w:r>
      <w:r>
        <w:rPr>
          <w:spacing w:val="-3"/>
        </w:rPr>
        <w:t>c</w:t>
      </w:r>
      <w:r>
        <w:t>e</w:t>
      </w:r>
      <w:r>
        <w:rPr>
          <w:spacing w:val="48"/>
        </w:rPr>
        <w:t xml:space="preserve"> </w:t>
      </w:r>
      <w:r>
        <w:rPr>
          <w:spacing w:val="1"/>
        </w:rPr>
        <w:t>o</w:t>
      </w:r>
      <w:r>
        <w:t xml:space="preserve">f </w:t>
      </w:r>
      <w:r>
        <w:rPr>
          <w:spacing w:val="-1"/>
        </w:rPr>
        <w:t>d</w:t>
      </w:r>
      <w:r>
        <w:t>is</w:t>
      </w:r>
      <w:r>
        <w:rPr>
          <w:spacing w:val="-2"/>
        </w:rPr>
        <w:t>p</w:t>
      </w:r>
      <w:r>
        <w:rPr>
          <w:spacing w:val="1"/>
        </w:rPr>
        <w:t>o</w:t>
      </w:r>
      <w:r>
        <w:t>sal</w:t>
      </w:r>
      <w:r>
        <w:rPr>
          <w:spacing w:val="28"/>
        </w:rPr>
        <w:t xml:space="preserve"> </w:t>
      </w:r>
      <w:r>
        <w:rPr>
          <w:spacing w:val="-1"/>
        </w:rPr>
        <w:t>b</w:t>
      </w:r>
      <w:r>
        <w:t>y</w:t>
      </w:r>
      <w:r>
        <w:rPr>
          <w:spacing w:val="30"/>
        </w:rPr>
        <w:t xml:space="preserve"> </w:t>
      </w:r>
      <w:r>
        <w:t>the</w:t>
      </w:r>
      <w:r>
        <w:rPr>
          <w:spacing w:val="30"/>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spacing w:val="-2"/>
        </w:rPr>
        <w:t>r</w:t>
      </w:r>
      <w:r>
        <w:t>.</w:t>
      </w:r>
      <w:r>
        <w:rPr>
          <w:spacing w:val="28"/>
        </w:rPr>
        <w:t xml:space="preserve"> </w:t>
      </w:r>
      <w:r>
        <w:rPr>
          <w:spacing w:val="-1"/>
        </w:rPr>
        <w:t>N</w:t>
      </w:r>
      <w:r>
        <w:rPr>
          <w:spacing w:val="1"/>
        </w:rPr>
        <w:t>o</w:t>
      </w:r>
      <w:r>
        <w:rPr>
          <w:spacing w:val="-1"/>
        </w:rPr>
        <w:t>n-h</w:t>
      </w:r>
      <w:r>
        <w:t>a</w:t>
      </w:r>
      <w:r>
        <w:rPr>
          <w:spacing w:val="-1"/>
        </w:rPr>
        <w:t>z</w:t>
      </w:r>
      <w:r>
        <w:t>ar</w:t>
      </w:r>
      <w:r>
        <w:rPr>
          <w:spacing w:val="-2"/>
        </w:rPr>
        <w:t>d</w:t>
      </w:r>
      <w:r>
        <w:rPr>
          <w:spacing w:val="1"/>
        </w:rPr>
        <w:t>o</w:t>
      </w:r>
      <w:r>
        <w:rPr>
          <w:spacing w:val="-1"/>
        </w:rPr>
        <w:t>u</w:t>
      </w:r>
      <w:r>
        <w:t>s</w:t>
      </w:r>
      <w:r>
        <w:rPr>
          <w:spacing w:val="29"/>
        </w:rPr>
        <w:t xml:space="preserve"> </w:t>
      </w:r>
      <w:r>
        <w:t>sl</w:t>
      </w:r>
      <w:r>
        <w:rPr>
          <w:spacing w:val="-2"/>
        </w:rPr>
        <w:t>u</w:t>
      </w:r>
      <w:r>
        <w:rPr>
          <w:spacing w:val="-1"/>
        </w:rPr>
        <w:t>dg</w:t>
      </w:r>
      <w:r>
        <w:t>e</w:t>
      </w:r>
      <w:r>
        <w:rPr>
          <w:spacing w:val="30"/>
        </w:rPr>
        <w:t xml:space="preserve"> </w:t>
      </w:r>
      <w:r>
        <w:rPr>
          <w:spacing w:val="2"/>
        </w:rPr>
        <w:t>a</w:t>
      </w:r>
      <w:r>
        <w:rPr>
          <w:spacing w:val="-1"/>
        </w:rPr>
        <w:t>n</w:t>
      </w:r>
      <w:r>
        <w:t>d</w:t>
      </w:r>
      <w:r>
        <w:rPr>
          <w:spacing w:val="28"/>
        </w:rPr>
        <w:t xml:space="preserve"> </w:t>
      </w:r>
      <w:r w:rsidR="00BB4C58">
        <w:t>veg</w:t>
      </w:r>
      <w:r w:rsidR="00BB4C58">
        <w:rPr>
          <w:spacing w:val="-1"/>
        </w:rPr>
        <w:t>e</w:t>
      </w:r>
      <w:r w:rsidR="00BB4C58">
        <w:t>tation</w:t>
      </w:r>
      <w:r>
        <w:rPr>
          <w:spacing w:val="27"/>
        </w:rPr>
        <w:t xml:space="preserve"> </w:t>
      </w:r>
      <w:r>
        <w:rPr>
          <w:spacing w:val="-2"/>
        </w:rPr>
        <w:t>t</w:t>
      </w:r>
      <w:r>
        <w:t>o</w:t>
      </w:r>
      <w:r>
        <w:rPr>
          <w:spacing w:val="30"/>
        </w:rPr>
        <w:t xml:space="preserve"> </w:t>
      </w:r>
      <w:r>
        <w:rPr>
          <w:spacing w:val="-1"/>
        </w:rPr>
        <w:t>b</w:t>
      </w:r>
      <w:r>
        <w:t>e</w:t>
      </w:r>
      <w:r>
        <w:rPr>
          <w:spacing w:val="30"/>
        </w:rPr>
        <w:t xml:space="preserve"> </w:t>
      </w:r>
      <w:r>
        <w:t>loa</w:t>
      </w:r>
      <w:r>
        <w:rPr>
          <w:spacing w:val="-1"/>
        </w:rPr>
        <w:t>d</w:t>
      </w:r>
      <w:r>
        <w:rPr>
          <w:spacing w:val="-2"/>
        </w:rPr>
        <w:t>e</w:t>
      </w:r>
      <w:r>
        <w:t>d</w:t>
      </w:r>
      <w:r>
        <w:rPr>
          <w:spacing w:val="27"/>
        </w:rPr>
        <w:t xml:space="preserve"> </w:t>
      </w:r>
      <w:r>
        <w:rPr>
          <w:spacing w:val="1"/>
        </w:rPr>
        <w:t>o</w:t>
      </w:r>
      <w:r>
        <w:t>n</w:t>
      </w:r>
      <w:r>
        <w:rPr>
          <w:spacing w:val="28"/>
        </w:rPr>
        <w:t xml:space="preserve"> </w:t>
      </w:r>
      <w:r>
        <w:t>the</w:t>
      </w:r>
      <w:r>
        <w:rPr>
          <w:spacing w:val="29"/>
        </w:rPr>
        <w:t xml:space="preserve"> </w:t>
      </w:r>
      <w:r>
        <w:t>trucks</w:t>
      </w:r>
      <w:r>
        <w:rPr>
          <w:spacing w:val="29"/>
        </w:rPr>
        <w:t xml:space="preserve"> </w:t>
      </w:r>
      <w:r>
        <w:t xml:space="preserve">for </w:t>
      </w:r>
      <w:r>
        <w:rPr>
          <w:spacing w:val="-1"/>
        </w:rPr>
        <w:t>d</w:t>
      </w:r>
      <w:r>
        <w:t>is</w:t>
      </w:r>
      <w:r>
        <w:rPr>
          <w:spacing w:val="-2"/>
        </w:rPr>
        <w:t>p</w:t>
      </w:r>
      <w:r>
        <w:rPr>
          <w:spacing w:val="1"/>
        </w:rPr>
        <w:t>o</w:t>
      </w:r>
      <w:r>
        <w:t>sal at</w:t>
      </w:r>
      <w:r>
        <w:rPr>
          <w:spacing w:val="-2"/>
        </w:rPr>
        <w:t xml:space="preserve"> </w:t>
      </w:r>
      <w:r>
        <w:t>t</w:t>
      </w:r>
      <w:r>
        <w:rPr>
          <w:spacing w:val="-1"/>
        </w:rPr>
        <w:t>h</w:t>
      </w:r>
      <w:r>
        <w:t xml:space="preserve">e </w:t>
      </w:r>
      <w:r>
        <w:rPr>
          <w:spacing w:val="-3"/>
        </w:rPr>
        <w:t>a</w:t>
      </w:r>
      <w:r>
        <w:t>sh dam</w:t>
      </w:r>
      <w:r>
        <w:rPr>
          <w:spacing w:val="-2"/>
        </w:rPr>
        <w:t xml:space="preserve"> </w:t>
      </w:r>
      <w:r>
        <w:t>by</w:t>
      </w:r>
      <w:r>
        <w:rPr>
          <w:spacing w:val="-2"/>
        </w:rPr>
        <w:t xml:space="preserve"> </w:t>
      </w:r>
      <w:r>
        <w:t xml:space="preserve">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p>
    <w:p w14:paraId="34FFF20E" w14:textId="77777777" w:rsidR="007C62E7" w:rsidRDefault="007C62E7" w:rsidP="005B3361">
      <w:pPr>
        <w:pStyle w:val="BodyText"/>
        <w:numPr>
          <w:ilvl w:val="0"/>
          <w:numId w:val="35"/>
        </w:numPr>
        <w:tabs>
          <w:tab w:val="left" w:pos="833"/>
        </w:tabs>
        <w:spacing w:before="58"/>
        <w:ind w:right="111"/>
        <w:jc w:val="both"/>
      </w:pP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t>will</w:t>
      </w:r>
      <w:r>
        <w:rPr>
          <w:spacing w:val="-2"/>
        </w:rPr>
        <w:t xml:space="preserve"> </w:t>
      </w:r>
      <w:r>
        <w:t>ma</w:t>
      </w:r>
      <w:r>
        <w:rPr>
          <w:spacing w:val="-3"/>
        </w:rPr>
        <w:t>k</w:t>
      </w:r>
      <w:r>
        <w:t>e su</w:t>
      </w:r>
      <w:r>
        <w:rPr>
          <w:spacing w:val="-1"/>
        </w:rPr>
        <w:t>r</w:t>
      </w:r>
      <w:r>
        <w:t>e</w:t>
      </w:r>
      <w:r>
        <w:rPr>
          <w:spacing w:val="-2"/>
        </w:rPr>
        <w:t xml:space="preserve"> </w:t>
      </w:r>
      <w:r>
        <w:rPr>
          <w:spacing w:val="-1"/>
        </w:rPr>
        <w:t>n</w:t>
      </w:r>
      <w:r>
        <w:t>o</w:t>
      </w:r>
      <w:r>
        <w:rPr>
          <w:spacing w:val="1"/>
        </w:rPr>
        <w:t xml:space="preserve"> </w:t>
      </w:r>
      <w:r>
        <w:t>spi</w:t>
      </w:r>
      <w:r>
        <w:rPr>
          <w:spacing w:val="-1"/>
        </w:rPr>
        <w:t>l</w:t>
      </w:r>
      <w:r>
        <w:t>la</w:t>
      </w:r>
      <w:r>
        <w:rPr>
          <w:spacing w:val="-2"/>
        </w:rPr>
        <w:t>g</w:t>
      </w:r>
      <w:r>
        <w:t>es</w:t>
      </w:r>
      <w:r>
        <w:rPr>
          <w:spacing w:val="-2"/>
        </w:rPr>
        <w:t xml:space="preserve"> </w:t>
      </w:r>
      <w:r>
        <w:t>whet</w:t>
      </w:r>
      <w:r>
        <w:rPr>
          <w:spacing w:val="-1"/>
        </w:rPr>
        <w:t>h</w:t>
      </w:r>
      <w:r>
        <w:t>er</w:t>
      </w:r>
      <w:r>
        <w:rPr>
          <w:spacing w:val="-2"/>
        </w:rPr>
        <w:t xml:space="preserve"> </w:t>
      </w:r>
      <w:r>
        <w:t>f</w:t>
      </w:r>
      <w:r>
        <w:rPr>
          <w:spacing w:val="1"/>
        </w:rPr>
        <w:t>o</w:t>
      </w:r>
      <w:r>
        <w:t>r h</w:t>
      </w:r>
      <w:r>
        <w:rPr>
          <w:spacing w:val="-4"/>
        </w:rPr>
        <w:t>a</w:t>
      </w:r>
      <w:r>
        <w:rPr>
          <w:spacing w:val="-1"/>
        </w:rPr>
        <w:t>z</w:t>
      </w:r>
      <w:r>
        <w:t>ar</w:t>
      </w:r>
      <w:r>
        <w:rPr>
          <w:spacing w:val="-2"/>
        </w:rPr>
        <w:t>d</w:t>
      </w:r>
      <w:r>
        <w:rPr>
          <w:spacing w:val="1"/>
        </w:rPr>
        <w:t>o</w:t>
      </w:r>
      <w:r>
        <w:rPr>
          <w:spacing w:val="-1"/>
        </w:rPr>
        <w:t>u</w:t>
      </w:r>
      <w:r>
        <w:t xml:space="preserve">s </w:t>
      </w:r>
      <w:r>
        <w:rPr>
          <w:spacing w:val="1"/>
        </w:rPr>
        <w:t>o</w:t>
      </w:r>
      <w:r>
        <w:t xml:space="preserve">r </w:t>
      </w:r>
      <w:r>
        <w:rPr>
          <w:spacing w:val="-3"/>
        </w:rPr>
        <w:t>n</w:t>
      </w:r>
      <w:r>
        <w:rPr>
          <w:spacing w:val="1"/>
        </w:rPr>
        <w:t>o</w:t>
      </w:r>
      <w:r>
        <w:rPr>
          <w:spacing w:val="2"/>
        </w:rPr>
        <w:t>n</w:t>
      </w:r>
      <w:r>
        <w:rPr>
          <w:spacing w:val="-1"/>
        </w:rPr>
        <w:t>-h</w:t>
      </w:r>
      <w:r>
        <w:t>a</w:t>
      </w:r>
      <w:r>
        <w:rPr>
          <w:spacing w:val="-1"/>
        </w:rPr>
        <w:t>z</w:t>
      </w:r>
      <w:r>
        <w:t>ar</w:t>
      </w:r>
      <w:r>
        <w:rPr>
          <w:spacing w:val="-2"/>
        </w:rPr>
        <w:t>d</w:t>
      </w:r>
      <w:r>
        <w:rPr>
          <w:spacing w:val="1"/>
        </w:rPr>
        <w:t>o</w:t>
      </w:r>
      <w:r>
        <w:rPr>
          <w:spacing w:val="-1"/>
        </w:rPr>
        <w:t>u</w:t>
      </w:r>
      <w:r>
        <w:t>s</w:t>
      </w:r>
      <w:r>
        <w:rPr>
          <w:spacing w:val="-2"/>
        </w:rPr>
        <w:t xml:space="preserve"> </w:t>
      </w:r>
      <w:r>
        <w:rPr>
          <w:spacing w:val="1"/>
        </w:rPr>
        <w:t>o</w:t>
      </w:r>
      <w:r>
        <w:t>n</w:t>
      </w:r>
      <w:r>
        <w:rPr>
          <w:spacing w:val="-1"/>
        </w:rPr>
        <w:t xml:space="preserve"> </w:t>
      </w:r>
      <w:r>
        <w:t>t</w:t>
      </w:r>
      <w:r>
        <w:rPr>
          <w:spacing w:val="-1"/>
        </w:rPr>
        <w:t>h</w:t>
      </w:r>
      <w:r>
        <w:t xml:space="preserve">e </w:t>
      </w:r>
      <w:r>
        <w:rPr>
          <w:spacing w:val="-3"/>
        </w:rPr>
        <w:t>r</w:t>
      </w:r>
      <w:r>
        <w:rPr>
          <w:spacing w:val="1"/>
        </w:rPr>
        <w:t>o</w:t>
      </w:r>
      <w:r>
        <w:t>a</w:t>
      </w:r>
      <w:r>
        <w:rPr>
          <w:spacing w:val="-1"/>
        </w:rPr>
        <w:t>d</w:t>
      </w:r>
      <w:r>
        <w:t>s</w:t>
      </w:r>
      <w:r>
        <w:rPr>
          <w:spacing w:val="-2"/>
        </w:rPr>
        <w:t xml:space="preserve"> </w:t>
      </w:r>
      <w:r>
        <w:t xml:space="preserve">will </w:t>
      </w:r>
      <w:r>
        <w:rPr>
          <w:spacing w:val="-4"/>
        </w:rPr>
        <w:t>b</w:t>
      </w:r>
      <w:r>
        <w:t>e al</w:t>
      </w:r>
      <w:r>
        <w:rPr>
          <w:spacing w:val="-1"/>
        </w:rPr>
        <w:t>l</w:t>
      </w:r>
      <w:r>
        <w:rPr>
          <w:spacing w:val="1"/>
        </w:rPr>
        <w:t>o</w:t>
      </w:r>
      <w:r>
        <w:rPr>
          <w:spacing w:val="-2"/>
        </w:rPr>
        <w:t>w</w:t>
      </w:r>
      <w:r>
        <w:t>ed and</w:t>
      </w:r>
      <w:r>
        <w:rPr>
          <w:spacing w:val="-1"/>
        </w:rPr>
        <w:t xml:space="preserve"> </w:t>
      </w:r>
      <w:r>
        <w:t>re</w:t>
      </w:r>
      <w:r>
        <w:rPr>
          <w:spacing w:val="-2"/>
        </w:rPr>
        <w:t>c</w:t>
      </w:r>
      <w:r>
        <w:rPr>
          <w:spacing w:val="1"/>
        </w:rPr>
        <w:t>o</w:t>
      </w:r>
      <w:r>
        <w:t>r</w:t>
      </w:r>
      <w:r>
        <w:rPr>
          <w:spacing w:val="-1"/>
        </w:rPr>
        <w:t>d</w:t>
      </w:r>
      <w:r>
        <w:t>s</w:t>
      </w:r>
      <w:r>
        <w:rPr>
          <w:spacing w:val="-2"/>
        </w:rPr>
        <w:t xml:space="preserve"> </w:t>
      </w:r>
      <w:r>
        <w:rPr>
          <w:spacing w:val="1"/>
        </w:rPr>
        <w:t>o</w:t>
      </w:r>
      <w:r>
        <w:t>f</w:t>
      </w:r>
      <w:r>
        <w:rPr>
          <w:spacing w:val="-2"/>
        </w:rPr>
        <w:t xml:space="preserve"> </w:t>
      </w:r>
      <w:r>
        <w:t>ve</w:t>
      </w:r>
      <w:r>
        <w:rPr>
          <w:spacing w:val="-3"/>
        </w:rPr>
        <w:t>g</w:t>
      </w:r>
      <w:r>
        <w:t>etat</w:t>
      </w:r>
      <w:r>
        <w:rPr>
          <w:spacing w:val="-3"/>
        </w:rPr>
        <w:t>i</w:t>
      </w:r>
      <w:r>
        <w:rPr>
          <w:spacing w:val="1"/>
        </w:rPr>
        <w:t>o</w:t>
      </w:r>
      <w:r>
        <w:t>n</w:t>
      </w:r>
      <w:r>
        <w:rPr>
          <w:spacing w:val="-1"/>
        </w:rPr>
        <w:t xml:space="preserve"> </w:t>
      </w:r>
      <w:r>
        <w:t>r</w:t>
      </w:r>
      <w:r>
        <w:rPr>
          <w:spacing w:val="-2"/>
        </w:rPr>
        <w:t>em</w:t>
      </w:r>
      <w:r>
        <w:rPr>
          <w:spacing w:val="1"/>
        </w:rPr>
        <w:t>o</w:t>
      </w:r>
      <w:r>
        <w:rPr>
          <w:spacing w:val="-2"/>
        </w:rPr>
        <w:t>v</w:t>
      </w:r>
      <w:r>
        <w:t xml:space="preserve">ed </w:t>
      </w:r>
      <w:r>
        <w:rPr>
          <w:spacing w:val="-2"/>
        </w:rPr>
        <w:t>t</w:t>
      </w:r>
      <w:r>
        <w:t>o</w:t>
      </w:r>
      <w:r>
        <w:rPr>
          <w:spacing w:val="1"/>
        </w:rPr>
        <w:t xml:space="preserve"> </w:t>
      </w:r>
      <w:r>
        <w:t>be</w:t>
      </w:r>
      <w:r>
        <w:rPr>
          <w:spacing w:val="-2"/>
        </w:rPr>
        <w:t xml:space="preserve"> </w:t>
      </w:r>
      <w:r>
        <w:t>ke</w:t>
      </w:r>
      <w:r>
        <w:rPr>
          <w:spacing w:val="-4"/>
        </w:rPr>
        <w:t>p</w:t>
      </w:r>
      <w:r>
        <w:t>t.</w:t>
      </w:r>
    </w:p>
    <w:p w14:paraId="59F5DC06" w14:textId="77777777" w:rsidR="007C62E7" w:rsidRDefault="007C62E7" w:rsidP="005B3361">
      <w:pPr>
        <w:pStyle w:val="BodyText"/>
        <w:numPr>
          <w:ilvl w:val="0"/>
          <w:numId w:val="35"/>
        </w:numPr>
        <w:tabs>
          <w:tab w:val="left" w:pos="833"/>
        </w:tabs>
        <w:spacing w:before="60" w:line="275" w:lineRule="auto"/>
        <w:ind w:right="112"/>
        <w:jc w:val="both"/>
      </w:pPr>
      <w:r>
        <w:t>If</w:t>
      </w:r>
      <w:r>
        <w:rPr>
          <w:spacing w:val="23"/>
        </w:rPr>
        <w:t xml:space="preserve"> </w:t>
      </w:r>
      <w:r>
        <w:t>ele</w:t>
      </w:r>
      <w:r>
        <w:rPr>
          <w:spacing w:val="-2"/>
        </w:rPr>
        <w:t>c</w:t>
      </w:r>
      <w:r>
        <w:t>trical</w:t>
      </w:r>
      <w:r>
        <w:rPr>
          <w:spacing w:val="24"/>
        </w:rPr>
        <w:t xml:space="preserve"> </w:t>
      </w:r>
      <w:r>
        <w:t>su</w:t>
      </w:r>
      <w:r>
        <w:rPr>
          <w:spacing w:val="-2"/>
        </w:rPr>
        <w:t>p</w:t>
      </w:r>
      <w:r>
        <w:rPr>
          <w:spacing w:val="-1"/>
        </w:rPr>
        <w:t>p</w:t>
      </w:r>
      <w:r>
        <w:t>ly</w:t>
      </w:r>
      <w:r>
        <w:rPr>
          <w:spacing w:val="22"/>
        </w:rPr>
        <w:t xml:space="preserve"> </w:t>
      </w:r>
      <w:r>
        <w:t>is</w:t>
      </w:r>
      <w:r>
        <w:rPr>
          <w:spacing w:val="24"/>
        </w:rPr>
        <w:t xml:space="preserve"> </w:t>
      </w:r>
      <w:r>
        <w:rPr>
          <w:spacing w:val="-1"/>
        </w:rPr>
        <w:t>n</w:t>
      </w:r>
      <w:r>
        <w:rPr>
          <w:spacing w:val="-2"/>
        </w:rPr>
        <w:t>e</w:t>
      </w:r>
      <w:r>
        <w:t>e</w:t>
      </w:r>
      <w:r>
        <w:rPr>
          <w:spacing w:val="-3"/>
        </w:rPr>
        <w:t>d</w:t>
      </w:r>
      <w:r>
        <w:t>ed</w:t>
      </w:r>
      <w:r>
        <w:rPr>
          <w:spacing w:val="24"/>
        </w:rPr>
        <w:t xml:space="preserve"> </w:t>
      </w:r>
      <w:r>
        <w:t>the</w:t>
      </w:r>
      <w:r>
        <w:rPr>
          <w:spacing w:val="23"/>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25"/>
        </w:rPr>
        <w:t xml:space="preserve"> </w:t>
      </w:r>
      <w:r>
        <w:rPr>
          <w:spacing w:val="-1"/>
        </w:rPr>
        <w:t>n</w:t>
      </w:r>
      <w:r>
        <w:rPr>
          <w:spacing w:val="-2"/>
        </w:rPr>
        <w:t>e</w:t>
      </w:r>
      <w:r>
        <w:t>ed</w:t>
      </w:r>
      <w:r>
        <w:rPr>
          <w:spacing w:val="24"/>
        </w:rPr>
        <w:t xml:space="preserve"> </w:t>
      </w:r>
      <w:r>
        <w:rPr>
          <w:spacing w:val="-2"/>
        </w:rPr>
        <w:t>t</w:t>
      </w:r>
      <w:r>
        <w:t>o</w:t>
      </w:r>
      <w:r>
        <w:rPr>
          <w:spacing w:val="23"/>
        </w:rPr>
        <w:t xml:space="preserve"> </w:t>
      </w:r>
      <w:r>
        <w:t>su</w:t>
      </w:r>
      <w:r>
        <w:rPr>
          <w:spacing w:val="-2"/>
        </w:rPr>
        <w:t>p</w:t>
      </w:r>
      <w:r>
        <w:rPr>
          <w:spacing w:val="-1"/>
        </w:rPr>
        <w:t>p</w:t>
      </w:r>
      <w:r>
        <w:t>ly</w:t>
      </w:r>
      <w:r>
        <w:rPr>
          <w:spacing w:val="25"/>
        </w:rPr>
        <w:t xml:space="preserve"> </w:t>
      </w:r>
      <w:r>
        <w:t>a</w:t>
      </w:r>
      <w:r>
        <w:rPr>
          <w:spacing w:val="24"/>
        </w:rPr>
        <w:t xml:space="preserve"> </w:t>
      </w:r>
      <w:r>
        <w:rPr>
          <w:spacing w:val="-4"/>
        </w:rPr>
        <w:t>g</w:t>
      </w:r>
      <w:r>
        <w:t>enera</w:t>
      </w:r>
      <w:r>
        <w:rPr>
          <w:spacing w:val="-2"/>
        </w:rPr>
        <w:t>t</w:t>
      </w:r>
      <w:r>
        <w:rPr>
          <w:spacing w:val="1"/>
        </w:rPr>
        <w:t>o</w:t>
      </w:r>
      <w:r>
        <w:t>r.</w:t>
      </w:r>
      <w:r>
        <w:rPr>
          <w:spacing w:val="23"/>
        </w:rPr>
        <w:t xml:space="preserve"> </w:t>
      </w:r>
      <w:r>
        <w:t>A</w:t>
      </w:r>
      <w:r>
        <w:rPr>
          <w:spacing w:val="-1"/>
        </w:rPr>
        <w:t>l</w:t>
      </w:r>
      <w:r>
        <w:t>l</w:t>
      </w:r>
      <w:r>
        <w:rPr>
          <w:spacing w:val="21"/>
        </w:rPr>
        <w:t xml:space="preserve"> </w:t>
      </w:r>
      <w:r>
        <w:t>e</w:t>
      </w:r>
      <w:r>
        <w:rPr>
          <w:spacing w:val="-3"/>
        </w:rPr>
        <w:t>l</w:t>
      </w:r>
      <w:r>
        <w:rPr>
          <w:spacing w:val="2"/>
        </w:rPr>
        <w:t>e</w:t>
      </w:r>
      <w:r>
        <w:t>ctrical</w:t>
      </w:r>
      <w:r>
        <w:rPr>
          <w:spacing w:val="22"/>
        </w:rPr>
        <w:t xml:space="preserve"> </w:t>
      </w:r>
      <w:r>
        <w:t>i</w:t>
      </w:r>
      <w:r>
        <w:rPr>
          <w:spacing w:val="-2"/>
        </w:rPr>
        <w:t>n</w:t>
      </w:r>
      <w:r>
        <w:t>stallat</w:t>
      </w:r>
      <w:r>
        <w:rPr>
          <w:spacing w:val="-3"/>
        </w:rPr>
        <w:t>i</w:t>
      </w:r>
      <w:r>
        <w:rPr>
          <w:spacing w:val="1"/>
        </w:rPr>
        <w:t>o</w:t>
      </w:r>
      <w:r>
        <w:t>n w</w:t>
      </w:r>
      <w:r>
        <w:rPr>
          <w:spacing w:val="1"/>
        </w:rPr>
        <w:t>o</w:t>
      </w:r>
      <w:r>
        <w:t>rk</w:t>
      </w:r>
      <w:r>
        <w:rPr>
          <w:spacing w:val="-3"/>
        </w:rPr>
        <w:t xml:space="preserve"> </w:t>
      </w:r>
      <w:r>
        <w:rPr>
          <w:spacing w:val="-2"/>
        </w:rPr>
        <w:t>t</w:t>
      </w:r>
      <w:r>
        <w:t>o</w:t>
      </w:r>
      <w:r>
        <w:rPr>
          <w:spacing w:val="1"/>
        </w:rPr>
        <w:t xml:space="preserve"> </w:t>
      </w:r>
      <w:r>
        <w:t xml:space="preserve">be </w:t>
      </w:r>
      <w:r>
        <w:rPr>
          <w:spacing w:val="-1"/>
        </w:rPr>
        <w:t>p</w:t>
      </w:r>
      <w:r>
        <w:rPr>
          <w:spacing w:val="-3"/>
        </w:rPr>
        <w:t>r</w:t>
      </w:r>
      <w:r>
        <w:rPr>
          <w:spacing w:val="-2"/>
        </w:rPr>
        <w:t>o</w:t>
      </w:r>
      <w:r>
        <w:t>vi</w:t>
      </w:r>
      <w:r>
        <w:rPr>
          <w:spacing w:val="-2"/>
        </w:rPr>
        <w:t>d</w:t>
      </w:r>
      <w:r>
        <w:t>ed by</w:t>
      </w:r>
      <w:r>
        <w:rPr>
          <w:spacing w:val="-3"/>
        </w:rPr>
        <w:t xml:space="preserve"> </w:t>
      </w:r>
      <w:r>
        <w:t>t</w:t>
      </w:r>
      <w:r>
        <w:rPr>
          <w:spacing w:val="-1"/>
        </w:rPr>
        <w:t>h</w:t>
      </w:r>
      <w:r>
        <w:t xml:space="preserve">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spacing w:val="1"/>
        </w:rPr>
        <w:t>r</w:t>
      </w:r>
      <w:r>
        <w:t>.</w:t>
      </w:r>
    </w:p>
    <w:p w14:paraId="4806C352" w14:textId="7CBE559A" w:rsidR="007C62E7" w:rsidRDefault="009916C0" w:rsidP="005B3361">
      <w:pPr>
        <w:pStyle w:val="BodyText"/>
        <w:numPr>
          <w:ilvl w:val="0"/>
          <w:numId w:val="35"/>
        </w:numPr>
        <w:tabs>
          <w:tab w:val="left" w:pos="833"/>
        </w:tabs>
        <w:spacing w:line="280" w:lineRule="exact"/>
      </w:pPr>
      <w:r>
        <w:rPr>
          <w:spacing w:val="-3"/>
        </w:rPr>
        <w:t>T</w:t>
      </w:r>
      <w:r w:rsidR="007C62E7">
        <w:rPr>
          <w:spacing w:val="-3"/>
        </w:rPr>
        <w:t>h</w:t>
      </w:r>
      <w:r w:rsidR="007C62E7">
        <w:t>e sl</w:t>
      </w:r>
      <w:r w:rsidR="007C62E7">
        <w:rPr>
          <w:spacing w:val="-2"/>
        </w:rPr>
        <w:t>u</w:t>
      </w:r>
      <w:r w:rsidR="007C62E7">
        <w:rPr>
          <w:spacing w:val="-3"/>
        </w:rPr>
        <w:t>r</w:t>
      </w:r>
      <w:r w:rsidR="007C62E7">
        <w:t>ry</w:t>
      </w:r>
      <w:r w:rsidR="007C62E7">
        <w:rPr>
          <w:spacing w:val="-1"/>
        </w:rPr>
        <w:t xml:space="preserve"> </w:t>
      </w:r>
      <w:r w:rsidR="007C62E7">
        <w:t>m</w:t>
      </w:r>
      <w:r w:rsidR="007C62E7">
        <w:rPr>
          <w:spacing w:val="-1"/>
        </w:rPr>
        <w:t>u</w:t>
      </w:r>
      <w:r w:rsidR="007C62E7">
        <w:t>st</w:t>
      </w:r>
      <w:r w:rsidR="007C62E7">
        <w:rPr>
          <w:spacing w:val="1"/>
        </w:rPr>
        <w:t xml:space="preserve"> </w:t>
      </w:r>
      <w:r w:rsidR="007C62E7">
        <w:rPr>
          <w:spacing w:val="-1"/>
        </w:rPr>
        <w:t>b</w:t>
      </w:r>
      <w:r w:rsidR="007C62E7">
        <w:t>e</w:t>
      </w:r>
      <w:r w:rsidR="007C62E7">
        <w:rPr>
          <w:spacing w:val="-2"/>
        </w:rPr>
        <w:t xml:space="preserve"> </w:t>
      </w:r>
      <w:r w:rsidR="007C62E7">
        <w:t>p</w:t>
      </w:r>
      <w:r w:rsidR="007C62E7">
        <w:rPr>
          <w:spacing w:val="-2"/>
        </w:rPr>
        <w:t>u</w:t>
      </w:r>
      <w:r w:rsidR="007C62E7">
        <w:t>m</w:t>
      </w:r>
      <w:r w:rsidR="007C62E7">
        <w:rPr>
          <w:spacing w:val="-1"/>
        </w:rPr>
        <w:t>p</w:t>
      </w:r>
      <w:r w:rsidR="007C62E7">
        <w:t>ed b</w:t>
      </w:r>
      <w:r w:rsidR="007C62E7">
        <w:rPr>
          <w:spacing w:val="-4"/>
        </w:rPr>
        <w:t>a</w:t>
      </w:r>
      <w:r w:rsidR="007C62E7">
        <w:t>ck</w:t>
      </w:r>
      <w:r w:rsidR="007C62E7">
        <w:rPr>
          <w:spacing w:val="1"/>
        </w:rPr>
        <w:t xml:space="preserve"> </w:t>
      </w:r>
      <w:r w:rsidR="007C62E7">
        <w:t>i</w:t>
      </w:r>
      <w:r w:rsidR="007C62E7">
        <w:rPr>
          <w:spacing w:val="-4"/>
        </w:rPr>
        <w:t>n</w:t>
      </w:r>
      <w:r w:rsidR="007C62E7">
        <w:t>to</w:t>
      </w:r>
      <w:r w:rsidR="007C62E7">
        <w:rPr>
          <w:spacing w:val="1"/>
        </w:rPr>
        <w:t xml:space="preserve"> </w:t>
      </w:r>
      <w:r w:rsidR="007C62E7">
        <w:t>ba</w:t>
      </w:r>
      <w:r w:rsidR="007C62E7">
        <w:rPr>
          <w:spacing w:val="-2"/>
        </w:rPr>
        <w:t>g</w:t>
      </w:r>
      <w:r w:rsidR="007C62E7">
        <w:t xml:space="preserve">s </w:t>
      </w:r>
      <w:r w:rsidR="007C62E7">
        <w:rPr>
          <w:spacing w:val="-3"/>
        </w:rPr>
        <w:t>f</w:t>
      </w:r>
      <w:r w:rsidR="007C62E7">
        <w:rPr>
          <w:spacing w:val="1"/>
        </w:rPr>
        <w:t>o</w:t>
      </w:r>
      <w:r w:rsidR="007C62E7">
        <w:t xml:space="preserve">r </w:t>
      </w:r>
      <w:r w:rsidR="007C62E7">
        <w:rPr>
          <w:spacing w:val="-3"/>
        </w:rPr>
        <w:t>d</w:t>
      </w:r>
      <w:r w:rsidR="007C62E7">
        <w:t>ewa</w:t>
      </w:r>
      <w:r w:rsidR="007C62E7">
        <w:rPr>
          <w:spacing w:val="-3"/>
        </w:rPr>
        <w:t>t</w:t>
      </w:r>
      <w:r w:rsidR="007C62E7">
        <w:t>eri</w:t>
      </w:r>
      <w:r w:rsidR="007C62E7">
        <w:rPr>
          <w:spacing w:val="-1"/>
        </w:rPr>
        <w:t>n</w:t>
      </w:r>
      <w:r w:rsidR="007C62E7">
        <w:t>g</w:t>
      </w:r>
      <w:r w:rsidR="007C62E7">
        <w:rPr>
          <w:spacing w:val="-1"/>
        </w:rPr>
        <w:t xml:space="preserve"> </w:t>
      </w:r>
      <w:r w:rsidR="007C62E7">
        <w:t>and</w:t>
      </w:r>
      <w:r w:rsidR="007C62E7">
        <w:rPr>
          <w:spacing w:val="-4"/>
        </w:rPr>
        <w:t xml:space="preserve"> </w:t>
      </w:r>
      <w:r w:rsidR="007C62E7">
        <w:t>dryi</w:t>
      </w:r>
      <w:r w:rsidR="007C62E7">
        <w:rPr>
          <w:spacing w:val="-1"/>
        </w:rPr>
        <w:t>ng</w:t>
      </w:r>
      <w:r w:rsidR="007C62E7">
        <w:t>.</w:t>
      </w:r>
    </w:p>
    <w:p w14:paraId="46800545" w14:textId="77777777" w:rsidR="007C62E7" w:rsidRDefault="007C62E7" w:rsidP="005B3361">
      <w:pPr>
        <w:pStyle w:val="BodyText"/>
        <w:numPr>
          <w:ilvl w:val="0"/>
          <w:numId w:val="35"/>
        </w:numPr>
        <w:tabs>
          <w:tab w:val="left" w:pos="833"/>
        </w:tabs>
        <w:spacing w:before="41" w:line="273" w:lineRule="auto"/>
        <w:ind w:right="117"/>
        <w:jc w:val="both"/>
      </w:pPr>
      <w:r>
        <w:t>S</w:t>
      </w:r>
      <w:r>
        <w:rPr>
          <w:spacing w:val="-2"/>
        </w:rPr>
        <w:t>h</w:t>
      </w:r>
      <w:r>
        <w:rPr>
          <w:spacing w:val="1"/>
        </w:rPr>
        <w:t>o</w:t>
      </w:r>
      <w:r>
        <w:rPr>
          <w:spacing w:val="-1"/>
        </w:rPr>
        <w:t>u</w:t>
      </w:r>
      <w:r>
        <w:t>ld</w:t>
      </w:r>
      <w:r>
        <w:rPr>
          <w:spacing w:val="13"/>
        </w:rPr>
        <w:t xml:space="preserve"> </w:t>
      </w:r>
      <w:r>
        <w:t>the</w:t>
      </w:r>
      <w:r>
        <w:rPr>
          <w:spacing w:val="15"/>
        </w:rPr>
        <w:t xml:space="preserve"> </w:t>
      </w:r>
      <w:r>
        <w:rPr>
          <w:spacing w:val="-1"/>
        </w:rPr>
        <w:t>d</w:t>
      </w:r>
      <w:r>
        <w:t>ams</w:t>
      </w:r>
      <w:r>
        <w:rPr>
          <w:spacing w:val="14"/>
        </w:rPr>
        <w:t xml:space="preserve"> </w:t>
      </w:r>
      <w:r>
        <w:rPr>
          <w:spacing w:val="-1"/>
        </w:rPr>
        <w:t>b</w:t>
      </w:r>
      <w:r>
        <w:t>e</w:t>
      </w:r>
      <w:r>
        <w:rPr>
          <w:spacing w:val="15"/>
        </w:rPr>
        <w:t xml:space="preserve"> </w:t>
      </w:r>
      <w:r>
        <w:t>e</w:t>
      </w:r>
      <w:r>
        <w:rPr>
          <w:spacing w:val="1"/>
        </w:rPr>
        <w:t>m</w:t>
      </w:r>
      <w:r>
        <w:rPr>
          <w:spacing w:val="-1"/>
        </w:rPr>
        <w:t>p</w:t>
      </w:r>
      <w:r>
        <w:rPr>
          <w:spacing w:val="-2"/>
        </w:rPr>
        <w:t>t</w:t>
      </w:r>
      <w:r>
        <w:t>y</w:t>
      </w:r>
      <w:r>
        <w:rPr>
          <w:spacing w:val="15"/>
        </w:rPr>
        <w:t xml:space="preserve"> </w:t>
      </w:r>
      <w:r>
        <w:t>the</w:t>
      </w:r>
      <w:r>
        <w:rPr>
          <w:spacing w:val="15"/>
        </w:rPr>
        <w:t xml:space="preserve"> </w:t>
      </w:r>
      <w:r>
        <w:t>sl</w:t>
      </w:r>
      <w:r>
        <w:rPr>
          <w:spacing w:val="-2"/>
        </w:rPr>
        <w:t>u</w:t>
      </w:r>
      <w:r>
        <w:rPr>
          <w:spacing w:val="-1"/>
        </w:rPr>
        <w:t>dg</w:t>
      </w:r>
      <w:r>
        <w:t>e</w:t>
      </w:r>
      <w:r>
        <w:rPr>
          <w:spacing w:val="15"/>
        </w:rPr>
        <w:t xml:space="preserve"> </w:t>
      </w:r>
      <w:r>
        <w:t>can</w:t>
      </w:r>
      <w:r>
        <w:rPr>
          <w:spacing w:val="14"/>
        </w:rPr>
        <w:t xml:space="preserve"> </w:t>
      </w:r>
      <w:r>
        <w:rPr>
          <w:spacing w:val="-1"/>
        </w:rPr>
        <w:t>b</w:t>
      </w:r>
      <w:r>
        <w:t>e</w:t>
      </w:r>
      <w:r>
        <w:rPr>
          <w:spacing w:val="15"/>
        </w:rPr>
        <w:t xml:space="preserve"> </w:t>
      </w:r>
      <w:r>
        <w:rPr>
          <w:spacing w:val="-1"/>
        </w:rPr>
        <w:t>d</w:t>
      </w:r>
      <w:r>
        <w:t>ried</w:t>
      </w:r>
      <w:r>
        <w:rPr>
          <w:spacing w:val="16"/>
        </w:rPr>
        <w:t xml:space="preserve"> </w:t>
      </w:r>
      <w:r>
        <w:rPr>
          <w:spacing w:val="1"/>
        </w:rPr>
        <w:t>o</w:t>
      </w:r>
      <w:r>
        <w:rPr>
          <w:spacing w:val="-1"/>
        </w:rPr>
        <w:t>u</w:t>
      </w:r>
      <w:r>
        <w:t>t</w:t>
      </w:r>
      <w:r>
        <w:rPr>
          <w:spacing w:val="15"/>
        </w:rPr>
        <w:t xml:space="preserve"> </w:t>
      </w:r>
      <w:r>
        <w:t>a</w:t>
      </w:r>
      <w:r>
        <w:rPr>
          <w:spacing w:val="-1"/>
        </w:rPr>
        <w:t>n</w:t>
      </w:r>
      <w:r>
        <w:t>d</w:t>
      </w:r>
      <w:r>
        <w:rPr>
          <w:spacing w:val="14"/>
        </w:rPr>
        <w:t xml:space="preserve"> </w:t>
      </w:r>
      <w:r>
        <w:t>re</w:t>
      </w:r>
      <w:r>
        <w:rPr>
          <w:spacing w:val="1"/>
        </w:rPr>
        <w:t>m</w:t>
      </w:r>
      <w:r>
        <w:rPr>
          <w:spacing w:val="-2"/>
        </w:rPr>
        <w:t>o</w:t>
      </w:r>
      <w:r>
        <w:t>ved</w:t>
      </w:r>
      <w:r>
        <w:rPr>
          <w:spacing w:val="14"/>
        </w:rPr>
        <w:t xml:space="preserve"> </w:t>
      </w:r>
      <w:r>
        <w:rPr>
          <w:spacing w:val="-1"/>
        </w:rPr>
        <w:t>b</w:t>
      </w:r>
      <w:r>
        <w:t>y</w:t>
      </w:r>
      <w:r>
        <w:rPr>
          <w:spacing w:val="15"/>
        </w:rPr>
        <w:t xml:space="preserve"> </w:t>
      </w:r>
      <w:r>
        <w:t>truc</w:t>
      </w:r>
      <w:r>
        <w:rPr>
          <w:spacing w:val="-3"/>
        </w:rPr>
        <w:t>k</w:t>
      </w:r>
      <w:r>
        <w:t>s</w:t>
      </w:r>
      <w:r>
        <w:rPr>
          <w:spacing w:val="14"/>
        </w:rPr>
        <w:t xml:space="preserve"> </w:t>
      </w:r>
      <w:r>
        <w:t>witho</w:t>
      </w:r>
      <w:r>
        <w:rPr>
          <w:spacing w:val="-1"/>
        </w:rPr>
        <w:t>u</w:t>
      </w:r>
      <w:r>
        <w:t>t</w:t>
      </w:r>
      <w:r>
        <w:rPr>
          <w:spacing w:val="15"/>
        </w:rPr>
        <w:t xml:space="preserve"> </w:t>
      </w:r>
      <w:r>
        <w:rPr>
          <w:spacing w:val="-1"/>
        </w:rPr>
        <w:t>d</w:t>
      </w:r>
      <w:r>
        <w:t>ama</w:t>
      </w:r>
      <w:r>
        <w:rPr>
          <w:spacing w:val="-1"/>
        </w:rPr>
        <w:t>g</w:t>
      </w:r>
      <w:r>
        <w:t>i</w:t>
      </w:r>
      <w:r>
        <w:rPr>
          <w:spacing w:val="-2"/>
        </w:rPr>
        <w:t>n</w:t>
      </w:r>
      <w:r>
        <w:t>g the dam</w:t>
      </w:r>
      <w:r>
        <w:rPr>
          <w:spacing w:val="-2"/>
        </w:rPr>
        <w:t xml:space="preserve"> </w:t>
      </w:r>
      <w:r>
        <w:t>str</w:t>
      </w:r>
      <w:r>
        <w:rPr>
          <w:spacing w:val="-1"/>
        </w:rPr>
        <w:t>u</w:t>
      </w:r>
      <w:r>
        <w:rPr>
          <w:spacing w:val="-3"/>
        </w:rPr>
        <w:t>c</w:t>
      </w:r>
      <w:r>
        <w:t>t</w:t>
      </w:r>
      <w:r>
        <w:rPr>
          <w:spacing w:val="-1"/>
        </w:rPr>
        <w:t>u</w:t>
      </w:r>
      <w:r>
        <w:t xml:space="preserve">res </w:t>
      </w:r>
      <w:r>
        <w:rPr>
          <w:spacing w:val="-4"/>
        </w:rPr>
        <w:t>b</w:t>
      </w:r>
      <w:r>
        <w:t>y t</w:t>
      </w:r>
      <w:r>
        <w:rPr>
          <w:spacing w:val="-1"/>
        </w:rPr>
        <w:t>h</w:t>
      </w:r>
      <w:r>
        <w:t>e</w:t>
      </w:r>
      <w:r>
        <w:rPr>
          <w:spacing w:val="-3"/>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spacing w:val="1"/>
        </w:rPr>
        <w:t>r</w:t>
      </w:r>
      <w:r>
        <w:t>.</w:t>
      </w:r>
    </w:p>
    <w:p w14:paraId="3856F1CC" w14:textId="77777777" w:rsidR="007C62E7" w:rsidRDefault="007C62E7" w:rsidP="005B3361">
      <w:pPr>
        <w:pStyle w:val="BodyText"/>
        <w:numPr>
          <w:ilvl w:val="0"/>
          <w:numId w:val="34"/>
        </w:numPr>
        <w:tabs>
          <w:tab w:val="left" w:pos="833"/>
        </w:tabs>
        <w:spacing w:before="4"/>
      </w:pPr>
      <w:r>
        <w:t>The sl</w:t>
      </w:r>
      <w:r>
        <w:rPr>
          <w:spacing w:val="-2"/>
        </w:rPr>
        <w:t>u</w:t>
      </w:r>
      <w:r>
        <w:t>rry</w:t>
      </w:r>
      <w:r>
        <w:rPr>
          <w:spacing w:val="-2"/>
        </w:rPr>
        <w:t xml:space="preserve"> </w:t>
      </w:r>
      <w:r>
        <w:rPr>
          <w:spacing w:val="1"/>
        </w:rPr>
        <w:t>m</w:t>
      </w:r>
      <w:r>
        <w:rPr>
          <w:spacing w:val="-1"/>
        </w:rPr>
        <w:t>u</w:t>
      </w:r>
      <w:r>
        <w:rPr>
          <w:spacing w:val="-3"/>
        </w:rPr>
        <w:t>s</w:t>
      </w:r>
      <w:r>
        <w:t xml:space="preserve">t </w:t>
      </w:r>
      <w:r>
        <w:rPr>
          <w:spacing w:val="-1"/>
        </w:rPr>
        <w:t>b</w:t>
      </w:r>
      <w:r>
        <w:t xml:space="preserve">e </w:t>
      </w:r>
      <w:r>
        <w:rPr>
          <w:spacing w:val="-3"/>
        </w:rPr>
        <w:t>r</w:t>
      </w:r>
      <w:r>
        <w:rPr>
          <w:spacing w:val="-2"/>
        </w:rPr>
        <w:t>e</w:t>
      </w:r>
      <w:r>
        <w:t>m</w:t>
      </w:r>
      <w:r>
        <w:rPr>
          <w:spacing w:val="-2"/>
        </w:rPr>
        <w:t>o</w:t>
      </w:r>
      <w:r>
        <w:t>v</w:t>
      </w:r>
      <w:r>
        <w:rPr>
          <w:spacing w:val="-2"/>
        </w:rPr>
        <w:t>e</w:t>
      </w:r>
      <w:r>
        <w:t>d</w:t>
      </w:r>
      <w:r>
        <w:rPr>
          <w:spacing w:val="-1"/>
        </w:rPr>
        <w:t xml:space="preserve"> </w:t>
      </w:r>
      <w:r>
        <w:t>to</w:t>
      </w:r>
      <w:r>
        <w:rPr>
          <w:spacing w:val="-1"/>
        </w:rPr>
        <w:t xml:space="preserve"> </w:t>
      </w:r>
      <w:r>
        <w:t>the</w:t>
      </w:r>
      <w:r>
        <w:rPr>
          <w:spacing w:val="-2"/>
        </w:rPr>
        <w:t xml:space="preserve"> </w:t>
      </w:r>
      <w:r>
        <w:rPr>
          <w:spacing w:val="1"/>
        </w:rPr>
        <w:t>o</w:t>
      </w:r>
      <w:r>
        <w:t>ri</w:t>
      </w:r>
      <w:r>
        <w:rPr>
          <w:spacing w:val="-2"/>
        </w:rPr>
        <w:t>g</w:t>
      </w:r>
      <w:r>
        <w:t>i</w:t>
      </w:r>
      <w:r>
        <w:rPr>
          <w:spacing w:val="-2"/>
        </w:rPr>
        <w:t>n</w:t>
      </w:r>
      <w:r>
        <w:t xml:space="preserve">al </w:t>
      </w:r>
      <w:r>
        <w:rPr>
          <w:spacing w:val="-1"/>
        </w:rPr>
        <w:t>d</w:t>
      </w:r>
      <w:r>
        <w:t>epth</w:t>
      </w:r>
      <w:r>
        <w:rPr>
          <w:spacing w:val="-3"/>
        </w:rPr>
        <w:t xml:space="preserve"> </w:t>
      </w:r>
      <w:r>
        <w:rPr>
          <w:spacing w:val="1"/>
        </w:rPr>
        <w:t>o</w:t>
      </w:r>
      <w:r>
        <w:t xml:space="preserve">f </w:t>
      </w:r>
      <w:r>
        <w:rPr>
          <w:spacing w:val="-2"/>
        </w:rPr>
        <w:t>t</w:t>
      </w:r>
      <w:r>
        <w:rPr>
          <w:spacing w:val="-1"/>
        </w:rPr>
        <w:t>h</w:t>
      </w:r>
      <w:r>
        <w:t xml:space="preserve">e </w:t>
      </w:r>
      <w:r>
        <w:rPr>
          <w:spacing w:val="-1"/>
        </w:rPr>
        <w:t>d</w:t>
      </w:r>
      <w:r>
        <w:t>ams.</w:t>
      </w:r>
      <w:r>
        <w:rPr>
          <w:spacing w:val="-3"/>
        </w:rPr>
        <w:t xml:space="preserve"> </w:t>
      </w:r>
      <w:r>
        <w:t>Dr</w:t>
      </w:r>
      <w:r>
        <w:rPr>
          <w:spacing w:val="-3"/>
        </w:rPr>
        <w:t>a</w:t>
      </w:r>
      <w:r>
        <w:t>win</w:t>
      </w:r>
      <w:r>
        <w:rPr>
          <w:spacing w:val="-2"/>
        </w:rPr>
        <w:t>g</w:t>
      </w:r>
      <w:r>
        <w:t>s wi</w:t>
      </w:r>
      <w:r>
        <w:rPr>
          <w:spacing w:val="-1"/>
        </w:rPr>
        <w:t>l</w:t>
      </w:r>
      <w:r>
        <w:t xml:space="preserve">l </w:t>
      </w:r>
      <w:r>
        <w:rPr>
          <w:spacing w:val="-4"/>
        </w:rPr>
        <w:t>b</w:t>
      </w:r>
      <w:r>
        <w:t>e</w:t>
      </w:r>
      <w:r>
        <w:rPr>
          <w:spacing w:val="-2"/>
        </w:rPr>
        <w:t xml:space="preserve"> </w:t>
      </w:r>
      <w:r>
        <w:t>su</w:t>
      </w:r>
      <w:r>
        <w:rPr>
          <w:spacing w:val="-2"/>
        </w:rPr>
        <w:t>p</w:t>
      </w:r>
      <w:r>
        <w:rPr>
          <w:spacing w:val="-1"/>
        </w:rPr>
        <w:t>p</w:t>
      </w:r>
      <w:r>
        <w:t>l</w:t>
      </w:r>
      <w:r>
        <w:rPr>
          <w:spacing w:val="-1"/>
        </w:rPr>
        <w:t>i</w:t>
      </w:r>
      <w:r>
        <w:t>ed.</w:t>
      </w:r>
    </w:p>
    <w:p w14:paraId="7A86EEC1" w14:textId="77777777" w:rsidR="007C62E7" w:rsidRDefault="007C62E7" w:rsidP="005B3361">
      <w:pPr>
        <w:pStyle w:val="BodyText"/>
        <w:numPr>
          <w:ilvl w:val="0"/>
          <w:numId w:val="34"/>
        </w:numPr>
        <w:tabs>
          <w:tab w:val="left" w:pos="833"/>
        </w:tabs>
        <w:spacing w:before="41"/>
        <w:rPr>
          <w:sz w:val="20"/>
          <w:szCs w:val="20"/>
        </w:rPr>
      </w:pPr>
      <w:r>
        <w:t>A</w:t>
      </w:r>
      <w:r>
        <w:rPr>
          <w:spacing w:val="-1"/>
        </w:rPr>
        <w:t>l</w:t>
      </w:r>
      <w:r>
        <w:t>l</w:t>
      </w:r>
      <w:r>
        <w:rPr>
          <w:spacing w:val="-1"/>
        </w:rPr>
        <w:t xml:space="preserve"> </w:t>
      </w:r>
      <w:r>
        <w:t>was</w:t>
      </w:r>
      <w:r>
        <w:rPr>
          <w:spacing w:val="-2"/>
        </w:rPr>
        <w:t>t</w:t>
      </w:r>
      <w:r>
        <w:t>e r</w:t>
      </w:r>
      <w:r>
        <w:rPr>
          <w:spacing w:val="-3"/>
        </w:rPr>
        <w:t>e</w:t>
      </w:r>
      <w:r>
        <w:rPr>
          <w:spacing w:val="-2"/>
        </w:rPr>
        <w:t>m</w:t>
      </w:r>
      <w:r>
        <w:rPr>
          <w:spacing w:val="1"/>
        </w:rPr>
        <w:t>o</w:t>
      </w:r>
      <w:r>
        <w:rPr>
          <w:spacing w:val="-2"/>
        </w:rPr>
        <w:t>v</w:t>
      </w:r>
      <w:r>
        <w:t>ed</w:t>
      </w:r>
      <w:r>
        <w:rPr>
          <w:spacing w:val="-1"/>
        </w:rPr>
        <w:t xml:space="preserve"> </w:t>
      </w:r>
      <w:r>
        <w:rPr>
          <w:spacing w:val="-2"/>
        </w:rPr>
        <w:t>t</w:t>
      </w:r>
      <w:r>
        <w:t>o</w:t>
      </w:r>
      <w:r>
        <w:rPr>
          <w:spacing w:val="1"/>
        </w:rPr>
        <w:t xml:space="preserve"> </w:t>
      </w:r>
      <w:r>
        <w:t xml:space="preserve">be </w:t>
      </w:r>
      <w:r>
        <w:rPr>
          <w:spacing w:val="-1"/>
        </w:rPr>
        <w:t>d</w:t>
      </w:r>
      <w:r>
        <w:rPr>
          <w:spacing w:val="-3"/>
        </w:rPr>
        <w:t>r</w:t>
      </w:r>
      <w:r>
        <w:t>ied</w:t>
      </w:r>
      <w:r>
        <w:rPr>
          <w:spacing w:val="-2"/>
        </w:rPr>
        <w:t xml:space="preserve"> </w:t>
      </w:r>
      <w:r>
        <w:t xml:space="preserve">first </w:t>
      </w:r>
      <w:r>
        <w:rPr>
          <w:spacing w:val="-1"/>
        </w:rPr>
        <w:t>b</w:t>
      </w:r>
      <w:r>
        <w:t>e</w:t>
      </w:r>
      <w:r>
        <w:rPr>
          <w:spacing w:val="-3"/>
        </w:rPr>
        <w:t>f</w:t>
      </w:r>
      <w:r>
        <w:rPr>
          <w:spacing w:val="1"/>
        </w:rPr>
        <w:t>o</w:t>
      </w:r>
      <w:r>
        <w:rPr>
          <w:spacing w:val="-3"/>
        </w:rPr>
        <w:t>r</w:t>
      </w:r>
      <w:r>
        <w:t>e it</w:t>
      </w:r>
      <w:r>
        <w:rPr>
          <w:spacing w:val="-3"/>
        </w:rPr>
        <w:t xml:space="preserve"> </w:t>
      </w:r>
      <w:r>
        <w:t>can</w:t>
      </w:r>
      <w:r>
        <w:rPr>
          <w:spacing w:val="-1"/>
        </w:rPr>
        <w:t xml:space="preserve"> </w:t>
      </w:r>
      <w:proofErr w:type="gramStart"/>
      <w:r>
        <w:t>tra</w:t>
      </w:r>
      <w:r>
        <w:rPr>
          <w:spacing w:val="-2"/>
        </w:rPr>
        <w:t>n</w:t>
      </w:r>
      <w:r>
        <w:rPr>
          <w:spacing w:val="-3"/>
        </w:rPr>
        <w:t>s</w:t>
      </w:r>
      <w:r>
        <w:rPr>
          <w:spacing w:val="-1"/>
        </w:rPr>
        <w:t>p</w:t>
      </w:r>
      <w:r>
        <w:rPr>
          <w:spacing w:val="1"/>
        </w:rPr>
        <w:t>o</w:t>
      </w:r>
      <w:r>
        <w:t>rted</w:t>
      </w:r>
      <w:proofErr w:type="gramEnd"/>
      <w:r>
        <w:t xml:space="preserve"> </w:t>
      </w:r>
      <w:r>
        <w:rPr>
          <w:spacing w:val="-3"/>
        </w:rPr>
        <w:t>f</w:t>
      </w:r>
      <w:r>
        <w:rPr>
          <w:spacing w:val="1"/>
        </w:rPr>
        <w:t>o</w:t>
      </w:r>
      <w:r>
        <w:t>r</w:t>
      </w:r>
      <w:r>
        <w:rPr>
          <w:spacing w:val="-1"/>
        </w:rPr>
        <w:t xml:space="preserve"> </w:t>
      </w:r>
      <w:r>
        <w:t>d</w:t>
      </w:r>
      <w:r>
        <w:rPr>
          <w:spacing w:val="-1"/>
        </w:rPr>
        <w:t>i</w:t>
      </w:r>
      <w:r>
        <w:t>s</w:t>
      </w:r>
      <w:r>
        <w:rPr>
          <w:spacing w:val="-4"/>
        </w:rPr>
        <w:t>p</w:t>
      </w:r>
      <w:r>
        <w:rPr>
          <w:spacing w:val="1"/>
        </w:rPr>
        <w:t>o</w:t>
      </w:r>
      <w:r>
        <w:t>sal</w:t>
      </w:r>
      <w:r>
        <w:rPr>
          <w:spacing w:val="-1"/>
        </w:rPr>
        <w:t xml:space="preserve"> </w:t>
      </w:r>
      <w:r>
        <w:rPr>
          <w:spacing w:val="-2"/>
          <w:sz w:val="20"/>
          <w:szCs w:val="20"/>
        </w:rPr>
        <w:t>b</w:t>
      </w:r>
      <w:r>
        <w:rPr>
          <w:sz w:val="20"/>
          <w:szCs w:val="20"/>
        </w:rPr>
        <w:t>y the</w:t>
      </w:r>
      <w:r>
        <w:rPr>
          <w:spacing w:val="4"/>
          <w:sz w:val="20"/>
          <w:szCs w:val="20"/>
        </w:rPr>
        <w:t xml:space="preserve"> </w:t>
      </w:r>
      <w:r>
        <w:rPr>
          <w:rFonts w:cs="Calibri"/>
          <w:i/>
          <w:spacing w:val="-3"/>
        </w:rPr>
        <w:t>C</w:t>
      </w:r>
      <w:r>
        <w:rPr>
          <w:rFonts w:cs="Calibri"/>
          <w:i/>
        </w:rPr>
        <w:t>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spacing w:val="1"/>
        </w:rPr>
        <w:t>r</w:t>
      </w:r>
      <w:r>
        <w:rPr>
          <w:sz w:val="20"/>
          <w:szCs w:val="20"/>
        </w:rPr>
        <w:t>.</w:t>
      </w:r>
    </w:p>
    <w:p w14:paraId="2582658A" w14:textId="77777777" w:rsidR="007C62E7" w:rsidRDefault="007C62E7" w:rsidP="007C62E7">
      <w:pPr>
        <w:rPr>
          <w:sz w:val="20"/>
          <w:szCs w:val="20"/>
        </w:rPr>
        <w:sectPr w:rsidR="007C62E7">
          <w:pgSz w:w="11907" w:h="16840"/>
          <w:pgMar w:top="1360" w:right="1020" w:bottom="1080" w:left="1020" w:header="755" w:footer="891" w:gutter="0"/>
          <w:cols w:space="720"/>
        </w:sectPr>
      </w:pPr>
    </w:p>
    <w:p w14:paraId="167E29B0" w14:textId="77777777" w:rsidR="007C62E7" w:rsidRDefault="007C62E7" w:rsidP="005B3361">
      <w:pPr>
        <w:pStyle w:val="Heading6"/>
        <w:numPr>
          <w:ilvl w:val="1"/>
          <w:numId w:val="34"/>
        </w:numPr>
        <w:tabs>
          <w:tab w:val="left" w:pos="1116"/>
        </w:tabs>
        <w:spacing w:before="41"/>
        <w:ind w:left="1116"/>
        <w:rPr>
          <w:b w:val="0"/>
          <w:bCs w:val="0"/>
        </w:rPr>
      </w:pPr>
      <w:r>
        <w:rPr>
          <w:u w:val="single" w:color="000000"/>
        </w:rPr>
        <w:lastRenderedPageBreak/>
        <w:t>Dir</w:t>
      </w:r>
      <w:r>
        <w:rPr>
          <w:spacing w:val="-3"/>
          <w:u w:val="single" w:color="000000"/>
        </w:rPr>
        <w:t>t</w:t>
      </w:r>
      <w:r>
        <w:rPr>
          <w:u w:val="single" w:color="000000"/>
        </w:rPr>
        <w:t>y</w:t>
      </w:r>
      <w:r>
        <w:rPr>
          <w:spacing w:val="-2"/>
          <w:u w:val="single" w:color="000000"/>
        </w:rPr>
        <w:t xml:space="preserve"> </w:t>
      </w:r>
      <w:r>
        <w:rPr>
          <w:u w:val="single" w:color="000000"/>
        </w:rPr>
        <w:t>w</w:t>
      </w:r>
      <w:r>
        <w:rPr>
          <w:spacing w:val="-2"/>
          <w:u w:val="single" w:color="000000"/>
        </w:rPr>
        <w:t>a</w:t>
      </w:r>
      <w:r>
        <w:rPr>
          <w:u w:val="single" w:color="000000"/>
        </w:rPr>
        <w:t xml:space="preserve">ter </w:t>
      </w:r>
      <w:r>
        <w:rPr>
          <w:spacing w:val="-1"/>
          <w:u w:val="single" w:color="000000"/>
        </w:rPr>
        <w:t>d</w:t>
      </w:r>
      <w:r>
        <w:rPr>
          <w:spacing w:val="-2"/>
          <w:u w:val="single" w:color="000000"/>
        </w:rPr>
        <w:t>a</w:t>
      </w:r>
      <w:r>
        <w:rPr>
          <w:u w:val="single" w:color="000000"/>
        </w:rPr>
        <w:t>m</w:t>
      </w:r>
    </w:p>
    <w:p w14:paraId="01121484" w14:textId="77777777" w:rsidR="007C62E7" w:rsidRDefault="007C62E7" w:rsidP="007C62E7">
      <w:pPr>
        <w:spacing w:before="11" w:line="240" w:lineRule="exact"/>
        <w:rPr>
          <w:sz w:val="24"/>
          <w:szCs w:val="24"/>
        </w:rPr>
      </w:pPr>
    </w:p>
    <w:p w14:paraId="2DA9BBAF" w14:textId="798CF496" w:rsidR="007C62E7" w:rsidRDefault="007C62E7" w:rsidP="007C62E7">
      <w:pPr>
        <w:pStyle w:val="BodyText"/>
        <w:spacing w:before="56" w:line="276" w:lineRule="auto"/>
        <w:ind w:left="113" w:right="113"/>
        <w:jc w:val="both"/>
      </w:pPr>
      <w:r>
        <w:t>Dirty</w:t>
      </w:r>
      <w:r>
        <w:rPr>
          <w:spacing w:val="-2"/>
        </w:rPr>
        <w:t xml:space="preserve"> </w:t>
      </w:r>
      <w:r>
        <w:t>wa</w:t>
      </w:r>
      <w:r>
        <w:rPr>
          <w:spacing w:val="-3"/>
        </w:rPr>
        <w:t>t</w:t>
      </w:r>
      <w:r>
        <w:t xml:space="preserve">er </w:t>
      </w:r>
      <w:r>
        <w:rPr>
          <w:spacing w:val="-1"/>
        </w:rPr>
        <w:t>d</w:t>
      </w:r>
      <w:r>
        <w:rPr>
          <w:spacing w:val="-3"/>
        </w:rPr>
        <w:t>a</w:t>
      </w:r>
      <w:r>
        <w:t>m</w:t>
      </w:r>
      <w:r>
        <w:rPr>
          <w:spacing w:val="2"/>
        </w:rPr>
        <w:t xml:space="preserve"> </w:t>
      </w:r>
      <w:r>
        <w:t>re</w:t>
      </w:r>
      <w:r>
        <w:rPr>
          <w:spacing w:val="-2"/>
        </w:rPr>
        <w:t>c</w:t>
      </w:r>
      <w:r>
        <w:t>ei</w:t>
      </w:r>
      <w:r>
        <w:rPr>
          <w:spacing w:val="-2"/>
        </w:rPr>
        <w:t>v</w:t>
      </w:r>
      <w:r>
        <w:t>es</w:t>
      </w:r>
      <w:r>
        <w:rPr>
          <w:spacing w:val="-2"/>
        </w:rPr>
        <w:t xml:space="preserve"> w</w:t>
      </w:r>
      <w:r>
        <w:t>ater f</w:t>
      </w:r>
      <w:r>
        <w:rPr>
          <w:spacing w:val="-3"/>
        </w:rPr>
        <w:t>r</w:t>
      </w:r>
      <w:r>
        <w:rPr>
          <w:spacing w:val="1"/>
        </w:rPr>
        <w:t>o</w:t>
      </w:r>
      <w:r>
        <w:t>m</w:t>
      </w:r>
      <w:r>
        <w:rPr>
          <w:spacing w:val="-2"/>
        </w:rPr>
        <w:t xml:space="preserve"> </w:t>
      </w:r>
      <w:r>
        <w:t>t</w:t>
      </w:r>
      <w:r>
        <w:rPr>
          <w:spacing w:val="-1"/>
        </w:rPr>
        <w:t>h</w:t>
      </w:r>
      <w:r>
        <w:t>e</w:t>
      </w:r>
      <w:r>
        <w:rPr>
          <w:spacing w:val="1"/>
        </w:rPr>
        <w:t xml:space="preserve"> </w:t>
      </w:r>
      <w:r>
        <w:t>su</w:t>
      </w:r>
      <w:r>
        <w:rPr>
          <w:spacing w:val="-1"/>
        </w:rPr>
        <w:t>r</w:t>
      </w:r>
      <w:r>
        <w:t>f</w:t>
      </w:r>
      <w:r>
        <w:rPr>
          <w:spacing w:val="-3"/>
        </w:rPr>
        <w:t>a</w:t>
      </w:r>
      <w:r>
        <w:t>ce</w:t>
      </w:r>
      <w:r>
        <w:rPr>
          <w:spacing w:val="-1"/>
        </w:rPr>
        <w:t xml:space="preserve"> </w:t>
      </w:r>
      <w:r>
        <w:t>wat</w:t>
      </w:r>
      <w:r>
        <w:rPr>
          <w:spacing w:val="-2"/>
        </w:rPr>
        <w:t>e</w:t>
      </w:r>
      <w:r>
        <w:t>r r</w:t>
      </w:r>
      <w:r>
        <w:rPr>
          <w:spacing w:val="-1"/>
        </w:rPr>
        <w:t>un</w:t>
      </w:r>
      <w:r>
        <w:rPr>
          <w:spacing w:val="1"/>
        </w:rPr>
        <w:t>o</w:t>
      </w:r>
      <w:r>
        <w:t>ff fr</w:t>
      </w:r>
      <w:r>
        <w:rPr>
          <w:spacing w:val="-2"/>
        </w:rPr>
        <w:t>o</w:t>
      </w:r>
      <w:r>
        <w:t>m</w:t>
      </w:r>
      <w:r>
        <w:rPr>
          <w:spacing w:val="-1"/>
        </w:rPr>
        <w:t xml:space="preserve"> </w:t>
      </w:r>
      <w:r>
        <w:t>ex</w:t>
      </w:r>
      <w:r>
        <w:rPr>
          <w:spacing w:val="-4"/>
        </w:rPr>
        <w:t>p</w:t>
      </w:r>
      <w:r>
        <w:rPr>
          <w:spacing w:val="1"/>
        </w:rPr>
        <w:t>o</w:t>
      </w:r>
      <w:r>
        <w:t>sed ash</w:t>
      </w:r>
      <w:r>
        <w:rPr>
          <w:spacing w:val="-3"/>
        </w:rPr>
        <w:t xml:space="preserve"> </w:t>
      </w:r>
      <w:r>
        <w:t>su</w:t>
      </w:r>
      <w:r>
        <w:rPr>
          <w:spacing w:val="-1"/>
        </w:rPr>
        <w:t>r</w:t>
      </w:r>
      <w:r>
        <w:t>faces,</w:t>
      </w:r>
      <w:r>
        <w:rPr>
          <w:spacing w:val="1"/>
        </w:rPr>
        <w:t xml:space="preserve"> </w:t>
      </w:r>
      <w:r>
        <w:rPr>
          <w:spacing w:val="-3"/>
        </w:rPr>
        <w:t>s</w:t>
      </w:r>
      <w:r>
        <w:t>ee</w:t>
      </w:r>
      <w:r>
        <w:rPr>
          <w:spacing w:val="-1"/>
        </w:rPr>
        <w:t>p</w:t>
      </w:r>
      <w:r>
        <w:t>a</w:t>
      </w:r>
      <w:r>
        <w:rPr>
          <w:spacing w:val="-1"/>
        </w:rPr>
        <w:t>g</w:t>
      </w:r>
      <w:r>
        <w:t>e f</w:t>
      </w:r>
      <w:r>
        <w:rPr>
          <w:spacing w:val="-3"/>
        </w:rPr>
        <w:t>r</w:t>
      </w:r>
      <w:r>
        <w:rPr>
          <w:spacing w:val="-2"/>
        </w:rPr>
        <w:t>o</w:t>
      </w:r>
      <w:r>
        <w:t>m</w:t>
      </w:r>
      <w:r>
        <w:rPr>
          <w:spacing w:val="1"/>
        </w:rPr>
        <w:t xml:space="preserve"> </w:t>
      </w:r>
      <w:r>
        <w:t>t</w:t>
      </w:r>
      <w:r>
        <w:rPr>
          <w:spacing w:val="-4"/>
        </w:rPr>
        <w:t>h</w:t>
      </w:r>
      <w:r>
        <w:t>e ash</w:t>
      </w:r>
      <w:r>
        <w:rPr>
          <w:spacing w:val="32"/>
        </w:rPr>
        <w:t xml:space="preserve"> </w:t>
      </w:r>
      <w:r>
        <w:t>faci</w:t>
      </w:r>
      <w:r>
        <w:rPr>
          <w:spacing w:val="-1"/>
        </w:rPr>
        <w:t>l</w:t>
      </w:r>
      <w:r>
        <w:t>i</w:t>
      </w:r>
      <w:r>
        <w:rPr>
          <w:spacing w:val="-3"/>
        </w:rPr>
        <w:t>t</w:t>
      </w:r>
      <w:r>
        <w:t>y</w:t>
      </w:r>
      <w:r>
        <w:rPr>
          <w:spacing w:val="35"/>
        </w:rPr>
        <w:t xml:space="preserve"> </w:t>
      </w:r>
      <w:r>
        <w:t>a</w:t>
      </w:r>
      <w:r>
        <w:rPr>
          <w:spacing w:val="-1"/>
        </w:rPr>
        <w:t>n</w:t>
      </w:r>
      <w:r>
        <w:t>d</w:t>
      </w:r>
      <w:r>
        <w:rPr>
          <w:spacing w:val="33"/>
        </w:rPr>
        <w:t xml:space="preserve"> </w:t>
      </w:r>
      <w:r>
        <w:rPr>
          <w:spacing w:val="-4"/>
        </w:rPr>
        <w:t>p</w:t>
      </w:r>
      <w:r>
        <w:rPr>
          <w:spacing w:val="1"/>
        </w:rPr>
        <w:t>o</w:t>
      </w:r>
      <w:r>
        <w:t>w</w:t>
      </w:r>
      <w:r>
        <w:rPr>
          <w:spacing w:val="-2"/>
        </w:rPr>
        <w:t>e</w:t>
      </w:r>
      <w:r>
        <w:t>r</w:t>
      </w:r>
      <w:r>
        <w:rPr>
          <w:spacing w:val="33"/>
        </w:rPr>
        <w:t xml:space="preserve"> </w:t>
      </w:r>
      <w:r>
        <w:t>st</w:t>
      </w:r>
      <w:r>
        <w:rPr>
          <w:spacing w:val="-2"/>
        </w:rPr>
        <w:t>a</w:t>
      </w:r>
      <w:r>
        <w:t>ti</w:t>
      </w:r>
      <w:r>
        <w:rPr>
          <w:spacing w:val="1"/>
        </w:rPr>
        <w:t>o</w:t>
      </w:r>
      <w:r>
        <w:t>n</w:t>
      </w:r>
      <w:r>
        <w:rPr>
          <w:spacing w:val="31"/>
        </w:rPr>
        <w:t xml:space="preserve"> </w:t>
      </w:r>
      <w:r>
        <w:t>effl</w:t>
      </w:r>
      <w:r>
        <w:rPr>
          <w:spacing w:val="-1"/>
        </w:rPr>
        <w:t>u</w:t>
      </w:r>
      <w:r>
        <w:t>ent.</w:t>
      </w:r>
      <w:r>
        <w:rPr>
          <w:spacing w:val="31"/>
        </w:rPr>
        <w:t xml:space="preserve"> </w:t>
      </w:r>
      <w:r>
        <w:t>This</w:t>
      </w:r>
      <w:r>
        <w:rPr>
          <w:spacing w:val="33"/>
        </w:rPr>
        <w:t xml:space="preserve"> </w:t>
      </w:r>
      <w:r>
        <w:t>w</w:t>
      </w:r>
      <w:r>
        <w:rPr>
          <w:spacing w:val="-2"/>
        </w:rPr>
        <w:t>a</w:t>
      </w:r>
      <w:r>
        <w:t>ter</w:t>
      </w:r>
      <w:r>
        <w:rPr>
          <w:spacing w:val="30"/>
        </w:rPr>
        <w:t xml:space="preserve"> </w:t>
      </w:r>
      <w:r>
        <w:rPr>
          <w:spacing w:val="-3"/>
        </w:rPr>
        <w:t>i</w:t>
      </w:r>
      <w:r>
        <w:t>s</w:t>
      </w:r>
      <w:r>
        <w:rPr>
          <w:spacing w:val="34"/>
        </w:rPr>
        <w:t xml:space="preserve"> </w:t>
      </w:r>
      <w:r>
        <w:rPr>
          <w:spacing w:val="1"/>
        </w:rPr>
        <w:t>o</w:t>
      </w:r>
      <w:r>
        <w:rPr>
          <w:spacing w:val="-1"/>
        </w:rPr>
        <w:t>n</w:t>
      </w:r>
      <w:r>
        <w:rPr>
          <w:spacing w:val="-3"/>
        </w:rPr>
        <w:t>l</w:t>
      </w:r>
      <w:r>
        <w:t>y</w:t>
      </w:r>
      <w:r>
        <w:rPr>
          <w:spacing w:val="35"/>
        </w:rPr>
        <w:t xml:space="preserve"> </w:t>
      </w:r>
      <w:r>
        <w:t>su</w:t>
      </w:r>
      <w:r>
        <w:rPr>
          <w:spacing w:val="-2"/>
        </w:rPr>
        <w:t>i</w:t>
      </w:r>
      <w:r>
        <w:t>tab</w:t>
      </w:r>
      <w:r>
        <w:rPr>
          <w:spacing w:val="-1"/>
        </w:rPr>
        <w:t>l</w:t>
      </w:r>
      <w:r>
        <w:t>e</w:t>
      </w:r>
      <w:r>
        <w:rPr>
          <w:spacing w:val="31"/>
        </w:rPr>
        <w:t xml:space="preserve"> </w:t>
      </w:r>
      <w:r>
        <w:rPr>
          <w:spacing w:val="-3"/>
        </w:rPr>
        <w:t>f</w:t>
      </w:r>
      <w:r>
        <w:rPr>
          <w:spacing w:val="1"/>
        </w:rPr>
        <w:t>o</w:t>
      </w:r>
      <w:r>
        <w:t>r</w:t>
      </w:r>
      <w:r>
        <w:rPr>
          <w:spacing w:val="34"/>
        </w:rPr>
        <w:t xml:space="preserve"> </w:t>
      </w:r>
      <w:r>
        <w:rPr>
          <w:spacing w:val="-1"/>
        </w:rPr>
        <w:t>du</w:t>
      </w:r>
      <w:r>
        <w:t>st</w:t>
      </w:r>
      <w:r>
        <w:rPr>
          <w:spacing w:val="32"/>
        </w:rPr>
        <w:t xml:space="preserve"> </w:t>
      </w:r>
      <w:r>
        <w:t>s</w:t>
      </w:r>
      <w:r>
        <w:rPr>
          <w:spacing w:val="-4"/>
        </w:rPr>
        <w:t>u</w:t>
      </w:r>
      <w:r>
        <w:rPr>
          <w:spacing w:val="-1"/>
        </w:rPr>
        <w:t>pp</w:t>
      </w:r>
      <w:r>
        <w:t>ressi</w:t>
      </w:r>
      <w:r>
        <w:rPr>
          <w:spacing w:val="1"/>
        </w:rPr>
        <w:t>o</w:t>
      </w:r>
      <w:r>
        <w:t>n</w:t>
      </w:r>
      <w:r>
        <w:rPr>
          <w:spacing w:val="31"/>
        </w:rPr>
        <w:t xml:space="preserve"> </w:t>
      </w:r>
      <w:r>
        <w:rPr>
          <w:spacing w:val="1"/>
        </w:rPr>
        <w:t>o</w:t>
      </w:r>
      <w:r>
        <w:t>n</w:t>
      </w:r>
      <w:r>
        <w:rPr>
          <w:spacing w:val="30"/>
        </w:rPr>
        <w:t xml:space="preserve"> </w:t>
      </w:r>
      <w:r>
        <w:t>ex</w:t>
      </w:r>
      <w:r>
        <w:rPr>
          <w:spacing w:val="-1"/>
        </w:rPr>
        <w:t>p</w:t>
      </w:r>
      <w:r>
        <w:rPr>
          <w:spacing w:val="-2"/>
        </w:rPr>
        <w:t>o</w:t>
      </w:r>
      <w:r>
        <w:t>sed</w:t>
      </w:r>
      <w:r>
        <w:rPr>
          <w:spacing w:val="34"/>
        </w:rPr>
        <w:t xml:space="preserve"> </w:t>
      </w:r>
      <w:r>
        <w:t>ash su</w:t>
      </w:r>
      <w:r>
        <w:rPr>
          <w:spacing w:val="-1"/>
        </w:rPr>
        <w:t>r</w:t>
      </w:r>
      <w:r>
        <w:t>faces</w:t>
      </w:r>
      <w:r>
        <w:rPr>
          <w:spacing w:val="22"/>
        </w:rPr>
        <w:t xml:space="preserve"> </w:t>
      </w:r>
      <w:r>
        <w:t>a</w:t>
      </w:r>
      <w:r>
        <w:rPr>
          <w:spacing w:val="-1"/>
        </w:rPr>
        <w:t>n</w:t>
      </w:r>
      <w:r>
        <w:t>d</w:t>
      </w:r>
      <w:r>
        <w:rPr>
          <w:spacing w:val="21"/>
        </w:rPr>
        <w:t xml:space="preserve"> </w:t>
      </w:r>
      <w:r>
        <w:t>is</w:t>
      </w:r>
      <w:r>
        <w:rPr>
          <w:spacing w:val="19"/>
        </w:rPr>
        <w:t xml:space="preserve"> </w:t>
      </w:r>
      <w:r>
        <w:rPr>
          <w:spacing w:val="-1"/>
        </w:rPr>
        <w:t>n</w:t>
      </w:r>
      <w:r>
        <w:rPr>
          <w:spacing w:val="1"/>
        </w:rPr>
        <w:t>o</w:t>
      </w:r>
      <w:r>
        <w:t>t</w:t>
      </w:r>
      <w:r>
        <w:rPr>
          <w:spacing w:val="20"/>
        </w:rPr>
        <w:t xml:space="preserve"> </w:t>
      </w:r>
      <w:r>
        <w:t>al</w:t>
      </w:r>
      <w:r>
        <w:rPr>
          <w:spacing w:val="-1"/>
        </w:rPr>
        <w:t>l</w:t>
      </w:r>
      <w:r>
        <w:rPr>
          <w:spacing w:val="-2"/>
        </w:rPr>
        <w:t>o</w:t>
      </w:r>
      <w:r>
        <w:t>w</w:t>
      </w:r>
      <w:r>
        <w:rPr>
          <w:spacing w:val="-2"/>
        </w:rPr>
        <w:t>e</w:t>
      </w:r>
      <w:r>
        <w:t>d</w:t>
      </w:r>
      <w:r>
        <w:rPr>
          <w:spacing w:val="21"/>
        </w:rPr>
        <w:t xml:space="preserve"> </w:t>
      </w:r>
      <w:r>
        <w:t>to</w:t>
      </w:r>
      <w:r>
        <w:rPr>
          <w:spacing w:val="23"/>
        </w:rPr>
        <w:t xml:space="preserve"> </w:t>
      </w:r>
      <w:r>
        <w:rPr>
          <w:spacing w:val="-1"/>
        </w:rPr>
        <w:t>d</w:t>
      </w:r>
      <w:r>
        <w:t>isc</w:t>
      </w:r>
      <w:r>
        <w:rPr>
          <w:spacing w:val="-1"/>
        </w:rPr>
        <w:t>h</w:t>
      </w:r>
      <w:r>
        <w:t>ar</w:t>
      </w:r>
      <w:r>
        <w:rPr>
          <w:spacing w:val="-4"/>
        </w:rPr>
        <w:t>g</w:t>
      </w:r>
      <w:r>
        <w:t>e</w:t>
      </w:r>
      <w:r>
        <w:rPr>
          <w:spacing w:val="22"/>
        </w:rPr>
        <w:t xml:space="preserve"> </w:t>
      </w:r>
      <w:r>
        <w:t>i</w:t>
      </w:r>
      <w:r>
        <w:rPr>
          <w:spacing w:val="-2"/>
        </w:rPr>
        <w:t>nt</w:t>
      </w:r>
      <w:r>
        <w:t>o</w:t>
      </w:r>
      <w:r>
        <w:rPr>
          <w:spacing w:val="23"/>
        </w:rPr>
        <w:t xml:space="preserve"> </w:t>
      </w:r>
      <w:r>
        <w:rPr>
          <w:spacing w:val="-1"/>
        </w:rPr>
        <w:t>n</w:t>
      </w:r>
      <w:r>
        <w:t>atu</w:t>
      </w:r>
      <w:r>
        <w:rPr>
          <w:spacing w:val="-1"/>
        </w:rPr>
        <w:t>r</w:t>
      </w:r>
      <w:r>
        <w:t>al</w:t>
      </w:r>
      <w:r>
        <w:rPr>
          <w:spacing w:val="19"/>
        </w:rPr>
        <w:t xml:space="preserve"> </w:t>
      </w:r>
      <w:r>
        <w:t>wat</w:t>
      </w:r>
      <w:r>
        <w:rPr>
          <w:spacing w:val="-2"/>
        </w:rPr>
        <w:t>e</w:t>
      </w:r>
      <w:r>
        <w:t>r</w:t>
      </w:r>
      <w:r>
        <w:rPr>
          <w:spacing w:val="21"/>
        </w:rPr>
        <w:t xml:space="preserve"> </w:t>
      </w:r>
      <w:r>
        <w:rPr>
          <w:spacing w:val="-3"/>
        </w:rPr>
        <w:t>c</w:t>
      </w:r>
      <w:r>
        <w:rPr>
          <w:spacing w:val="1"/>
        </w:rPr>
        <w:t>o</w:t>
      </w:r>
      <w:r>
        <w:rPr>
          <w:spacing w:val="-1"/>
        </w:rPr>
        <w:t>u</w:t>
      </w:r>
      <w:r>
        <w:t>rses.</w:t>
      </w:r>
      <w:r>
        <w:rPr>
          <w:spacing w:val="19"/>
        </w:rPr>
        <w:t xml:space="preserve"> </w:t>
      </w:r>
      <w:r>
        <w:t>The</w:t>
      </w:r>
      <w:r>
        <w:rPr>
          <w:spacing w:val="22"/>
        </w:rPr>
        <w:t xml:space="preserve"> </w:t>
      </w:r>
      <w:r>
        <w:rPr>
          <w:spacing w:val="3"/>
        </w:rPr>
        <w:t>d</w:t>
      </w:r>
      <w:r>
        <w:t>ir</w:t>
      </w:r>
      <w:r>
        <w:rPr>
          <w:spacing w:val="-3"/>
        </w:rPr>
        <w:t>t</w:t>
      </w:r>
      <w:r>
        <w:t>y</w:t>
      </w:r>
      <w:r>
        <w:rPr>
          <w:spacing w:val="20"/>
        </w:rPr>
        <w:t xml:space="preserve"> </w:t>
      </w:r>
      <w:r>
        <w:t>water</w:t>
      </w:r>
      <w:r>
        <w:rPr>
          <w:spacing w:val="20"/>
        </w:rPr>
        <w:t xml:space="preserve"> </w:t>
      </w:r>
      <w:r>
        <w:t>sy</w:t>
      </w:r>
      <w:r>
        <w:rPr>
          <w:spacing w:val="-3"/>
        </w:rPr>
        <w:t>s</w:t>
      </w:r>
      <w:r>
        <w:t>t</w:t>
      </w:r>
      <w:r>
        <w:rPr>
          <w:spacing w:val="-2"/>
        </w:rPr>
        <w:t>e</w:t>
      </w:r>
      <w:r>
        <w:t>m</w:t>
      </w:r>
      <w:r>
        <w:rPr>
          <w:spacing w:val="22"/>
        </w:rPr>
        <w:t xml:space="preserve"> </w:t>
      </w:r>
      <w:r>
        <w:rPr>
          <w:spacing w:val="-3"/>
        </w:rPr>
        <w:t>c</w:t>
      </w:r>
      <w:r>
        <w:rPr>
          <w:spacing w:val="1"/>
        </w:rPr>
        <w:t>o</w:t>
      </w:r>
      <w:r>
        <w:rPr>
          <w:spacing w:val="-1"/>
        </w:rPr>
        <w:t>n</w:t>
      </w:r>
      <w:r>
        <w:t>sists</w:t>
      </w:r>
      <w:r>
        <w:rPr>
          <w:spacing w:val="19"/>
        </w:rPr>
        <w:t xml:space="preserve"> </w:t>
      </w:r>
      <w:r>
        <w:rPr>
          <w:spacing w:val="1"/>
        </w:rPr>
        <w:t>o</w:t>
      </w:r>
      <w:r>
        <w:t>f</w:t>
      </w:r>
      <w:r>
        <w:rPr>
          <w:spacing w:val="19"/>
        </w:rPr>
        <w:t xml:space="preserve"> </w:t>
      </w:r>
      <w:r>
        <w:t>a series</w:t>
      </w:r>
      <w:r>
        <w:rPr>
          <w:spacing w:val="15"/>
        </w:rPr>
        <w:t xml:space="preserve"> </w:t>
      </w:r>
      <w:r>
        <w:rPr>
          <w:spacing w:val="1"/>
        </w:rPr>
        <w:t>o</w:t>
      </w:r>
      <w:r>
        <w:t>f</w:t>
      </w:r>
      <w:r>
        <w:rPr>
          <w:spacing w:val="17"/>
        </w:rPr>
        <w:t xml:space="preserve"> </w:t>
      </w:r>
      <w:r>
        <w:rPr>
          <w:spacing w:val="-1"/>
        </w:rPr>
        <w:t>d</w:t>
      </w:r>
      <w:r>
        <w:t>irty</w:t>
      </w:r>
      <w:r>
        <w:rPr>
          <w:spacing w:val="15"/>
        </w:rPr>
        <w:t xml:space="preserve"> </w:t>
      </w:r>
      <w:r>
        <w:t>wa</w:t>
      </w:r>
      <w:r>
        <w:rPr>
          <w:spacing w:val="-2"/>
        </w:rPr>
        <w:t>t</w:t>
      </w:r>
      <w:r>
        <w:t>er</w:t>
      </w:r>
      <w:r>
        <w:rPr>
          <w:spacing w:val="17"/>
        </w:rPr>
        <w:t xml:space="preserve"> </w:t>
      </w:r>
      <w:r>
        <w:t>cu</w:t>
      </w:r>
      <w:r>
        <w:rPr>
          <w:spacing w:val="1"/>
        </w:rPr>
        <w:t>t</w:t>
      </w:r>
      <w:r>
        <w:rPr>
          <w:spacing w:val="-3"/>
        </w:rPr>
        <w:t>-</w:t>
      </w:r>
      <w:r>
        <w:rPr>
          <w:spacing w:val="1"/>
        </w:rPr>
        <w:t>o</w:t>
      </w:r>
      <w:r>
        <w:rPr>
          <w:spacing w:val="-3"/>
        </w:rPr>
        <w:t>f</w:t>
      </w:r>
      <w:r>
        <w:t>f</w:t>
      </w:r>
      <w:r>
        <w:rPr>
          <w:spacing w:val="17"/>
        </w:rPr>
        <w:t xml:space="preserve"> </w:t>
      </w:r>
      <w:r>
        <w:rPr>
          <w:spacing w:val="-1"/>
        </w:rPr>
        <w:t>d</w:t>
      </w:r>
      <w:r>
        <w:t>ra</w:t>
      </w:r>
      <w:r>
        <w:rPr>
          <w:spacing w:val="-1"/>
        </w:rPr>
        <w:t>in</w:t>
      </w:r>
      <w:r>
        <w:t>s,</w:t>
      </w:r>
      <w:r>
        <w:rPr>
          <w:spacing w:val="17"/>
        </w:rPr>
        <w:t xml:space="preserve"> </w:t>
      </w:r>
      <w:r>
        <w:t>a</w:t>
      </w:r>
      <w:r>
        <w:rPr>
          <w:spacing w:val="17"/>
        </w:rPr>
        <w:t xml:space="preserve"> </w:t>
      </w:r>
      <w:r>
        <w:rPr>
          <w:spacing w:val="-1"/>
        </w:rPr>
        <w:t>d</w:t>
      </w:r>
      <w:r>
        <w:t>irty</w:t>
      </w:r>
      <w:r>
        <w:rPr>
          <w:spacing w:val="18"/>
        </w:rPr>
        <w:t xml:space="preserve"> </w:t>
      </w:r>
      <w:r>
        <w:t>w</w:t>
      </w:r>
      <w:r>
        <w:rPr>
          <w:spacing w:val="-2"/>
        </w:rPr>
        <w:t>a</w:t>
      </w:r>
      <w:r>
        <w:t>ter</w:t>
      </w:r>
      <w:r>
        <w:rPr>
          <w:spacing w:val="17"/>
        </w:rPr>
        <w:t xml:space="preserve"> </w:t>
      </w:r>
      <w:r>
        <w:rPr>
          <w:spacing w:val="-1"/>
        </w:rPr>
        <w:t>p</w:t>
      </w:r>
      <w:r>
        <w:t>i</w:t>
      </w:r>
      <w:r>
        <w:rPr>
          <w:spacing w:val="-2"/>
        </w:rPr>
        <w:t>pe</w:t>
      </w:r>
      <w:r>
        <w:t>l</w:t>
      </w:r>
      <w:r>
        <w:rPr>
          <w:spacing w:val="-1"/>
        </w:rPr>
        <w:t>in</w:t>
      </w:r>
      <w:r>
        <w:t>e,</w:t>
      </w:r>
      <w:r>
        <w:rPr>
          <w:spacing w:val="17"/>
        </w:rPr>
        <w:t xml:space="preserve"> </w:t>
      </w:r>
      <w:r>
        <w:t>settli</w:t>
      </w:r>
      <w:r>
        <w:rPr>
          <w:spacing w:val="-1"/>
        </w:rPr>
        <w:t>n</w:t>
      </w:r>
      <w:r>
        <w:t>g</w:t>
      </w:r>
      <w:r>
        <w:rPr>
          <w:spacing w:val="16"/>
        </w:rPr>
        <w:t xml:space="preserve"> </w:t>
      </w:r>
      <w:r>
        <w:rPr>
          <w:spacing w:val="-1"/>
        </w:rPr>
        <w:t>b</w:t>
      </w:r>
      <w:r>
        <w:t>asin</w:t>
      </w:r>
      <w:r>
        <w:rPr>
          <w:spacing w:val="16"/>
        </w:rPr>
        <w:t xml:space="preserve"> </w:t>
      </w:r>
      <w:r>
        <w:rPr>
          <w:spacing w:val="-3"/>
        </w:rPr>
        <w:t>(</w:t>
      </w:r>
      <w:r>
        <w:t>3</w:t>
      </w:r>
      <w:r>
        <w:rPr>
          <w:spacing w:val="17"/>
        </w:rPr>
        <w:t xml:space="preserve"> </w:t>
      </w:r>
      <w:r>
        <w:t>su</w:t>
      </w:r>
      <w:r>
        <w:rPr>
          <w:spacing w:val="-2"/>
        </w:rPr>
        <w:t>m</w:t>
      </w:r>
      <w:r>
        <w:rPr>
          <w:spacing w:val="-1"/>
        </w:rPr>
        <w:t>p</w:t>
      </w:r>
      <w:r>
        <w:t>s),</w:t>
      </w:r>
      <w:r>
        <w:rPr>
          <w:spacing w:val="17"/>
        </w:rPr>
        <w:t xml:space="preserve"> </w:t>
      </w:r>
      <w:r>
        <w:t>three</w:t>
      </w:r>
      <w:r>
        <w:rPr>
          <w:spacing w:val="17"/>
        </w:rPr>
        <w:t xml:space="preserve"> </w:t>
      </w:r>
      <w:r>
        <w:rPr>
          <w:spacing w:val="-1"/>
        </w:rPr>
        <w:t>d</w:t>
      </w:r>
      <w:r>
        <w:t>ir</w:t>
      </w:r>
      <w:r>
        <w:rPr>
          <w:spacing w:val="-3"/>
        </w:rPr>
        <w:t>t</w:t>
      </w:r>
      <w:r>
        <w:t>y</w:t>
      </w:r>
      <w:r>
        <w:rPr>
          <w:spacing w:val="17"/>
        </w:rPr>
        <w:t xml:space="preserve"> </w:t>
      </w:r>
      <w:r>
        <w:t>w</w:t>
      </w:r>
      <w:r>
        <w:rPr>
          <w:spacing w:val="-2"/>
        </w:rPr>
        <w:t>a</w:t>
      </w:r>
      <w:r>
        <w:t>ter</w:t>
      </w:r>
      <w:r>
        <w:rPr>
          <w:spacing w:val="17"/>
        </w:rPr>
        <w:t xml:space="preserve"> </w:t>
      </w:r>
      <w:r>
        <w:rPr>
          <w:spacing w:val="-1"/>
        </w:rPr>
        <w:t>d</w:t>
      </w:r>
      <w:r>
        <w:rPr>
          <w:spacing w:val="-3"/>
        </w:rPr>
        <w:t>a</w:t>
      </w:r>
      <w:r>
        <w:t>m a</w:t>
      </w:r>
      <w:r>
        <w:rPr>
          <w:spacing w:val="-1"/>
        </w:rPr>
        <w:t>n</w:t>
      </w:r>
      <w:r>
        <w:t>d</w:t>
      </w:r>
      <w:r>
        <w:rPr>
          <w:spacing w:val="2"/>
        </w:rPr>
        <w:t xml:space="preserve"> </w:t>
      </w:r>
      <w:r>
        <w:rPr>
          <w:spacing w:val="-1"/>
        </w:rPr>
        <w:t>pu</w:t>
      </w:r>
      <w:r>
        <w:t>mp</w:t>
      </w:r>
      <w:r>
        <w:rPr>
          <w:spacing w:val="2"/>
        </w:rPr>
        <w:t xml:space="preserve"> </w:t>
      </w:r>
      <w:r>
        <w:t>stat</w:t>
      </w:r>
      <w:r>
        <w:rPr>
          <w:spacing w:val="-3"/>
        </w:rPr>
        <w:t>i</w:t>
      </w:r>
      <w:r>
        <w:rPr>
          <w:spacing w:val="1"/>
        </w:rPr>
        <w:t>o</w:t>
      </w:r>
      <w:r>
        <w:rPr>
          <w:spacing w:val="-1"/>
        </w:rPr>
        <w:t>n</w:t>
      </w:r>
      <w:r>
        <w:t>s.</w:t>
      </w:r>
      <w:r>
        <w:rPr>
          <w:spacing w:val="3"/>
        </w:rPr>
        <w:t xml:space="preserve"> </w:t>
      </w:r>
      <w:r>
        <w:t>This</w:t>
      </w:r>
      <w:r>
        <w:rPr>
          <w:spacing w:val="2"/>
        </w:rPr>
        <w:t xml:space="preserve"> </w:t>
      </w:r>
      <w:r>
        <w:t xml:space="preserve">is </w:t>
      </w:r>
      <w:r>
        <w:rPr>
          <w:spacing w:val="1"/>
        </w:rPr>
        <w:t>m</w:t>
      </w:r>
      <w:r>
        <w:t>ai</w:t>
      </w:r>
      <w:r>
        <w:rPr>
          <w:spacing w:val="-2"/>
        </w:rPr>
        <w:t>n</w:t>
      </w:r>
      <w:r>
        <w:t>ly</w:t>
      </w:r>
      <w:r>
        <w:rPr>
          <w:spacing w:val="3"/>
        </w:rPr>
        <w:t xml:space="preserve"> </w:t>
      </w:r>
      <w:r>
        <w:rPr>
          <w:spacing w:val="-1"/>
        </w:rPr>
        <w:t>d</w:t>
      </w:r>
      <w:r>
        <w:t>ir</w:t>
      </w:r>
      <w:r>
        <w:rPr>
          <w:spacing w:val="-3"/>
        </w:rPr>
        <w:t>t</w:t>
      </w:r>
      <w:r>
        <w:t>y</w:t>
      </w:r>
      <w:r>
        <w:rPr>
          <w:spacing w:val="5"/>
        </w:rPr>
        <w:t xml:space="preserve"> </w:t>
      </w:r>
      <w:r>
        <w:t>w</w:t>
      </w:r>
      <w:r>
        <w:rPr>
          <w:spacing w:val="-2"/>
        </w:rPr>
        <w:t>a</w:t>
      </w:r>
      <w:r>
        <w:t>ter which</w:t>
      </w:r>
      <w:r>
        <w:rPr>
          <w:spacing w:val="1"/>
        </w:rPr>
        <w:t xml:space="preserve"> </w:t>
      </w:r>
      <w:r>
        <w:rPr>
          <w:spacing w:val="-1"/>
        </w:rPr>
        <w:t>h</w:t>
      </w:r>
      <w:r>
        <w:t>ave</w:t>
      </w:r>
      <w:r>
        <w:rPr>
          <w:spacing w:val="3"/>
        </w:rPr>
        <w:t xml:space="preserve"> </w:t>
      </w:r>
      <w:r w:rsidR="002060B0">
        <w:rPr>
          <w:spacing w:val="-3"/>
        </w:rPr>
        <w:t>c</w:t>
      </w:r>
      <w:r w:rsidR="002060B0">
        <w:rPr>
          <w:spacing w:val="1"/>
        </w:rPr>
        <w:t>o</w:t>
      </w:r>
      <w:r w:rsidR="002060B0">
        <w:rPr>
          <w:spacing w:val="-1"/>
        </w:rPr>
        <w:t>n</w:t>
      </w:r>
      <w:r w:rsidR="002060B0">
        <w:t>t</w:t>
      </w:r>
      <w:r w:rsidR="002060B0">
        <w:rPr>
          <w:spacing w:val="-3"/>
        </w:rPr>
        <w:t>a</w:t>
      </w:r>
      <w:r w:rsidR="002060B0">
        <w:t>mi</w:t>
      </w:r>
      <w:r w:rsidR="002060B0">
        <w:rPr>
          <w:spacing w:val="-2"/>
        </w:rPr>
        <w:t>n</w:t>
      </w:r>
      <w:r w:rsidR="002060B0">
        <w:t>ants</w:t>
      </w:r>
      <w:r>
        <w:t xml:space="preserve"> that wi</w:t>
      </w:r>
      <w:r>
        <w:rPr>
          <w:spacing w:val="-1"/>
        </w:rPr>
        <w:t>l</w:t>
      </w:r>
      <w:r>
        <w:t>l</w:t>
      </w:r>
      <w:r>
        <w:rPr>
          <w:spacing w:val="2"/>
        </w:rPr>
        <w:t xml:space="preserve"> </w:t>
      </w:r>
      <w:r>
        <w:t>settle</w:t>
      </w:r>
      <w:r>
        <w:rPr>
          <w:spacing w:val="1"/>
        </w:rPr>
        <w:t xml:space="preserve"> </w:t>
      </w:r>
      <w:r>
        <w:t>in</w:t>
      </w:r>
      <w:r>
        <w:rPr>
          <w:spacing w:val="1"/>
        </w:rPr>
        <w:t xml:space="preserve"> </w:t>
      </w:r>
      <w:r>
        <w:t>the</w:t>
      </w:r>
      <w:r>
        <w:rPr>
          <w:spacing w:val="3"/>
        </w:rPr>
        <w:t xml:space="preserve"> </w:t>
      </w:r>
      <w:r>
        <w:rPr>
          <w:spacing w:val="-1"/>
        </w:rPr>
        <w:t>d</w:t>
      </w:r>
      <w:r>
        <w:rPr>
          <w:spacing w:val="-3"/>
        </w:rPr>
        <w:t>a</w:t>
      </w:r>
      <w:r>
        <w:t>m</w:t>
      </w:r>
      <w:r>
        <w:rPr>
          <w:spacing w:val="3"/>
        </w:rPr>
        <w:t xml:space="preserve"> </w:t>
      </w:r>
      <w:r>
        <w:t>as</w:t>
      </w:r>
      <w:r>
        <w:rPr>
          <w:spacing w:val="2"/>
        </w:rPr>
        <w:t xml:space="preserve"> </w:t>
      </w:r>
      <w:r>
        <w:rPr>
          <w:spacing w:val="-2"/>
        </w:rPr>
        <w:t>w</w:t>
      </w:r>
      <w:r>
        <w:t>ell</w:t>
      </w:r>
      <w:r>
        <w:rPr>
          <w:spacing w:val="2"/>
        </w:rPr>
        <w:t xml:space="preserve"> </w:t>
      </w:r>
      <w:r>
        <w:rPr>
          <w:spacing w:val="-3"/>
        </w:rPr>
        <w:t>a</w:t>
      </w:r>
      <w:r>
        <w:t xml:space="preserve">s </w:t>
      </w:r>
      <w:r w:rsidR="002060B0">
        <w:t>veg</w:t>
      </w:r>
      <w:r w:rsidR="002060B0">
        <w:rPr>
          <w:spacing w:val="-1"/>
        </w:rPr>
        <w:t>e</w:t>
      </w:r>
      <w:r w:rsidR="002060B0">
        <w:t>tat</w:t>
      </w:r>
      <w:r w:rsidR="002060B0">
        <w:rPr>
          <w:spacing w:val="-3"/>
        </w:rPr>
        <w:t>i</w:t>
      </w:r>
      <w:r w:rsidR="002060B0">
        <w:rPr>
          <w:spacing w:val="1"/>
        </w:rPr>
        <w:t>o</w:t>
      </w:r>
      <w:r w:rsidR="002060B0">
        <w:t>n</w:t>
      </w:r>
      <w:r>
        <w:rPr>
          <w:spacing w:val="9"/>
        </w:rPr>
        <w:t xml:space="preserve"> </w:t>
      </w:r>
      <w:r>
        <w:rPr>
          <w:spacing w:val="-1"/>
        </w:rPr>
        <w:t>g</w:t>
      </w:r>
      <w:r>
        <w:t>r</w:t>
      </w:r>
      <w:r>
        <w:rPr>
          <w:spacing w:val="-2"/>
        </w:rPr>
        <w:t>o</w:t>
      </w:r>
      <w:r>
        <w:t>wing</w:t>
      </w:r>
      <w:r>
        <w:rPr>
          <w:spacing w:val="8"/>
        </w:rPr>
        <w:t xml:space="preserve"> </w:t>
      </w:r>
      <w:r>
        <w:t>i</w:t>
      </w:r>
      <w:r>
        <w:rPr>
          <w:spacing w:val="-2"/>
        </w:rPr>
        <w:t>n</w:t>
      </w:r>
      <w:r>
        <w:t>si</w:t>
      </w:r>
      <w:r>
        <w:rPr>
          <w:spacing w:val="-2"/>
        </w:rPr>
        <w:t>d</w:t>
      </w:r>
      <w:r>
        <w:t>e</w:t>
      </w:r>
      <w:r>
        <w:rPr>
          <w:spacing w:val="10"/>
        </w:rPr>
        <w:t xml:space="preserve"> </w:t>
      </w:r>
      <w:r>
        <w:t>the</w:t>
      </w:r>
      <w:r>
        <w:rPr>
          <w:spacing w:val="10"/>
        </w:rPr>
        <w:t xml:space="preserve"> </w:t>
      </w:r>
      <w:r>
        <w:rPr>
          <w:spacing w:val="-1"/>
        </w:rPr>
        <w:t>d</w:t>
      </w:r>
      <w:r>
        <w:t>am.</w:t>
      </w:r>
      <w:r>
        <w:rPr>
          <w:spacing w:val="9"/>
        </w:rPr>
        <w:t xml:space="preserve"> </w:t>
      </w:r>
      <w:r>
        <w:t>The</w:t>
      </w:r>
      <w:r>
        <w:rPr>
          <w:spacing w:val="10"/>
        </w:rPr>
        <w:t xml:space="preserve"> </w:t>
      </w:r>
      <w:r>
        <w:t>clean</w:t>
      </w:r>
      <w:r>
        <w:rPr>
          <w:spacing w:val="-1"/>
        </w:rPr>
        <w:t>in</w:t>
      </w:r>
      <w:r>
        <w:t>g</w:t>
      </w:r>
      <w:r>
        <w:rPr>
          <w:spacing w:val="9"/>
        </w:rPr>
        <w:t xml:space="preserve"> </w:t>
      </w:r>
      <w:r>
        <w:rPr>
          <w:spacing w:val="1"/>
        </w:rPr>
        <w:t>o</w:t>
      </w:r>
      <w:r>
        <w:t>f</w:t>
      </w:r>
      <w:r>
        <w:rPr>
          <w:spacing w:val="9"/>
        </w:rPr>
        <w:t xml:space="preserve"> </w:t>
      </w:r>
      <w:r>
        <w:t>t</w:t>
      </w:r>
      <w:r>
        <w:rPr>
          <w:spacing w:val="-3"/>
        </w:rPr>
        <w:t>h</w:t>
      </w:r>
      <w:r>
        <w:t>e</w:t>
      </w:r>
      <w:r>
        <w:rPr>
          <w:spacing w:val="10"/>
        </w:rPr>
        <w:t xml:space="preserve"> </w:t>
      </w:r>
      <w:r>
        <w:rPr>
          <w:spacing w:val="-1"/>
        </w:rPr>
        <w:t>d</w:t>
      </w:r>
      <w:r>
        <w:t>am</w:t>
      </w:r>
      <w:r>
        <w:rPr>
          <w:spacing w:val="11"/>
        </w:rPr>
        <w:t xml:space="preserve"> </w:t>
      </w:r>
      <w:r>
        <w:rPr>
          <w:spacing w:val="-1"/>
        </w:rPr>
        <w:t>n</w:t>
      </w:r>
      <w:r>
        <w:t>ee</w:t>
      </w:r>
      <w:r>
        <w:rPr>
          <w:spacing w:val="-1"/>
        </w:rPr>
        <w:t>d</w:t>
      </w:r>
      <w:r>
        <w:t>s</w:t>
      </w:r>
      <w:r>
        <w:rPr>
          <w:spacing w:val="10"/>
        </w:rPr>
        <w:t xml:space="preserve"> </w:t>
      </w:r>
      <w:r>
        <w:rPr>
          <w:spacing w:val="-2"/>
        </w:rPr>
        <w:t>t</w:t>
      </w:r>
      <w:r>
        <w:t>o</w:t>
      </w:r>
      <w:r>
        <w:rPr>
          <w:spacing w:val="11"/>
        </w:rPr>
        <w:t xml:space="preserve"> </w:t>
      </w:r>
      <w:r>
        <w:rPr>
          <w:spacing w:val="-1"/>
        </w:rPr>
        <w:t>b</w:t>
      </w:r>
      <w:r>
        <w:t>e</w:t>
      </w:r>
      <w:r>
        <w:rPr>
          <w:spacing w:val="10"/>
        </w:rPr>
        <w:t xml:space="preserve"> </w:t>
      </w:r>
      <w:proofErr w:type="gramStart"/>
      <w:r>
        <w:t>ta</w:t>
      </w:r>
      <w:r>
        <w:rPr>
          <w:spacing w:val="-2"/>
        </w:rPr>
        <w:t>k</w:t>
      </w:r>
      <w:r>
        <w:t>e</w:t>
      </w:r>
      <w:proofErr w:type="gramEnd"/>
      <w:r>
        <w:rPr>
          <w:spacing w:val="10"/>
        </w:rPr>
        <w:t xml:space="preserve"> </w:t>
      </w:r>
      <w:r>
        <w:rPr>
          <w:spacing w:val="-1"/>
        </w:rPr>
        <w:t>p</w:t>
      </w:r>
      <w:r>
        <w:t>lace</w:t>
      </w:r>
      <w:r>
        <w:rPr>
          <w:spacing w:val="10"/>
        </w:rPr>
        <w:t xml:space="preserve"> </w:t>
      </w:r>
      <w:r w:rsidR="002060B0">
        <w:rPr>
          <w:spacing w:val="-1"/>
        </w:rPr>
        <w:t>p</w:t>
      </w:r>
      <w:r w:rsidR="002060B0">
        <w:t>referab</w:t>
      </w:r>
      <w:r w:rsidR="002060B0">
        <w:rPr>
          <w:spacing w:val="-1"/>
        </w:rPr>
        <w:t>l</w:t>
      </w:r>
      <w:r w:rsidR="002060B0">
        <w:rPr>
          <w:spacing w:val="-3"/>
        </w:rPr>
        <w:t>y</w:t>
      </w:r>
      <w:r>
        <w:rPr>
          <w:spacing w:val="20"/>
        </w:rPr>
        <w:t xml:space="preserve"> </w:t>
      </w:r>
      <w:r>
        <w:rPr>
          <w:spacing w:val="-1"/>
        </w:rPr>
        <w:t>du</w:t>
      </w:r>
      <w:r>
        <w:t>ri</w:t>
      </w:r>
      <w:r>
        <w:rPr>
          <w:spacing w:val="-2"/>
        </w:rPr>
        <w:t>n</w:t>
      </w:r>
      <w:r>
        <w:t>g</w:t>
      </w:r>
      <w:r>
        <w:rPr>
          <w:spacing w:val="9"/>
        </w:rPr>
        <w:t xml:space="preserve"> </w:t>
      </w:r>
      <w:r>
        <w:t xml:space="preserve">the </w:t>
      </w:r>
      <w:r>
        <w:rPr>
          <w:spacing w:val="-1"/>
        </w:rPr>
        <w:t>d</w:t>
      </w:r>
      <w:r>
        <w:t>ry</w:t>
      </w:r>
      <w:r>
        <w:rPr>
          <w:spacing w:val="1"/>
        </w:rPr>
        <w:t xml:space="preserve"> </w:t>
      </w:r>
      <w:r>
        <w:t>sea</w:t>
      </w:r>
      <w:r>
        <w:rPr>
          <w:spacing w:val="-2"/>
        </w:rPr>
        <w:t>s</w:t>
      </w:r>
      <w:r>
        <w:rPr>
          <w:spacing w:val="1"/>
        </w:rPr>
        <w:t>o</w:t>
      </w:r>
      <w:r>
        <w:t>n</w:t>
      </w:r>
      <w:r>
        <w:rPr>
          <w:spacing w:val="-1"/>
        </w:rPr>
        <w:t xml:space="preserve"> </w:t>
      </w:r>
      <w:r>
        <w:t>as the inf</w:t>
      </w:r>
      <w:r>
        <w:rPr>
          <w:spacing w:val="-1"/>
        </w:rPr>
        <w:t>l</w:t>
      </w:r>
      <w:r>
        <w:rPr>
          <w:spacing w:val="-2"/>
        </w:rPr>
        <w:t>o</w:t>
      </w:r>
      <w:r>
        <w:t>w</w:t>
      </w:r>
      <w:r>
        <w:rPr>
          <w:spacing w:val="1"/>
        </w:rPr>
        <w:t xml:space="preserve"> o</w:t>
      </w:r>
      <w:r>
        <w:t>f</w:t>
      </w:r>
      <w:r>
        <w:rPr>
          <w:spacing w:val="-2"/>
        </w:rPr>
        <w:t xml:space="preserve"> </w:t>
      </w:r>
      <w:r>
        <w:t>water is</w:t>
      </w:r>
      <w:r>
        <w:rPr>
          <w:spacing w:val="-2"/>
        </w:rPr>
        <w:t xml:space="preserve"> </w:t>
      </w:r>
      <w:r>
        <w:t>mi</w:t>
      </w:r>
      <w:r>
        <w:rPr>
          <w:spacing w:val="-2"/>
        </w:rPr>
        <w:t>n</w:t>
      </w:r>
      <w:r>
        <w:t>imal.</w:t>
      </w:r>
      <w:r>
        <w:rPr>
          <w:spacing w:val="-1"/>
        </w:rPr>
        <w:t xml:space="preserve"> </w:t>
      </w:r>
      <w:r>
        <w:t>S</w:t>
      </w:r>
      <w:r>
        <w:rPr>
          <w:spacing w:val="-1"/>
        </w:rPr>
        <w:t>h</w:t>
      </w:r>
      <w:r>
        <w:rPr>
          <w:spacing w:val="1"/>
        </w:rPr>
        <w:t>o</w:t>
      </w:r>
      <w:r>
        <w:rPr>
          <w:spacing w:val="-1"/>
        </w:rPr>
        <w:t>u</w:t>
      </w:r>
      <w:r>
        <w:t>ld</w:t>
      </w:r>
      <w:r>
        <w:rPr>
          <w:spacing w:val="-1"/>
        </w:rPr>
        <w:t xml:space="preserve"> </w:t>
      </w:r>
      <w:r>
        <w:t>t</w:t>
      </w:r>
      <w:r>
        <w:rPr>
          <w:spacing w:val="-4"/>
        </w:rPr>
        <w:t>h</w:t>
      </w:r>
      <w:r>
        <w:t>ere</w:t>
      </w:r>
      <w:r>
        <w:rPr>
          <w:spacing w:val="1"/>
        </w:rPr>
        <w:t xml:space="preserve"> </w:t>
      </w:r>
      <w:r>
        <w:rPr>
          <w:spacing w:val="-1"/>
        </w:rPr>
        <w:t>b</w:t>
      </w:r>
      <w:r>
        <w:t>e an</w:t>
      </w:r>
      <w:r>
        <w:rPr>
          <w:spacing w:val="-1"/>
        </w:rPr>
        <w:t xml:space="preserve"> </w:t>
      </w:r>
      <w:r>
        <w:t>in</w:t>
      </w:r>
      <w:r>
        <w:rPr>
          <w:spacing w:val="-1"/>
        </w:rPr>
        <w:t>f</w:t>
      </w:r>
      <w:r>
        <w:t>low</w:t>
      </w:r>
      <w:r>
        <w:rPr>
          <w:spacing w:val="1"/>
        </w:rPr>
        <w:t xml:space="preserve"> </w:t>
      </w:r>
      <w:r>
        <w:t>a</w:t>
      </w:r>
      <w:r>
        <w:rPr>
          <w:spacing w:val="-1"/>
        </w:rPr>
        <w:t>n</w:t>
      </w:r>
      <w:r>
        <w:t>d</w:t>
      </w:r>
      <w:r>
        <w:rPr>
          <w:spacing w:val="-1"/>
        </w:rPr>
        <w:t xml:space="preserve"> </w:t>
      </w:r>
      <w:r>
        <w:t>a l</w:t>
      </w:r>
      <w:r>
        <w:rPr>
          <w:spacing w:val="-2"/>
        </w:rPr>
        <w:t>o</w:t>
      </w:r>
      <w:r>
        <w:t xml:space="preserve">t </w:t>
      </w:r>
      <w:r>
        <w:rPr>
          <w:spacing w:val="-2"/>
        </w:rPr>
        <w:t>o</w:t>
      </w:r>
      <w:r>
        <w:t>f water in</w:t>
      </w:r>
      <w:r>
        <w:rPr>
          <w:spacing w:val="-1"/>
        </w:rPr>
        <w:t xml:space="preserve"> </w:t>
      </w:r>
      <w:r>
        <w:t>t</w:t>
      </w:r>
      <w:r>
        <w:rPr>
          <w:spacing w:val="-1"/>
        </w:rPr>
        <w:t>h</w:t>
      </w:r>
      <w:r>
        <w:t xml:space="preserve">e </w:t>
      </w:r>
      <w:r>
        <w:rPr>
          <w:spacing w:val="-1"/>
        </w:rPr>
        <w:t>d</w:t>
      </w:r>
      <w:r>
        <w:rPr>
          <w:spacing w:val="-3"/>
        </w:rPr>
        <w:t>a</w:t>
      </w:r>
      <w:r>
        <w:t>m</w:t>
      </w:r>
      <w:r>
        <w:rPr>
          <w:spacing w:val="1"/>
        </w:rPr>
        <w:t xml:space="preserve"> </w:t>
      </w:r>
      <w:r>
        <w:t>t</w:t>
      </w:r>
      <w:r>
        <w:rPr>
          <w:spacing w:val="-1"/>
        </w:rPr>
        <w:t>h</w:t>
      </w:r>
      <w:r>
        <w:t>en it will</w:t>
      </w:r>
      <w:r>
        <w:rPr>
          <w:spacing w:val="2"/>
        </w:rPr>
        <w:t xml:space="preserve"> </w:t>
      </w:r>
      <w:r>
        <w:rPr>
          <w:spacing w:val="-1"/>
        </w:rPr>
        <w:t>n</w:t>
      </w:r>
      <w:r>
        <w:t>e</w:t>
      </w:r>
      <w:r>
        <w:rPr>
          <w:spacing w:val="-2"/>
        </w:rPr>
        <w:t>c</w:t>
      </w:r>
      <w:r>
        <w:t>essit</w:t>
      </w:r>
      <w:r>
        <w:rPr>
          <w:spacing w:val="-2"/>
        </w:rPr>
        <w:t>a</w:t>
      </w:r>
      <w:r>
        <w:t>te t</w:t>
      </w:r>
      <w:r>
        <w:rPr>
          <w:spacing w:val="-1"/>
        </w:rPr>
        <w:t>h</w:t>
      </w:r>
      <w:r>
        <w:t>e</w:t>
      </w:r>
      <w:r>
        <w:rPr>
          <w:spacing w:val="3"/>
        </w:rPr>
        <w:t xml:space="preserve"> </w:t>
      </w:r>
      <w:r>
        <w:rPr>
          <w:spacing w:val="-1"/>
        </w:rPr>
        <w:t>u</w:t>
      </w:r>
      <w:r>
        <w:rPr>
          <w:spacing w:val="-3"/>
        </w:rPr>
        <w:t>s</w:t>
      </w:r>
      <w:r>
        <w:t xml:space="preserve">e </w:t>
      </w:r>
      <w:r>
        <w:rPr>
          <w:spacing w:val="1"/>
        </w:rPr>
        <w:t>o</w:t>
      </w:r>
      <w:r>
        <w:t xml:space="preserve">f </w:t>
      </w:r>
      <w:r w:rsidR="009916C0">
        <w:t>a slurry pump and the agitating system</w:t>
      </w:r>
      <w:r>
        <w:t>.</w:t>
      </w:r>
      <w:r>
        <w:rPr>
          <w:spacing w:val="2"/>
        </w:rPr>
        <w:t xml:space="preserve"> </w:t>
      </w:r>
      <w:r>
        <w:t>If the</w:t>
      </w:r>
      <w:r>
        <w:rPr>
          <w:spacing w:val="3"/>
        </w:rPr>
        <w:t xml:space="preserve"> </w:t>
      </w:r>
      <w:r>
        <w:t>wa</w:t>
      </w:r>
      <w:r>
        <w:rPr>
          <w:spacing w:val="-2"/>
        </w:rPr>
        <w:t>t</w:t>
      </w:r>
      <w:r>
        <w:t>er</w:t>
      </w:r>
      <w:r>
        <w:rPr>
          <w:spacing w:val="3"/>
        </w:rPr>
        <w:t xml:space="preserve"> </w:t>
      </w:r>
      <w:r>
        <w:t>l</w:t>
      </w:r>
      <w:r>
        <w:rPr>
          <w:spacing w:val="-3"/>
        </w:rPr>
        <w:t>e</w:t>
      </w:r>
      <w:r>
        <w:t>v</w:t>
      </w:r>
      <w:r>
        <w:rPr>
          <w:spacing w:val="-2"/>
        </w:rPr>
        <w:t>e</w:t>
      </w:r>
      <w:r>
        <w:t>l</w:t>
      </w:r>
      <w:r>
        <w:rPr>
          <w:spacing w:val="2"/>
        </w:rPr>
        <w:t xml:space="preserve"> </w:t>
      </w:r>
      <w:r>
        <w:t>is</w:t>
      </w:r>
      <w:r>
        <w:rPr>
          <w:spacing w:val="2"/>
        </w:rPr>
        <w:t xml:space="preserve"> </w:t>
      </w:r>
      <w:r>
        <w:rPr>
          <w:spacing w:val="-2"/>
        </w:rPr>
        <w:t>v</w:t>
      </w:r>
      <w:r>
        <w:t>ery</w:t>
      </w:r>
      <w:r>
        <w:rPr>
          <w:spacing w:val="1"/>
        </w:rPr>
        <w:t xml:space="preserve"> </w:t>
      </w:r>
      <w:proofErr w:type="gramStart"/>
      <w:r>
        <w:t>l</w:t>
      </w:r>
      <w:r>
        <w:rPr>
          <w:spacing w:val="-2"/>
        </w:rPr>
        <w:t>o</w:t>
      </w:r>
      <w:r>
        <w:t>w</w:t>
      </w:r>
      <w:proofErr w:type="gramEnd"/>
      <w:r>
        <w:rPr>
          <w:spacing w:val="3"/>
        </w:rPr>
        <w:t xml:space="preserve"> </w:t>
      </w:r>
      <w:r>
        <w:t>it can</w:t>
      </w:r>
      <w:r>
        <w:rPr>
          <w:spacing w:val="2"/>
        </w:rPr>
        <w:t xml:space="preserve"> </w:t>
      </w:r>
      <w:r>
        <w:rPr>
          <w:spacing w:val="-4"/>
        </w:rPr>
        <w:t>b</w:t>
      </w:r>
      <w:r>
        <w:t>e</w:t>
      </w:r>
      <w:r>
        <w:rPr>
          <w:spacing w:val="3"/>
        </w:rPr>
        <w:t xml:space="preserve"> </w:t>
      </w:r>
      <w:r>
        <w:rPr>
          <w:spacing w:val="-1"/>
        </w:rPr>
        <w:t>pu</w:t>
      </w:r>
      <w:r>
        <w:t>m</w:t>
      </w:r>
      <w:r>
        <w:rPr>
          <w:spacing w:val="-4"/>
        </w:rPr>
        <w:t>p</w:t>
      </w:r>
      <w:r>
        <w:t>ed</w:t>
      </w:r>
      <w:r>
        <w:rPr>
          <w:spacing w:val="2"/>
        </w:rPr>
        <w:t xml:space="preserve"> </w:t>
      </w:r>
      <w:r>
        <w:t>i</w:t>
      </w:r>
      <w:r>
        <w:rPr>
          <w:spacing w:val="-2"/>
        </w:rPr>
        <w:t>n</w:t>
      </w:r>
      <w:r>
        <w:t>to</w:t>
      </w:r>
      <w:r>
        <w:rPr>
          <w:spacing w:val="2"/>
        </w:rPr>
        <w:t xml:space="preserve"> </w:t>
      </w:r>
      <w:r>
        <w:t xml:space="preserve">the </w:t>
      </w:r>
      <w:r>
        <w:rPr>
          <w:spacing w:val="-2"/>
        </w:rPr>
        <w:t>w</w:t>
      </w:r>
      <w:r>
        <w:t>eir</w:t>
      </w:r>
      <w:r>
        <w:rPr>
          <w:spacing w:val="2"/>
        </w:rPr>
        <w:t xml:space="preserve"> </w:t>
      </w:r>
      <w:r>
        <w:rPr>
          <w:spacing w:val="-2"/>
        </w:rPr>
        <w:t>t</w:t>
      </w:r>
      <w:r>
        <w:t>o</w:t>
      </w:r>
      <w:r>
        <w:rPr>
          <w:spacing w:val="1"/>
        </w:rPr>
        <w:t xml:space="preserve"> </w:t>
      </w:r>
      <w:r>
        <w:t>t</w:t>
      </w:r>
      <w:r>
        <w:rPr>
          <w:spacing w:val="-1"/>
        </w:rPr>
        <w:t>h</w:t>
      </w:r>
      <w:r>
        <w:t>e</w:t>
      </w:r>
      <w:r>
        <w:rPr>
          <w:spacing w:val="3"/>
        </w:rPr>
        <w:t xml:space="preserve"> </w:t>
      </w:r>
      <w:r>
        <w:t>a</w:t>
      </w:r>
      <w:r>
        <w:rPr>
          <w:spacing w:val="-3"/>
        </w:rPr>
        <w:t>s</w:t>
      </w:r>
      <w:r>
        <w:t xml:space="preserve">h </w:t>
      </w:r>
      <w:r>
        <w:rPr>
          <w:spacing w:val="-1"/>
        </w:rPr>
        <w:t>d</w:t>
      </w:r>
      <w:r>
        <w:t>am</w:t>
      </w:r>
      <w:r>
        <w:rPr>
          <w:spacing w:val="1"/>
        </w:rPr>
        <w:t xml:space="preserve"> </w:t>
      </w:r>
      <w:r>
        <w:rPr>
          <w:spacing w:val="-2"/>
        </w:rPr>
        <w:t>t</w:t>
      </w:r>
      <w:r>
        <w:t>o</w:t>
      </w:r>
      <w:r>
        <w:rPr>
          <w:spacing w:val="1"/>
        </w:rPr>
        <w:t xml:space="preserve"> </w:t>
      </w:r>
      <w:r>
        <w:rPr>
          <w:spacing w:val="-2"/>
        </w:rPr>
        <w:t>e</w:t>
      </w:r>
      <w:r>
        <w:t>m</w:t>
      </w:r>
      <w:r>
        <w:rPr>
          <w:spacing w:val="-1"/>
        </w:rPr>
        <w:t>p</w:t>
      </w:r>
      <w:r>
        <w:t>ty</w:t>
      </w:r>
      <w:r>
        <w:rPr>
          <w:spacing w:val="-1"/>
        </w:rPr>
        <w:t xml:space="preserve"> </w:t>
      </w:r>
      <w:r>
        <w:t>c</w:t>
      </w:r>
      <w:r>
        <w:rPr>
          <w:spacing w:val="-1"/>
        </w:rPr>
        <w:t>o</w:t>
      </w:r>
      <w:r>
        <w:t>m</w:t>
      </w:r>
      <w:r>
        <w:rPr>
          <w:spacing w:val="-1"/>
        </w:rPr>
        <w:t>p</w:t>
      </w:r>
      <w:r>
        <w:t>le</w:t>
      </w:r>
      <w:r>
        <w:rPr>
          <w:spacing w:val="-2"/>
        </w:rPr>
        <w:t>t</w:t>
      </w:r>
      <w:r>
        <w:t>ely.</w:t>
      </w:r>
      <w:r>
        <w:rPr>
          <w:spacing w:val="-3"/>
        </w:rPr>
        <w:t xml:space="preserve"> </w:t>
      </w:r>
      <w:r>
        <w:t>Clea</w:t>
      </w:r>
      <w:r>
        <w:rPr>
          <w:spacing w:val="-1"/>
        </w:rPr>
        <w:t>n</w:t>
      </w:r>
      <w:r>
        <w:t>i</w:t>
      </w:r>
      <w:r>
        <w:rPr>
          <w:spacing w:val="-2"/>
        </w:rPr>
        <w:t>n</w:t>
      </w:r>
      <w:r>
        <w:t>g</w:t>
      </w:r>
      <w:r>
        <w:rPr>
          <w:spacing w:val="-1"/>
        </w:rPr>
        <w:t xml:space="preserve"> </w:t>
      </w:r>
      <w:r>
        <w:rPr>
          <w:spacing w:val="1"/>
        </w:rPr>
        <w:t>o</w:t>
      </w:r>
      <w:r>
        <w:t>f t</w:t>
      </w:r>
      <w:r>
        <w:rPr>
          <w:spacing w:val="-1"/>
        </w:rPr>
        <w:t>h</w:t>
      </w:r>
      <w:r>
        <w:t>is d</w:t>
      </w:r>
      <w:r>
        <w:rPr>
          <w:spacing w:val="-4"/>
        </w:rPr>
        <w:t>a</w:t>
      </w:r>
      <w:r>
        <w:t>m</w:t>
      </w:r>
      <w:r>
        <w:rPr>
          <w:spacing w:val="1"/>
        </w:rPr>
        <w:t xml:space="preserve"> </w:t>
      </w:r>
      <w:r>
        <w:t>to</w:t>
      </w:r>
      <w:r>
        <w:rPr>
          <w:spacing w:val="1"/>
        </w:rPr>
        <w:t xml:space="preserve"> </w:t>
      </w:r>
      <w:r>
        <w:rPr>
          <w:spacing w:val="-3"/>
        </w:rPr>
        <w:t>b</w:t>
      </w:r>
      <w:r>
        <w:t>e</w:t>
      </w:r>
      <w:r>
        <w:rPr>
          <w:spacing w:val="-2"/>
        </w:rPr>
        <w:t xml:space="preserve"> </w:t>
      </w:r>
      <w:r>
        <w:t>cleaned</w:t>
      </w:r>
      <w:r>
        <w:rPr>
          <w:spacing w:val="-1"/>
        </w:rPr>
        <w:t xml:space="preserve"> </w:t>
      </w:r>
      <w:r w:rsidR="008D7940">
        <w:rPr>
          <w:spacing w:val="-1"/>
        </w:rPr>
        <w:t>every 2</w:t>
      </w:r>
      <w:r w:rsidR="002060B0">
        <w:rPr>
          <w:spacing w:val="-1"/>
        </w:rPr>
        <w:t>, 5</w:t>
      </w:r>
      <w:r w:rsidR="008D7940">
        <w:rPr>
          <w:spacing w:val="-1"/>
        </w:rPr>
        <w:t xml:space="preserve"> years</w:t>
      </w:r>
      <w:r>
        <w:rPr>
          <w:spacing w:val="-1"/>
        </w:rPr>
        <w:t xml:space="preserve"> </w:t>
      </w:r>
      <w:r>
        <w:rPr>
          <w:spacing w:val="1"/>
        </w:rPr>
        <w:t>o</w:t>
      </w:r>
      <w:r>
        <w:t xml:space="preserve">r </w:t>
      </w:r>
      <w:r>
        <w:rPr>
          <w:spacing w:val="1"/>
        </w:rPr>
        <w:t>o</w:t>
      </w:r>
      <w:r>
        <w:t>n</w:t>
      </w:r>
      <w:r>
        <w:rPr>
          <w:spacing w:val="-1"/>
        </w:rPr>
        <w:t xml:space="preserve"> </w:t>
      </w:r>
      <w:r>
        <w:rPr>
          <w:spacing w:val="-3"/>
        </w:rPr>
        <w:t>r</w:t>
      </w:r>
      <w:r>
        <w:t>eq</w:t>
      </w:r>
      <w:r>
        <w:rPr>
          <w:spacing w:val="-2"/>
        </w:rPr>
        <w:t>ue</w:t>
      </w:r>
      <w:r>
        <w:t>st</w:t>
      </w:r>
      <w:r>
        <w:rPr>
          <w:spacing w:val="1"/>
        </w:rPr>
        <w:t xml:space="preserve"> </w:t>
      </w:r>
      <w:r>
        <w:rPr>
          <w:spacing w:val="-1"/>
        </w:rPr>
        <w:t>d</w:t>
      </w:r>
      <w:r>
        <w:t>epen</w:t>
      </w:r>
      <w:r>
        <w:rPr>
          <w:spacing w:val="-2"/>
        </w:rPr>
        <w:t>d</w:t>
      </w:r>
      <w:r>
        <w:t>i</w:t>
      </w:r>
      <w:r>
        <w:rPr>
          <w:spacing w:val="-2"/>
        </w:rPr>
        <w:t>n</w:t>
      </w:r>
      <w:r>
        <w:t>g</w:t>
      </w:r>
      <w:r>
        <w:rPr>
          <w:spacing w:val="-1"/>
        </w:rPr>
        <w:t xml:space="preserve"> </w:t>
      </w:r>
      <w:r>
        <w:rPr>
          <w:spacing w:val="1"/>
        </w:rPr>
        <w:t>o</w:t>
      </w:r>
      <w:r>
        <w:t>n</w:t>
      </w:r>
      <w:r>
        <w:rPr>
          <w:spacing w:val="-1"/>
        </w:rPr>
        <w:t xml:space="preserve"> </w:t>
      </w:r>
      <w:r>
        <w:t>t</w:t>
      </w:r>
      <w:r>
        <w:rPr>
          <w:spacing w:val="-1"/>
        </w:rPr>
        <w:t>h</w:t>
      </w:r>
      <w:r>
        <w:t>e ra</w:t>
      </w:r>
      <w:r>
        <w:rPr>
          <w:spacing w:val="-3"/>
        </w:rPr>
        <w:t>t</w:t>
      </w:r>
      <w:r>
        <w:t xml:space="preserve">e </w:t>
      </w:r>
      <w:r>
        <w:rPr>
          <w:spacing w:val="1"/>
        </w:rPr>
        <w:t>o</w:t>
      </w:r>
      <w:r>
        <w:t>f settl</w:t>
      </w:r>
      <w:r>
        <w:rPr>
          <w:spacing w:val="-2"/>
        </w:rPr>
        <w:t>em</w:t>
      </w:r>
      <w:r>
        <w:t>ent.</w:t>
      </w:r>
    </w:p>
    <w:p w14:paraId="6391F719" w14:textId="77777777" w:rsidR="007C62E7" w:rsidRDefault="007C62E7" w:rsidP="007C62E7">
      <w:pPr>
        <w:spacing w:before="8" w:line="190" w:lineRule="exact"/>
        <w:rPr>
          <w:sz w:val="19"/>
          <w:szCs w:val="19"/>
        </w:rPr>
      </w:pPr>
    </w:p>
    <w:p w14:paraId="71C16D35" w14:textId="6CE52402" w:rsidR="007C62E7" w:rsidRDefault="007C62E7" w:rsidP="005B3361">
      <w:pPr>
        <w:pStyle w:val="BodyText"/>
        <w:numPr>
          <w:ilvl w:val="0"/>
          <w:numId w:val="33"/>
        </w:numPr>
        <w:tabs>
          <w:tab w:val="left" w:pos="833"/>
        </w:tabs>
        <w:ind w:right="111"/>
        <w:jc w:val="both"/>
      </w:pPr>
      <w:r>
        <w:t>The</w:t>
      </w:r>
      <w:r>
        <w:rPr>
          <w:spacing w:val="19"/>
        </w:rPr>
        <w:t xml:space="preserve"> </w:t>
      </w:r>
      <w:r>
        <w:t>sl</w:t>
      </w:r>
      <w:r>
        <w:rPr>
          <w:spacing w:val="-2"/>
        </w:rPr>
        <w:t>u</w:t>
      </w:r>
      <w:r>
        <w:rPr>
          <w:spacing w:val="-1"/>
        </w:rPr>
        <w:t>dg</w:t>
      </w:r>
      <w:r>
        <w:t>e</w:t>
      </w:r>
      <w:r>
        <w:rPr>
          <w:spacing w:val="20"/>
        </w:rPr>
        <w:t xml:space="preserve"> </w:t>
      </w:r>
      <w:r>
        <w:t>a</w:t>
      </w:r>
      <w:r>
        <w:rPr>
          <w:spacing w:val="-1"/>
        </w:rPr>
        <w:t>n</w:t>
      </w:r>
      <w:r>
        <w:t>d</w:t>
      </w:r>
      <w:r>
        <w:rPr>
          <w:spacing w:val="18"/>
        </w:rPr>
        <w:t xml:space="preserve"> </w:t>
      </w:r>
      <w:r>
        <w:t>vegetat</w:t>
      </w:r>
      <w:r>
        <w:rPr>
          <w:spacing w:val="-3"/>
        </w:rPr>
        <w:t>i</w:t>
      </w:r>
      <w:r>
        <w:rPr>
          <w:spacing w:val="1"/>
        </w:rPr>
        <w:t>o</w:t>
      </w:r>
      <w:r>
        <w:t>n</w:t>
      </w:r>
      <w:r>
        <w:rPr>
          <w:spacing w:val="16"/>
        </w:rPr>
        <w:t xml:space="preserve"> </w:t>
      </w:r>
      <w:r>
        <w:t>should</w:t>
      </w:r>
      <w:r>
        <w:rPr>
          <w:spacing w:val="18"/>
        </w:rPr>
        <w:t xml:space="preserve"> </w:t>
      </w:r>
      <w:r>
        <w:rPr>
          <w:spacing w:val="-1"/>
        </w:rPr>
        <w:t>b</w:t>
      </w:r>
      <w:r>
        <w:t>e</w:t>
      </w:r>
      <w:r>
        <w:rPr>
          <w:spacing w:val="20"/>
        </w:rPr>
        <w:t xml:space="preserve"> </w:t>
      </w:r>
      <w:r>
        <w:t>re</w:t>
      </w:r>
      <w:r>
        <w:rPr>
          <w:spacing w:val="1"/>
        </w:rPr>
        <w:t>m</w:t>
      </w:r>
      <w:r>
        <w:rPr>
          <w:spacing w:val="-2"/>
        </w:rPr>
        <w:t>o</w:t>
      </w:r>
      <w:r>
        <w:t>ved</w:t>
      </w:r>
      <w:r>
        <w:rPr>
          <w:spacing w:val="19"/>
        </w:rPr>
        <w:t xml:space="preserve"> </w:t>
      </w:r>
      <w:r>
        <w:t>a</w:t>
      </w:r>
      <w:r>
        <w:rPr>
          <w:spacing w:val="-1"/>
        </w:rPr>
        <w:t>n</w:t>
      </w:r>
      <w:r>
        <w:t>d</w:t>
      </w:r>
      <w:r>
        <w:rPr>
          <w:spacing w:val="18"/>
        </w:rPr>
        <w:t xml:space="preserve"> </w:t>
      </w:r>
      <w:r>
        <w:rPr>
          <w:spacing w:val="-1"/>
        </w:rPr>
        <w:t>d</w:t>
      </w:r>
      <w:r>
        <w:t>ried</w:t>
      </w:r>
      <w:r>
        <w:rPr>
          <w:spacing w:val="18"/>
        </w:rPr>
        <w:t xml:space="preserve"> </w:t>
      </w:r>
      <w:r>
        <w:rPr>
          <w:spacing w:val="-1"/>
        </w:rPr>
        <w:t>b</w:t>
      </w:r>
      <w:r>
        <w:t>y</w:t>
      </w:r>
      <w:r>
        <w:rPr>
          <w:spacing w:val="20"/>
        </w:rPr>
        <w:t xml:space="preserve"> </w:t>
      </w:r>
      <w:r>
        <w:t>the</w:t>
      </w:r>
      <w:r>
        <w:rPr>
          <w:spacing w:val="24"/>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t>. T</w:t>
      </w:r>
      <w:r>
        <w:rPr>
          <w:spacing w:val="-1"/>
        </w:rPr>
        <w:t>h</w:t>
      </w:r>
      <w:r>
        <w:t>e sl</w:t>
      </w:r>
      <w:r>
        <w:rPr>
          <w:spacing w:val="-2"/>
        </w:rPr>
        <w:t>u</w:t>
      </w:r>
      <w:r>
        <w:rPr>
          <w:spacing w:val="-1"/>
        </w:rPr>
        <w:t>dg</w:t>
      </w:r>
      <w:r>
        <w:t>e to</w:t>
      </w:r>
      <w:r>
        <w:rPr>
          <w:spacing w:val="1"/>
        </w:rPr>
        <w:t xml:space="preserve"> </w:t>
      </w:r>
      <w:r>
        <w:t xml:space="preserve">be </w:t>
      </w:r>
      <w:r>
        <w:rPr>
          <w:spacing w:val="-1"/>
        </w:rPr>
        <w:t>d</w:t>
      </w:r>
      <w:r>
        <w:t>ried</w:t>
      </w:r>
      <w:r>
        <w:rPr>
          <w:spacing w:val="-3"/>
        </w:rPr>
        <w:t xml:space="preserve"> </w:t>
      </w:r>
      <w:r>
        <w:t>bef</w:t>
      </w:r>
      <w:r>
        <w:rPr>
          <w:spacing w:val="1"/>
        </w:rPr>
        <w:t>o</w:t>
      </w:r>
      <w:r>
        <w:t>re r</w:t>
      </w:r>
      <w:r>
        <w:rPr>
          <w:spacing w:val="-3"/>
        </w:rPr>
        <w:t>e</w:t>
      </w:r>
      <w:r>
        <w:t>m</w:t>
      </w:r>
      <w:r>
        <w:rPr>
          <w:spacing w:val="-2"/>
        </w:rPr>
        <w:t>o</w:t>
      </w:r>
      <w:r>
        <w:t xml:space="preserve">ved by the </w:t>
      </w:r>
      <w:r>
        <w:rPr>
          <w:spacing w:val="-2"/>
        </w:rPr>
        <w:t>co</w:t>
      </w:r>
      <w:r>
        <w:rPr>
          <w:spacing w:val="-1"/>
        </w:rPr>
        <w:t>n</w:t>
      </w:r>
      <w:r>
        <w:t>tract</w:t>
      </w:r>
      <w:r>
        <w:rPr>
          <w:spacing w:val="1"/>
        </w:rPr>
        <w:t>o</w:t>
      </w:r>
      <w:r>
        <w:t>r.</w:t>
      </w:r>
      <w:r>
        <w:rPr>
          <w:spacing w:val="-1"/>
        </w:rPr>
        <w:t xml:space="preserve"> </w:t>
      </w:r>
      <w:r>
        <w:t>T</w:t>
      </w:r>
      <w:r>
        <w:rPr>
          <w:spacing w:val="-1"/>
        </w:rPr>
        <w:t>h</w:t>
      </w:r>
      <w:r>
        <w:t>e sl</w:t>
      </w:r>
      <w:r>
        <w:rPr>
          <w:spacing w:val="-2"/>
        </w:rPr>
        <w:t>u</w:t>
      </w:r>
      <w:r>
        <w:rPr>
          <w:spacing w:val="-1"/>
        </w:rPr>
        <w:t>dg</w:t>
      </w:r>
      <w:r>
        <w:t>e,</w:t>
      </w:r>
      <w:r>
        <w:rPr>
          <w:spacing w:val="1"/>
        </w:rPr>
        <w:t xml:space="preserve"> </w:t>
      </w:r>
      <w:r>
        <w:t>if cla</w:t>
      </w:r>
      <w:r>
        <w:rPr>
          <w:spacing w:val="-3"/>
        </w:rPr>
        <w:t>s</w:t>
      </w:r>
      <w:r>
        <w:t>sif</w:t>
      </w:r>
      <w:r>
        <w:rPr>
          <w:spacing w:val="-1"/>
        </w:rPr>
        <w:t>i</w:t>
      </w:r>
      <w:r>
        <w:t>ed as ha</w:t>
      </w:r>
      <w:r>
        <w:rPr>
          <w:spacing w:val="-2"/>
        </w:rPr>
        <w:t>z</w:t>
      </w:r>
      <w:r>
        <w:t>ar</w:t>
      </w:r>
      <w:r>
        <w:rPr>
          <w:spacing w:val="-2"/>
        </w:rPr>
        <w:t>d</w:t>
      </w:r>
      <w:r>
        <w:rPr>
          <w:spacing w:val="1"/>
        </w:rPr>
        <w:t>o</w:t>
      </w:r>
      <w:r>
        <w:rPr>
          <w:spacing w:val="-1"/>
        </w:rPr>
        <w:t>u</w:t>
      </w:r>
      <w:r>
        <w:t xml:space="preserve">s </w:t>
      </w:r>
      <w:r>
        <w:rPr>
          <w:spacing w:val="-1"/>
        </w:rPr>
        <w:t>b</w:t>
      </w:r>
      <w:r>
        <w:t>y</w:t>
      </w:r>
      <w:r>
        <w:rPr>
          <w:spacing w:val="46"/>
        </w:rPr>
        <w:t xml:space="preserve"> </w:t>
      </w:r>
      <w:r>
        <w:t>the</w:t>
      </w:r>
      <w:r>
        <w:rPr>
          <w:spacing w:val="44"/>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spacing w:val="1"/>
        </w:rPr>
        <w:t>r</w:t>
      </w:r>
      <w:r>
        <w:t>,</w:t>
      </w:r>
      <w:r>
        <w:rPr>
          <w:spacing w:val="44"/>
        </w:rPr>
        <w:t xml:space="preserve"> </w:t>
      </w:r>
      <w:r>
        <w:t>m</w:t>
      </w:r>
      <w:r>
        <w:rPr>
          <w:spacing w:val="-1"/>
        </w:rPr>
        <w:t>u</w:t>
      </w:r>
      <w:r>
        <w:t>st</w:t>
      </w:r>
      <w:r>
        <w:rPr>
          <w:spacing w:val="45"/>
        </w:rPr>
        <w:t xml:space="preserve"> </w:t>
      </w:r>
      <w:r>
        <w:rPr>
          <w:spacing w:val="-4"/>
        </w:rPr>
        <w:t>b</w:t>
      </w:r>
      <w:r>
        <w:t>e</w:t>
      </w:r>
      <w:r>
        <w:rPr>
          <w:spacing w:val="46"/>
        </w:rPr>
        <w:t xml:space="preserve"> </w:t>
      </w:r>
      <w:r>
        <w:t>tre</w:t>
      </w:r>
      <w:r>
        <w:rPr>
          <w:spacing w:val="-2"/>
        </w:rPr>
        <w:t>a</w:t>
      </w:r>
      <w:r>
        <w:t>ted</w:t>
      </w:r>
      <w:r>
        <w:rPr>
          <w:spacing w:val="45"/>
        </w:rPr>
        <w:t xml:space="preserve"> </w:t>
      </w:r>
      <w:r>
        <w:t>as</w:t>
      </w:r>
      <w:r>
        <w:rPr>
          <w:spacing w:val="43"/>
        </w:rPr>
        <w:t xml:space="preserve"> </w:t>
      </w:r>
      <w:proofErr w:type="gramStart"/>
      <w:r>
        <w:t>such</w:t>
      </w:r>
      <w:proofErr w:type="gramEnd"/>
      <w:r>
        <w:rPr>
          <w:spacing w:val="44"/>
        </w:rPr>
        <w:t xml:space="preserve"> </w:t>
      </w:r>
      <w:r>
        <w:t>a</w:t>
      </w:r>
      <w:r>
        <w:rPr>
          <w:spacing w:val="-1"/>
        </w:rPr>
        <w:t>n</w:t>
      </w:r>
      <w:r>
        <w:t>d</w:t>
      </w:r>
      <w:r>
        <w:rPr>
          <w:spacing w:val="45"/>
        </w:rPr>
        <w:t xml:space="preserve"> </w:t>
      </w:r>
      <w:r>
        <w:rPr>
          <w:spacing w:val="-1"/>
        </w:rPr>
        <w:t>d</w:t>
      </w:r>
      <w:r>
        <w:t>i</w:t>
      </w:r>
      <w:r>
        <w:rPr>
          <w:spacing w:val="-3"/>
        </w:rPr>
        <w:t>s</w:t>
      </w:r>
      <w:r>
        <w:rPr>
          <w:spacing w:val="-1"/>
        </w:rPr>
        <w:t>p</w:t>
      </w:r>
      <w:r>
        <w:rPr>
          <w:spacing w:val="1"/>
        </w:rPr>
        <w:t>o</w:t>
      </w:r>
      <w:r>
        <w:t>sed</w:t>
      </w:r>
      <w:r>
        <w:rPr>
          <w:spacing w:val="43"/>
        </w:rPr>
        <w:t xml:space="preserve"> </w:t>
      </w:r>
      <w:r>
        <w:rPr>
          <w:spacing w:val="1"/>
        </w:rPr>
        <w:t>o</w:t>
      </w:r>
      <w:r>
        <w:t>f</w:t>
      </w:r>
      <w:r>
        <w:rPr>
          <w:spacing w:val="45"/>
        </w:rPr>
        <w:t xml:space="preserve"> </w:t>
      </w:r>
      <w:r>
        <w:t>at</w:t>
      </w:r>
      <w:r>
        <w:rPr>
          <w:spacing w:val="44"/>
        </w:rPr>
        <w:t xml:space="preserve"> </w:t>
      </w:r>
      <w:r>
        <w:t>a</w:t>
      </w:r>
      <w:r>
        <w:rPr>
          <w:spacing w:val="46"/>
        </w:rPr>
        <w:t xml:space="preserve"> </w:t>
      </w:r>
      <w:r>
        <w:t>reg</w:t>
      </w:r>
      <w:r>
        <w:rPr>
          <w:spacing w:val="-1"/>
        </w:rPr>
        <w:t>i</w:t>
      </w:r>
      <w:r>
        <w:rPr>
          <w:spacing w:val="-3"/>
        </w:rPr>
        <w:t>s</w:t>
      </w:r>
      <w:r>
        <w:t>te</w:t>
      </w:r>
      <w:r>
        <w:rPr>
          <w:spacing w:val="-3"/>
        </w:rPr>
        <w:t>r</w:t>
      </w:r>
      <w:r>
        <w:t>ed</w:t>
      </w:r>
      <w:r>
        <w:rPr>
          <w:spacing w:val="46"/>
        </w:rPr>
        <w:t xml:space="preserve"> </w:t>
      </w:r>
      <w:r>
        <w:rPr>
          <w:spacing w:val="-3"/>
        </w:rPr>
        <w:t>l</w:t>
      </w:r>
      <w:r>
        <w:t>a</w:t>
      </w:r>
      <w:r>
        <w:rPr>
          <w:spacing w:val="-1"/>
        </w:rPr>
        <w:t>nd</w:t>
      </w:r>
      <w:r>
        <w:t>fi</w:t>
      </w:r>
      <w:r>
        <w:rPr>
          <w:spacing w:val="-1"/>
        </w:rPr>
        <w:t>l</w:t>
      </w:r>
      <w:r>
        <w:t>l</w:t>
      </w:r>
      <w:r>
        <w:rPr>
          <w:spacing w:val="45"/>
        </w:rPr>
        <w:t xml:space="preserve"> </w:t>
      </w:r>
      <w:r>
        <w:t>site</w:t>
      </w:r>
      <w:r>
        <w:rPr>
          <w:spacing w:val="47"/>
        </w:rPr>
        <w:t xml:space="preserve"> </w:t>
      </w:r>
      <w:r>
        <w:rPr>
          <w:spacing w:val="-1"/>
        </w:rPr>
        <w:t>b</w:t>
      </w:r>
      <w:r>
        <w:t>y</w:t>
      </w:r>
      <w:r>
        <w:rPr>
          <w:spacing w:val="44"/>
        </w:rPr>
        <w:t xml:space="preserve"> </w:t>
      </w:r>
      <w:r>
        <w:t xml:space="preserve">the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rPr>
        <w:t>r</w:t>
      </w:r>
      <w:r>
        <w:rPr>
          <w:rFonts w:cs="Calibri"/>
          <w:i/>
          <w:spacing w:val="5"/>
        </w:rPr>
        <w:t xml:space="preserve"> </w:t>
      </w:r>
      <w:r>
        <w:t>A</w:t>
      </w:r>
      <w:r>
        <w:rPr>
          <w:spacing w:val="-1"/>
        </w:rPr>
        <w:t>l</w:t>
      </w:r>
      <w:r>
        <w:t>l</w:t>
      </w:r>
      <w:r>
        <w:rPr>
          <w:spacing w:val="3"/>
        </w:rPr>
        <w:t xml:space="preserve"> </w:t>
      </w:r>
      <w:r>
        <w:rPr>
          <w:spacing w:val="-1"/>
        </w:rPr>
        <w:t>d</w:t>
      </w:r>
      <w:r>
        <w:t>is</w:t>
      </w:r>
      <w:r>
        <w:rPr>
          <w:spacing w:val="-2"/>
        </w:rPr>
        <w:t>p</w:t>
      </w:r>
      <w:r>
        <w:rPr>
          <w:spacing w:val="1"/>
        </w:rPr>
        <w:t>o</w:t>
      </w:r>
      <w:r>
        <w:t>sal</w:t>
      </w:r>
      <w:r>
        <w:rPr>
          <w:spacing w:val="3"/>
        </w:rPr>
        <w:t xml:space="preserve"> </w:t>
      </w:r>
      <w:r>
        <w:t>c</w:t>
      </w:r>
      <w:r>
        <w:rPr>
          <w:spacing w:val="-2"/>
        </w:rPr>
        <w:t>e</w:t>
      </w:r>
      <w:r>
        <w:t>rtif</w:t>
      </w:r>
      <w:r>
        <w:rPr>
          <w:spacing w:val="-1"/>
        </w:rPr>
        <w:t>i</w:t>
      </w:r>
      <w:r>
        <w:t>cates</w:t>
      </w:r>
      <w:r>
        <w:rPr>
          <w:spacing w:val="3"/>
        </w:rPr>
        <w:t xml:space="preserve"> </w:t>
      </w:r>
      <w:r>
        <w:rPr>
          <w:spacing w:val="-1"/>
        </w:rPr>
        <w:t>t</w:t>
      </w:r>
      <w:r>
        <w:t>o</w:t>
      </w:r>
      <w:r>
        <w:rPr>
          <w:spacing w:val="4"/>
        </w:rPr>
        <w:t xml:space="preserve"> </w:t>
      </w:r>
      <w:r>
        <w:rPr>
          <w:spacing w:val="-1"/>
        </w:rPr>
        <w:t>b</w:t>
      </w:r>
      <w:r>
        <w:t>e</w:t>
      </w:r>
      <w:r>
        <w:rPr>
          <w:spacing w:val="4"/>
        </w:rPr>
        <w:t xml:space="preserve"> </w:t>
      </w:r>
      <w:r>
        <w:rPr>
          <w:spacing w:val="-1"/>
        </w:rPr>
        <w:t>h</w:t>
      </w:r>
      <w:r>
        <w:t>a</w:t>
      </w:r>
      <w:r>
        <w:rPr>
          <w:spacing w:val="-1"/>
        </w:rPr>
        <w:t>nd</w:t>
      </w:r>
      <w:r>
        <w:t>ed</w:t>
      </w:r>
      <w:r>
        <w:rPr>
          <w:spacing w:val="3"/>
        </w:rPr>
        <w:t xml:space="preserve"> </w:t>
      </w:r>
      <w:r>
        <w:t>to</w:t>
      </w:r>
      <w:r>
        <w:rPr>
          <w:spacing w:val="4"/>
        </w:rPr>
        <w:t xml:space="preserve"> </w:t>
      </w:r>
      <w:r>
        <w:t>the</w:t>
      </w:r>
      <w:r>
        <w:rPr>
          <w:spacing w:val="5"/>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rPr>
        <w:t>rs’</w:t>
      </w:r>
      <w:r>
        <w:rPr>
          <w:rFonts w:cs="Calibri"/>
          <w:i/>
          <w:spacing w:val="5"/>
        </w:rPr>
        <w:t xml:space="preserve"> </w:t>
      </w:r>
      <w:r>
        <w:t>su</w:t>
      </w:r>
      <w:r>
        <w:rPr>
          <w:spacing w:val="-2"/>
        </w:rPr>
        <w:t>p</w:t>
      </w:r>
      <w:r>
        <w:t>e</w:t>
      </w:r>
      <w:r>
        <w:rPr>
          <w:spacing w:val="-3"/>
        </w:rPr>
        <w:t>r</w:t>
      </w:r>
      <w:r>
        <w:t>vi</w:t>
      </w:r>
      <w:r>
        <w:rPr>
          <w:spacing w:val="-3"/>
        </w:rPr>
        <w:t>s</w:t>
      </w:r>
      <w:r>
        <w:rPr>
          <w:spacing w:val="1"/>
        </w:rPr>
        <w:t>o</w:t>
      </w:r>
      <w:r>
        <w:t>r</w:t>
      </w:r>
      <w:r>
        <w:rPr>
          <w:spacing w:val="3"/>
        </w:rPr>
        <w:t xml:space="preserve"> </w:t>
      </w:r>
      <w:r>
        <w:t>as</w:t>
      </w:r>
      <w:r>
        <w:rPr>
          <w:spacing w:val="3"/>
        </w:rPr>
        <w:t xml:space="preserve"> </w:t>
      </w:r>
      <w:r>
        <w:t>e</w:t>
      </w:r>
      <w:r>
        <w:rPr>
          <w:spacing w:val="1"/>
        </w:rPr>
        <w:t>v</w:t>
      </w:r>
      <w:r>
        <w:t>i</w:t>
      </w:r>
      <w:r>
        <w:rPr>
          <w:spacing w:val="-2"/>
        </w:rPr>
        <w:t>d</w:t>
      </w:r>
      <w:r>
        <w:t>en</w:t>
      </w:r>
      <w:r>
        <w:rPr>
          <w:spacing w:val="-3"/>
        </w:rPr>
        <w:t>c</w:t>
      </w:r>
      <w:r>
        <w:t>e</w:t>
      </w:r>
      <w:r>
        <w:rPr>
          <w:spacing w:val="4"/>
        </w:rPr>
        <w:t xml:space="preserve"> </w:t>
      </w:r>
      <w:r>
        <w:rPr>
          <w:spacing w:val="-2"/>
        </w:rPr>
        <w:t>o</w:t>
      </w:r>
      <w:r>
        <w:t xml:space="preserve">f </w:t>
      </w:r>
      <w:r>
        <w:rPr>
          <w:spacing w:val="-1"/>
        </w:rPr>
        <w:t>d</w:t>
      </w:r>
      <w:r>
        <w:t>is</w:t>
      </w:r>
      <w:r>
        <w:rPr>
          <w:spacing w:val="-2"/>
        </w:rPr>
        <w:t>p</w:t>
      </w:r>
      <w:r>
        <w:rPr>
          <w:spacing w:val="1"/>
        </w:rPr>
        <w:t>o</w:t>
      </w:r>
      <w:r>
        <w:t xml:space="preserve">sal </w:t>
      </w:r>
      <w:r>
        <w:rPr>
          <w:spacing w:val="-1"/>
        </w:rPr>
        <w:t>b</w:t>
      </w:r>
      <w:r>
        <w:t>y</w:t>
      </w:r>
      <w:r>
        <w:rPr>
          <w:spacing w:val="-2"/>
        </w:rPr>
        <w:t xml:space="preserve"> </w:t>
      </w:r>
      <w:r>
        <w:t>t</w:t>
      </w:r>
      <w:r>
        <w:rPr>
          <w:spacing w:val="-1"/>
        </w:rPr>
        <w:t>h</w:t>
      </w:r>
      <w:r>
        <w:t>e</w:t>
      </w:r>
      <w:r>
        <w:rPr>
          <w:spacing w:val="1"/>
        </w:rPr>
        <w:t xml:space="preserve"> </w:t>
      </w:r>
      <w:r>
        <w:rPr>
          <w:rFonts w:cs="Calibri"/>
          <w:i/>
        </w:rPr>
        <w:t>Co</w:t>
      </w:r>
      <w:r>
        <w:rPr>
          <w:rFonts w:cs="Calibri"/>
          <w:i/>
          <w:spacing w:val="-4"/>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spacing w:val="1"/>
        </w:rPr>
        <w:t>r</w:t>
      </w:r>
      <w:r>
        <w:t>.</w:t>
      </w:r>
    </w:p>
    <w:p w14:paraId="24877ACC" w14:textId="1A7BAF2D" w:rsidR="007C62E7" w:rsidRDefault="007C62E7" w:rsidP="005B3361">
      <w:pPr>
        <w:pStyle w:val="BodyText"/>
        <w:numPr>
          <w:ilvl w:val="0"/>
          <w:numId w:val="33"/>
        </w:numPr>
        <w:tabs>
          <w:tab w:val="left" w:pos="833"/>
        </w:tabs>
        <w:spacing w:before="60"/>
      </w:pPr>
      <w:r>
        <w:rPr>
          <w:spacing w:val="-1"/>
        </w:rPr>
        <w:t>N</w:t>
      </w:r>
      <w:r>
        <w:rPr>
          <w:spacing w:val="1"/>
        </w:rPr>
        <w:t>o</w:t>
      </w:r>
      <w:r>
        <w:rPr>
          <w:spacing w:val="-1"/>
        </w:rPr>
        <w:t>n-h</w:t>
      </w:r>
      <w:r>
        <w:t>a</w:t>
      </w:r>
      <w:r>
        <w:rPr>
          <w:spacing w:val="-1"/>
        </w:rPr>
        <w:t>z</w:t>
      </w:r>
      <w:r>
        <w:t>ar</w:t>
      </w:r>
      <w:r>
        <w:rPr>
          <w:spacing w:val="-2"/>
        </w:rPr>
        <w:t>d</w:t>
      </w:r>
      <w:r>
        <w:rPr>
          <w:spacing w:val="1"/>
        </w:rPr>
        <w:t>o</w:t>
      </w:r>
      <w:r>
        <w:rPr>
          <w:spacing w:val="-1"/>
        </w:rPr>
        <w:t>u</w:t>
      </w:r>
      <w:r>
        <w:t>s</w:t>
      </w:r>
      <w:r>
        <w:rPr>
          <w:spacing w:val="5"/>
        </w:rPr>
        <w:t xml:space="preserve"> </w:t>
      </w:r>
      <w:r>
        <w:t>sl</w:t>
      </w:r>
      <w:r>
        <w:rPr>
          <w:spacing w:val="-2"/>
        </w:rPr>
        <w:t>u</w:t>
      </w:r>
      <w:r>
        <w:rPr>
          <w:spacing w:val="-1"/>
        </w:rPr>
        <w:t>dg</w:t>
      </w:r>
      <w:r>
        <w:t>e</w:t>
      </w:r>
      <w:r>
        <w:rPr>
          <w:spacing w:val="5"/>
        </w:rPr>
        <w:t xml:space="preserve"> </w:t>
      </w:r>
      <w:r>
        <w:t>a</w:t>
      </w:r>
      <w:r>
        <w:rPr>
          <w:spacing w:val="-1"/>
        </w:rPr>
        <w:t>n</w:t>
      </w:r>
      <w:r>
        <w:t>d</w:t>
      </w:r>
      <w:r>
        <w:rPr>
          <w:spacing w:val="6"/>
        </w:rPr>
        <w:t xml:space="preserve"> </w:t>
      </w:r>
      <w:r w:rsidR="008D7940">
        <w:t>veg</w:t>
      </w:r>
      <w:r w:rsidR="008D7940">
        <w:rPr>
          <w:spacing w:val="-1"/>
        </w:rPr>
        <w:t>e</w:t>
      </w:r>
      <w:r w:rsidR="008D7940">
        <w:t>tat</w:t>
      </w:r>
      <w:r w:rsidR="008D7940">
        <w:rPr>
          <w:spacing w:val="-3"/>
        </w:rPr>
        <w:t>i</w:t>
      </w:r>
      <w:r w:rsidR="008D7940">
        <w:rPr>
          <w:spacing w:val="1"/>
        </w:rPr>
        <w:t>o</w:t>
      </w:r>
      <w:r w:rsidR="008D7940">
        <w:t>n</w:t>
      </w:r>
      <w:r>
        <w:rPr>
          <w:spacing w:val="4"/>
        </w:rPr>
        <w:t xml:space="preserve"> </w:t>
      </w:r>
      <w:r>
        <w:t>to</w:t>
      </w:r>
      <w:r>
        <w:rPr>
          <w:spacing w:val="6"/>
        </w:rPr>
        <w:t xml:space="preserve"> </w:t>
      </w:r>
      <w:r>
        <w:rPr>
          <w:spacing w:val="-1"/>
        </w:rPr>
        <w:t>b</w:t>
      </w:r>
      <w:r>
        <w:t>e</w:t>
      </w:r>
      <w:r>
        <w:rPr>
          <w:spacing w:val="5"/>
        </w:rPr>
        <w:t xml:space="preserve"> </w:t>
      </w:r>
      <w:r>
        <w:t>l</w:t>
      </w:r>
      <w:r>
        <w:rPr>
          <w:spacing w:val="-2"/>
        </w:rPr>
        <w:t>o</w:t>
      </w:r>
      <w:r>
        <w:t>a</w:t>
      </w:r>
      <w:r>
        <w:rPr>
          <w:spacing w:val="-1"/>
        </w:rPr>
        <w:t>d</w:t>
      </w:r>
      <w:r>
        <w:t>ed</w:t>
      </w:r>
      <w:r>
        <w:rPr>
          <w:spacing w:val="5"/>
        </w:rPr>
        <w:t xml:space="preserve"> </w:t>
      </w:r>
      <w:r>
        <w:rPr>
          <w:spacing w:val="1"/>
        </w:rPr>
        <w:t>o</w:t>
      </w:r>
      <w:r>
        <w:t>n</w:t>
      </w:r>
      <w:r>
        <w:rPr>
          <w:spacing w:val="4"/>
        </w:rPr>
        <w:t xml:space="preserve"> </w:t>
      </w:r>
      <w:r>
        <w:t>the</w:t>
      </w:r>
      <w:r>
        <w:rPr>
          <w:spacing w:val="5"/>
        </w:rPr>
        <w:t xml:space="preserve"> </w:t>
      </w:r>
      <w:r>
        <w:t>trucks</w:t>
      </w:r>
      <w:r>
        <w:rPr>
          <w:spacing w:val="5"/>
        </w:rPr>
        <w:t xml:space="preserve"> </w:t>
      </w:r>
      <w:r>
        <w:t>for</w:t>
      </w:r>
      <w:r>
        <w:rPr>
          <w:spacing w:val="5"/>
        </w:rPr>
        <w:t xml:space="preserve"> </w:t>
      </w:r>
      <w:r>
        <w:rPr>
          <w:spacing w:val="-1"/>
        </w:rPr>
        <w:t>d</w:t>
      </w:r>
      <w:r>
        <w:t>is</w:t>
      </w:r>
      <w:r>
        <w:rPr>
          <w:spacing w:val="-2"/>
        </w:rPr>
        <w:t>p</w:t>
      </w:r>
      <w:r>
        <w:rPr>
          <w:spacing w:val="1"/>
        </w:rPr>
        <w:t>o</w:t>
      </w:r>
      <w:r>
        <w:rPr>
          <w:spacing w:val="-3"/>
        </w:rPr>
        <w:t>s</w:t>
      </w:r>
      <w:r>
        <w:t>al</w:t>
      </w:r>
      <w:r>
        <w:rPr>
          <w:spacing w:val="4"/>
        </w:rPr>
        <w:t xml:space="preserve"> </w:t>
      </w:r>
      <w:r>
        <w:t>at</w:t>
      </w:r>
      <w:r>
        <w:rPr>
          <w:spacing w:val="5"/>
        </w:rPr>
        <w:t xml:space="preserve"> </w:t>
      </w:r>
      <w:r>
        <w:t>the</w:t>
      </w:r>
      <w:r>
        <w:rPr>
          <w:spacing w:val="5"/>
        </w:rPr>
        <w:t xml:space="preserve"> </w:t>
      </w:r>
      <w:r>
        <w:t>ash</w:t>
      </w:r>
      <w:r>
        <w:rPr>
          <w:spacing w:val="4"/>
        </w:rPr>
        <w:t xml:space="preserve"> </w:t>
      </w:r>
      <w:r>
        <w:rPr>
          <w:spacing w:val="-1"/>
        </w:rPr>
        <w:t>d</w:t>
      </w:r>
      <w:r>
        <w:t>am</w:t>
      </w:r>
      <w:r>
        <w:rPr>
          <w:spacing w:val="12"/>
        </w:rPr>
        <w:t xml:space="preserve"> </w:t>
      </w:r>
      <w:r>
        <w:rPr>
          <w:spacing w:val="-1"/>
        </w:rPr>
        <w:t>b</w:t>
      </w:r>
      <w:r>
        <w:t>y</w:t>
      </w:r>
      <w:r>
        <w:rPr>
          <w:spacing w:val="6"/>
        </w:rPr>
        <w:t xml:space="preserve"> </w:t>
      </w:r>
      <w:r>
        <w:t>the</w:t>
      </w:r>
    </w:p>
    <w:p w14:paraId="7C7EB75A" w14:textId="69EEDA83" w:rsidR="007C62E7" w:rsidRDefault="007C62E7" w:rsidP="007C62E7">
      <w:pPr>
        <w:ind w:left="833"/>
        <w:rPr>
          <w:rFonts w:ascii="Calibri" w:eastAsia="Calibri" w:hAnsi="Calibri" w:cs="Calibri"/>
        </w:rPr>
      </w:pPr>
      <w:r>
        <w:rPr>
          <w:rFonts w:ascii="Calibri" w:eastAsia="Calibri" w:hAnsi="Calibri" w:cs="Calibri"/>
          <w:i/>
        </w:rPr>
        <w:t>Co</w:t>
      </w:r>
      <w:r>
        <w:rPr>
          <w:rFonts w:ascii="Calibri" w:eastAsia="Calibri" w:hAnsi="Calibri" w:cs="Calibri"/>
          <w:i/>
          <w:spacing w:val="-2"/>
        </w:rPr>
        <w:t>n</w:t>
      </w:r>
      <w:r>
        <w:rPr>
          <w:rFonts w:ascii="Calibri" w:eastAsia="Calibri" w:hAnsi="Calibri" w:cs="Calibri"/>
          <w:i/>
        </w:rPr>
        <w:t>t</w:t>
      </w:r>
      <w:r>
        <w:rPr>
          <w:rFonts w:ascii="Calibri" w:eastAsia="Calibri" w:hAnsi="Calibri" w:cs="Calibri"/>
          <w:i/>
          <w:spacing w:val="1"/>
        </w:rPr>
        <w:t>r</w:t>
      </w:r>
      <w:r>
        <w:rPr>
          <w:rFonts w:ascii="Calibri" w:eastAsia="Calibri" w:hAnsi="Calibri" w:cs="Calibri"/>
          <w:i/>
          <w:spacing w:val="-1"/>
        </w:rPr>
        <w:t>a</w:t>
      </w:r>
      <w:r>
        <w:rPr>
          <w:rFonts w:ascii="Calibri" w:eastAsia="Calibri" w:hAnsi="Calibri" w:cs="Calibri"/>
          <w:i/>
        </w:rPr>
        <w:t>ct</w:t>
      </w:r>
      <w:r>
        <w:rPr>
          <w:rFonts w:ascii="Calibri" w:eastAsia="Calibri" w:hAnsi="Calibri" w:cs="Calibri"/>
          <w:i/>
          <w:spacing w:val="-1"/>
        </w:rPr>
        <w:t>o</w:t>
      </w:r>
      <w:r>
        <w:rPr>
          <w:rFonts w:ascii="Calibri" w:eastAsia="Calibri" w:hAnsi="Calibri" w:cs="Calibri"/>
          <w:i/>
          <w:spacing w:val="1"/>
        </w:rPr>
        <w:t>r</w:t>
      </w:r>
      <w:r w:rsidR="00D82DF8">
        <w:rPr>
          <w:rFonts w:ascii="Calibri" w:eastAsia="Calibri" w:hAnsi="Calibri" w:cs="Calibri"/>
        </w:rPr>
        <w:t xml:space="preserve"> </w:t>
      </w:r>
      <w:r w:rsidR="00BB4C58" w:rsidRPr="002060B0">
        <w:rPr>
          <w:rFonts w:ascii="Calibri" w:eastAsia="Calibri" w:hAnsi="Calibri" w:cs="Calibri"/>
          <w:b/>
        </w:rPr>
        <w:t>(Awaiting</w:t>
      </w:r>
      <w:r w:rsidR="00D82DF8" w:rsidRPr="002060B0">
        <w:rPr>
          <w:rFonts w:ascii="Calibri" w:eastAsia="Calibri" w:hAnsi="Calibri" w:cs="Calibri"/>
          <w:b/>
        </w:rPr>
        <w:t xml:space="preserve"> Environmental conformation</w:t>
      </w:r>
      <w:r w:rsidR="00D82DF8">
        <w:rPr>
          <w:rFonts w:ascii="Calibri" w:eastAsia="Calibri" w:hAnsi="Calibri" w:cs="Calibri"/>
          <w:b/>
        </w:rPr>
        <w:t xml:space="preserve"> by no later than 26/11</w:t>
      </w:r>
      <w:r w:rsidR="00D82DF8" w:rsidRPr="002060B0">
        <w:rPr>
          <w:rFonts w:ascii="Calibri" w:eastAsia="Calibri" w:hAnsi="Calibri" w:cs="Calibri"/>
          <w:b/>
        </w:rPr>
        <w:t>)</w:t>
      </w:r>
    </w:p>
    <w:p w14:paraId="244CF055" w14:textId="77777777" w:rsidR="007C62E7" w:rsidRDefault="007C62E7" w:rsidP="005B3361">
      <w:pPr>
        <w:pStyle w:val="BodyText"/>
        <w:numPr>
          <w:ilvl w:val="0"/>
          <w:numId w:val="33"/>
        </w:numPr>
        <w:tabs>
          <w:tab w:val="left" w:pos="833"/>
        </w:tabs>
        <w:spacing w:before="5" w:line="268" w:lineRule="exact"/>
        <w:ind w:right="111"/>
        <w:jc w:val="both"/>
      </w:pP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t>will</w:t>
      </w:r>
      <w:r>
        <w:rPr>
          <w:spacing w:val="-2"/>
        </w:rPr>
        <w:t xml:space="preserve"> </w:t>
      </w:r>
      <w:r>
        <w:t>ma</w:t>
      </w:r>
      <w:r>
        <w:rPr>
          <w:spacing w:val="-3"/>
        </w:rPr>
        <w:t>k</w:t>
      </w:r>
      <w:r>
        <w:t>e su</w:t>
      </w:r>
      <w:r>
        <w:rPr>
          <w:spacing w:val="-1"/>
        </w:rPr>
        <w:t>r</w:t>
      </w:r>
      <w:r>
        <w:t>e</w:t>
      </w:r>
      <w:r>
        <w:rPr>
          <w:spacing w:val="-2"/>
        </w:rPr>
        <w:t xml:space="preserve"> </w:t>
      </w:r>
      <w:r>
        <w:rPr>
          <w:spacing w:val="-1"/>
        </w:rPr>
        <w:t>n</w:t>
      </w:r>
      <w:r>
        <w:t>o</w:t>
      </w:r>
      <w:r>
        <w:rPr>
          <w:spacing w:val="1"/>
        </w:rPr>
        <w:t xml:space="preserve"> </w:t>
      </w:r>
      <w:r>
        <w:t>spi</w:t>
      </w:r>
      <w:r>
        <w:rPr>
          <w:spacing w:val="-1"/>
        </w:rPr>
        <w:t>l</w:t>
      </w:r>
      <w:r>
        <w:t>la</w:t>
      </w:r>
      <w:r>
        <w:rPr>
          <w:spacing w:val="-2"/>
        </w:rPr>
        <w:t>g</w:t>
      </w:r>
      <w:r>
        <w:t>es</w:t>
      </w:r>
      <w:r>
        <w:rPr>
          <w:spacing w:val="-2"/>
        </w:rPr>
        <w:t xml:space="preserve"> </w:t>
      </w:r>
      <w:r>
        <w:t>whet</w:t>
      </w:r>
      <w:r>
        <w:rPr>
          <w:spacing w:val="-1"/>
        </w:rPr>
        <w:t>h</w:t>
      </w:r>
      <w:r>
        <w:t>er</w:t>
      </w:r>
      <w:r>
        <w:rPr>
          <w:spacing w:val="-2"/>
        </w:rPr>
        <w:t xml:space="preserve"> </w:t>
      </w:r>
      <w:r>
        <w:t>f</w:t>
      </w:r>
      <w:r>
        <w:rPr>
          <w:spacing w:val="1"/>
        </w:rPr>
        <w:t>o</w:t>
      </w:r>
      <w:r>
        <w:t>r h</w:t>
      </w:r>
      <w:r>
        <w:rPr>
          <w:spacing w:val="-4"/>
        </w:rPr>
        <w:t>a</w:t>
      </w:r>
      <w:r>
        <w:rPr>
          <w:spacing w:val="-1"/>
        </w:rPr>
        <w:t>z</w:t>
      </w:r>
      <w:r>
        <w:t>ar</w:t>
      </w:r>
      <w:r>
        <w:rPr>
          <w:spacing w:val="-2"/>
        </w:rPr>
        <w:t>d</w:t>
      </w:r>
      <w:r>
        <w:rPr>
          <w:spacing w:val="1"/>
        </w:rPr>
        <w:t>o</w:t>
      </w:r>
      <w:r>
        <w:rPr>
          <w:spacing w:val="-1"/>
        </w:rPr>
        <w:t>u</w:t>
      </w:r>
      <w:r>
        <w:t xml:space="preserve">s </w:t>
      </w:r>
      <w:r>
        <w:rPr>
          <w:spacing w:val="3"/>
        </w:rPr>
        <w:t>o</w:t>
      </w:r>
      <w:r>
        <w:t xml:space="preserve">r </w:t>
      </w:r>
      <w:r>
        <w:rPr>
          <w:spacing w:val="-3"/>
        </w:rPr>
        <w:t>n</w:t>
      </w:r>
      <w:r>
        <w:rPr>
          <w:spacing w:val="1"/>
        </w:rPr>
        <w:t>o</w:t>
      </w:r>
      <w:r>
        <w:rPr>
          <w:spacing w:val="-1"/>
        </w:rPr>
        <w:t>n-h</w:t>
      </w:r>
      <w:r>
        <w:t>a</w:t>
      </w:r>
      <w:r>
        <w:rPr>
          <w:spacing w:val="-1"/>
        </w:rPr>
        <w:t>z</w:t>
      </w:r>
      <w:r>
        <w:t>ar</w:t>
      </w:r>
      <w:r>
        <w:rPr>
          <w:spacing w:val="-2"/>
        </w:rPr>
        <w:t>d</w:t>
      </w:r>
      <w:r>
        <w:rPr>
          <w:spacing w:val="1"/>
        </w:rPr>
        <w:t>o</w:t>
      </w:r>
      <w:r>
        <w:rPr>
          <w:spacing w:val="-1"/>
        </w:rPr>
        <w:t>u</w:t>
      </w:r>
      <w:r>
        <w:t>s</w:t>
      </w:r>
      <w:r>
        <w:rPr>
          <w:spacing w:val="-2"/>
        </w:rPr>
        <w:t xml:space="preserve"> </w:t>
      </w:r>
      <w:r>
        <w:rPr>
          <w:spacing w:val="1"/>
        </w:rPr>
        <w:t>o</w:t>
      </w:r>
      <w:r>
        <w:t>n</w:t>
      </w:r>
      <w:r>
        <w:rPr>
          <w:spacing w:val="-1"/>
        </w:rPr>
        <w:t xml:space="preserve"> </w:t>
      </w:r>
      <w:r>
        <w:t>t</w:t>
      </w:r>
      <w:r>
        <w:rPr>
          <w:spacing w:val="-1"/>
        </w:rPr>
        <w:t>h</w:t>
      </w:r>
      <w:r>
        <w:t xml:space="preserve">e </w:t>
      </w:r>
      <w:r>
        <w:rPr>
          <w:spacing w:val="-3"/>
        </w:rPr>
        <w:t>r</w:t>
      </w:r>
      <w:r>
        <w:rPr>
          <w:spacing w:val="1"/>
        </w:rPr>
        <w:t>o</w:t>
      </w:r>
      <w:r>
        <w:t>a</w:t>
      </w:r>
      <w:r>
        <w:rPr>
          <w:spacing w:val="-1"/>
        </w:rPr>
        <w:t>d</w:t>
      </w:r>
      <w:r>
        <w:t>s</w:t>
      </w:r>
      <w:r>
        <w:rPr>
          <w:spacing w:val="-2"/>
        </w:rPr>
        <w:t xml:space="preserve"> </w:t>
      </w:r>
      <w:r>
        <w:t xml:space="preserve">will </w:t>
      </w:r>
      <w:r>
        <w:rPr>
          <w:spacing w:val="-4"/>
        </w:rPr>
        <w:t>b</w:t>
      </w:r>
      <w:r>
        <w:t>e al</w:t>
      </w:r>
      <w:r>
        <w:rPr>
          <w:spacing w:val="-1"/>
        </w:rPr>
        <w:t>l</w:t>
      </w:r>
      <w:r>
        <w:rPr>
          <w:spacing w:val="1"/>
        </w:rPr>
        <w:t>o</w:t>
      </w:r>
      <w:r>
        <w:rPr>
          <w:spacing w:val="-2"/>
        </w:rPr>
        <w:t>w</w:t>
      </w:r>
      <w:r>
        <w:t>ed and</w:t>
      </w:r>
      <w:r>
        <w:rPr>
          <w:spacing w:val="-1"/>
        </w:rPr>
        <w:t xml:space="preserve"> r</w:t>
      </w:r>
      <w:r>
        <w:t>e</w:t>
      </w:r>
      <w:r>
        <w:rPr>
          <w:spacing w:val="-2"/>
        </w:rPr>
        <w:t>c</w:t>
      </w:r>
      <w:r>
        <w:rPr>
          <w:spacing w:val="1"/>
        </w:rPr>
        <w:t>o</w:t>
      </w:r>
      <w:r>
        <w:t>r</w:t>
      </w:r>
      <w:r>
        <w:rPr>
          <w:spacing w:val="-1"/>
        </w:rPr>
        <w:t>d</w:t>
      </w:r>
      <w:r>
        <w:t>s</w:t>
      </w:r>
      <w:r>
        <w:rPr>
          <w:spacing w:val="-2"/>
        </w:rPr>
        <w:t xml:space="preserve"> </w:t>
      </w:r>
      <w:r>
        <w:rPr>
          <w:spacing w:val="1"/>
        </w:rPr>
        <w:t>o</w:t>
      </w:r>
      <w:r>
        <w:t>f</w:t>
      </w:r>
      <w:r>
        <w:rPr>
          <w:spacing w:val="-2"/>
        </w:rPr>
        <w:t xml:space="preserve"> </w:t>
      </w:r>
      <w:r>
        <w:t>ve</w:t>
      </w:r>
      <w:r>
        <w:rPr>
          <w:spacing w:val="-3"/>
        </w:rPr>
        <w:t>g</w:t>
      </w:r>
      <w:r>
        <w:t>etat</w:t>
      </w:r>
      <w:r>
        <w:rPr>
          <w:spacing w:val="-3"/>
        </w:rPr>
        <w:t>i</w:t>
      </w:r>
      <w:r>
        <w:rPr>
          <w:spacing w:val="1"/>
        </w:rPr>
        <w:t>o</w:t>
      </w:r>
      <w:r>
        <w:t>n</w:t>
      </w:r>
      <w:r>
        <w:rPr>
          <w:spacing w:val="-1"/>
        </w:rPr>
        <w:t xml:space="preserve"> </w:t>
      </w:r>
      <w:r>
        <w:t>r</w:t>
      </w:r>
      <w:r>
        <w:rPr>
          <w:spacing w:val="-2"/>
        </w:rPr>
        <w:t>em</w:t>
      </w:r>
      <w:r>
        <w:rPr>
          <w:spacing w:val="1"/>
        </w:rPr>
        <w:t>o</w:t>
      </w:r>
      <w:r>
        <w:rPr>
          <w:spacing w:val="-2"/>
        </w:rPr>
        <w:t>v</w:t>
      </w:r>
      <w:r>
        <w:t xml:space="preserve">ed </w:t>
      </w:r>
      <w:r>
        <w:rPr>
          <w:spacing w:val="-2"/>
        </w:rPr>
        <w:t>t</w:t>
      </w:r>
      <w:r>
        <w:t>o</w:t>
      </w:r>
      <w:r>
        <w:rPr>
          <w:spacing w:val="1"/>
        </w:rPr>
        <w:t xml:space="preserve"> </w:t>
      </w:r>
      <w:r>
        <w:t>be</w:t>
      </w:r>
      <w:r>
        <w:rPr>
          <w:spacing w:val="-2"/>
        </w:rPr>
        <w:t xml:space="preserve"> </w:t>
      </w:r>
      <w:r>
        <w:t>ke</w:t>
      </w:r>
      <w:r>
        <w:rPr>
          <w:spacing w:val="-4"/>
        </w:rPr>
        <w:t>p</w:t>
      </w:r>
      <w:r>
        <w:t>t.</w:t>
      </w:r>
    </w:p>
    <w:p w14:paraId="36ACB170" w14:textId="77777777" w:rsidR="007C62E7" w:rsidRDefault="007C62E7" w:rsidP="005B3361">
      <w:pPr>
        <w:pStyle w:val="BodyText"/>
        <w:numPr>
          <w:ilvl w:val="0"/>
          <w:numId w:val="33"/>
        </w:numPr>
        <w:tabs>
          <w:tab w:val="left" w:pos="833"/>
        </w:tabs>
        <w:spacing w:before="66" w:line="275" w:lineRule="auto"/>
        <w:ind w:right="114"/>
        <w:jc w:val="both"/>
      </w:pPr>
      <w:r>
        <w:t>If</w:t>
      </w:r>
      <w:r>
        <w:rPr>
          <w:spacing w:val="23"/>
        </w:rPr>
        <w:t xml:space="preserve"> </w:t>
      </w:r>
      <w:r>
        <w:t>ele</w:t>
      </w:r>
      <w:r>
        <w:rPr>
          <w:spacing w:val="-2"/>
        </w:rPr>
        <w:t>c</w:t>
      </w:r>
      <w:r>
        <w:t>trical</w:t>
      </w:r>
      <w:r>
        <w:rPr>
          <w:spacing w:val="24"/>
        </w:rPr>
        <w:t xml:space="preserve"> </w:t>
      </w:r>
      <w:r>
        <w:t>su</w:t>
      </w:r>
      <w:r>
        <w:rPr>
          <w:spacing w:val="-2"/>
        </w:rPr>
        <w:t>p</w:t>
      </w:r>
      <w:r>
        <w:rPr>
          <w:spacing w:val="-1"/>
        </w:rPr>
        <w:t>p</w:t>
      </w:r>
      <w:r>
        <w:t>ly</w:t>
      </w:r>
      <w:r>
        <w:rPr>
          <w:spacing w:val="22"/>
        </w:rPr>
        <w:t xml:space="preserve"> </w:t>
      </w:r>
      <w:r>
        <w:t>is</w:t>
      </w:r>
      <w:r>
        <w:rPr>
          <w:spacing w:val="24"/>
        </w:rPr>
        <w:t xml:space="preserve"> </w:t>
      </w:r>
      <w:r>
        <w:rPr>
          <w:spacing w:val="-1"/>
        </w:rPr>
        <w:t>n</w:t>
      </w:r>
      <w:r>
        <w:rPr>
          <w:spacing w:val="-2"/>
        </w:rPr>
        <w:t>e</w:t>
      </w:r>
      <w:r>
        <w:t>e</w:t>
      </w:r>
      <w:r>
        <w:rPr>
          <w:spacing w:val="-3"/>
        </w:rPr>
        <w:t>d</w:t>
      </w:r>
      <w:r>
        <w:t>ed</w:t>
      </w:r>
      <w:r>
        <w:rPr>
          <w:spacing w:val="24"/>
        </w:rPr>
        <w:t xml:space="preserve"> </w:t>
      </w:r>
      <w:r>
        <w:t>the</w:t>
      </w:r>
      <w:r>
        <w:rPr>
          <w:spacing w:val="23"/>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25"/>
        </w:rPr>
        <w:t xml:space="preserve"> </w:t>
      </w:r>
      <w:r>
        <w:rPr>
          <w:spacing w:val="-1"/>
        </w:rPr>
        <w:t>n</w:t>
      </w:r>
      <w:r>
        <w:rPr>
          <w:spacing w:val="-2"/>
        </w:rPr>
        <w:t>e</w:t>
      </w:r>
      <w:r>
        <w:t>ed</w:t>
      </w:r>
      <w:r>
        <w:rPr>
          <w:spacing w:val="24"/>
        </w:rPr>
        <w:t xml:space="preserve"> </w:t>
      </w:r>
      <w:r>
        <w:rPr>
          <w:spacing w:val="-2"/>
        </w:rPr>
        <w:t>t</w:t>
      </w:r>
      <w:r>
        <w:t>o</w:t>
      </w:r>
      <w:r>
        <w:rPr>
          <w:spacing w:val="23"/>
        </w:rPr>
        <w:t xml:space="preserve"> </w:t>
      </w:r>
      <w:r>
        <w:t>su</w:t>
      </w:r>
      <w:r>
        <w:rPr>
          <w:spacing w:val="-2"/>
        </w:rPr>
        <w:t>p</w:t>
      </w:r>
      <w:r>
        <w:rPr>
          <w:spacing w:val="-1"/>
        </w:rPr>
        <w:t>p</w:t>
      </w:r>
      <w:r>
        <w:t>ly</w:t>
      </w:r>
      <w:r>
        <w:rPr>
          <w:spacing w:val="25"/>
        </w:rPr>
        <w:t xml:space="preserve"> </w:t>
      </w:r>
      <w:r>
        <w:t>a</w:t>
      </w:r>
      <w:r>
        <w:rPr>
          <w:spacing w:val="24"/>
        </w:rPr>
        <w:t xml:space="preserve"> </w:t>
      </w:r>
      <w:r>
        <w:rPr>
          <w:spacing w:val="-4"/>
        </w:rPr>
        <w:t>g</w:t>
      </w:r>
      <w:r>
        <w:t>enera</w:t>
      </w:r>
      <w:r>
        <w:rPr>
          <w:spacing w:val="-2"/>
        </w:rPr>
        <w:t>t</w:t>
      </w:r>
      <w:r>
        <w:rPr>
          <w:spacing w:val="1"/>
        </w:rPr>
        <w:t>o</w:t>
      </w:r>
      <w:r>
        <w:t>r.</w:t>
      </w:r>
      <w:r>
        <w:rPr>
          <w:spacing w:val="23"/>
        </w:rPr>
        <w:t xml:space="preserve"> </w:t>
      </w:r>
      <w:r>
        <w:t>A</w:t>
      </w:r>
      <w:r>
        <w:rPr>
          <w:spacing w:val="-1"/>
        </w:rPr>
        <w:t>l</w:t>
      </w:r>
      <w:r>
        <w:t>l</w:t>
      </w:r>
      <w:r>
        <w:rPr>
          <w:spacing w:val="21"/>
        </w:rPr>
        <w:t xml:space="preserve"> </w:t>
      </w:r>
      <w:r>
        <w:t>e</w:t>
      </w:r>
      <w:r>
        <w:rPr>
          <w:spacing w:val="-3"/>
        </w:rPr>
        <w:t>l</w:t>
      </w:r>
      <w:r>
        <w:t>ec</w:t>
      </w:r>
      <w:r>
        <w:rPr>
          <w:spacing w:val="1"/>
        </w:rPr>
        <w:t>t</w:t>
      </w:r>
      <w:r>
        <w:t>rical</w:t>
      </w:r>
      <w:r>
        <w:rPr>
          <w:spacing w:val="21"/>
        </w:rPr>
        <w:t xml:space="preserve"> </w:t>
      </w:r>
      <w:r>
        <w:t>i</w:t>
      </w:r>
      <w:r>
        <w:rPr>
          <w:spacing w:val="-2"/>
        </w:rPr>
        <w:t>n</w:t>
      </w:r>
      <w:r>
        <w:t>stallat</w:t>
      </w:r>
      <w:r>
        <w:rPr>
          <w:spacing w:val="-3"/>
        </w:rPr>
        <w:t>i</w:t>
      </w:r>
      <w:r>
        <w:rPr>
          <w:spacing w:val="1"/>
        </w:rPr>
        <w:t>o</w:t>
      </w:r>
      <w:r>
        <w:t>n w</w:t>
      </w:r>
      <w:r>
        <w:rPr>
          <w:spacing w:val="1"/>
        </w:rPr>
        <w:t>o</w:t>
      </w:r>
      <w:r>
        <w:t>rk</w:t>
      </w:r>
      <w:r>
        <w:rPr>
          <w:spacing w:val="-3"/>
        </w:rPr>
        <w:t xml:space="preserve"> </w:t>
      </w:r>
      <w:r>
        <w:rPr>
          <w:spacing w:val="-2"/>
        </w:rPr>
        <w:t>t</w:t>
      </w:r>
      <w:r>
        <w:t>o</w:t>
      </w:r>
      <w:r>
        <w:rPr>
          <w:spacing w:val="1"/>
        </w:rPr>
        <w:t xml:space="preserve"> </w:t>
      </w:r>
      <w:r>
        <w:t xml:space="preserve">be </w:t>
      </w:r>
      <w:r>
        <w:rPr>
          <w:spacing w:val="-1"/>
        </w:rPr>
        <w:t>p</w:t>
      </w:r>
      <w:r>
        <w:rPr>
          <w:spacing w:val="-3"/>
        </w:rPr>
        <w:t>r</w:t>
      </w:r>
      <w:r>
        <w:rPr>
          <w:spacing w:val="-2"/>
        </w:rPr>
        <w:t>o</w:t>
      </w:r>
      <w:r>
        <w:t>vi</w:t>
      </w:r>
      <w:r>
        <w:rPr>
          <w:spacing w:val="-2"/>
        </w:rPr>
        <w:t>d</w:t>
      </w:r>
      <w:r>
        <w:t>ed by</w:t>
      </w:r>
      <w:r>
        <w:rPr>
          <w:spacing w:val="-3"/>
        </w:rPr>
        <w:t xml:space="preserve"> </w:t>
      </w:r>
      <w:r>
        <w:t>t</w:t>
      </w:r>
      <w:r>
        <w:rPr>
          <w:spacing w:val="-1"/>
        </w:rPr>
        <w:t>h</w:t>
      </w:r>
      <w:r>
        <w:t xml:space="preserve">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spacing w:val="1"/>
        </w:rPr>
        <w:t>r</w:t>
      </w:r>
      <w:r>
        <w:t>.</w:t>
      </w:r>
    </w:p>
    <w:p w14:paraId="1A1FF73F" w14:textId="3EE4E5D5" w:rsidR="007C62E7" w:rsidRDefault="009916C0" w:rsidP="005B3361">
      <w:pPr>
        <w:pStyle w:val="BodyText"/>
        <w:numPr>
          <w:ilvl w:val="0"/>
          <w:numId w:val="33"/>
        </w:numPr>
        <w:tabs>
          <w:tab w:val="left" w:pos="833"/>
        </w:tabs>
        <w:spacing w:line="279" w:lineRule="exact"/>
      </w:pPr>
      <w:r>
        <w:rPr>
          <w:spacing w:val="-3"/>
        </w:rPr>
        <w:t>T</w:t>
      </w:r>
      <w:r w:rsidR="007C62E7">
        <w:rPr>
          <w:spacing w:val="-3"/>
        </w:rPr>
        <w:t>h</w:t>
      </w:r>
      <w:r w:rsidR="007C62E7">
        <w:t>e</w:t>
      </w:r>
      <w:r w:rsidR="007C62E7">
        <w:rPr>
          <w:spacing w:val="1"/>
        </w:rPr>
        <w:t xml:space="preserve"> </w:t>
      </w:r>
      <w:r w:rsidR="007C62E7">
        <w:t>sl</w:t>
      </w:r>
      <w:r w:rsidR="007C62E7">
        <w:rPr>
          <w:spacing w:val="-2"/>
        </w:rPr>
        <w:t>u</w:t>
      </w:r>
      <w:r w:rsidR="007C62E7">
        <w:rPr>
          <w:spacing w:val="-3"/>
        </w:rPr>
        <w:t>r</w:t>
      </w:r>
      <w:r w:rsidR="007C62E7">
        <w:t>ry</w:t>
      </w:r>
      <w:r w:rsidR="007C62E7">
        <w:rPr>
          <w:spacing w:val="-1"/>
        </w:rPr>
        <w:t xml:space="preserve"> </w:t>
      </w:r>
      <w:r w:rsidR="007C62E7">
        <w:t>m</w:t>
      </w:r>
      <w:r w:rsidR="007C62E7">
        <w:rPr>
          <w:spacing w:val="-1"/>
        </w:rPr>
        <w:t>u</w:t>
      </w:r>
      <w:r w:rsidR="007C62E7">
        <w:t>st</w:t>
      </w:r>
      <w:r w:rsidR="007C62E7">
        <w:rPr>
          <w:spacing w:val="1"/>
        </w:rPr>
        <w:t xml:space="preserve"> </w:t>
      </w:r>
      <w:r w:rsidR="007C62E7">
        <w:rPr>
          <w:spacing w:val="-1"/>
        </w:rPr>
        <w:t>b</w:t>
      </w:r>
      <w:r w:rsidR="007C62E7">
        <w:t>e</w:t>
      </w:r>
      <w:r w:rsidR="007C62E7">
        <w:rPr>
          <w:spacing w:val="-2"/>
        </w:rPr>
        <w:t xml:space="preserve"> </w:t>
      </w:r>
      <w:r w:rsidR="007C62E7">
        <w:t>p</w:t>
      </w:r>
      <w:r w:rsidR="007C62E7">
        <w:rPr>
          <w:spacing w:val="-2"/>
        </w:rPr>
        <w:t>u</w:t>
      </w:r>
      <w:r w:rsidR="007C62E7">
        <w:t>m</w:t>
      </w:r>
      <w:r w:rsidR="007C62E7">
        <w:rPr>
          <w:spacing w:val="-1"/>
        </w:rPr>
        <w:t>p</w:t>
      </w:r>
      <w:r w:rsidR="007C62E7">
        <w:t>ed b</w:t>
      </w:r>
      <w:r w:rsidR="007C62E7">
        <w:rPr>
          <w:spacing w:val="-4"/>
        </w:rPr>
        <w:t>a</w:t>
      </w:r>
      <w:r w:rsidR="007C62E7">
        <w:t>ck</w:t>
      </w:r>
      <w:r w:rsidR="007C62E7">
        <w:rPr>
          <w:spacing w:val="1"/>
        </w:rPr>
        <w:t xml:space="preserve"> </w:t>
      </w:r>
      <w:r w:rsidR="007C62E7">
        <w:t>i</w:t>
      </w:r>
      <w:r w:rsidR="007C62E7">
        <w:rPr>
          <w:spacing w:val="-4"/>
        </w:rPr>
        <w:t>n</w:t>
      </w:r>
      <w:r w:rsidR="007C62E7">
        <w:t>to</w:t>
      </w:r>
      <w:r w:rsidR="007C62E7">
        <w:rPr>
          <w:spacing w:val="1"/>
        </w:rPr>
        <w:t xml:space="preserve"> </w:t>
      </w:r>
      <w:r w:rsidR="007C62E7">
        <w:t>ba</w:t>
      </w:r>
      <w:r w:rsidR="007C62E7">
        <w:rPr>
          <w:spacing w:val="-2"/>
        </w:rPr>
        <w:t>g</w:t>
      </w:r>
      <w:r w:rsidR="007C62E7">
        <w:t xml:space="preserve">s </w:t>
      </w:r>
      <w:r w:rsidR="007C62E7">
        <w:rPr>
          <w:spacing w:val="-3"/>
        </w:rPr>
        <w:t>f</w:t>
      </w:r>
      <w:r w:rsidR="007C62E7">
        <w:rPr>
          <w:spacing w:val="1"/>
        </w:rPr>
        <w:t>o</w:t>
      </w:r>
      <w:r w:rsidR="007C62E7">
        <w:t xml:space="preserve">r </w:t>
      </w:r>
      <w:r w:rsidR="007C62E7">
        <w:rPr>
          <w:spacing w:val="-3"/>
        </w:rPr>
        <w:t>d</w:t>
      </w:r>
      <w:r w:rsidR="007C62E7">
        <w:t>ewa</w:t>
      </w:r>
      <w:r w:rsidR="007C62E7">
        <w:rPr>
          <w:spacing w:val="-3"/>
        </w:rPr>
        <w:t>t</w:t>
      </w:r>
      <w:r w:rsidR="007C62E7">
        <w:t>eri</w:t>
      </w:r>
      <w:r w:rsidR="007C62E7">
        <w:rPr>
          <w:spacing w:val="-1"/>
        </w:rPr>
        <w:t>n</w:t>
      </w:r>
      <w:r w:rsidR="007C62E7">
        <w:t>g</w:t>
      </w:r>
      <w:r w:rsidR="007C62E7">
        <w:rPr>
          <w:spacing w:val="-1"/>
        </w:rPr>
        <w:t xml:space="preserve"> </w:t>
      </w:r>
      <w:r w:rsidR="007C62E7">
        <w:t>and</w:t>
      </w:r>
      <w:r w:rsidR="007C62E7">
        <w:rPr>
          <w:spacing w:val="-4"/>
        </w:rPr>
        <w:t xml:space="preserve"> </w:t>
      </w:r>
      <w:r w:rsidR="007C62E7">
        <w:t>dryi</w:t>
      </w:r>
      <w:r w:rsidR="007C62E7">
        <w:rPr>
          <w:spacing w:val="-1"/>
        </w:rPr>
        <w:t>ng</w:t>
      </w:r>
      <w:r w:rsidR="007C62E7">
        <w:t>.</w:t>
      </w:r>
    </w:p>
    <w:p w14:paraId="575CF265" w14:textId="77777777" w:rsidR="007C62E7" w:rsidRDefault="007C62E7" w:rsidP="005B3361">
      <w:pPr>
        <w:pStyle w:val="BodyText"/>
        <w:numPr>
          <w:ilvl w:val="0"/>
          <w:numId w:val="33"/>
        </w:numPr>
        <w:tabs>
          <w:tab w:val="left" w:pos="833"/>
        </w:tabs>
        <w:spacing w:before="41" w:line="275" w:lineRule="auto"/>
        <w:ind w:right="117"/>
        <w:jc w:val="both"/>
        <w:rPr>
          <w:rFonts w:cs="Calibri"/>
        </w:rPr>
      </w:pPr>
      <w:r>
        <w:t>S</w:t>
      </w:r>
      <w:r>
        <w:rPr>
          <w:spacing w:val="-2"/>
        </w:rPr>
        <w:t>h</w:t>
      </w:r>
      <w:r>
        <w:rPr>
          <w:spacing w:val="1"/>
        </w:rPr>
        <w:t>o</w:t>
      </w:r>
      <w:r>
        <w:rPr>
          <w:spacing w:val="-1"/>
        </w:rPr>
        <w:t>u</w:t>
      </w:r>
      <w:r>
        <w:t>ld</w:t>
      </w:r>
      <w:r>
        <w:rPr>
          <w:spacing w:val="13"/>
        </w:rPr>
        <w:t xml:space="preserve"> </w:t>
      </w:r>
      <w:r>
        <w:t>the</w:t>
      </w:r>
      <w:r>
        <w:rPr>
          <w:spacing w:val="15"/>
        </w:rPr>
        <w:t xml:space="preserve"> </w:t>
      </w:r>
      <w:r>
        <w:rPr>
          <w:spacing w:val="-1"/>
        </w:rPr>
        <w:t>d</w:t>
      </w:r>
      <w:r>
        <w:t>ams</w:t>
      </w:r>
      <w:r>
        <w:rPr>
          <w:spacing w:val="14"/>
        </w:rPr>
        <w:t xml:space="preserve"> </w:t>
      </w:r>
      <w:r>
        <w:rPr>
          <w:spacing w:val="-1"/>
        </w:rPr>
        <w:t>b</w:t>
      </w:r>
      <w:r>
        <w:t>e</w:t>
      </w:r>
      <w:r>
        <w:rPr>
          <w:spacing w:val="15"/>
        </w:rPr>
        <w:t xml:space="preserve"> </w:t>
      </w:r>
      <w:r>
        <w:t>e</w:t>
      </w:r>
      <w:r>
        <w:rPr>
          <w:spacing w:val="1"/>
        </w:rPr>
        <w:t>m</w:t>
      </w:r>
      <w:r>
        <w:rPr>
          <w:spacing w:val="-1"/>
        </w:rPr>
        <w:t>p</w:t>
      </w:r>
      <w:r>
        <w:rPr>
          <w:spacing w:val="-2"/>
        </w:rPr>
        <w:t>t</w:t>
      </w:r>
      <w:r>
        <w:t>y</w:t>
      </w:r>
      <w:r>
        <w:rPr>
          <w:spacing w:val="15"/>
        </w:rPr>
        <w:t xml:space="preserve"> </w:t>
      </w:r>
      <w:r>
        <w:t>the</w:t>
      </w:r>
      <w:r>
        <w:rPr>
          <w:spacing w:val="15"/>
        </w:rPr>
        <w:t xml:space="preserve"> </w:t>
      </w:r>
      <w:r>
        <w:t>sl</w:t>
      </w:r>
      <w:r>
        <w:rPr>
          <w:spacing w:val="-2"/>
        </w:rPr>
        <w:t>u</w:t>
      </w:r>
      <w:r>
        <w:rPr>
          <w:spacing w:val="-1"/>
        </w:rPr>
        <w:t>dg</w:t>
      </w:r>
      <w:r>
        <w:t>e</w:t>
      </w:r>
      <w:r>
        <w:rPr>
          <w:spacing w:val="15"/>
        </w:rPr>
        <w:t xml:space="preserve"> </w:t>
      </w:r>
      <w:r>
        <w:t>can</w:t>
      </w:r>
      <w:r>
        <w:rPr>
          <w:spacing w:val="14"/>
        </w:rPr>
        <w:t xml:space="preserve"> </w:t>
      </w:r>
      <w:r>
        <w:rPr>
          <w:spacing w:val="-1"/>
        </w:rPr>
        <w:t>b</w:t>
      </w:r>
      <w:r>
        <w:t>e</w:t>
      </w:r>
      <w:r>
        <w:rPr>
          <w:spacing w:val="15"/>
        </w:rPr>
        <w:t xml:space="preserve"> </w:t>
      </w:r>
      <w:r>
        <w:rPr>
          <w:spacing w:val="-1"/>
        </w:rPr>
        <w:t>d</w:t>
      </w:r>
      <w:r>
        <w:t>ried</w:t>
      </w:r>
      <w:r>
        <w:rPr>
          <w:spacing w:val="16"/>
        </w:rPr>
        <w:t xml:space="preserve"> </w:t>
      </w:r>
      <w:r>
        <w:rPr>
          <w:spacing w:val="1"/>
        </w:rPr>
        <w:t>o</w:t>
      </w:r>
      <w:r>
        <w:rPr>
          <w:spacing w:val="-1"/>
        </w:rPr>
        <w:t>u</w:t>
      </w:r>
      <w:r>
        <w:t>t</w:t>
      </w:r>
      <w:r>
        <w:rPr>
          <w:spacing w:val="15"/>
        </w:rPr>
        <w:t xml:space="preserve"> </w:t>
      </w:r>
      <w:r>
        <w:t>a</w:t>
      </w:r>
      <w:r>
        <w:rPr>
          <w:spacing w:val="-1"/>
        </w:rPr>
        <w:t>n</w:t>
      </w:r>
      <w:r>
        <w:t>d</w:t>
      </w:r>
      <w:r>
        <w:rPr>
          <w:spacing w:val="14"/>
        </w:rPr>
        <w:t xml:space="preserve"> </w:t>
      </w:r>
      <w:r>
        <w:t>re</w:t>
      </w:r>
      <w:r>
        <w:rPr>
          <w:spacing w:val="1"/>
        </w:rPr>
        <w:t>m</w:t>
      </w:r>
      <w:r>
        <w:rPr>
          <w:spacing w:val="-2"/>
        </w:rPr>
        <w:t>o</w:t>
      </w:r>
      <w:r>
        <w:t>ved</w:t>
      </w:r>
      <w:r>
        <w:rPr>
          <w:spacing w:val="14"/>
        </w:rPr>
        <w:t xml:space="preserve"> </w:t>
      </w:r>
      <w:r>
        <w:rPr>
          <w:spacing w:val="-1"/>
        </w:rPr>
        <w:t>b</w:t>
      </w:r>
      <w:r>
        <w:t>y</w:t>
      </w:r>
      <w:r>
        <w:rPr>
          <w:spacing w:val="15"/>
        </w:rPr>
        <w:t xml:space="preserve"> </w:t>
      </w:r>
      <w:r>
        <w:t>truc</w:t>
      </w:r>
      <w:r>
        <w:rPr>
          <w:spacing w:val="-3"/>
        </w:rPr>
        <w:t>k</w:t>
      </w:r>
      <w:r>
        <w:t>s</w:t>
      </w:r>
      <w:r>
        <w:rPr>
          <w:spacing w:val="14"/>
        </w:rPr>
        <w:t xml:space="preserve"> </w:t>
      </w:r>
      <w:r>
        <w:t>witho</w:t>
      </w:r>
      <w:r>
        <w:rPr>
          <w:spacing w:val="-1"/>
        </w:rPr>
        <w:t>u</w:t>
      </w:r>
      <w:r>
        <w:t>t</w:t>
      </w:r>
      <w:r>
        <w:rPr>
          <w:spacing w:val="15"/>
        </w:rPr>
        <w:t xml:space="preserve"> </w:t>
      </w:r>
      <w:r>
        <w:rPr>
          <w:spacing w:val="-1"/>
        </w:rPr>
        <w:t>d</w:t>
      </w:r>
      <w:r>
        <w:t>ama</w:t>
      </w:r>
      <w:r>
        <w:rPr>
          <w:spacing w:val="-1"/>
        </w:rPr>
        <w:t>g</w:t>
      </w:r>
      <w:r>
        <w:t>i</w:t>
      </w:r>
      <w:r>
        <w:rPr>
          <w:spacing w:val="-2"/>
        </w:rPr>
        <w:t>n</w:t>
      </w:r>
      <w:r>
        <w:t>g the dam</w:t>
      </w:r>
      <w:r>
        <w:rPr>
          <w:spacing w:val="-2"/>
        </w:rPr>
        <w:t xml:space="preserve"> </w:t>
      </w:r>
      <w:r>
        <w:t>str</w:t>
      </w:r>
      <w:r>
        <w:rPr>
          <w:spacing w:val="-1"/>
        </w:rPr>
        <w:t>u</w:t>
      </w:r>
      <w:r>
        <w:rPr>
          <w:spacing w:val="-3"/>
        </w:rPr>
        <w:t>c</w:t>
      </w:r>
      <w:r>
        <w:t xml:space="preserve">tures. </w:t>
      </w:r>
      <w:r>
        <w:rPr>
          <w:spacing w:val="-1"/>
        </w:rPr>
        <w:t>b</w:t>
      </w:r>
      <w:r>
        <w:t>y</w:t>
      </w:r>
      <w:r>
        <w:rPr>
          <w:spacing w:val="-2"/>
        </w:rPr>
        <w:t xml:space="preserve"> </w:t>
      </w:r>
      <w:r>
        <w:t>t</w:t>
      </w:r>
      <w:r>
        <w:rPr>
          <w:spacing w:val="-1"/>
        </w:rPr>
        <w:t>h</w:t>
      </w:r>
      <w:r>
        <w:t>e</w:t>
      </w:r>
      <w:r>
        <w:rPr>
          <w:spacing w:val="-4"/>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rPr>
        <w:t>r.</w:t>
      </w:r>
    </w:p>
    <w:p w14:paraId="23CBE39C" w14:textId="77777777" w:rsidR="007C62E7" w:rsidRDefault="007C62E7" w:rsidP="005B3361">
      <w:pPr>
        <w:pStyle w:val="BodyText"/>
        <w:numPr>
          <w:ilvl w:val="0"/>
          <w:numId w:val="32"/>
        </w:numPr>
        <w:tabs>
          <w:tab w:val="left" w:pos="833"/>
        </w:tabs>
        <w:spacing w:line="280" w:lineRule="exact"/>
        <w:ind w:right="1082"/>
        <w:jc w:val="both"/>
      </w:pPr>
      <w:r>
        <w:t>The sl</w:t>
      </w:r>
      <w:r>
        <w:rPr>
          <w:spacing w:val="-2"/>
        </w:rPr>
        <w:t>u</w:t>
      </w:r>
      <w:r>
        <w:t>rry</w:t>
      </w:r>
      <w:r>
        <w:rPr>
          <w:spacing w:val="-2"/>
        </w:rPr>
        <w:t xml:space="preserve"> </w:t>
      </w:r>
      <w:r>
        <w:rPr>
          <w:spacing w:val="1"/>
        </w:rPr>
        <w:t>m</w:t>
      </w:r>
      <w:r>
        <w:rPr>
          <w:spacing w:val="-1"/>
        </w:rPr>
        <w:t>u</w:t>
      </w:r>
      <w:r>
        <w:rPr>
          <w:spacing w:val="-3"/>
        </w:rPr>
        <w:t>s</w:t>
      </w:r>
      <w:r>
        <w:t xml:space="preserve">t </w:t>
      </w:r>
      <w:r>
        <w:rPr>
          <w:spacing w:val="-1"/>
        </w:rPr>
        <w:t>b</w:t>
      </w:r>
      <w:r>
        <w:t xml:space="preserve">e </w:t>
      </w:r>
      <w:r>
        <w:rPr>
          <w:spacing w:val="-3"/>
        </w:rPr>
        <w:t>r</w:t>
      </w:r>
      <w:r>
        <w:rPr>
          <w:spacing w:val="-2"/>
        </w:rPr>
        <w:t>e</w:t>
      </w:r>
      <w:r>
        <w:t>m</w:t>
      </w:r>
      <w:r>
        <w:rPr>
          <w:spacing w:val="-2"/>
        </w:rPr>
        <w:t>o</w:t>
      </w:r>
      <w:r>
        <w:t>v</w:t>
      </w:r>
      <w:r>
        <w:rPr>
          <w:spacing w:val="-2"/>
        </w:rPr>
        <w:t>e</w:t>
      </w:r>
      <w:r>
        <w:t>d</w:t>
      </w:r>
      <w:r>
        <w:rPr>
          <w:spacing w:val="-1"/>
        </w:rPr>
        <w:t xml:space="preserve"> </w:t>
      </w:r>
      <w:r>
        <w:t>to</w:t>
      </w:r>
      <w:r>
        <w:rPr>
          <w:spacing w:val="-1"/>
        </w:rPr>
        <w:t xml:space="preserve"> </w:t>
      </w:r>
      <w:r>
        <w:t>the</w:t>
      </w:r>
      <w:r>
        <w:rPr>
          <w:spacing w:val="-2"/>
        </w:rPr>
        <w:t xml:space="preserve"> </w:t>
      </w:r>
      <w:r>
        <w:rPr>
          <w:spacing w:val="1"/>
        </w:rPr>
        <w:t>o</w:t>
      </w:r>
      <w:r>
        <w:t>ri</w:t>
      </w:r>
      <w:r>
        <w:rPr>
          <w:spacing w:val="-2"/>
        </w:rPr>
        <w:t>g</w:t>
      </w:r>
      <w:r>
        <w:t>i</w:t>
      </w:r>
      <w:r>
        <w:rPr>
          <w:spacing w:val="-2"/>
        </w:rPr>
        <w:t>n</w:t>
      </w:r>
      <w:r>
        <w:t xml:space="preserve">al </w:t>
      </w:r>
      <w:r>
        <w:rPr>
          <w:spacing w:val="-1"/>
        </w:rPr>
        <w:t>d</w:t>
      </w:r>
      <w:r>
        <w:t>epth</w:t>
      </w:r>
      <w:r>
        <w:rPr>
          <w:spacing w:val="-3"/>
        </w:rPr>
        <w:t xml:space="preserve"> </w:t>
      </w:r>
      <w:r>
        <w:rPr>
          <w:spacing w:val="1"/>
        </w:rPr>
        <w:t>o</w:t>
      </w:r>
      <w:r>
        <w:t xml:space="preserve">f </w:t>
      </w:r>
      <w:r>
        <w:rPr>
          <w:spacing w:val="-2"/>
        </w:rPr>
        <w:t>t</w:t>
      </w:r>
      <w:r>
        <w:rPr>
          <w:spacing w:val="-1"/>
        </w:rPr>
        <w:t>h</w:t>
      </w:r>
      <w:r>
        <w:t xml:space="preserve">e </w:t>
      </w:r>
      <w:r>
        <w:rPr>
          <w:spacing w:val="-1"/>
        </w:rPr>
        <w:t>d</w:t>
      </w:r>
      <w:r>
        <w:t>a</w:t>
      </w:r>
      <w:r>
        <w:rPr>
          <w:spacing w:val="4"/>
        </w:rPr>
        <w:t>m</w:t>
      </w:r>
      <w:r>
        <w:t>s.</w:t>
      </w:r>
      <w:r>
        <w:rPr>
          <w:spacing w:val="-3"/>
        </w:rPr>
        <w:t xml:space="preserve"> </w:t>
      </w:r>
      <w:r>
        <w:t>Dr</w:t>
      </w:r>
      <w:r>
        <w:rPr>
          <w:spacing w:val="-3"/>
        </w:rPr>
        <w:t>a</w:t>
      </w:r>
      <w:r>
        <w:t>win</w:t>
      </w:r>
      <w:r>
        <w:rPr>
          <w:spacing w:val="-2"/>
        </w:rPr>
        <w:t>g</w:t>
      </w:r>
      <w:r>
        <w:t>s wi</w:t>
      </w:r>
      <w:r>
        <w:rPr>
          <w:spacing w:val="-1"/>
        </w:rPr>
        <w:t>l</w:t>
      </w:r>
      <w:r>
        <w:t xml:space="preserve">l </w:t>
      </w:r>
      <w:r>
        <w:rPr>
          <w:spacing w:val="-4"/>
        </w:rPr>
        <w:t>b</w:t>
      </w:r>
      <w:r>
        <w:t>e</w:t>
      </w:r>
      <w:r>
        <w:rPr>
          <w:spacing w:val="-2"/>
        </w:rPr>
        <w:t xml:space="preserve"> </w:t>
      </w:r>
      <w:r>
        <w:t>su</w:t>
      </w:r>
      <w:r>
        <w:rPr>
          <w:spacing w:val="-2"/>
        </w:rPr>
        <w:t>p</w:t>
      </w:r>
      <w:r>
        <w:rPr>
          <w:spacing w:val="-1"/>
        </w:rPr>
        <w:t>p</w:t>
      </w:r>
      <w:r>
        <w:t>l</w:t>
      </w:r>
      <w:r>
        <w:rPr>
          <w:spacing w:val="-1"/>
        </w:rPr>
        <w:t>i</w:t>
      </w:r>
      <w:r>
        <w:t>ed.</w:t>
      </w:r>
    </w:p>
    <w:p w14:paraId="5FE7A61F" w14:textId="77777777" w:rsidR="007C62E7" w:rsidRDefault="007C62E7" w:rsidP="005B3361">
      <w:pPr>
        <w:pStyle w:val="BodyText"/>
        <w:numPr>
          <w:ilvl w:val="0"/>
          <w:numId w:val="32"/>
        </w:numPr>
        <w:tabs>
          <w:tab w:val="left" w:pos="833"/>
        </w:tabs>
        <w:spacing w:before="41"/>
        <w:ind w:right="873"/>
        <w:jc w:val="both"/>
      </w:pPr>
      <w:r>
        <w:t>A</w:t>
      </w:r>
      <w:r>
        <w:rPr>
          <w:spacing w:val="-1"/>
        </w:rPr>
        <w:t>l</w:t>
      </w:r>
      <w:r>
        <w:t>l was</w:t>
      </w:r>
      <w:r>
        <w:rPr>
          <w:spacing w:val="-2"/>
        </w:rPr>
        <w:t>t</w:t>
      </w:r>
      <w:r>
        <w:t>e r</w:t>
      </w:r>
      <w:r>
        <w:rPr>
          <w:spacing w:val="-3"/>
        </w:rPr>
        <w:t>e</w:t>
      </w:r>
      <w:r>
        <w:rPr>
          <w:spacing w:val="-2"/>
        </w:rPr>
        <w:t>m</w:t>
      </w:r>
      <w:r>
        <w:rPr>
          <w:spacing w:val="1"/>
        </w:rPr>
        <w:t>o</w:t>
      </w:r>
      <w:r>
        <w:rPr>
          <w:spacing w:val="-2"/>
        </w:rPr>
        <w:t>v</w:t>
      </w:r>
      <w:r>
        <w:t xml:space="preserve">ed </w:t>
      </w:r>
      <w:r>
        <w:rPr>
          <w:spacing w:val="-2"/>
        </w:rPr>
        <w:t>t</w:t>
      </w:r>
      <w:r>
        <w:t>o</w:t>
      </w:r>
      <w:r>
        <w:rPr>
          <w:spacing w:val="1"/>
        </w:rPr>
        <w:t xml:space="preserve"> </w:t>
      </w:r>
      <w:r>
        <w:t xml:space="preserve">be </w:t>
      </w:r>
      <w:r>
        <w:rPr>
          <w:spacing w:val="-1"/>
        </w:rPr>
        <w:t>d</w:t>
      </w:r>
      <w:r>
        <w:rPr>
          <w:spacing w:val="-3"/>
        </w:rPr>
        <w:t>r</w:t>
      </w:r>
      <w:r>
        <w:t>ied</w:t>
      </w:r>
      <w:r>
        <w:rPr>
          <w:spacing w:val="-1"/>
        </w:rPr>
        <w:t xml:space="preserve"> </w:t>
      </w:r>
      <w:r>
        <w:t xml:space="preserve">first </w:t>
      </w:r>
      <w:r>
        <w:rPr>
          <w:spacing w:val="-1"/>
        </w:rPr>
        <w:t>b</w:t>
      </w:r>
      <w:r>
        <w:t>e</w:t>
      </w:r>
      <w:r>
        <w:rPr>
          <w:spacing w:val="-3"/>
        </w:rPr>
        <w:t>f</w:t>
      </w:r>
      <w:r>
        <w:rPr>
          <w:spacing w:val="1"/>
        </w:rPr>
        <w:t>o</w:t>
      </w:r>
      <w:r>
        <w:rPr>
          <w:spacing w:val="-3"/>
        </w:rPr>
        <w:t>r</w:t>
      </w:r>
      <w:r>
        <w:t>e it</w:t>
      </w:r>
      <w:r>
        <w:rPr>
          <w:spacing w:val="-2"/>
        </w:rPr>
        <w:t xml:space="preserve"> </w:t>
      </w:r>
      <w:r>
        <w:t>can</w:t>
      </w:r>
      <w:r>
        <w:rPr>
          <w:spacing w:val="-1"/>
        </w:rPr>
        <w:t xml:space="preserve"> </w:t>
      </w:r>
      <w:proofErr w:type="gramStart"/>
      <w:r>
        <w:t>tra</w:t>
      </w:r>
      <w:r>
        <w:rPr>
          <w:spacing w:val="-2"/>
        </w:rPr>
        <w:t>n</w:t>
      </w:r>
      <w:r>
        <w:rPr>
          <w:spacing w:val="-3"/>
        </w:rPr>
        <w:t>s</w:t>
      </w:r>
      <w:r>
        <w:rPr>
          <w:spacing w:val="-1"/>
        </w:rPr>
        <w:t>p</w:t>
      </w:r>
      <w:r>
        <w:rPr>
          <w:spacing w:val="1"/>
        </w:rPr>
        <w:t>o</w:t>
      </w:r>
      <w:r>
        <w:t>rted</w:t>
      </w:r>
      <w:proofErr w:type="gramEnd"/>
      <w:r>
        <w:t xml:space="preserve"> </w:t>
      </w:r>
      <w:r>
        <w:rPr>
          <w:spacing w:val="-3"/>
        </w:rPr>
        <w:t>f</w:t>
      </w:r>
      <w:r>
        <w:rPr>
          <w:spacing w:val="1"/>
        </w:rPr>
        <w:t>o</w:t>
      </w:r>
      <w:r>
        <w:t>r d</w:t>
      </w:r>
      <w:r>
        <w:rPr>
          <w:spacing w:val="-1"/>
        </w:rPr>
        <w:t>i</w:t>
      </w:r>
      <w:r>
        <w:t>s</w:t>
      </w:r>
      <w:r>
        <w:rPr>
          <w:spacing w:val="-4"/>
        </w:rPr>
        <w:t>p</w:t>
      </w:r>
      <w:r>
        <w:rPr>
          <w:spacing w:val="1"/>
        </w:rPr>
        <w:t>o</w:t>
      </w:r>
      <w:r>
        <w:t>sal</w:t>
      </w:r>
      <w:r>
        <w:rPr>
          <w:spacing w:val="4"/>
        </w:rPr>
        <w:t xml:space="preserve"> </w:t>
      </w:r>
      <w:r>
        <w:rPr>
          <w:spacing w:val="-4"/>
        </w:rPr>
        <w:t>b</w:t>
      </w:r>
      <w:r>
        <w:t>y t</w:t>
      </w:r>
      <w:r>
        <w:rPr>
          <w:spacing w:val="-1"/>
        </w:rPr>
        <w:t>h</w:t>
      </w:r>
      <w:r>
        <w:t>e</w:t>
      </w:r>
      <w:r>
        <w:rPr>
          <w:spacing w:val="-4"/>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spacing w:val="1"/>
        </w:rPr>
        <w:t>r</w:t>
      </w:r>
      <w:r>
        <w:t>.</w:t>
      </w:r>
    </w:p>
    <w:p w14:paraId="54DCD3EB" w14:textId="77777777" w:rsidR="007C62E7" w:rsidRDefault="007C62E7" w:rsidP="007C62E7">
      <w:pPr>
        <w:spacing w:before="8" w:line="100" w:lineRule="exact"/>
        <w:rPr>
          <w:sz w:val="10"/>
          <w:szCs w:val="10"/>
        </w:rPr>
      </w:pPr>
    </w:p>
    <w:p w14:paraId="36BAC459" w14:textId="77777777" w:rsidR="007C62E7" w:rsidRDefault="007C62E7" w:rsidP="007C62E7">
      <w:pPr>
        <w:spacing w:line="200" w:lineRule="exact"/>
        <w:rPr>
          <w:sz w:val="20"/>
          <w:szCs w:val="20"/>
        </w:rPr>
      </w:pPr>
    </w:p>
    <w:p w14:paraId="360B6C57" w14:textId="77777777" w:rsidR="007C62E7" w:rsidRDefault="007C62E7" w:rsidP="005B3361">
      <w:pPr>
        <w:pStyle w:val="Heading6"/>
        <w:numPr>
          <w:ilvl w:val="1"/>
          <w:numId w:val="32"/>
        </w:numPr>
        <w:tabs>
          <w:tab w:val="left" w:pos="1116"/>
        </w:tabs>
        <w:ind w:left="1116"/>
        <w:rPr>
          <w:b w:val="0"/>
          <w:bCs w:val="0"/>
        </w:rPr>
      </w:pPr>
      <w:r>
        <w:rPr>
          <w:u w:val="single" w:color="000000"/>
        </w:rPr>
        <w:t>Raw</w:t>
      </w:r>
      <w:r>
        <w:rPr>
          <w:spacing w:val="-2"/>
          <w:u w:val="single" w:color="000000"/>
        </w:rPr>
        <w:t xml:space="preserve"> </w:t>
      </w:r>
      <w:r>
        <w:rPr>
          <w:u w:val="single" w:color="000000"/>
        </w:rPr>
        <w:t>w</w:t>
      </w:r>
      <w:r>
        <w:rPr>
          <w:spacing w:val="-2"/>
          <w:u w:val="single" w:color="000000"/>
        </w:rPr>
        <w:t>a</w:t>
      </w:r>
      <w:r>
        <w:rPr>
          <w:u w:val="single" w:color="000000"/>
        </w:rPr>
        <w:t xml:space="preserve">ter </w:t>
      </w:r>
      <w:r>
        <w:rPr>
          <w:spacing w:val="-1"/>
          <w:u w:val="single" w:color="000000"/>
        </w:rPr>
        <w:t>d</w:t>
      </w:r>
      <w:r>
        <w:rPr>
          <w:spacing w:val="-2"/>
          <w:u w:val="single" w:color="000000"/>
        </w:rPr>
        <w:t>a</w:t>
      </w:r>
      <w:r>
        <w:rPr>
          <w:u w:val="single" w:color="000000"/>
        </w:rPr>
        <w:t>m</w:t>
      </w:r>
    </w:p>
    <w:p w14:paraId="6F480F8F" w14:textId="77777777" w:rsidR="007C62E7" w:rsidRDefault="007C62E7" w:rsidP="007C62E7">
      <w:pPr>
        <w:spacing w:before="13" w:line="200" w:lineRule="exact"/>
        <w:rPr>
          <w:sz w:val="20"/>
          <w:szCs w:val="20"/>
        </w:rPr>
      </w:pPr>
    </w:p>
    <w:p w14:paraId="3A89C581" w14:textId="69A5E4AD" w:rsidR="007C62E7" w:rsidRDefault="007C62E7" w:rsidP="007C62E7">
      <w:pPr>
        <w:pStyle w:val="BodyText"/>
        <w:spacing w:before="56"/>
        <w:ind w:left="113"/>
      </w:pPr>
      <w:r>
        <w:t xml:space="preserve">This </w:t>
      </w:r>
      <w:r>
        <w:rPr>
          <w:spacing w:val="-1"/>
        </w:rPr>
        <w:t>d</w:t>
      </w:r>
      <w:r>
        <w:t>am</w:t>
      </w:r>
      <w:r>
        <w:rPr>
          <w:spacing w:val="-2"/>
        </w:rPr>
        <w:t xml:space="preserve"> </w:t>
      </w:r>
      <w:r>
        <w:t>re</w:t>
      </w:r>
      <w:r>
        <w:rPr>
          <w:spacing w:val="-3"/>
        </w:rPr>
        <w:t>c</w:t>
      </w:r>
      <w:r>
        <w:t>ei</w:t>
      </w:r>
      <w:r>
        <w:rPr>
          <w:spacing w:val="-2"/>
        </w:rPr>
        <w:t>v</w:t>
      </w:r>
      <w:r>
        <w:t>es</w:t>
      </w:r>
      <w:r>
        <w:rPr>
          <w:spacing w:val="1"/>
        </w:rPr>
        <w:t xml:space="preserve"> </w:t>
      </w:r>
      <w:r>
        <w:t>w</w:t>
      </w:r>
      <w:r>
        <w:rPr>
          <w:spacing w:val="-2"/>
        </w:rPr>
        <w:t>a</w:t>
      </w:r>
      <w:r>
        <w:t xml:space="preserve">ter </w:t>
      </w:r>
      <w:r>
        <w:rPr>
          <w:spacing w:val="-3"/>
        </w:rPr>
        <w:t>fr</w:t>
      </w:r>
      <w:r>
        <w:rPr>
          <w:spacing w:val="1"/>
        </w:rPr>
        <w:t>o</w:t>
      </w:r>
      <w:r>
        <w:t>m</w:t>
      </w:r>
      <w:r>
        <w:rPr>
          <w:spacing w:val="-2"/>
        </w:rPr>
        <w:t xml:space="preserve"> </w:t>
      </w:r>
      <w:r>
        <w:t>s</w:t>
      </w:r>
      <w:r>
        <w:rPr>
          <w:spacing w:val="-2"/>
        </w:rPr>
        <w:t>t</w:t>
      </w:r>
      <w:r>
        <w:rPr>
          <w:spacing w:val="1"/>
        </w:rPr>
        <w:t>o</w:t>
      </w:r>
      <w:r>
        <w:rPr>
          <w:spacing w:val="-3"/>
        </w:rPr>
        <w:t>r</w:t>
      </w:r>
      <w:r>
        <w:t>m</w:t>
      </w:r>
      <w:r>
        <w:rPr>
          <w:spacing w:val="1"/>
        </w:rPr>
        <w:t xml:space="preserve"> </w:t>
      </w:r>
      <w:r>
        <w:t>w</w:t>
      </w:r>
      <w:r>
        <w:rPr>
          <w:spacing w:val="-3"/>
        </w:rPr>
        <w:t>a</w:t>
      </w:r>
      <w:r>
        <w:t>ter</w:t>
      </w:r>
      <w:r>
        <w:rPr>
          <w:spacing w:val="-2"/>
        </w:rPr>
        <w:t xml:space="preserve"> </w:t>
      </w:r>
      <w:r>
        <w:t>cu</w:t>
      </w:r>
      <w:r>
        <w:rPr>
          <w:spacing w:val="1"/>
        </w:rPr>
        <w:t>t</w:t>
      </w:r>
      <w:r>
        <w:rPr>
          <w:spacing w:val="-1"/>
        </w:rPr>
        <w:t>-</w:t>
      </w:r>
      <w:r>
        <w:rPr>
          <w:spacing w:val="1"/>
        </w:rPr>
        <w:t>o</w:t>
      </w:r>
      <w:r>
        <w:t>ff</w:t>
      </w:r>
      <w:r>
        <w:rPr>
          <w:spacing w:val="-3"/>
        </w:rPr>
        <w:t xml:space="preserve"> </w:t>
      </w:r>
      <w:r>
        <w:t>dr</w:t>
      </w:r>
      <w:r>
        <w:rPr>
          <w:spacing w:val="-4"/>
        </w:rPr>
        <w:t>a</w:t>
      </w:r>
      <w:r>
        <w:t>i</w:t>
      </w:r>
      <w:r>
        <w:rPr>
          <w:spacing w:val="-2"/>
        </w:rPr>
        <w:t>n</w:t>
      </w:r>
      <w:r>
        <w:t>s, divers</w:t>
      </w:r>
      <w:r>
        <w:rPr>
          <w:spacing w:val="-3"/>
        </w:rPr>
        <w:t>i</w:t>
      </w:r>
      <w:r>
        <w:rPr>
          <w:spacing w:val="1"/>
        </w:rPr>
        <w:t>o</w:t>
      </w:r>
      <w:r>
        <w:t>n</w:t>
      </w:r>
      <w:r>
        <w:rPr>
          <w:spacing w:val="-1"/>
        </w:rPr>
        <w:t xml:space="preserve"> </w:t>
      </w:r>
      <w:r>
        <w:t>b</w:t>
      </w:r>
      <w:r>
        <w:rPr>
          <w:spacing w:val="-2"/>
        </w:rPr>
        <w:t>u</w:t>
      </w:r>
      <w:r>
        <w:rPr>
          <w:spacing w:val="-1"/>
        </w:rPr>
        <w:t>nd</w:t>
      </w:r>
      <w:r>
        <w:t>s, be</w:t>
      </w:r>
      <w:r>
        <w:rPr>
          <w:spacing w:val="-3"/>
        </w:rPr>
        <w:t>r</w:t>
      </w:r>
      <w:r>
        <w:t>m</w:t>
      </w:r>
      <w:r>
        <w:rPr>
          <w:spacing w:val="-1"/>
        </w:rPr>
        <w:t xml:space="preserve"> p</w:t>
      </w:r>
      <w:r>
        <w:t>enst</w:t>
      </w:r>
      <w:r>
        <w:rPr>
          <w:spacing w:val="1"/>
        </w:rPr>
        <w:t>o</w:t>
      </w:r>
      <w:r>
        <w:rPr>
          <w:spacing w:val="-3"/>
        </w:rPr>
        <w:t>c</w:t>
      </w:r>
      <w:r>
        <w:t>ks</w:t>
      </w:r>
      <w:r w:rsidR="00D82DF8">
        <w:t>,</w:t>
      </w:r>
      <w:r w:rsidR="00BB4C58">
        <w:t xml:space="preserve"> </w:t>
      </w:r>
      <w:r w:rsidR="00D82DF8">
        <w:t xml:space="preserve">coal stock yard run </w:t>
      </w:r>
      <w:r w:rsidR="00BB4C58">
        <w:t>offs</w:t>
      </w:r>
      <w:r w:rsidR="00D82DF8">
        <w:t xml:space="preserve"> and coal trucks entrance run </w:t>
      </w:r>
      <w:r w:rsidR="00BB4C58">
        <w:t>offs</w:t>
      </w:r>
      <w:r w:rsidR="00D82DF8">
        <w:t>.</w:t>
      </w:r>
    </w:p>
    <w:p w14:paraId="526AB6B6" w14:textId="181655A2" w:rsidR="007C62E7" w:rsidRDefault="007C62E7" w:rsidP="005B3361">
      <w:pPr>
        <w:pStyle w:val="BodyText"/>
        <w:numPr>
          <w:ilvl w:val="0"/>
          <w:numId w:val="31"/>
        </w:numPr>
        <w:tabs>
          <w:tab w:val="left" w:pos="833"/>
        </w:tabs>
        <w:spacing w:line="239" w:lineRule="auto"/>
        <w:ind w:right="110"/>
        <w:jc w:val="both"/>
      </w:pPr>
      <w:r>
        <w:t>The</w:t>
      </w:r>
      <w:r>
        <w:rPr>
          <w:spacing w:val="19"/>
        </w:rPr>
        <w:t xml:space="preserve"> </w:t>
      </w:r>
      <w:r>
        <w:t>sl</w:t>
      </w:r>
      <w:r>
        <w:rPr>
          <w:spacing w:val="-2"/>
        </w:rPr>
        <w:t>u</w:t>
      </w:r>
      <w:r>
        <w:rPr>
          <w:spacing w:val="-1"/>
        </w:rPr>
        <w:t>dg</w:t>
      </w:r>
      <w:r>
        <w:t>e</w:t>
      </w:r>
      <w:r>
        <w:rPr>
          <w:spacing w:val="20"/>
        </w:rPr>
        <w:t xml:space="preserve"> </w:t>
      </w:r>
      <w:r>
        <w:t>a</w:t>
      </w:r>
      <w:r>
        <w:rPr>
          <w:spacing w:val="-1"/>
        </w:rPr>
        <w:t>n</w:t>
      </w:r>
      <w:r>
        <w:t>d</w:t>
      </w:r>
      <w:r>
        <w:rPr>
          <w:spacing w:val="18"/>
        </w:rPr>
        <w:t xml:space="preserve"> </w:t>
      </w:r>
      <w:r>
        <w:t>vegetat</w:t>
      </w:r>
      <w:r>
        <w:rPr>
          <w:spacing w:val="-3"/>
        </w:rPr>
        <w:t>i</w:t>
      </w:r>
      <w:r>
        <w:rPr>
          <w:spacing w:val="1"/>
        </w:rPr>
        <w:t>o</w:t>
      </w:r>
      <w:r>
        <w:t>n</w:t>
      </w:r>
      <w:r>
        <w:rPr>
          <w:spacing w:val="18"/>
        </w:rPr>
        <w:t xml:space="preserve"> </w:t>
      </w:r>
      <w:r>
        <w:t>should</w:t>
      </w:r>
      <w:r>
        <w:rPr>
          <w:spacing w:val="18"/>
        </w:rPr>
        <w:t xml:space="preserve"> </w:t>
      </w:r>
      <w:r>
        <w:rPr>
          <w:spacing w:val="-1"/>
        </w:rPr>
        <w:t>b</w:t>
      </w:r>
      <w:r>
        <w:t>e</w:t>
      </w:r>
      <w:r>
        <w:rPr>
          <w:spacing w:val="20"/>
        </w:rPr>
        <w:t xml:space="preserve"> </w:t>
      </w:r>
      <w:r>
        <w:t>re</w:t>
      </w:r>
      <w:r>
        <w:rPr>
          <w:spacing w:val="1"/>
        </w:rPr>
        <w:t>m</w:t>
      </w:r>
      <w:r>
        <w:rPr>
          <w:spacing w:val="-2"/>
        </w:rPr>
        <w:t>o</w:t>
      </w:r>
      <w:r>
        <w:t>ved</w:t>
      </w:r>
      <w:r>
        <w:rPr>
          <w:spacing w:val="19"/>
        </w:rPr>
        <w:t xml:space="preserve"> </w:t>
      </w:r>
      <w:r>
        <w:t>a</w:t>
      </w:r>
      <w:r>
        <w:rPr>
          <w:spacing w:val="-1"/>
        </w:rPr>
        <w:t>n</w:t>
      </w:r>
      <w:r>
        <w:t>d</w:t>
      </w:r>
      <w:r>
        <w:rPr>
          <w:spacing w:val="18"/>
        </w:rPr>
        <w:t xml:space="preserve"> </w:t>
      </w:r>
      <w:r>
        <w:rPr>
          <w:spacing w:val="-1"/>
        </w:rPr>
        <w:t>d</w:t>
      </w:r>
      <w:r>
        <w:t>ried</w:t>
      </w:r>
      <w:r>
        <w:rPr>
          <w:spacing w:val="18"/>
        </w:rPr>
        <w:t xml:space="preserve"> </w:t>
      </w:r>
      <w:r>
        <w:rPr>
          <w:spacing w:val="-1"/>
        </w:rPr>
        <w:t>b</w:t>
      </w:r>
      <w:r>
        <w:t>y</w:t>
      </w:r>
      <w:r>
        <w:rPr>
          <w:spacing w:val="20"/>
        </w:rPr>
        <w:t xml:space="preserve"> </w:t>
      </w:r>
      <w:r>
        <w:t>the</w:t>
      </w:r>
      <w:r>
        <w:rPr>
          <w:spacing w:val="22"/>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sidR="00D82DF8">
        <w:t xml:space="preserve"> without compromising the composition of the water quality in the dam.</w:t>
      </w:r>
      <w:r>
        <w:t xml:space="preserve"> T</w:t>
      </w:r>
      <w:r>
        <w:rPr>
          <w:spacing w:val="-1"/>
        </w:rPr>
        <w:t>h</w:t>
      </w:r>
      <w:r>
        <w:t>e sl</w:t>
      </w:r>
      <w:r>
        <w:rPr>
          <w:spacing w:val="-2"/>
        </w:rPr>
        <w:t>u</w:t>
      </w:r>
      <w:r>
        <w:rPr>
          <w:spacing w:val="-1"/>
        </w:rPr>
        <w:t>dg</w:t>
      </w:r>
      <w:r>
        <w:t>e to</w:t>
      </w:r>
      <w:r>
        <w:rPr>
          <w:spacing w:val="1"/>
        </w:rPr>
        <w:t xml:space="preserve"> </w:t>
      </w:r>
      <w:r>
        <w:t xml:space="preserve">be </w:t>
      </w:r>
      <w:r>
        <w:rPr>
          <w:spacing w:val="-1"/>
        </w:rPr>
        <w:t>d</w:t>
      </w:r>
      <w:r>
        <w:t>ried</w:t>
      </w:r>
      <w:r>
        <w:rPr>
          <w:spacing w:val="-3"/>
        </w:rPr>
        <w:t xml:space="preserve"> </w:t>
      </w:r>
      <w:r>
        <w:t>bef</w:t>
      </w:r>
      <w:r>
        <w:rPr>
          <w:spacing w:val="1"/>
        </w:rPr>
        <w:t>o</w:t>
      </w:r>
      <w:r>
        <w:t>re r</w:t>
      </w:r>
      <w:r>
        <w:rPr>
          <w:spacing w:val="-3"/>
        </w:rPr>
        <w:t>e</w:t>
      </w:r>
      <w:r>
        <w:t>m</w:t>
      </w:r>
      <w:r>
        <w:rPr>
          <w:spacing w:val="-2"/>
        </w:rPr>
        <w:t>o</w:t>
      </w:r>
      <w:r>
        <w:t xml:space="preserve">ved by the </w:t>
      </w:r>
      <w:r>
        <w:rPr>
          <w:spacing w:val="-2"/>
        </w:rPr>
        <w:t>co</w:t>
      </w:r>
      <w:r>
        <w:rPr>
          <w:spacing w:val="-1"/>
        </w:rPr>
        <w:t>n</w:t>
      </w:r>
      <w:r>
        <w:t>tract</w:t>
      </w:r>
      <w:r>
        <w:rPr>
          <w:spacing w:val="1"/>
        </w:rPr>
        <w:t>o</w:t>
      </w:r>
      <w:r>
        <w:t>r.</w:t>
      </w:r>
      <w:r>
        <w:rPr>
          <w:spacing w:val="-1"/>
        </w:rPr>
        <w:t xml:space="preserve"> </w:t>
      </w:r>
      <w:r>
        <w:t>T</w:t>
      </w:r>
      <w:r>
        <w:rPr>
          <w:spacing w:val="-1"/>
        </w:rPr>
        <w:t>h</w:t>
      </w:r>
      <w:r>
        <w:t>e sl</w:t>
      </w:r>
      <w:r>
        <w:rPr>
          <w:spacing w:val="-2"/>
        </w:rPr>
        <w:t>u</w:t>
      </w:r>
      <w:r>
        <w:rPr>
          <w:spacing w:val="-1"/>
        </w:rPr>
        <w:t>dg</w:t>
      </w:r>
      <w:r>
        <w:t>e,</w:t>
      </w:r>
      <w:r>
        <w:rPr>
          <w:spacing w:val="1"/>
        </w:rPr>
        <w:t xml:space="preserve"> </w:t>
      </w:r>
      <w:r>
        <w:t>if cla</w:t>
      </w:r>
      <w:r>
        <w:rPr>
          <w:spacing w:val="-3"/>
        </w:rPr>
        <w:t>s</w:t>
      </w:r>
      <w:r>
        <w:t>sif</w:t>
      </w:r>
      <w:r>
        <w:rPr>
          <w:spacing w:val="-1"/>
        </w:rPr>
        <w:t>i</w:t>
      </w:r>
      <w:r>
        <w:t>ed as ha</w:t>
      </w:r>
      <w:r>
        <w:rPr>
          <w:spacing w:val="-2"/>
        </w:rPr>
        <w:t>z</w:t>
      </w:r>
      <w:r>
        <w:t>ar</w:t>
      </w:r>
      <w:r>
        <w:rPr>
          <w:spacing w:val="-2"/>
        </w:rPr>
        <w:t>d</w:t>
      </w:r>
      <w:r>
        <w:rPr>
          <w:spacing w:val="1"/>
        </w:rPr>
        <w:t>o</w:t>
      </w:r>
      <w:r>
        <w:rPr>
          <w:spacing w:val="-1"/>
        </w:rPr>
        <w:t>u</w:t>
      </w:r>
      <w:r>
        <w:t xml:space="preserve">s </w:t>
      </w:r>
      <w:r>
        <w:rPr>
          <w:spacing w:val="-1"/>
        </w:rPr>
        <w:t>b</w:t>
      </w:r>
      <w:r>
        <w:t>y</w:t>
      </w:r>
      <w:r>
        <w:rPr>
          <w:spacing w:val="46"/>
        </w:rPr>
        <w:t xml:space="preserve"> </w:t>
      </w:r>
      <w:r>
        <w:t>the</w:t>
      </w:r>
      <w:r>
        <w:rPr>
          <w:spacing w:val="44"/>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spacing w:val="1"/>
        </w:rPr>
        <w:t>r</w:t>
      </w:r>
      <w:r>
        <w:t>,</w:t>
      </w:r>
      <w:r>
        <w:rPr>
          <w:spacing w:val="44"/>
        </w:rPr>
        <w:t xml:space="preserve"> </w:t>
      </w:r>
      <w:r>
        <w:t>m</w:t>
      </w:r>
      <w:r>
        <w:rPr>
          <w:spacing w:val="-1"/>
        </w:rPr>
        <w:t>u</w:t>
      </w:r>
      <w:r>
        <w:t>st</w:t>
      </w:r>
      <w:r>
        <w:rPr>
          <w:spacing w:val="45"/>
        </w:rPr>
        <w:t xml:space="preserve"> </w:t>
      </w:r>
      <w:r>
        <w:rPr>
          <w:spacing w:val="-4"/>
        </w:rPr>
        <w:t>b</w:t>
      </w:r>
      <w:r>
        <w:t>e</w:t>
      </w:r>
      <w:r>
        <w:rPr>
          <w:spacing w:val="46"/>
        </w:rPr>
        <w:t xml:space="preserve"> </w:t>
      </w:r>
      <w:r>
        <w:t>tre</w:t>
      </w:r>
      <w:r>
        <w:rPr>
          <w:spacing w:val="-2"/>
        </w:rPr>
        <w:t>a</w:t>
      </w:r>
      <w:r>
        <w:t>ted</w:t>
      </w:r>
      <w:r>
        <w:rPr>
          <w:spacing w:val="45"/>
        </w:rPr>
        <w:t xml:space="preserve"> </w:t>
      </w:r>
      <w:r>
        <w:t>as</w:t>
      </w:r>
      <w:r>
        <w:rPr>
          <w:spacing w:val="43"/>
        </w:rPr>
        <w:t xml:space="preserve"> </w:t>
      </w:r>
      <w:proofErr w:type="gramStart"/>
      <w:r>
        <w:t>such</w:t>
      </w:r>
      <w:proofErr w:type="gramEnd"/>
      <w:r>
        <w:rPr>
          <w:spacing w:val="44"/>
        </w:rPr>
        <w:t xml:space="preserve"> </w:t>
      </w:r>
      <w:r>
        <w:t>a</w:t>
      </w:r>
      <w:r>
        <w:rPr>
          <w:spacing w:val="-1"/>
        </w:rPr>
        <w:t>n</w:t>
      </w:r>
      <w:r>
        <w:t>d</w:t>
      </w:r>
      <w:r>
        <w:rPr>
          <w:spacing w:val="45"/>
        </w:rPr>
        <w:t xml:space="preserve"> </w:t>
      </w:r>
      <w:r>
        <w:rPr>
          <w:spacing w:val="-1"/>
        </w:rPr>
        <w:t>d</w:t>
      </w:r>
      <w:r>
        <w:t>i</w:t>
      </w:r>
      <w:r>
        <w:rPr>
          <w:spacing w:val="-3"/>
        </w:rPr>
        <w:t>s</w:t>
      </w:r>
      <w:r>
        <w:rPr>
          <w:spacing w:val="-1"/>
        </w:rPr>
        <w:t>p</w:t>
      </w:r>
      <w:r>
        <w:rPr>
          <w:spacing w:val="1"/>
        </w:rPr>
        <w:t>o</w:t>
      </w:r>
      <w:r>
        <w:t>sed</w:t>
      </w:r>
      <w:r>
        <w:rPr>
          <w:spacing w:val="43"/>
        </w:rPr>
        <w:t xml:space="preserve"> </w:t>
      </w:r>
      <w:r>
        <w:rPr>
          <w:spacing w:val="1"/>
        </w:rPr>
        <w:t>o</w:t>
      </w:r>
      <w:r>
        <w:t>f</w:t>
      </w:r>
      <w:r>
        <w:rPr>
          <w:spacing w:val="45"/>
        </w:rPr>
        <w:t xml:space="preserve"> </w:t>
      </w:r>
      <w:r>
        <w:t>at</w:t>
      </w:r>
      <w:r>
        <w:rPr>
          <w:spacing w:val="44"/>
        </w:rPr>
        <w:t xml:space="preserve"> </w:t>
      </w:r>
      <w:r>
        <w:t>a</w:t>
      </w:r>
      <w:r>
        <w:rPr>
          <w:spacing w:val="46"/>
        </w:rPr>
        <w:t xml:space="preserve"> </w:t>
      </w:r>
      <w:r>
        <w:t>reg</w:t>
      </w:r>
      <w:r>
        <w:rPr>
          <w:spacing w:val="-1"/>
        </w:rPr>
        <w:t>i</w:t>
      </w:r>
      <w:r>
        <w:rPr>
          <w:spacing w:val="-3"/>
        </w:rPr>
        <w:t>s</w:t>
      </w:r>
      <w:r>
        <w:t>te</w:t>
      </w:r>
      <w:r>
        <w:rPr>
          <w:spacing w:val="-3"/>
        </w:rPr>
        <w:t>r</w:t>
      </w:r>
      <w:r>
        <w:t>ed</w:t>
      </w:r>
      <w:r>
        <w:rPr>
          <w:spacing w:val="46"/>
        </w:rPr>
        <w:t xml:space="preserve"> </w:t>
      </w:r>
      <w:r>
        <w:rPr>
          <w:spacing w:val="-3"/>
        </w:rPr>
        <w:t>l</w:t>
      </w:r>
      <w:r>
        <w:t>a</w:t>
      </w:r>
      <w:r>
        <w:rPr>
          <w:spacing w:val="-1"/>
        </w:rPr>
        <w:t>nd</w:t>
      </w:r>
      <w:r>
        <w:t>fi</w:t>
      </w:r>
      <w:r>
        <w:rPr>
          <w:spacing w:val="-1"/>
        </w:rPr>
        <w:t>l</w:t>
      </w:r>
      <w:r>
        <w:t>l</w:t>
      </w:r>
      <w:r>
        <w:rPr>
          <w:spacing w:val="45"/>
        </w:rPr>
        <w:t xml:space="preserve"> </w:t>
      </w:r>
      <w:r>
        <w:t>site</w:t>
      </w:r>
      <w:r>
        <w:rPr>
          <w:spacing w:val="2"/>
        </w:rPr>
        <w:t xml:space="preserve"> </w:t>
      </w:r>
      <w:r>
        <w:rPr>
          <w:spacing w:val="-1"/>
        </w:rPr>
        <w:t>b</w:t>
      </w:r>
      <w:r>
        <w:t>y</w:t>
      </w:r>
      <w:r>
        <w:rPr>
          <w:spacing w:val="44"/>
        </w:rPr>
        <w:t xml:space="preserve"> </w:t>
      </w:r>
      <w:r>
        <w:t xml:space="preserve">the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rPr>
        <w:t>r</w:t>
      </w:r>
      <w:r>
        <w:rPr>
          <w:rFonts w:cs="Calibri"/>
          <w:i/>
          <w:spacing w:val="5"/>
        </w:rPr>
        <w:t xml:space="preserve"> </w:t>
      </w:r>
      <w:r>
        <w:t>A</w:t>
      </w:r>
      <w:r>
        <w:rPr>
          <w:spacing w:val="-1"/>
        </w:rPr>
        <w:t>l</w:t>
      </w:r>
      <w:r>
        <w:t>l</w:t>
      </w:r>
      <w:r>
        <w:rPr>
          <w:spacing w:val="3"/>
        </w:rPr>
        <w:t xml:space="preserve"> </w:t>
      </w:r>
      <w:r>
        <w:rPr>
          <w:spacing w:val="-1"/>
        </w:rPr>
        <w:t>d</w:t>
      </w:r>
      <w:r>
        <w:t>is</w:t>
      </w:r>
      <w:r>
        <w:rPr>
          <w:spacing w:val="-2"/>
        </w:rPr>
        <w:t>p</w:t>
      </w:r>
      <w:r>
        <w:rPr>
          <w:spacing w:val="1"/>
        </w:rPr>
        <w:t>o</w:t>
      </w:r>
      <w:r>
        <w:t>sal</w:t>
      </w:r>
      <w:r>
        <w:rPr>
          <w:spacing w:val="3"/>
        </w:rPr>
        <w:t xml:space="preserve"> </w:t>
      </w:r>
      <w:r>
        <w:t>c</w:t>
      </w:r>
      <w:r>
        <w:rPr>
          <w:spacing w:val="-2"/>
        </w:rPr>
        <w:t>e</w:t>
      </w:r>
      <w:r>
        <w:t>rtif</w:t>
      </w:r>
      <w:r>
        <w:rPr>
          <w:spacing w:val="-1"/>
        </w:rPr>
        <w:t>i</w:t>
      </w:r>
      <w:r>
        <w:t>cates</w:t>
      </w:r>
      <w:r>
        <w:rPr>
          <w:spacing w:val="3"/>
        </w:rPr>
        <w:t xml:space="preserve"> </w:t>
      </w:r>
      <w:r>
        <w:rPr>
          <w:spacing w:val="-2"/>
        </w:rPr>
        <w:t>t</w:t>
      </w:r>
      <w:r>
        <w:t>o</w:t>
      </w:r>
      <w:r>
        <w:rPr>
          <w:spacing w:val="4"/>
        </w:rPr>
        <w:t xml:space="preserve"> </w:t>
      </w:r>
      <w:r>
        <w:rPr>
          <w:spacing w:val="-1"/>
        </w:rPr>
        <w:t>b</w:t>
      </w:r>
      <w:r>
        <w:t>e</w:t>
      </w:r>
      <w:r>
        <w:rPr>
          <w:spacing w:val="4"/>
        </w:rPr>
        <w:t xml:space="preserve"> </w:t>
      </w:r>
      <w:r>
        <w:rPr>
          <w:spacing w:val="-1"/>
        </w:rPr>
        <w:t>h</w:t>
      </w:r>
      <w:r>
        <w:t>a</w:t>
      </w:r>
      <w:r>
        <w:rPr>
          <w:spacing w:val="-1"/>
        </w:rPr>
        <w:t>nd</w:t>
      </w:r>
      <w:r>
        <w:t>ed</w:t>
      </w:r>
      <w:r>
        <w:rPr>
          <w:spacing w:val="3"/>
        </w:rPr>
        <w:t xml:space="preserve"> </w:t>
      </w:r>
      <w:r>
        <w:t>to</w:t>
      </w:r>
      <w:r>
        <w:rPr>
          <w:spacing w:val="4"/>
        </w:rPr>
        <w:t xml:space="preserve"> </w:t>
      </w:r>
      <w:r>
        <w:t>the</w:t>
      </w:r>
      <w:r>
        <w:rPr>
          <w:spacing w:val="7"/>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rPr>
        <w:t>rs’</w:t>
      </w:r>
      <w:r>
        <w:rPr>
          <w:rFonts w:cs="Calibri"/>
          <w:i/>
          <w:spacing w:val="5"/>
        </w:rPr>
        <w:t xml:space="preserve"> </w:t>
      </w:r>
      <w:r>
        <w:t>su</w:t>
      </w:r>
      <w:r>
        <w:rPr>
          <w:spacing w:val="-2"/>
        </w:rPr>
        <w:t>p</w:t>
      </w:r>
      <w:r>
        <w:t>e</w:t>
      </w:r>
      <w:r>
        <w:rPr>
          <w:spacing w:val="-3"/>
        </w:rPr>
        <w:t>r</w:t>
      </w:r>
      <w:r>
        <w:t>vi</w:t>
      </w:r>
      <w:r>
        <w:rPr>
          <w:spacing w:val="-3"/>
        </w:rPr>
        <w:t>s</w:t>
      </w:r>
      <w:r>
        <w:rPr>
          <w:spacing w:val="1"/>
        </w:rPr>
        <w:t>o</w:t>
      </w:r>
      <w:r>
        <w:t>r</w:t>
      </w:r>
      <w:r>
        <w:rPr>
          <w:spacing w:val="3"/>
        </w:rPr>
        <w:t xml:space="preserve"> </w:t>
      </w:r>
      <w:r>
        <w:t>as</w:t>
      </w:r>
      <w:r>
        <w:rPr>
          <w:spacing w:val="3"/>
        </w:rPr>
        <w:t xml:space="preserve"> </w:t>
      </w:r>
      <w:r>
        <w:t>e</w:t>
      </w:r>
      <w:r>
        <w:rPr>
          <w:spacing w:val="1"/>
        </w:rPr>
        <w:t>v</w:t>
      </w:r>
      <w:r>
        <w:t>i</w:t>
      </w:r>
      <w:r>
        <w:rPr>
          <w:spacing w:val="-2"/>
        </w:rPr>
        <w:t>d</w:t>
      </w:r>
      <w:r>
        <w:t>en</w:t>
      </w:r>
      <w:r>
        <w:rPr>
          <w:spacing w:val="-3"/>
        </w:rPr>
        <w:t>c</w:t>
      </w:r>
      <w:r>
        <w:t>e</w:t>
      </w:r>
      <w:r>
        <w:rPr>
          <w:spacing w:val="4"/>
        </w:rPr>
        <w:t xml:space="preserve"> </w:t>
      </w:r>
      <w:r>
        <w:rPr>
          <w:spacing w:val="-2"/>
        </w:rPr>
        <w:t>o</w:t>
      </w:r>
      <w:r>
        <w:t xml:space="preserve">f </w:t>
      </w:r>
      <w:r>
        <w:rPr>
          <w:spacing w:val="-1"/>
        </w:rPr>
        <w:t>d</w:t>
      </w:r>
      <w:r>
        <w:t>is</w:t>
      </w:r>
      <w:r>
        <w:rPr>
          <w:spacing w:val="-2"/>
        </w:rPr>
        <w:t>p</w:t>
      </w:r>
      <w:r>
        <w:rPr>
          <w:spacing w:val="1"/>
        </w:rPr>
        <w:t>o</w:t>
      </w:r>
      <w:r>
        <w:t xml:space="preserve">sal </w:t>
      </w:r>
      <w:r>
        <w:rPr>
          <w:spacing w:val="-1"/>
        </w:rPr>
        <w:t>b</w:t>
      </w:r>
      <w:r>
        <w:t>y</w:t>
      </w:r>
      <w:r>
        <w:rPr>
          <w:spacing w:val="-2"/>
        </w:rPr>
        <w:t xml:space="preserve"> </w:t>
      </w:r>
      <w:r>
        <w:t>t</w:t>
      </w:r>
      <w:r>
        <w:rPr>
          <w:spacing w:val="-1"/>
        </w:rPr>
        <w:t>h</w:t>
      </w:r>
      <w:r>
        <w:t>e</w:t>
      </w:r>
      <w:r>
        <w:rPr>
          <w:spacing w:val="1"/>
        </w:rPr>
        <w:t xml:space="preserve"> </w:t>
      </w:r>
      <w:r>
        <w:rPr>
          <w:rFonts w:cs="Calibri"/>
          <w:i/>
        </w:rPr>
        <w:t>Co</w:t>
      </w:r>
      <w:r>
        <w:rPr>
          <w:rFonts w:cs="Calibri"/>
          <w:i/>
          <w:spacing w:val="-4"/>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spacing w:val="1"/>
        </w:rPr>
        <w:t>r</w:t>
      </w:r>
      <w:r>
        <w:t>.</w:t>
      </w:r>
    </w:p>
    <w:p w14:paraId="62F03D94" w14:textId="6FDC17D2" w:rsidR="007C62E7" w:rsidRDefault="007C62E7" w:rsidP="005B3361">
      <w:pPr>
        <w:pStyle w:val="BodyText"/>
        <w:numPr>
          <w:ilvl w:val="0"/>
          <w:numId w:val="31"/>
        </w:numPr>
        <w:tabs>
          <w:tab w:val="left" w:pos="833"/>
        </w:tabs>
        <w:spacing w:before="60"/>
        <w:ind w:right="118"/>
        <w:jc w:val="both"/>
      </w:pPr>
      <w:r>
        <w:t>The</w:t>
      </w:r>
      <w:r>
        <w:rPr>
          <w:spacing w:val="5"/>
        </w:rPr>
        <w:t xml:space="preserve"> </w:t>
      </w:r>
      <w:r>
        <w:t>sl</w:t>
      </w:r>
      <w:r>
        <w:rPr>
          <w:spacing w:val="-2"/>
        </w:rPr>
        <w:t>u</w:t>
      </w:r>
      <w:r>
        <w:rPr>
          <w:spacing w:val="-1"/>
        </w:rPr>
        <w:t>dg</w:t>
      </w:r>
      <w:r>
        <w:t>e</w:t>
      </w:r>
      <w:r>
        <w:rPr>
          <w:spacing w:val="5"/>
        </w:rPr>
        <w:t xml:space="preserve"> </w:t>
      </w:r>
      <w:proofErr w:type="gramStart"/>
      <w:r>
        <w:rPr>
          <w:spacing w:val="-1"/>
        </w:rPr>
        <w:t>n</w:t>
      </w:r>
      <w:r>
        <w:t>eed</w:t>
      </w:r>
      <w:proofErr w:type="gramEnd"/>
      <w:r>
        <w:rPr>
          <w:spacing w:val="4"/>
        </w:rPr>
        <w:t xml:space="preserve"> </w:t>
      </w:r>
      <w:r>
        <w:rPr>
          <w:spacing w:val="-2"/>
        </w:rPr>
        <w:t>t</w:t>
      </w:r>
      <w:r>
        <w:t>o</w:t>
      </w:r>
      <w:r>
        <w:rPr>
          <w:spacing w:val="6"/>
        </w:rPr>
        <w:t xml:space="preserve"> </w:t>
      </w:r>
      <w:r>
        <w:rPr>
          <w:spacing w:val="-1"/>
        </w:rPr>
        <w:t>b</w:t>
      </w:r>
      <w:r>
        <w:t>e</w:t>
      </w:r>
      <w:r>
        <w:rPr>
          <w:spacing w:val="5"/>
        </w:rPr>
        <w:t xml:space="preserve"> </w:t>
      </w:r>
      <w:r w:rsidR="009916C0">
        <w:rPr>
          <w:spacing w:val="-1"/>
        </w:rPr>
        <w:t>agitat</w:t>
      </w:r>
      <w:r>
        <w:t>ed</w:t>
      </w:r>
      <w:r>
        <w:rPr>
          <w:spacing w:val="5"/>
        </w:rPr>
        <w:t xml:space="preserve"> </w:t>
      </w:r>
      <w:r>
        <w:t>a</w:t>
      </w:r>
      <w:r>
        <w:rPr>
          <w:spacing w:val="-1"/>
        </w:rPr>
        <w:t>n</w:t>
      </w:r>
      <w:r>
        <w:t>d</w:t>
      </w:r>
      <w:r>
        <w:rPr>
          <w:spacing w:val="4"/>
        </w:rPr>
        <w:t xml:space="preserve"> </w:t>
      </w:r>
      <w:r>
        <w:rPr>
          <w:spacing w:val="-1"/>
        </w:rPr>
        <w:t>pu</w:t>
      </w:r>
      <w:r>
        <w:t>m</w:t>
      </w:r>
      <w:r>
        <w:rPr>
          <w:spacing w:val="-1"/>
        </w:rPr>
        <w:t>p</w:t>
      </w:r>
      <w:r>
        <w:t>ed</w:t>
      </w:r>
      <w:r>
        <w:rPr>
          <w:spacing w:val="5"/>
        </w:rPr>
        <w:t xml:space="preserve"> </w:t>
      </w:r>
      <w:r>
        <w:t>i</w:t>
      </w:r>
      <w:r>
        <w:rPr>
          <w:spacing w:val="-2"/>
        </w:rPr>
        <w:t>n</w:t>
      </w:r>
      <w:r>
        <w:t>to</w:t>
      </w:r>
      <w:r>
        <w:rPr>
          <w:spacing w:val="6"/>
        </w:rPr>
        <w:t xml:space="preserve"> </w:t>
      </w:r>
      <w:r>
        <w:rPr>
          <w:spacing w:val="-1"/>
        </w:rPr>
        <w:t>b</w:t>
      </w:r>
      <w:r>
        <w:t>a</w:t>
      </w:r>
      <w:r>
        <w:rPr>
          <w:spacing w:val="-4"/>
        </w:rPr>
        <w:t>g</w:t>
      </w:r>
      <w:r>
        <w:t>s</w:t>
      </w:r>
      <w:r>
        <w:rPr>
          <w:spacing w:val="5"/>
        </w:rPr>
        <w:t xml:space="preserve"> </w:t>
      </w:r>
      <w:r>
        <w:rPr>
          <w:spacing w:val="-1"/>
        </w:rPr>
        <w:t>p</w:t>
      </w:r>
      <w:r>
        <w:t>laced</w:t>
      </w:r>
      <w:r>
        <w:rPr>
          <w:spacing w:val="4"/>
        </w:rPr>
        <w:t xml:space="preserve"> </w:t>
      </w:r>
      <w:r>
        <w:rPr>
          <w:spacing w:val="1"/>
        </w:rPr>
        <w:t>o</w:t>
      </w:r>
      <w:r>
        <w:t>n</w:t>
      </w:r>
      <w:r>
        <w:rPr>
          <w:spacing w:val="4"/>
        </w:rPr>
        <w:t xml:space="preserve"> </w:t>
      </w:r>
      <w:r>
        <w:t>a</w:t>
      </w:r>
      <w:r>
        <w:rPr>
          <w:spacing w:val="5"/>
        </w:rPr>
        <w:t xml:space="preserve"> </w:t>
      </w:r>
      <w:r>
        <w:rPr>
          <w:spacing w:val="-1"/>
        </w:rPr>
        <w:t>p</w:t>
      </w:r>
      <w:r>
        <w:t>last</w:t>
      </w:r>
      <w:r>
        <w:rPr>
          <w:spacing w:val="-3"/>
        </w:rPr>
        <w:t>i</w:t>
      </w:r>
      <w:r>
        <w:t>c</w:t>
      </w:r>
      <w:r>
        <w:rPr>
          <w:spacing w:val="5"/>
        </w:rPr>
        <w:t xml:space="preserve"> </w:t>
      </w:r>
      <w:r>
        <w:t>sail</w:t>
      </w:r>
      <w:r>
        <w:rPr>
          <w:spacing w:val="4"/>
        </w:rPr>
        <w:t xml:space="preserve"> </w:t>
      </w:r>
      <w:r>
        <w:rPr>
          <w:spacing w:val="-2"/>
        </w:rPr>
        <w:t>t</w:t>
      </w:r>
      <w:r>
        <w:t>o</w:t>
      </w:r>
      <w:r>
        <w:rPr>
          <w:spacing w:val="3"/>
        </w:rPr>
        <w:t xml:space="preserve"> </w:t>
      </w:r>
      <w:r>
        <w:t>ena</w:t>
      </w:r>
      <w:r>
        <w:rPr>
          <w:spacing w:val="-2"/>
        </w:rPr>
        <w:t>b</w:t>
      </w:r>
      <w:r>
        <w:t>le</w:t>
      </w:r>
      <w:r>
        <w:rPr>
          <w:spacing w:val="5"/>
        </w:rPr>
        <w:t xml:space="preserve"> </w:t>
      </w:r>
      <w:r>
        <w:rPr>
          <w:spacing w:val="-1"/>
        </w:rPr>
        <w:t>d</w:t>
      </w:r>
      <w:r>
        <w:t>ew</w:t>
      </w:r>
      <w:r>
        <w:rPr>
          <w:spacing w:val="-3"/>
        </w:rPr>
        <w:t>a</w:t>
      </w:r>
      <w:r>
        <w:t>teri</w:t>
      </w:r>
      <w:r>
        <w:rPr>
          <w:spacing w:val="-2"/>
        </w:rPr>
        <w:t>n</w:t>
      </w:r>
      <w:r>
        <w:t>g a</w:t>
      </w:r>
      <w:r>
        <w:rPr>
          <w:spacing w:val="-1"/>
        </w:rPr>
        <w:t>n</w:t>
      </w:r>
      <w:r>
        <w:t>d</w:t>
      </w:r>
      <w:r>
        <w:rPr>
          <w:spacing w:val="-1"/>
        </w:rPr>
        <w:t xml:space="preserve"> </w:t>
      </w:r>
      <w:r>
        <w:t>dryi</w:t>
      </w:r>
      <w:r>
        <w:rPr>
          <w:spacing w:val="-1"/>
        </w:rPr>
        <w:t>n</w:t>
      </w:r>
      <w:r>
        <w:t>g</w:t>
      </w:r>
      <w:r>
        <w:rPr>
          <w:spacing w:val="-1"/>
        </w:rPr>
        <w:t xml:space="preserve"> </w:t>
      </w:r>
      <w:r>
        <w:t>bef</w:t>
      </w:r>
      <w:r>
        <w:rPr>
          <w:spacing w:val="1"/>
        </w:rPr>
        <w:t>o</w:t>
      </w:r>
      <w:r>
        <w:rPr>
          <w:spacing w:val="-3"/>
        </w:rPr>
        <w:t>r</w:t>
      </w:r>
      <w:r>
        <w:t>e r</w:t>
      </w:r>
      <w:r>
        <w:rPr>
          <w:spacing w:val="-3"/>
        </w:rPr>
        <w:t>e</w:t>
      </w:r>
      <w:r>
        <w:rPr>
          <w:spacing w:val="-2"/>
        </w:rPr>
        <w:t>m</w:t>
      </w:r>
      <w:r>
        <w:rPr>
          <w:spacing w:val="1"/>
        </w:rPr>
        <w:t>o</w:t>
      </w:r>
      <w:r>
        <w:t>val.</w:t>
      </w:r>
    </w:p>
    <w:p w14:paraId="35775253" w14:textId="77777777" w:rsidR="007C62E7" w:rsidRDefault="007C62E7" w:rsidP="005B3361">
      <w:pPr>
        <w:pStyle w:val="BodyText"/>
        <w:numPr>
          <w:ilvl w:val="0"/>
          <w:numId w:val="31"/>
        </w:numPr>
        <w:tabs>
          <w:tab w:val="left" w:pos="833"/>
        </w:tabs>
        <w:ind w:right="117"/>
        <w:jc w:val="both"/>
      </w:pPr>
      <w:r>
        <w:t>W</w:t>
      </w:r>
      <w:r>
        <w:rPr>
          <w:spacing w:val="-1"/>
        </w:rPr>
        <w:t>h</w:t>
      </w:r>
      <w:r>
        <w:t>en</w:t>
      </w:r>
      <w:r>
        <w:rPr>
          <w:spacing w:val="7"/>
        </w:rPr>
        <w:t xml:space="preserve"> </w:t>
      </w:r>
      <w:r>
        <w:t>the</w:t>
      </w:r>
      <w:r>
        <w:rPr>
          <w:spacing w:val="7"/>
        </w:rPr>
        <w:t xml:space="preserve"> </w:t>
      </w:r>
      <w:r>
        <w:t>sl</w:t>
      </w:r>
      <w:r>
        <w:rPr>
          <w:spacing w:val="-2"/>
        </w:rPr>
        <w:t>u</w:t>
      </w:r>
      <w:r>
        <w:rPr>
          <w:spacing w:val="-1"/>
        </w:rPr>
        <w:t>dg</w:t>
      </w:r>
      <w:r>
        <w:t>e</w:t>
      </w:r>
      <w:r>
        <w:rPr>
          <w:spacing w:val="8"/>
        </w:rPr>
        <w:t xml:space="preserve"> </w:t>
      </w:r>
      <w:r>
        <w:t>is</w:t>
      </w:r>
      <w:r>
        <w:rPr>
          <w:spacing w:val="7"/>
        </w:rPr>
        <w:t xml:space="preserve"> </w:t>
      </w:r>
      <w:r>
        <w:rPr>
          <w:spacing w:val="-1"/>
        </w:rPr>
        <w:t>d</w:t>
      </w:r>
      <w:r>
        <w:t>ried</w:t>
      </w:r>
      <w:r>
        <w:rPr>
          <w:spacing w:val="7"/>
        </w:rPr>
        <w:t xml:space="preserve"> </w:t>
      </w:r>
      <w:r>
        <w:rPr>
          <w:spacing w:val="1"/>
        </w:rPr>
        <w:t>o</w:t>
      </w:r>
      <w:r>
        <w:rPr>
          <w:spacing w:val="-1"/>
        </w:rPr>
        <w:t>u</w:t>
      </w:r>
      <w:r>
        <w:t>t</w:t>
      </w:r>
      <w:r>
        <w:rPr>
          <w:spacing w:val="8"/>
        </w:rPr>
        <w:t xml:space="preserve"> </w:t>
      </w:r>
      <w:r>
        <w:t>it</w:t>
      </w:r>
      <w:r>
        <w:rPr>
          <w:spacing w:val="7"/>
        </w:rPr>
        <w:t xml:space="preserve"> </w:t>
      </w:r>
      <w:r>
        <w:t>m</w:t>
      </w:r>
      <w:r>
        <w:rPr>
          <w:spacing w:val="-1"/>
        </w:rPr>
        <w:t>u</w:t>
      </w:r>
      <w:r>
        <w:t>st</w:t>
      </w:r>
      <w:r>
        <w:rPr>
          <w:spacing w:val="15"/>
        </w:rPr>
        <w:t xml:space="preserve"> </w:t>
      </w:r>
      <w:r>
        <w:rPr>
          <w:spacing w:val="-1"/>
        </w:rPr>
        <w:t>b</w:t>
      </w:r>
      <w:r>
        <w:t>e</w:t>
      </w:r>
      <w:r>
        <w:rPr>
          <w:spacing w:val="8"/>
        </w:rPr>
        <w:t xml:space="preserve"> </w:t>
      </w:r>
      <w:r>
        <w:t>c</w:t>
      </w:r>
      <w:r>
        <w:rPr>
          <w:spacing w:val="1"/>
        </w:rPr>
        <w:t>o</w:t>
      </w:r>
      <w:r>
        <w:t>l</w:t>
      </w:r>
      <w:r>
        <w:rPr>
          <w:spacing w:val="-1"/>
        </w:rPr>
        <w:t>l</w:t>
      </w:r>
      <w:r>
        <w:rPr>
          <w:spacing w:val="-2"/>
        </w:rPr>
        <w:t>e</w:t>
      </w:r>
      <w:r>
        <w:t>ct</w:t>
      </w:r>
      <w:r>
        <w:rPr>
          <w:spacing w:val="1"/>
        </w:rPr>
        <w:t>e</w:t>
      </w:r>
      <w:r>
        <w:t>d</w:t>
      </w:r>
      <w:r>
        <w:rPr>
          <w:spacing w:val="6"/>
        </w:rPr>
        <w:t xml:space="preserve"> </w:t>
      </w:r>
      <w:r>
        <w:t>a</w:t>
      </w:r>
      <w:r>
        <w:rPr>
          <w:spacing w:val="-4"/>
        </w:rPr>
        <w:t>n</w:t>
      </w:r>
      <w:r>
        <w:t>d</w:t>
      </w:r>
      <w:r>
        <w:rPr>
          <w:spacing w:val="6"/>
        </w:rPr>
        <w:t xml:space="preserve"> </w:t>
      </w:r>
      <w:r>
        <w:t>tra</w:t>
      </w:r>
      <w:r>
        <w:rPr>
          <w:spacing w:val="-1"/>
        </w:rPr>
        <w:t>n</w:t>
      </w:r>
      <w:r>
        <w:t>sported</w:t>
      </w:r>
      <w:r>
        <w:rPr>
          <w:spacing w:val="7"/>
        </w:rPr>
        <w:t xml:space="preserve"> </w:t>
      </w:r>
      <w:r>
        <w:t>in</w:t>
      </w:r>
      <w:r>
        <w:rPr>
          <w:spacing w:val="6"/>
        </w:rPr>
        <w:t xml:space="preserve"> </w:t>
      </w:r>
      <w:r>
        <w:t>trucks</w:t>
      </w:r>
      <w:r>
        <w:rPr>
          <w:spacing w:val="7"/>
        </w:rPr>
        <w:t xml:space="preserve"> </w:t>
      </w:r>
      <w:r>
        <w:rPr>
          <w:spacing w:val="-2"/>
        </w:rPr>
        <w:t>t</w:t>
      </w:r>
      <w:r>
        <w:t>o</w:t>
      </w:r>
      <w:r>
        <w:rPr>
          <w:spacing w:val="8"/>
        </w:rPr>
        <w:t xml:space="preserve"> </w:t>
      </w:r>
      <w:r>
        <w:rPr>
          <w:spacing w:val="-2"/>
        </w:rPr>
        <w:t>t</w:t>
      </w:r>
      <w:r>
        <w:rPr>
          <w:spacing w:val="-1"/>
        </w:rPr>
        <w:t>h</w:t>
      </w:r>
      <w:r>
        <w:t>e</w:t>
      </w:r>
      <w:r>
        <w:rPr>
          <w:spacing w:val="8"/>
        </w:rPr>
        <w:t xml:space="preserve"> </w:t>
      </w:r>
      <w:r>
        <w:t>ash</w:t>
      </w:r>
      <w:r>
        <w:rPr>
          <w:spacing w:val="6"/>
        </w:rPr>
        <w:t xml:space="preserve"> </w:t>
      </w:r>
      <w:r>
        <w:rPr>
          <w:spacing w:val="-1"/>
        </w:rPr>
        <w:t>d</w:t>
      </w:r>
      <w:r>
        <w:t>am</w:t>
      </w:r>
      <w:r>
        <w:rPr>
          <w:spacing w:val="8"/>
        </w:rPr>
        <w:t xml:space="preserve"> </w:t>
      </w:r>
      <w:r>
        <w:t>where it wi</w:t>
      </w:r>
      <w:r>
        <w:rPr>
          <w:spacing w:val="-1"/>
        </w:rPr>
        <w:t>l</w:t>
      </w:r>
      <w:r>
        <w:t>l be</w:t>
      </w:r>
      <w:r>
        <w:rPr>
          <w:spacing w:val="-3"/>
        </w:rPr>
        <w:t xml:space="preserve"> </w:t>
      </w:r>
      <w:r>
        <w:t>dis</w:t>
      </w:r>
      <w:r>
        <w:rPr>
          <w:spacing w:val="-2"/>
        </w:rPr>
        <w:t>p</w:t>
      </w:r>
      <w:r>
        <w:rPr>
          <w:spacing w:val="1"/>
        </w:rPr>
        <w:t>o</w:t>
      </w:r>
      <w:r>
        <w:rPr>
          <w:spacing w:val="-3"/>
        </w:rPr>
        <w:t>s</w:t>
      </w:r>
      <w:r>
        <w:t xml:space="preserve">ed </w:t>
      </w:r>
      <w:r>
        <w:rPr>
          <w:spacing w:val="1"/>
        </w:rPr>
        <w:t>o</w:t>
      </w:r>
      <w:r>
        <w:t>f.</w:t>
      </w:r>
    </w:p>
    <w:p w14:paraId="3D9E01C9" w14:textId="77777777" w:rsidR="007C62E7" w:rsidRDefault="007C62E7" w:rsidP="005B3361">
      <w:pPr>
        <w:pStyle w:val="BodyText"/>
        <w:numPr>
          <w:ilvl w:val="0"/>
          <w:numId w:val="31"/>
        </w:numPr>
        <w:tabs>
          <w:tab w:val="left" w:pos="833"/>
        </w:tabs>
        <w:spacing w:before="8" w:line="266" w:lineRule="exact"/>
        <w:ind w:right="117"/>
        <w:jc w:val="both"/>
      </w:pPr>
      <w:r>
        <w:t>The</w:t>
      </w:r>
      <w:r>
        <w:rPr>
          <w:spacing w:val="14"/>
        </w:rPr>
        <w:t xml:space="preserve"> </w:t>
      </w:r>
      <w:r>
        <w:t>trucks</w:t>
      </w:r>
      <w:r>
        <w:rPr>
          <w:spacing w:val="15"/>
        </w:rPr>
        <w:t xml:space="preserve"> </w:t>
      </w:r>
      <w:r>
        <w:t>l</w:t>
      </w:r>
      <w:r>
        <w:rPr>
          <w:spacing w:val="-2"/>
        </w:rPr>
        <w:t>o</w:t>
      </w:r>
      <w:r>
        <w:t>ad</w:t>
      </w:r>
      <w:r>
        <w:rPr>
          <w:spacing w:val="13"/>
        </w:rPr>
        <w:t xml:space="preserve"> </w:t>
      </w:r>
      <w:r>
        <w:rPr>
          <w:spacing w:val="-1"/>
        </w:rPr>
        <w:t>b</w:t>
      </w:r>
      <w:r>
        <w:t>ays</w:t>
      </w:r>
      <w:r>
        <w:rPr>
          <w:spacing w:val="15"/>
        </w:rPr>
        <w:t xml:space="preserve"> </w:t>
      </w:r>
      <w:r>
        <w:t>m</w:t>
      </w:r>
      <w:r>
        <w:rPr>
          <w:spacing w:val="-1"/>
        </w:rPr>
        <w:t>u</w:t>
      </w:r>
      <w:r>
        <w:t>st</w:t>
      </w:r>
      <w:r>
        <w:rPr>
          <w:spacing w:val="12"/>
        </w:rPr>
        <w:t xml:space="preserve"> </w:t>
      </w:r>
      <w:r>
        <w:rPr>
          <w:spacing w:val="-1"/>
        </w:rPr>
        <w:t>b</w:t>
      </w:r>
      <w:r>
        <w:t>e</w:t>
      </w:r>
      <w:r>
        <w:rPr>
          <w:spacing w:val="15"/>
        </w:rPr>
        <w:t xml:space="preserve"> </w:t>
      </w:r>
      <w:r>
        <w:t>sealed</w:t>
      </w:r>
      <w:r>
        <w:rPr>
          <w:spacing w:val="14"/>
        </w:rPr>
        <w:t xml:space="preserve"> </w:t>
      </w:r>
      <w:r>
        <w:t>to</w:t>
      </w:r>
      <w:r>
        <w:rPr>
          <w:spacing w:val="16"/>
        </w:rPr>
        <w:t xml:space="preserve"> </w:t>
      </w:r>
      <w:r>
        <w:rPr>
          <w:spacing w:val="-1"/>
        </w:rPr>
        <w:t>p</w:t>
      </w:r>
      <w:r>
        <w:t>r</w:t>
      </w:r>
      <w:r>
        <w:rPr>
          <w:spacing w:val="-3"/>
        </w:rPr>
        <w:t>e</w:t>
      </w:r>
      <w:r>
        <w:t>ve</w:t>
      </w:r>
      <w:r>
        <w:rPr>
          <w:spacing w:val="-3"/>
        </w:rPr>
        <w:t>n</w:t>
      </w:r>
      <w:r>
        <w:t>t</w:t>
      </w:r>
      <w:r>
        <w:rPr>
          <w:spacing w:val="15"/>
        </w:rPr>
        <w:t xml:space="preserve"> </w:t>
      </w:r>
      <w:r>
        <w:t>sp</w:t>
      </w:r>
      <w:r>
        <w:rPr>
          <w:spacing w:val="-2"/>
        </w:rPr>
        <w:t>i</w:t>
      </w:r>
      <w:r>
        <w:t>l</w:t>
      </w:r>
      <w:r>
        <w:rPr>
          <w:spacing w:val="-1"/>
        </w:rPr>
        <w:t>l</w:t>
      </w:r>
      <w:r>
        <w:t>a</w:t>
      </w:r>
      <w:r>
        <w:rPr>
          <w:spacing w:val="-1"/>
        </w:rPr>
        <w:t>g</w:t>
      </w:r>
      <w:r>
        <w:t>es</w:t>
      </w:r>
      <w:r>
        <w:rPr>
          <w:spacing w:val="15"/>
        </w:rPr>
        <w:t xml:space="preserve"> </w:t>
      </w:r>
      <w:r>
        <w:t>alo</w:t>
      </w:r>
      <w:r>
        <w:rPr>
          <w:spacing w:val="-1"/>
        </w:rPr>
        <w:t>n</w:t>
      </w:r>
      <w:r>
        <w:t>g</w:t>
      </w:r>
      <w:r>
        <w:rPr>
          <w:spacing w:val="13"/>
        </w:rPr>
        <w:t xml:space="preserve"> </w:t>
      </w:r>
      <w:r>
        <w:t>the</w:t>
      </w:r>
      <w:r>
        <w:rPr>
          <w:spacing w:val="15"/>
        </w:rPr>
        <w:t xml:space="preserve"> </w:t>
      </w:r>
      <w:r>
        <w:t>road</w:t>
      </w:r>
      <w:r>
        <w:rPr>
          <w:spacing w:val="13"/>
        </w:rPr>
        <w:t xml:space="preserve"> </w:t>
      </w:r>
      <w:r>
        <w:rPr>
          <w:spacing w:val="-1"/>
        </w:rPr>
        <w:t>du</w:t>
      </w:r>
      <w:r>
        <w:t>ri</w:t>
      </w:r>
      <w:r>
        <w:rPr>
          <w:spacing w:val="-2"/>
        </w:rPr>
        <w:t>n</w:t>
      </w:r>
      <w:r>
        <w:t>g</w:t>
      </w:r>
      <w:r>
        <w:rPr>
          <w:spacing w:val="13"/>
        </w:rPr>
        <w:t xml:space="preserve"> </w:t>
      </w:r>
      <w:r>
        <w:t>tra</w:t>
      </w:r>
      <w:r>
        <w:rPr>
          <w:spacing w:val="-1"/>
        </w:rPr>
        <w:t>n</w:t>
      </w:r>
      <w:r>
        <w:t>sport</w:t>
      </w:r>
      <w:r>
        <w:rPr>
          <w:spacing w:val="-3"/>
        </w:rPr>
        <w:t>a</w:t>
      </w:r>
      <w:r>
        <w:t>ti</w:t>
      </w:r>
      <w:r>
        <w:rPr>
          <w:spacing w:val="1"/>
        </w:rPr>
        <w:t>o</w:t>
      </w:r>
      <w:r>
        <w:rPr>
          <w:spacing w:val="-1"/>
        </w:rPr>
        <w:t>n</w:t>
      </w:r>
      <w:r>
        <w:t>.</w:t>
      </w:r>
      <w:r>
        <w:rPr>
          <w:spacing w:val="14"/>
        </w:rPr>
        <w:t xml:space="preserve"> </w:t>
      </w:r>
      <w:r>
        <w:t>A</w:t>
      </w:r>
      <w:r>
        <w:rPr>
          <w:spacing w:val="-1"/>
        </w:rPr>
        <w:t>l</w:t>
      </w:r>
      <w:r>
        <w:t xml:space="preserve">l </w:t>
      </w:r>
      <w:r>
        <w:rPr>
          <w:spacing w:val="-1"/>
        </w:rPr>
        <w:t>d</w:t>
      </w:r>
      <w:r>
        <w:t>riv</w:t>
      </w:r>
      <w:r>
        <w:rPr>
          <w:spacing w:val="1"/>
        </w:rPr>
        <w:t>e</w:t>
      </w:r>
      <w:r>
        <w:t>rs</w:t>
      </w:r>
      <w:r>
        <w:rPr>
          <w:spacing w:val="-2"/>
        </w:rPr>
        <w:t xml:space="preserve"> </w:t>
      </w:r>
      <w:r>
        <w:t>m</w:t>
      </w:r>
      <w:r>
        <w:rPr>
          <w:spacing w:val="-1"/>
        </w:rPr>
        <w:t>u</w:t>
      </w:r>
      <w:r>
        <w:t>st</w:t>
      </w:r>
      <w:r>
        <w:rPr>
          <w:spacing w:val="-2"/>
        </w:rPr>
        <w:t xml:space="preserve"> </w:t>
      </w:r>
      <w:r>
        <w:t>be t</w:t>
      </w:r>
      <w:r>
        <w:rPr>
          <w:spacing w:val="-3"/>
        </w:rPr>
        <w:t>r</w:t>
      </w:r>
      <w:r>
        <w:t>ai</w:t>
      </w:r>
      <w:r>
        <w:rPr>
          <w:spacing w:val="-2"/>
        </w:rPr>
        <w:t>n</w:t>
      </w:r>
      <w:r>
        <w:t xml:space="preserve">ed </w:t>
      </w:r>
      <w:r>
        <w:rPr>
          <w:spacing w:val="-2"/>
        </w:rPr>
        <w:t>t</w:t>
      </w:r>
      <w:r>
        <w:t>o</w:t>
      </w:r>
      <w:r>
        <w:rPr>
          <w:spacing w:val="1"/>
        </w:rPr>
        <w:t xml:space="preserve"> </w:t>
      </w:r>
      <w:r>
        <w:rPr>
          <w:spacing w:val="-3"/>
        </w:rPr>
        <w:t>r</w:t>
      </w:r>
      <w:r>
        <w:t>e</w:t>
      </w:r>
      <w:r>
        <w:rPr>
          <w:spacing w:val="-1"/>
        </w:rPr>
        <w:t>m</w:t>
      </w:r>
      <w:r>
        <w:rPr>
          <w:spacing w:val="1"/>
        </w:rPr>
        <w:t>o</w:t>
      </w:r>
      <w:r>
        <w:rPr>
          <w:spacing w:val="-2"/>
        </w:rPr>
        <w:t>v</w:t>
      </w:r>
      <w:r>
        <w:t>e</w:t>
      </w:r>
      <w:r>
        <w:rPr>
          <w:spacing w:val="-2"/>
        </w:rPr>
        <w:t xml:space="preserve"> </w:t>
      </w:r>
      <w:r>
        <w:t>w</w:t>
      </w:r>
      <w:r>
        <w:rPr>
          <w:spacing w:val="2"/>
        </w:rPr>
        <w:t>a</w:t>
      </w:r>
      <w:r>
        <w:t>ste.</w:t>
      </w:r>
    </w:p>
    <w:p w14:paraId="71B7485E" w14:textId="77777777" w:rsidR="007C62E7" w:rsidRDefault="007C62E7" w:rsidP="005B3361">
      <w:pPr>
        <w:pStyle w:val="BodyText"/>
        <w:numPr>
          <w:ilvl w:val="0"/>
          <w:numId w:val="31"/>
        </w:numPr>
        <w:tabs>
          <w:tab w:val="left" w:pos="833"/>
        </w:tabs>
        <w:spacing w:before="6"/>
        <w:ind w:right="115"/>
        <w:jc w:val="both"/>
      </w:pPr>
      <w:r>
        <w:t>A</w:t>
      </w:r>
      <w:r>
        <w:rPr>
          <w:spacing w:val="-1"/>
        </w:rPr>
        <w:t>l</w:t>
      </w:r>
      <w:r>
        <w:t>l</w:t>
      </w:r>
      <w:r>
        <w:rPr>
          <w:spacing w:val="21"/>
        </w:rPr>
        <w:t xml:space="preserve"> </w:t>
      </w:r>
      <w:r>
        <w:t>sp</w:t>
      </w:r>
      <w:r>
        <w:rPr>
          <w:spacing w:val="-2"/>
        </w:rPr>
        <w:t>i</w:t>
      </w:r>
      <w:r>
        <w:t>l</w:t>
      </w:r>
      <w:r>
        <w:rPr>
          <w:spacing w:val="-1"/>
        </w:rPr>
        <w:t>l</w:t>
      </w:r>
      <w:r>
        <w:t>a</w:t>
      </w:r>
      <w:r>
        <w:rPr>
          <w:spacing w:val="-1"/>
        </w:rPr>
        <w:t>g</w:t>
      </w:r>
      <w:r>
        <w:t>es</w:t>
      </w:r>
      <w:r>
        <w:rPr>
          <w:spacing w:val="22"/>
        </w:rPr>
        <w:t xml:space="preserve"> </w:t>
      </w:r>
      <w:r>
        <w:rPr>
          <w:spacing w:val="-1"/>
        </w:rPr>
        <w:t>b</w:t>
      </w:r>
      <w:r>
        <w:t>y</w:t>
      </w:r>
      <w:r>
        <w:rPr>
          <w:spacing w:val="22"/>
        </w:rPr>
        <w:t xml:space="preserve"> </w:t>
      </w:r>
      <w:r>
        <w:t>the</w:t>
      </w:r>
      <w:r>
        <w:rPr>
          <w:spacing w:val="21"/>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4"/>
        </w:rPr>
        <w:t>a</w:t>
      </w:r>
      <w:r>
        <w:rPr>
          <w:rFonts w:cs="Calibri"/>
          <w:i/>
        </w:rPr>
        <w:t>ct</w:t>
      </w:r>
      <w:r>
        <w:rPr>
          <w:rFonts w:cs="Calibri"/>
          <w:i/>
          <w:spacing w:val="-1"/>
        </w:rPr>
        <w:t>o</w:t>
      </w:r>
      <w:r>
        <w:rPr>
          <w:rFonts w:cs="Calibri"/>
          <w:i/>
        </w:rPr>
        <w:t>r</w:t>
      </w:r>
      <w:r>
        <w:rPr>
          <w:rFonts w:cs="Calibri"/>
          <w:i/>
          <w:spacing w:val="23"/>
        </w:rPr>
        <w:t xml:space="preserve"> </w:t>
      </w:r>
      <w:r>
        <w:rPr>
          <w:spacing w:val="-2"/>
        </w:rPr>
        <w:t>t</w:t>
      </w:r>
      <w:r>
        <w:t>o</w:t>
      </w:r>
      <w:r>
        <w:rPr>
          <w:spacing w:val="23"/>
        </w:rPr>
        <w:t xml:space="preserve"> </w:t>
      </w:r>
      <w:r>
        <w:rPr>
          <w:spacing w:val="-1"/>
        </w:rPr>
        <w:t>b</w:t>
      </w:r>
      <w:r>
        <w:t>e</w:t>
      </w:r>
      <w:r>
        <w:rPr>
          <w:spacing w:val="20"/>
        </w:rPr>
        <w:t xml:space="preserve"> </w:t>
      </w:r>
      <w:r>
        <w:t>c</w:t>
      </w:r>
      <w:r>
        <w:rPr>
          <w:spacing w:val="1"/>
        </w:rPr>
        <w:t>o</w:t>
      </w:r>
      <w:r>
        <w:rPr>
          <w:spacing w:val="-1"/>
        </w:rPr>
        <w:t>n</w:t>
      </w:r>
      <w:r>
        <w:t>tai</w:t>
      </w:r>
      <w:r>
        <w:rPr>
          <w:spacing w:val="-4"/>
        </w:rPr>
        <w:t>n</w:t>
      </w:r>
      <w:r>
        <w:t>ed</w:t>
      </w:r>
      <w:r>
        <w:rPr>
          <w:spacing w:val="21"/>
        </w:rPr>
        <w:t xml:space="preserve"> </w:t>
      </w:r>
      <w:r>
        <w:t>a</w:t>
      </w:r>
      <w:r>
        <w:rPr>
          <w:spacing w:val="-1"/>
        </w:rPr>
        <w:t>n</w:t>
      </w:r>
      <w:r>
        <w:t>d</w:t>
      </w:r>
      <w:r>
        <w:rPr>
          <w:spacing w:val="21"/>
        </w:rPr>
        <w:t xml:space="preserve"> </w:t>
      </w:r>
      <w:r>
        <w:rPr>
          <w:spacing w:val="-3"/>
        </w:rPr>
        <w:t>c</w:t>
      </w:r>
      <w:r>
        <w:t>lea</w:t>
      </w:r>
      <w:r>
        <w:rPr>
          <w:spacing w:val="-1"/>
        </w:rPr>
        <w:t>n</w:t>
      </w:r>
      <w:r>
        <w:t>ed</w:t>
      </w:r>
      <w:r>
        <w:rPr>
          <w:spacing w:val="21"/>
        </w:rPr>
        <w:t xml:space="preserve"> </w:t>
      </w:r>
      <w:r>
        <w:t>in</w:t>
      </w:r>
      <w:r>
        <w:rPr>
          <w:spacing w:val="20"/>
        </w:rPr>
        <w:t xml:space="preserve"> </w:t>
      </w:r>
      <w:r>
        <w:t>the</w:t>
      </w:r>
      <w:r>
        <w:rPr>
          <w:spacing w:val="22"/>
        </w:rPr>
        <w:t xml:space="preserve"> </w:t>
      </w:r>
      <w:r>
        <w:rPr>
          <w:spacing w:val="-3"/>
        </w:rPr>
        <w:t>c</w:t>
      </w:r>
      <w:r>
        <w:rPr>
          <w:spacing w:val="1"/>
        </w:rPr>
        <w:t>o</w:t>
      </w:r>
      <w:r>
        <w:t>r</w:t>
      </w:r>
      <w:r>
        <w:rPr>
          <w:spacing w:val="-3"/>
        </w:rPr>
        <w:t>r</w:t>
      </w:r>
      <w:r>
        <w:t>ect</w:t>
      </w:r>
      <w:r>
        <w:rPr>
          <w:spacing w:val="23"/>
        </w:rPr>
        <w:t xml:space="preserve"> </w:t>
      </w:r>
      <w:r>
        <w:t>fas</w:t>
      </w:r>
      <w:r>
        <w:rPr>
          <w:spacing w:val="-2"/>
        </w:rPr>
        <w:t>h</w:t>
      </w:r>
      <w:r>
        <w:rPr>
          <w:spacing w:val="-3"/>
        </w:rPr>
        <w:t>i</w:t>
      </w:r>
      <w:r>
        <w:rPr>
          <w:spacing w:val="1"/>
        </w:rPr>
        <w:t>o</w:t>
      </w:r>
      <w:r>
        <w:t>n</w:t>
      </w:r>
      <w:r>
        <w:rPr>
          <w:spacing w:val="21"/>
        </w:rPr>
        <w:t xml:space="preserve"> </w:t>
      </w:r>
      <w:r>
        <w:rPr>
          <w:spacing w:val="-2"/>
        </w:rPr>
        <w:t>t</w:t>
      </w:r>
      <w:r>
        <w:t>o</w:t>
      </w:r>
      <w:r>
        <w:rPr>
          <w:spacing w:val="23"/>
        </w:rPr>
        <w:t xml:space="preserve"> </w:t>
      </w:r>
      <w:r>
        <w:rPr>
          <w:spacing w:val="-1"/>
        </w:rPr>
        <w:t>p</w:t>
      </w:r>
      <w:r>
        <w:t>r</w:t>
      </w:r>
      <w:r>
        <w:rPr>
          <w:spacing w:val="-3"/>
        </w:rPr>
        <w:t>e</w:t>
      </w:r>
      <w:r>
        <w:t>vent</w:t>
      </w:r>
      <w:r>
        <w:rPr>
          <w:spacing w:val="22"/>
        </w:rPr>
        <w:t xml:space="preserve"> </w:t>
      </w:r>
      <w:r>
        <w:t>a</w:t>
      </w:r>
      <w:r>
        <w:rPr>
          <w:spacing w:val="-4"/>
        </w:rPr>
        <w:t>n</w:t>
      </w:r>
      <w:r>
        <w:t>y sp</w:t>
      </w:r>
      <w:r>
        <w:rPr>
          <w:spacing w:val="-2"/>
        </w:rPr>
        <w:t>i</w:t>
      </w:r>
      <w:r>
        <w:t>l</w:t>
      </w:r>
      <w:r>
        <w:rPr>
          <w:spacing w:val="-1"/>
        </w:rPr>
        <w:t>l</w:t>
      </w:r>
      <w:r>
        <w:t>a</w:t>
      </w:r>
      <w:r>
        <w:rPr>
          <w:spacing w:val="-1"/>
        </w:rPr>
        <w:t>g</w:t>
      </w:r>
      <w:r>
        <w:t>e to</w:t>
      </w:r>
      <w:r>
        <w:rPr>
          <w:spacing w:val="-1"/>
        </w:rPr>
        <w:t xml:space="preserve"> </w:t>
      </w:r>
      <w:r>
        <w:t>t</w:t>
      </w:r>
      <w:r>
        <w:rPr>
          <w:spacing w:val="-1"/>
        </w:rPr>
        <w:t>h</w:t>
      </w:r>
      <w:r>
        <w:t>e</w:t>
      </w:r>
      <w:r>
        <w:rPr>
          <w:spacing w:val="-2"/>
        </w:rPr>
        <w:t xml:space="preserve"> </w:t>
      </w:r>
      <w:r>
        <w:t>envi</w:t>
      </w:r>
      <w:r>
        <w:rPr>
          <w:spacing w:val="-3"/>
        </w:rPr>
        <w:t>r</w:t>
      </w:r>
      <w:r>
        <w:rPr>
          <w:spacing w:val="1"/>
        </w:rPr>
        <w:t>o</w:t>
      </w:r>
      <w:r>
        <w:rPr>
          <w:spacing w:val="-4"/>
        </w:rPr>
        <w:t>n</w:t>
      </w:r>
      <w:r>
        <w:t>me</w:t>
      </w:r>
      <w:r>
        <w:rPr>
          <w:spacing w:val="-3"/>
        </w:rPr>
        <w:t>n</w:t>
      </w:r>
      <w:r>
        <w:t>t. All</w:t>
      </w:r>
      <w:r>
        <w:rPr>
          <w:spacing w:val="-1"/>
        </w:rPr>
        <w:t xml:space="preserve"> </w:t>
      </w:r>
      <w:r>
        <w:t>spi</w:t>
      </w:r>
      <w:r>
        <w:rPr>
          <w:spacing w:val="-1"/>
        </w:rPr>
        <w:t>l</w:t>
      </w:r>
      <w:r>
        <w:t>la</w:t>
      </w:r>
      <w:r>
        <w:rPr>
          <w:spacing w:val="-2"/>
        </w:rPr>
        <w:t>g</w:t>
      </w:r>
      <w:r>
        <w:t>es</w:t>
      </w:r>
      <w:r>
        <w:rPr>
          <w:spacing w:val="1"/>
        </w:rPr>
        <w:t xml:space="preserve"> </w:t>
      </w:r>
      <w:r>
        <w:rPr>
          <w:spacing w:val="-2"/>
        </w:rPr>
        <w:t>t</w:t>
      </w:r>
      <w:r>
        <w:t>o</w:t>
      </w:r>
      <w:r>
        <w:rPr>
          <w:spacing w:val="1"/>
        </w:rPr>
        <w:t xml:space="preserve"> </w:t>
      </w:r>
      <w:r>
        <w:rPr>
          <w:spacing w:val="-3"/>
        </w:rPr>
        <w:t>b</w:t>
      </w:r>
      <w:r>
        <w:t>e re</w:t>
      </w:r>
      <w:r>
        <w:rPr>
          <w:spacing w:val="-3"/>
        </w:rPr>
        <w:t>p</w:t>
      </w:r>
      <w:r>
        <w:rPr>
          <w:spacing w:val="1"/>
        </w:rPr>
        <w:t>o</w:t>
      </w:r>
      <w:r>
        <w:t>r</w:t>
      </w:r>
      <w:r>
        <w:rPr>
          <w:spacing w:val="-3"/>
        </w:rPr>
        <w:t>t</w:t>
      </w:r>
      <w:r>
        <w:rPr>
          <w:spacing w:val="-2"/>
        </w:rPr>
        <w:t>e</w:t>
      </w:r>
      <w:r>
        <w:t>d</w:t>
      </w:r>
      <w:r>
        <w:rPr>
          <w:spacing w:val="-1"/>
        </w:rPr>
        <w:t xml:space="preserve"> </w:t>
      </w:r>
      <w:r>
        <w:t>i</w:t>
      </w:r>
      <w:r>
        <w:rPr>
          <w:spacing w:val="-1"/>
        </w:rPr>
        <w:t>m</w:t>
      </w:r>
      <w:r>
        <w:t>med</w:t>
      </w:r>
      <w:r>
        <w:rPr>
          <w:spacing w:val="-1"/>
        </w:rPr>
        <w:t>i</w:t>
      </w:r>
      <w:r>
        <w:t>a</w:t>
      </w:r>
      <w:r>
        <w:rPr>
          <w:spacing w:val="-3"/>
        </w:rPr>
        <w:t>t</w:t>
      </w:r>
      <w:r>
        <w:t>ely.</w:t>
      </w:r>
    </w:p>
    <w:p w14:paraId="1F6041E0" w14:textId="3A638063" w:rsidR="007C62E7" w:rsidRDefault="007C62E7" w:rsidP="005B3361">
      <w:pPr>
        <w:pStyle w:val="BodyText"/>
        <w:numPr>
          <w:ilvl w:val="0"/>
          <w:numId w:val="31"/>
        </w:numPr>
        <w:tabs>
          <w:tab w:val="left" w:pos="833"/>
        </w:tabs>
        <w:ind w:right="113"/>
        <w:jc w:val="both"/>
        <w:rPr>
          <w:rFonts w:cs="Calibri"/>
        </w:rPr>
      </w:pPr>
      <w:r>
        <w:t>A</w:t>
      </w:r>
      <w:r>
        <w:rPr>
          <w:spacing w:val="-1"/>
        </w:rPr>
        <w:t>l</w:t>
      </w:r>
      <w:r>
        <w:t>l veget</w:t>
      </w:r>
      <w:r>
        <w:rPr>
          <w:spacing w:val="-2"/>
        </w:rPr>
        <w:t>a</w:t>
      </w:r>
      <w:r>
        <w:t>ti</w:t>
      </w:r>
      <w:r>
        <w:rPr>
          <w:spacing w:val="1"/>
        </w:rPr>
        <w:t>o</w:t>
      </w:r>
      <w:r>
        <w:t>n</w:t>
      </w:r>
      <w:r>
        <w:rPr>
          <w:spacing w:val="-1"/>
        </w:rPr>
        <w:t xml:space="preserve"> </w:t>
      </w:r>
      <w:r>
        <w:t>r</w:t>
      </w:r>
      <w:r>
        <w:rPr>
          <w:spacing w:val="-2"/>
        </w:rPr>
        <w:t>em</w:t>
      </w:r>
      <w:r>
        <w:rPr>
          <w:spacing w:val="1"/>
        </w:rPr>
        <w:t>o</w:t>
      </w:r>
      <w:r>
        <w:rPr>
          <w:spacing w:val="-2"/>
        </w:rPr>
        <w:t>v</w:t>
      </w:r>
      <w:r>
        <w:t xml:space="preserve">ed </w:t>
      </w:r>
      <w:r>
        <w:rPr>
          <w:spacing w:val="1"/>
        </w:rPr>
        <w:t>m</w:t>
      </w:r>
      <w:r>
        <w:rPr>
          <w:spacing w:val="-4"/>
        </w:rPr>
        <w:t>u</w:t>
      </w:r>
      <w:r>
        <w:t>st</w:t>
      </w:r>
      <w:r>
        <w:rPr>
          <w:spacing w:val="1"/>
        </w:rPr>
        <w:t xml:space="preserve"> </w:t>
      </w:r>
      <w:r>
        <w:rPr>
          <w:spacing w:val="-1"/>
        </w:rPr>
        <w:t>b</w:t>
      </w:r>
      <w:r>
        <w:t xml:space="preserve">e </w:t>
      </w:r>
      <w:r>
        <w:rPr>
          <w:spacing w:val="-1"/>
        </w:rPr>
        <w:t>d</w:t>
      </w:r>
      <w:r>
        <w:t>ra</w:t>
      </w:r>
      <w:r>
        <w:rPr>
          <w:spacing w:val="-1"/>
        </w:rPr>
        <w:t>in</w:t>
      </w:r>
      <w:r>
        <w:t xml:space="preserve">ed </w:t>
      </w:r>
      <w:r>
        <w:rPr>
          <w:spacing w:val="1"/>
        </w:rPr>
        <w:t>o</w:t>
      </w:r>
      <w:r>
        <w:t>f any wa</w:t>
      </w:r>
      <w:r>
        <w:rPr>
          <w:spacing w:val="-2"/>
        </w:rPr>
        <w:t>t</w:t>
      </w:r>
      <w:r>
        <w:t>er</w:t>
      </w:r>
      <w:r>
        <w:rPr>
          <w:spacing w:val="-2"/>
        </w:rPr>
        <w:t xml:space="preserve"> </w:t>
      </w:r>
      <w:r>
        <w:t>a</w:t>
      </w:r>
      <w:r>
        <w:rPr>
          <w:spacing w:val="-1"/>
        </w:rPr>
        <w:t>n</w:t>
      </w:r>
      <w:r>
        <w:t>d</w:t>
      </w:r>
      <w:r>
        <w:rPr>
          <w:spacing w:val="-1"/>
        </w:rPr>
        <w:t xml:space="preserve"> </w:t>
      </w:r>
      <w:r>
        <w:t>dis</w:t>
      </w:r>
      <w:r>
        <w:rPr>
          <w:spacing w:val="-2"/>
        </w:rPr>
        <w:t>p</w:t>
      </w:r>
      <w:r>
        <w:rPr>
          <w:spacing w:val="1"/>
        </w:rPr>
        <w:t>o</w:t>
      </w:r>
      <w:r>
        <w:t xml:space="preserve">sed </w:t>
      </w:r>
      <w:r>
        <w:rPr>
          <w:spacing w:val="1"/>
        </w:rPr>
        <w:t>o</w:t>
      </w:r>
      <w:r>
        <w:t>f in</w:t>
      </w:r>
      <w:r>
        <w:rPr>
          <w:spacing w:val="-1"/>
        </w:rPr>
        <w:t xml:space="preserve"> </w:t>
      </w:r>
      <w:r>
        <w:t xml:space="preserve">a </w:t>
      </w:r>
      <w:r>
        <w:rPr>
          <w:spacing w:val="-1"/>
        </w:rPr>
        <w:t>p</w:t>
      </w:r>
      <w:r>
        <w:t>ro</w:t>
      </w:r>
      <w:r>
        <w:rPr>
          <w:spacing w:val="-1"/>
        </w:rPr>
        <w:t>p</w:t>
      </w:r>
      <w:r>
        <w:t>er</w:t>
      </w:r>
      <w:r>
        <w:rPr>
          <w:spacing w:val="-2"/>
        </w:rPr>
        <w:t xml:space="preserve"> </w:t>
      </w:r>
      <w:r>
        <w:rPr>
          <w:spacing w:val="1"/>
        </w:rPr>
        <w:t>m</w:t>
      </w:r>
      <w:r>
        <w:rPr>
          <w:spacing w:val="3"/>
        </w:rPr>
        <w:t>a</w:t>
      </w:r>
      <w:r>
        <w:rPr>
          <w:spacing w:val="-1"/>
        </w:rPr>
        <w:t>nn</w:t>
      </w:r>
      <w:r>
        <w:t>er i</w:t>
      </w:r>
      <w:r>
        <w:rPr>
          <w:spacing w:val="-2"/>
        </w:rPr>
        <w:t>n</w:t>
      </w:r>
      <w:r>
        <w:rPr>
          <w:spacing w:val="-1"/>
        </w:rPr>
        <w:t>d</w:t>
      </w:r>
      <w:r>
        <w:t xml:space="preserve">icated </w:t>
      </w:r>
      <w:r>
        <w:rPr>
          <w:rFonts w:cs="Calibri"/>
          <w:spacing w:val="-1"/>
        </w:rPr>
        <w:t>b</w:t>
      </w:r>
      <w:r>
        <w:rPr>
          <w:rFonts w:cs="Calibri"/>
        </w:rPr>
        <w:t>y t</w:t>
      </w:r>
      <w:r>
        <w:rPr>
          <w:rFonts w:cs="Calibri"/>
          <w:spacing w:val="-1"/>
        </w:rPr>
        <w:t>h</w:t>
      </w:r>
      <w:r>
        <w:rPr>
          <w:rFonts w:cs="Calibri"/>
        </w:rPr>
        <w:t>e</w:t>
      </w:r>
      <w:r>
        <w:rPr>
          <w:rFonts w:cs="Calibri"/>
          <w:spacing w:val="-2"/>
        </w:rPr>
        <w:t xml:space="preserve"> e</w:t>
      </w:r>
      <w:r>
        <w:rPr>
          <w:rFonts w:cs="Calibri"/>
        </w:rPr>
        <w:t>m</w:t>
      </w:r>
      <w:r>
        <w:rPr>
          <w:rFonts w:cs="Calibri"/>
          <w:spacing w:val="-1"/>
        </w:rPr>
        <w:t>p</w:t>
      </w:r>
      <w:r>
        <w:rPr>
          <w:rFonts w:cs="Calibri"/>
        </w:rPr>
        <w:t>l</w:t>
      </w:r>
      <w:r>
        <w:rPr>
          <w:rFonts w:cs="Calibri"/>
          <w:spacing w:val="-2"/>
        </w:rPr>
        <w:t>o</w:t>
      </w:r>
      <w:r>
        <w:rPr>
          <w:rFonts w:cs="Calibri"/>
        </w:rPr>
        <w:t>yer’s</w:t>
      </w:r>
      <w:r>
        <w:rPr>
          <w:rFonts w:cs="Calibri"/>
          <w:spacing w:val="-2"/>
        </w:rPr>
        <w:t xml:space="preserve"> </w:t>
      </w:r>
      <w:r>
        <w:rPr>
          <w:rFonts w:cs="Calibri"/>
        </w:rPr>
        <w:t>su</w:t>
      </w:r>
      <w:r>
        <w:rPr>
          <w:rFonts w:cs="Calibri"/>
          <w:spacing w:val="-2"/>
        </w:rPr>
        <w:t>p</w:t>
      </w:r>
      <w:r>
        <w:rPr>
          <w:rFonts w:cs="Calibri"/>
        </w:rPr>
        <w:t>ervi</w:t>
      </w:r>
      <w:r>
        <w:rPr>
          <w:rFonts w:cs="Calibri"/>
          <w:spacing w:val="-3"/>
        </w:rPr>
        <w:t>s</w:t>
      </w:r>
      <w:r>
        <w:rPr>
          <w:rFonts w:cs="Calibri"/>
          <w:spacing w:val="1"/>
        </w:rPr>
        <w:t>o</w:t>
      </w:r>
      <w:r>
        <w:rPr>
          <w:rFonts w:cs="Calibri"/>
        </w:rPr>
        <w:t>r.</w:t>
      </w:r>
      <w:r>
        <w:rPr>
          <w:rFonts w:cs="Calibri"/>
          <w:spacing w:val="-1"/>
        </w:rPr>
        <w:t xml:space="preserve"> </w:t>
      </w:r>
      <w:r>
        <w:rPr>
          <w:rFonts w:cs="Calibri"/>
        </w:rPr>
        <w:t>R</w:t>
      </w:r>
      <w:r>
        <w:rPr>
          <w:rFonts w:cs="Calibri"/>
          <w:spacing w:val="-2"/>
        </w:rPr>
        <w:t>e</w:t>
      </w:r>
      <w:r>
        <w:rPr>
          <w:rFonts w:cs="Calibri"/>
        </w:rPr>
        <w:t>c</w:t>
      </w:r>
      <w:r>
        <w:rPr>
          <w:rFonts w:cs="Calibri"/>
          <w:spacing w:val="1"/>
        </w:rPr>
        <w:t>o</w:t>
      </w:r>
      <w:r>
        <w:rPr>
          <w:rFonts w:cs="Calibri"/>
        </w:rPr>
        <w:t>rd</w:t>
      </w:r>
      <w:r>
        <w:rPr>
          <w:rFonts w:cs="Calibri"/>
          <w:spacing w:val="-3"/>
        </w:rPr>
        <w:t xml:space="preserve"> </w:t>
      </w:r>
      <w:r w:rsidR="00BB4C58">
        <w:rPr>
          <w:rFonts w:cs="Calibri"/>
        </w:rPr>
        <w:t>of</w:t>
      </w:r>
      <w:r>
        <w:rPr>
          <w:rFonts w:cs="Calibri"/>
        </w:rPr>
        <w:t xml:space="preserve"> </w:t>
      </w:r>
      <w:r>
        <w:rPr>
          <w:rFonts w:cs="Calibri"/>
          <w:spacing w:val="-2"/>
        </w:rPr>
        <w:t>v</w:t>
      </w:r>
      <w:r>
        <w:rPr>
          <w:rFonts w:cs="Calibri"/>
        </w:rPr>
        <w:t>eget</w:t>
      </w:r>
      <w:r>
        <w:rPr>
          <w:rFonts w:cs="Calibri"/>
          <w:spacing w:val="-2"/>
        </w:rPr>
        <w:t>a</w:t>
      </w:r>
      <w:r>
        <w:rPr>
          <w:rFonts w:cs="Calibri"/>
        </w:rPr>
        <w:t>ti</w:t>
      </w:r>
      <w:r>
        <w:rPr>
          <w:rFonts w:cs="Calibri"/>
          <w:spacing w:val="1"/>
        </w:rPr>
        <w:t>o</w:t>
      </w:r>
      <w:r>
        <w:rPr>
          <w:rFonts w:cs="Calibri"/>
        </w:rPr>
        <w:t>n</w:t>
      </w:r>
      <w:r>
        <w:rPr>
          <w:rFonts w:cs="Calibri"/>
          <w:spacing w:val="-3"/>
        </w:rPr>
        <w:t xml:space="preserve"> </w:t>
      </w:r>
      <w:r>
        <w:rPr>
          <w:rFonts w:cs="Calibri"/>
        </w:rPr>
        <w:t>r</w:t>
      </w:r>
      <w:r>
        <w:rPr>
          <w:rFonts w:cs="Calibri"/>
          <w:spacing w:val="-3"/>
        </w:rPr>
        <w:t>e</w:t>
      </w:r>
      <w:r>
        <w:rPr>
          <w:rFonts w:cs="Calibri"/>
        </w:rPr>
        <w:t>m</w:t>
      </w:r>
      <w:r>
        <w:rPr>
          <w:rFonts w:cs="Calibri"/>
          <w:spacing w:val="-2"/>
        </w:rPr>
        <w:t>o</w:t>
      </w:r>
      <w:r>
        <w:rPr>
          <w:rFonts w:cs="Calibri"/>
        </w:rPr>
        <w:t>ved</w:t>
      </w:r>
      <w:r>
        <w:rPr>
          <w:rFonts w:cs="Calibri"/>
          <w:spacing w:val="-3"/>
        </w:rPr>
        <w:t xml:space="preserve"> </w:t>
      </w:r>
      <w:r>
        <w:rPr>
          <w:rFonts w:cs="Calibri"/>
        </w:rPr>
        <w:t>to</w:t>
      </w:r>
      <w:r>
        <w:rPr>
          <w:rFonts w:cs="Calibri"/>
          <w:spacing w:val="-1"/>
        </w:rPr>
        <w:t xml:space="preserve"> </w:t>
      </w:r>
      <w:r>
        <w:rPr>
          <w:rFonts w:cs="Calibri"/>
        </w:rPr>
        <w:t>be</w:t>
      </w:r>
      <w:r>
        <w:rPr>
          <w:rFonts w:cs="Calibri"/>
          <w:spacing w:val="-2"/>
        </w:rPr>
        <w:t xml:space="preserve"> </w:t>
      </w:r>
      <w:r>
        <w:rPr>
          <w:rFonts w:cs="Calibri"/>
        </w:rPr>
        <w:t>ke</w:t>
      </w:r>
      <w:r>
        <w:rPr>
          <w:rFonts w:cs="Calibri"/>
          <w:spacing w:val="-1"/>
        </w:rPr>
        <w:t>p</w:t>
      </w:r>
      <w:r>
        <w:rPr>
          <w:rFonts w:cs="Calibri"/>
        </w:rPr>
        <w:t>t.</w:t>
      </w:r>
    </w:p>
    <w:p w14:paraId="4ACBEE70" w14:textId="77777777" w:rsidR="00D82DF8" w:rsidRDefault="00D82DF8" w:rsidP="005B3361">
      <w:pPr>
        <w:pStyle w:val="BodyText"/>
        <w:numPr>
          <w:ilvl w:val="0"/>
          <w:numId w:val="31"/>
        </w:numPr>
        <w:tabs>
          <w:tab w:val="left" w:pos="833"/>
        </w:tabs>
        <w:ind w:right="113"/>
        <w:jc w:val="both"/>
        <w:rPr>
          <w:rFonts w:cs="Calibri"/>
        </w:rPr>
      </w:pPr>
      <w:r>
        <w:rPr>
          <w:rFonts w:cs="Calibri"/>
        </w:rPr>
        <w:t>Cleaning frequency will be do once a year (yearly)</w:t>
      </w:r>
    </w:p>
    <w:p w14:paraId="0C872425" w14:textId="77777777" w:rsidR="007C62E7" w:rsidRDefault="007C62E7" w:rsidP="007C62E7">
      <w:pPr>
        <w:jc w:val="both"/>
        <w:rPr>
          <w:rFonts w:ascii="Calibri" w:eastAsia="Calibri" w:hAnsi="Calibri" w:cs="Calibri"/>
        </w:rPr>
      </w:pPr>
    </w:p>
    <w:p w14:paraId="378250AC" w14:textId="77777777" w:rsidR="00D82DF8" w:rsidRDefault="00D82DF8" w:rsidP="007C62E7">
      <w:pPr>
        <w:jc w:val="both"/>
        <w:rPr>
          <w:rFonts w:ascii="Calibri" w:eastAsia="Calibri" w:hAnsi="Calibri" w:cs="Calibri"/>
        </w:rPr>
        <w:sectPr w:rsidR="00D82DF8">
          <w:pgSz w:w="11907" w:h="16840"/>
          <w:pgMar w:top="1360" w:right="1020" w:bottom="1080" w:left="1020" w:header="755" w:footer="891" w:gutter="0"/>
          <w:cols w:space="720"/>
        </w:sectPr>
      </w:pPr>
    </w:p>
    <w:p w14:paraId="1D5D96ED" w14:textId="77777777" w:rsidR="007C62E7" w:rsidRDefault="007C62E7" w:rsidP="007C62E7">
      <w:pPr>
        <w:spacing w:before="6" w:line="220" w:lineRule="exact"/>
      </w:pPr>
    </w:p>
    <w:p w14:paraId="2A73BDAB" w14:textId="77777777" w:rsidR="007C62E7" w:rsidRDefault="007C62E7" w:rsidP="005B3361">
      <w:pPr>
        <w:pStyle w:val="Heading6"/>
        <w:numPr>
          <w:ilvl w:val="1"/>
          <w:numId w:val="31"/>
        </w:numPr>
        <w:tabs>
          <w:tab w:val="left" w:pos="1216"/>
        </w:tabs>
        <w:spacing w:before="60"/>
        <w:ind w:left="1216"/>
        <w:rPr>
          <w:b w:val="0"/>
          <w:bCs w:val="0"/>
        </w:rPr>
      </w:pPr>
      <w:r>
        <w:rPr>
          <w:u w:val="single" w:color="000000"/>
        </w:rPr>
        <w:t>Em</w:t>
      </w:r>
      <w:r>
        <w:rPr>
          <w:spacing w:val="-1"/>
          <w:u w:val="single" w:color="000000"/>
        </w:rPr>
        <w:t>e</w:t>
      </w:r>
      <w:r>
        <w:rPr>
          <w:spacing w:val="-2"/>
          <w:u w:val="single" w:color="000000"/>
        </w:rPr>
        <w:t>r</w:t>
      </w:r>
      <w:r>
        <w:rPr>
          <w:u w:val="single" w:color="000000"/>
        </w:rPr>
        <w:t>g</w:t>
      </w:r>
      <w:r>
        <w:rPr>
          <w:spacing w:val="-1"/>
          <w:u w:val="single" w:color="000000"/>
        </w:rPr>
        <w:t>en</w:t>
      </w:r>
      <w:r>
        <w:rPr>
          <w:spacing w:val="1"/>
          <w:u w:val="single" w:color="000000"/>
        </w:rPr>
        <w:t>c</w:t>
      </w:r>
      <w:r>
        <w:rPr>
          <w:u w:val="single" w:color="000000"/>
        </w:rPr>
        <w:t>y</w:t>
      </w:r>
      <w:r>
        <w:rPr>
          <w:spacing w:val="-2"/>
          <w:u w:val="single" w:color="000000"/>
        </w:rPr>
        <w:t xml:space="preserve"> </w:t>
      </w:r>
      <w:r>
        <w:rPr>
          <w:u w:val="single" w:color="000000"/>
        </w:rPr>
        <w:t>st</w:t>
      </w:r>
      <w:r>
        <w:rPr>
          <w:spacing w:val="-1"/>
          <w:u w:val="single" w:color="000000"/>
        </w:rPr>
        <w:t>o</w:t>
      </w:r>
      <w:r>
        <w:rPr>
          <w:u w:val="single" w:color="000000"/>
        </w:rPr>
        <w:t>r</w:t>
      </w:r>
      <w:r>
        <w:rPr>
          <w:spacing w:val="-4"/>
          <w:u w:val="single" w:color="000000"/>
        </w:rPr>
        <w:t>a</w:t>
      </w:r>
      <w:r>
        <w:rPr>
          <w:u w:val="single" w:color="000000"/>
        </w:rPr>
        <w:t>ge</w:t>
      </w:r>
    </w:p>
    <w:p w14:paraId="35400C1C" w14:textId="77777777" w:rsidR="007C62E7" w:rsidRDefault="007C62E7" w:rsidP="007C62E7">
      <w:pPr>
        <w:spacing w:before="11" w:line="200" w:lineRule="exact"/>
        <w:rPr>
          <w:sz w:val="20"/>
          <w:szCs w:val="20"/>
        </w:rPr>
      </w:pPr>
    </w:p>
    <w:p w14:paraId="751D507B" w14:textId="77D37384" w:rsidR="007C62E7" w:rsidRDefault="007C62E7" w:rsidP="007C62E7">
      <w:pPr>
        <w:pStyle w:val="BodyText"/>
        <w:spacing w:before="56"/>
        <w:ind w:left="213" w:right="214"/>
        <w:jc w:val="both"/>
      </w:pPr>
      <w:r>
        <w:t>The</w:t>
      </w:r>
      <w:r>
        <w:rPr>
          <w:spacing w:val="3"/>
        </w:rPr>
        <w:t xml:space="preserve"> </w:t>
      </w:r>
      <w:r>
        <w:t>e</w:t>
      </w:r>
      <w:r>
        <w:rPr>
          <w:spacing w:val="-1"/>
        </w:rPr>
        <w:t>m</w:t>
      </w:r>
      <w:r>
        <w:t>erge</w:t>
      </w:r>
      <w:r>
        <w:rPr>
          <w:spacing w:val="-1"/>
        </w:rPr>
        <w:t>n</w:t>
      </w:r>
      <w:r>
        <w:rPr>
          <w:spacing w:val="-3"/>
        </w:rPr>
        <w:t>c</w:t>
      </w:r>
      <w:r>
        <w:t>y</w:t>
      </w:r>
      <w:r>
        <w:rPr>
          <w:spacing w:val="3"/>
        </w:rPr>
        <w:t xml:space="preserve"> </w:t>
      </w:r>
      <w:r w:rsidR="00BB4C58">
        <w:t>s</w:t>
      </w:r>
      <w:r w:rsidR="00BB4C58">
        <w:rPr>
          <w:spacing w:val="-2"/>
        </w:rPr>
        <w:t>t</w:t>
      </w:r>
      <w:r w:rsidR="00BB4C58">
        <w:rPr>
          <w:spacing w:val="1"/>
        </w:rPr>
        <w:t>o</w:t>
      </w:r>
      <w:r w:rsidR="00BB4C58">
        <w:t>ra</w:t>
      </w:r>
      <w:r w:rsidR="00BB4C58">
        <w:rPr>
          <w:spacing w:val="-2"/>
        </w:rPr>
        <w:t>g</w:t>
      </w:r>
      <w:r w:rsidR="00BB4C58">
        <w:t>e</w:t>
      </w:r>
      <w:r w:rsidR="00BB4C58">
        <w:rPr>
          <w:spacing w:val="5"/>
        </w:rPr>
        <w:t xml:space="preserve"> </w:t>
      </w:r>
      <w:r w:rsidR="00BB4C58">
        <w:rPr>
          <w:spacing w:val="3"/>
        </w:rPr>
        <w:t>dirty</w:t>
      </w:r>
      <w:r w:rsidR="0074192D">
        <w:rPr>
          <w:spacing w:val="3"/>
        </w:rPr>
        <w:t xml:space="preserve"> </w:t>
      </w:r>
      <w:r>
        <w:rPr>
          <w:spacing w:val="-1"/>
        </w:rPr>
        <w:t>d</w:t>
      </w:r>
      <w:r>
        <w:rPr>
          <w:spacing w:val="-3"/>
        </w:rPr>
        <w:t>a</w:t>
      </w:r>
      <w:r>
        <w:t>ms</w:t>
      </w:r>
      <w:r>
        <w:rPr>
          <w:spacing w:val="2"/>
        </w:rPr>
        <w:t xml:space="preserve"> </w:t>
      </w:r>
      <w:r>
        <w:rPr>
          <w:spacing w:val="-1"/>
        </w:rPr>
        <w:t>du</w:t>
      </w:r>
      <w:r>
        <w:t>ri</w:t>
      </w:r>
      <w:r>
        <w:rPr>
          <w:spacing w:val="-2"/>
        </w:rPr>
        <w:t>n</w:t>
      </w:r>
      <w:r>
        <w:t>g</w:t>
      </w:r>
      <w:r>
        <w:rPr>
          <w:spacing w:val="2"/>
        </w:rPr>
        <w:t xml:space="preserve"> </w:t>
      </w:r>
      <w:r>
        <w:t>e</w:t>
      </w:r>
      <w:r>
        <w:rPr>
          <w:spacing w:val="1"/>
        </w:rPr>
        <w:t>m</w:t>
      </w:r>
      <w:r>
        <w:t>erge</w:t>
      </w:r>
      <w:r>
        <w:rPr>
          <w:spacing w:val="-4"/>
        </w:rPr>
        <w:t>n</w:t>
      </w:r>
      <w:r>
        <w:t>cies,</w:t>
      </w:r>
      <w:r>
        <w:rPr>
          <w:spacing w:val="3"/>
        </w:rPr>
        <w:t xml:space="preserve"> </w:t>
      </w:r>
      <w:r>
        <w:t>as</w:t>
      </w:r>
      <w:r>
        <w:rPr>
          <w:spacing w:val="2"/>
        </w:rPr>
        <w:t xml:space="preserve"> </w:t>
      </w:r>
      <w:r>
        <w:t>it</w:t>
      </w:r>
      <w:r>
        <w:rPr>
          <w:spacing w:val="2"/>
        </w:rPr>
        <w:t xml:space="preserve"> </w:t>
      </w:r>
      <w:r>
        <w:t>r</w:t>
      </w:r>
      <w:r>
        <w:rPr>
          <w:spacing w:val="-3"/>
        </w:rPr>
        <w:t>e</w:t>
      </w:r>
      <w:r>
        <w:t>ce</w:t>
      </w:r>
      <w:r>
        <w:rPr>
          <w:spacing w:val="-2"/>
        </w:rPr>
        <w:t>iv</w:t>
      </w:r>
      <w:r>
        <w:t>es</w:t>
      </w:r>
      <w:r>
        <w:rPr>
          <w:spacing w:val="3"/>
        </w:rPr>
        <w:t xml:space="preserve"> </w:t>
      </w:r>
      <w:r>
        <w:t>wa</w:t>
      </w:r>
      <w:r>
        <w:rPr>
          <w:spacing w:val="-2"/>
        </w:rPr>
        <w:t>t</w:t>
      </w:r>
      <w:r>
        <w:t>er</w:t>
      </w:r>
      <w:r>
        <w:rPr>
          <w:spacing w:val="3"/>
        </w:rPr>
        <w:t xml:space="preserve"> </w:t>
      </w:r>
      <w:r>
        <w:t>fr</w:t>
      </w:r>
      <w:r>
        <w:rPr>
          <w:spacing w:val="-2"/>
        </w:rPr>
        <w:t>o</w:t>
      </w:r>
      <w:r>
        <w:t>m</w:t>
      </w:r>
      <w:r>
        <w:rPr>
          <w:spacing w:val="3"/>
        </w:rPr>
        <w:t xml:space="preserve"> </w:t>
      </w:r>
      <w:r w:rsidR="0074192D">
        <w:t>dirty dam overflow</w:t>
      </w:r>
      <w:r>
        <w:rPr>
          <w:spacing w:val="3"/>
        </w:rPr>
        <w:t xml:space="preserve"> </w:t>
      </w:r>
      <w:r>
        <w:t>s then</w:t>
      </w:r>
      <w:r>
        <w:rPr>
          <w:spacing w:val="25"/>
        </w:rPr>
        <w:t xml:space="preserve"> </w:t>
      </w:r>
      <w:r>
        <w:t>there</w:t>
      </w:r>
      <w:r>
        <w:rPr>
          <w:spacing w:val="27"/>
        </w:rPr>
        <w:t xml:space="preserve"> </w:t>
      </w:r>
      <w:r>
        <w:t>is</w:t>
      </w:r>
      <w:r>
        <w:rPr>
          <w:spacing w:val="26"/>
        </w:rPr>
        <w:t xml:space="preserve"> </w:t>
      </w:r>
      <w:r>
        <w:t>a</w:t>
      </w:r>
      <w:r>
        <w:rPr>
          <w:spacing w:val="25"/>
        </w:rPr>
        <w:t xml:space="preserve"> </w:t>
      </w:r>
      <w:r>
        <w:rPr>
          <w:spacing w:val="-1"/>
        </w:rPr>
        <w:t>h</w:t>
      </w:r>
      <w:r>
        <w:t>i</w:t>
      </w:r>
      <w:r>
        <w:rPr>
          <w:spacing w:val="-1"/>
        </w:rPr>
        <w:t>g</w:t>
      </w:r>
      <w:r>
        <w:t>h</w:t>
      </w:r>
      <w:r>
        <w:rPr>
          <w:spacing w:val="26"/>
        </w:rPr>
        <w:t xml:space="preserve"> </w:t>
      </w:r>
      <w:r>
        <w:t>ch</w:t>
      </w:r>
      <w:r>
        <w:rPr>
          <w:spacing w:val="-1"/>
        </w:rPr>
        <w:t>an</w:t>
      </w:r>
      <w:r>
        <w:t>ce</w:t>
      </w:r>
      <w:r>
        <w:rPr>
          <w:spacing w:val="27"/>
        </w:rPr>
        <w:t xml:space="preserve"> </w:t>
      </w:r>
      <w:r>
        <w:rPr>
          <w:spacing w:val="1"/>
        </w:rPr>
        <w:t>o</w:t>
      </w:r>
      <w:r>
        <w:t>f</w:t>
      </w:r>
      <w:r>
        <w:rPr>
          <w:spacing w:val="26"/>
        </w:rPr>
        <w:t xml:space="preserve"> </w:t>
      </w:r>
      <w:r>
        <w:rPr>
          <w:spacing w:val="-1"/>
        </w:rPr>
        <w:t>h</w:t>
      </w:r>
      <w:r>
        <w:t>a</w:t>
      </w:r>
      <w:r>
        <w:rPr>
          <w:spacing w:val="-1"/>
        </w:rPr>
        <w:t>z</w:t>
      </w:r>
      <w:r>
        <w:t>ar</w:t>
      </w:r>
      <w:r>
        <w:rPr>
          <w:spacing w:val="-2"/>
        </w:rPr>
        <w:t>d</w:t>
      </w:r>
      <w:r>
        <w:rPr>
          <w:spacing w:val="1"/>
        </w:rPr>
        <w:t>o</w:t>
      </w:r>
      <w:r>
        <w:rPr>
          <w:spacing w:val="-1"/>
        </w:rPr>
        <w:t>u</w:t>
      </w:r>
      <w:r>
        <w:t>s</w:t>
      </w:r>
      <w:r>
        <w:rPr>
          <w:spacing w:val="26"/>
        </w:rPr>
        <w:t xml:space="preserve"> </w:t>
      </w:r>
      <w:r>
        <w:t>c</w:t>
      </w:r>
      <w:r>
        <w:rPr>
          <w:spacing w:val="1"/>
        </w:rPr>
        <w:t>o</w:t>
      </w:r>
      <w:r>
        <w:rPr>
          <w:spacing w:val="-4"/>
        </w:rPr>
        <w:t>n</w:t>
      </w:r>
      <w:r>
        <w:rPr>
          <w:spacing w:val="3"/>
        </w:rPr>
        <w:t>t</w:t>
      </w:r>
      <w:r>
        <w:t>ami</w:t>
      </w:r>
      <w:r>
        <w:rPr>
          <w:spacing w:val="-2"/>
        </w:rPr>
        <w:t>n</w:t>
      </w:r>
      <w:r>
        <w:rPr>
          <w:spacing w:val="-3"/>
        </w:rPr>
        <w:t>a</w:t>
      </w:r>
      <w:r>
        <w:t>ti</w:t>
      </w:r>
      <w:r>
        <w:rPr>
          <w:spacing w:val="1"/>
        </w:rPr>
        <w:t>o</w:t>
      </w:r>
      <w:r>
        <w:t>n</w:t>
      </w:r>
      <w:r>
        <w:rPr>
          <w:spacing w:val="26"/>
        </w:rPr>
        <w:t xml:space="preserve"> </w:t>
      </w:r>
      <w:r>
        <w:t>which</w:t>
      </w:r>
      <w:r>
        <w:rPr>
          <w:spacing w:val="26"/>
        </w:rPr>
        <w:t xml:space="preserve"> </w:t>
      </w:r>
      <w:r>
        <w:t>will</w:t>
      </w:r>
      <w:r>
        <w:rPr>
          <w:spacing w:val="25"/>
        </w:rPr>
        <w:t xml:space="preserve"> </w:t>
      </w:r>
      <w:r>
        <w:rPr>
          <w:spacing w:val="-1"/>
        </w:rPr>
        <w:t>n</w:t>
      </w:r>
      <w:r>
        <w:t>eed</w:t>
      </w:r>
      <w:r>
        <w:rPr>
          <w:spacing w:val="26"/>
        </w:rPr>
        <w:t xml:space="preserve"> </w:t>
      </w:r>
      <w:r>
        <w:t>the</w:t>
      </w:r>
      <w:r>
        <w:rPr>
          <w:spacing w:val="27"/>
        </w:rPr>
        <w:t xml:space="preserve"> </w:t>
      </w:r>
      <w:r>
        <w:rPr>
          <w:spacing w:val="-4"/>
        </w:rPr>
        <w:t>d</w:t>
      </w:r>
      <w:r>
        <w:t>am</w:t>
      </w:r>
      <w:r>
        <w:rPr>
          <w:spacing w:val="28"/>
        </w:rPr>
        <w:t xml:space="preserve"> </w:t>
      </w:r>
      <w:r>
        <w:rPr>
          <w:spacing w:val="-2"/>
        </w:rPr>
        <w:t>t</w:t>
      </w:r>
      <w:r>
        <w:t>o</w:t>
      </w:r>
      <w:r>
        <w:rPr>
          <w:spacing w:val="27"/>
        </w:rPr>
        <w:t xml:space="preserve"> </w:t>
      </w:r>
      <w:r>
        <w:rPr>
          <w:spacing w:val="-1"/>
        </w:rPr>
        <w:t>b</w:t>
      </w:r>
      <w:r>
        <w:t>e</w:t>
      </w:r>
      <w:r>
        <w:rPr>
          <w:spacing w:val="27"/>
        </w:rPr>
        <w:t xml:space="preserve"> </w:t>
      </w:r>
      <w:r>
        <w:t>sam</w:t>
      </w:r>
      <w:r>
        <w:rPr>
          <w:spacing w:val="-1"/>
        </w:rPr>
        <w:t>p</w:t>
      </w:r>
      <w:r>
        <w:t>led</w:t>
      </w:r>
      <w:r>
        <w:rPr>
          <w:spacing w:val="26"/>
        </w:rPr>
        <w:t xml:space="preserve"> </w:t>
      </w:r>
      <w:r>
        <w:rPr>
          <w:spacing w:val="-1"/>
        </w:rPr>
        <w:t>b</w:t>
      </w:r>
      <w:r>
        <w:t>y</w:t>
      </w:r>
      <w:r>
        <w:rPr>
          <w:spacing w:val="26"/>
        </w:rPr>
        <w:t xml:space="preserve"> </w:t>
      </w:r>
      <w:r>
        <w:t>t</w:t>
      </w:r>
      <w:r>
        <w:rPr>
          <w:spacing w:val="-3"/>
        </w:rPr>
        <w:t>h</w:t>
      </w:r>
      <w:r>
        <w:t xml:space="preserve">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t>for</w:t>
      </w:r>
      <w:r>
        <w:rPr>
          <w:spacing w:val="-3"/>
        </w:rPr>
        <w:t xml:space="preserve"> </w:t>
      </w:r>
      <w:r>
        <w:t>t</w:t>
      </w:r>
      <w:r>
        <w:rPr>
          <w:spacing w:val="-1"/>
        </w:rPr>
        <w:t>h</w:t>
      </w:r>
      <w:r>
        <w:t>e</w:t>
      </w:r>
      <w:r>
        <w:rPr>
          <w:spacing w:val="-1"/>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rPr>
        <w:t>r</w:t>
      </w:r>
      <w:r>
        <w:rPr>
          <w:rFonts w:cs="Calibri"/>
          <w:i/>
          <w:spacing w:val="2"/>
        </w:rPr>
        <w:t xml:space="preserve"> </w:t>
      </w:r>
      <w:r>
        <w:rPr>
          <w:spacing w:val="-2"/>
        </w:rPr>
        <w:t>t</w:t>
      </w:r>
      <w:r>
        <w:t>o</w:t>
      </w:r>
      <w:r>
        <w:rPr>
          <w:spacing w:val="1"/>
        </w:rPr>
        <w:t xml:space="preserve"> </w:t>
      </w:r>
      <w:r>
        <w:t>cl</w:t>
      </w:r>
      <w:r>
        <w:rPr>
          <w:spacing w:val="-3"/>
        </w:rPr>
        <w:t>a</w:t>
      </w:r>
      <w:r>
        <w:t>ssify</w:t>
      </w:r>
      <w:r>
        <w:rPr>
          <w:spacing w:val="-2"/>
        </w:rPr>
        <w:t xml:space="preserve"> </w:t>
      </w:r>
      <w:r>
        <w:t>the</w:t>
      </w:r>
      <w:r>
        <w:rPr>
          <w:spacing w:val="-2"/>
        </w:rPr>
        <w:t xml:space="preserve"> </w:t>
      </w:r>
      <w:r>
        <w:t>was</w:t>
      </w:r>
      <w:r>
        <w:rPr>
          <w:spacing w:val="-2"/>
        </w:rPr>
        <w:t>t</w:t>
      </w:r>
      <w:r>
        <w:t>e i</w:t>
      </w:r>
      <w:r>
        <w:rPr>
          <w:spacing w:val="-2"/>
        </w:rPr>
        <w:t>n</w:t>
      </w:r>
      <w:r>
        <w:t>si</w:t>
      </w:r>
      <w:r>
        <w:rPr>
          <w:spacing w:val="-4"/>
        </w:rPr>
        <w:t>d</w:t>
      </w:r>
      <w:r>
        <w:t>e the d</w:t>
      </w:r>
      <w:r>
        <w:rPr>
          <w:spacing w:val="-3"/>
        </w:rPr>
        <w:t>a</w:t>
      </w:r>
      <w:r>
        <w:t>m.</w:t>
      </w:r>
    </w:p>
    <w:p w14:paraId="00A57560" w14:textId="51CBA5B5" w:rsidR="007C62E7" w:rsidRDefault="007C62E7" w:rsidP="005B3361">
      <w:pPr>
        <w:pStyle w:val="BodyText"/>
        <w:numPr>
          <w:ilvl w:val="0"/>
          <w:numId w:val="30"/>
        </w:numPr>
        <w:tabs>
          <w:tab w:val="left" w:pos="933"/>
        </w:tabs>
        <w:spacing w:line="239" w:lineRule="auto"/>
        <w:ind w:left="933" w:right="211"/>
        <w:jc w:val="both"/>
      </w:pPr>
      <w:r>
        <w:t>The</w:t>
      </w:r>
      <w:r>
        <w:rPr>
          <w:spacing w:val="19"/>
        </w:rPr>
        <w:t xml:space="preserve"> </w:t>
      </w:r>
      <w:r>
        <w:t>sl</w:t>
      </w:r>
      <w:r>
        <w:rPr>
          <w:spacing w:val="-2"/>
        </w:rPr>
        <w:t>u</w:t>
      </w:r>
      <w:r>
        <w:rPr>
          <w:spacing w:val="-1"/>
        </w:rPr>
        <w:t>dg</w:t>
      </w:r>
      <w:r>
        <w:t>e</w:t>
      </w:r>
      <w:r>
        <w:rPr>
          <w:spacing w:val="20"/>
        </w:rPr>
        <w:t xml:space="preserve"> </w:t>
      </w:r>
      <w:r>
        <w:t>a</w:t>
      </w:r>
      <w:r>
        <w:rPr>
          <w:spacing w:val="-1"/>
        </w:rPr>
        <w:t>n</w:t>
      </w:r>
      <w:r>
        <w:t>d</w:t>
      </w:r>
      <w:r>
        <w:rPr>
          <w:spacing w:val="18"/>
        </w:rPr>
        <w:t xml:space="preserve"> </w:t>
      </w:r>
      <w:r>
        <w:t>vegetat</w:t>
      </w:r>
      <w:r>
        <w:rPr>
          <w:spacing w:val="-3"/>
        </w:rPr>
        <w:t>i</w:t>
      </w:r>
      <w:r>
        <w:rPr>
          <w:spacing w:val="1"/>
        </w:rPr>
        <w:t>o</w:t>
      </w:r>
      <w:r>
        <w:t>n</w:t>
      </w:r>
      <w:r>
        <w:rPr>
          <w:spacing w:val="16"/>
        </w:rPr>
        <w:t xml:space="preserve"> </w:t>
      </w:r>
      <w:r>
        <w:t>should</w:t>
      </w:r>
      <w:r>
        <w:rPr>
          <w:spacing w:val="18"/>
        </w:rPr>
        <w:t xml:space="preserve"> </w:t>
      </w:r>
      <w:r>
        <w:rPr>
          <w:spacing w:val="-1"/>
        </w:rPr>
        <w:t>b</w:t>
      </w:r>
      <w:r>
        <w:t>e</w:t>
      </w:r>
      <w:r>
        <w:rPr>
          <w:spacing w:val="20"/>
        </w:rPr>
        <w:t xml:space="preserve"> </w:t>
      </w:r>
      <w:r>
        <w:t>re</w:t>
      </w:r>
      <w:r>
        <w:rPr>
          <w:spacing w:val="1"/>
        </w:rPr>
        <w:t>m</w:t>
      </w:r>
      <w:r>
        <w:rPr>
          <w:spacing w:val="-2"/>
        </w:rPr>
        <w:t>o</w:t>
      </w:r>
      <w:r>
        <w:t>ved</w:t>
      </w:r>
      <w:r>
        <w:rPr>
          <w:spacing w:val="19"/>
        </w:rPr>
        <w:t xml:space="preserve"> </w:t>
      </w:r>
      <w:r>
        <w:t>a</w:t>
      </w:r>
      <w:r>
        <w:rPr>
          <w:spacing w:val="-1"/>
        </w:rPr>
        <w:t>n</w:t>
      </w:r>
      <w:r>
        <w:t>d</w:t>
      </w:r>
      <w:r>
        <w:rPr>
          <w:spacing w:val="18"/>
        </w:rPr>
        <w:t xml:space="preserve"> </w:t>
      </w:r>
      <w:r>
        <w:rPr>
          <w:spacing w:val="-1"/>
        </w:rPr>
        <w:t>d</w:t>
      </w:r>
      <w:r>
        <w:t>ried</w:t>
      </w:r>
      <w:r>
        <w:rPr>
          <w:spacing w:val="18"/>
        </w:rPr>
        <w:t xml:space="preserve"> </w:t>
      </w:r>
      <w:r>
        <w:rPr>
          <w:spacing w:val="-1"/>
        </w:rPr>
        <w:t>b</w:t>
      </w:r>
      <w:r>
        <w:t>y</w:t>
      </w:r>
      <w:r>
        <w:rPr>
          <w:spacing w:val="20"/>
        </w:rPr>
        <w:t xml:space="preserve"> </w:t>
      </w:r>
      <w:r>
        <w:t>the</w:t>
      </w:r>
      <w:r>
        <w:rPr>
          <w:spacing w:val="24"/>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t>. T</w:t>
      </w:r>
      <w:r>
        <w:rPr>
          <w:spacing w:val="-1"/>
        </w:rPr>
        <w:t>h</w:t>
      </w:r>
      <w:r>
        <w:t>e sl</w:t>
      </w:r>
      <w:r>
        <w:rPr>
          <w:spacing w:val="-2"/>
        </w:rPr>
        <w:t>u</w:t>
      </w:r>
      <w:r>
        <w:rPr>
          <w:spacing w:val="-1"/>
        </w:rPr>
        <w:t>dg</w:t>
      </w:r>
      <w:r>
        <w:t>e to</w:t>
      </w:r>
      <w:r>
        <w:rPr>
          <w:spacing w:val="1"/>
        </w:rPr>
        <w:t xml:space="preserve"> </w:t>
      </w:r>
      <w:r>
        <w:t xml:space="preserve">be </w:t>
      </w:r>
      <w:r>
        <w:rPr>
          <w:spacing w:val="-1"/>
        </w:rPr>
        <w:t>d</w:t>
      </w:r>
      <w:r>
        <w:t>ried</w:t>
      </w:r>
      <w:r>
        <w:rPr>
          <w:spacing w:val="-3"/>
        </w:rPr>
        <w:t xml:space="preserve"> </w:t>
      </w:r>
      <w:r>
        <w:t>bef</w:t>
      </w:r>
      <w:r>
        <w:rPr>
          <w:spacing w:val="1"/>
        </w:rPr>
        <w:t>o</w:t>
      </w:r>
      <w:r>
        <w:t>re r</w:t>
      </w:r>
      <w:r>
        <w:rPr>
          <w:spacing w:val="-3"/>
        </w:rPr>
        <w:t>e</w:t>
      </w:r>
      <w:r>
        <w:t>m</w:t>
      </w:r>
      <w:r>
        <w:rPr>
          <w:spacing w:val="-2"/>
        </w:rPr>
        <w:t>o</w:t>
      </w:r>
      <w:r>
        <w:t>v</w:t>
      </w:r>
      <w:r>
        <w:rPr>
          <w:spacing w:val="3"/>
        </w:rPr>
        <w:t>e</w:t>
      </w:r>
      <w:r>
        <w:t>d</w:t>
      </w:r>
      <w:r>
        <w:rPr>
          <w:spacing w:val="-1"/>
        </w:rPr>
        <w:t xml:space="preserve"> </w:t>
      </w:r>
      <w:r>
        <w:t>by</w:t>
      </w:r>
      <w:r>
        <w:rPr>
          <w:spacing w:val="1"/>
        </w:rPr>
        <w:t xml:space="preserve"> </w:t>
      </w:r>
      <w:r>
        <w:t xml:space="preserve">the </w:t>
      </w:r>
      <w:r>
        <w:rPr>
          <w:spacing w:val="-2"/>
        </w:rPr>
        <w:t>co</w:t>
      </w:r>
      <w:r>
        <w:rPr>
          <w:spacing w:val="-1"/>
        </w:rPr>
        <w:t>n</w:t>
      </w:r>
      <w:r>
        <w:t>tract</w:t>
      </w:r>
      <w:r>
        <w:rPr>
          <w:spacing w:val="1"/>
        </w:rPr>
        <w:t>o</w:t>
      </w:r>
      <w:r>
        <w:t>r.</w:t>
      </w:r>
      <w:r>
        <w:rPr>
          <w:spacing w:val="-1"/>
        </w:rPr>
        <w:t xml:space="preserve"> </w:t>
      </w:r>
      <w:r>
        <w:t>T</w:t>
      </w:r>
      <w:r>
        <w:rPr>
          <w:spacing w:val="-1"/>
        </w:rPr>
        <w:t>h</w:t>
      </w:r>
      <w:r>
        <w:t>e sl</w:t>
      </w:r>
      <w:r>
        <w:rPr>
          <w:spacing w:val="-2"/>
        </w:rPr>
        <w:t>u</w:t>
      </w:r>
      <w:r>
        <w:rPr>
          <w:spacing w:val="-1"/>
        </w:rPr>
        <w:t>dg</w:t>
      </w:r>
      <w:r>
        <w:t>e,</w:t>
      </w:r>
      <w:r>
        <w:rPr>
          <w:spacing w:val="1"/>
        </w:rPr>
        <w:t xml:space="preserve"> </w:t>
      </w:r>
      <w:r>
        <w:t>if cla</w:t>
      </w:r>
      <w:r>
        <w:rPr>
          <w:spacing w:val="-3"/>
        </w:rPr>
        <w:t>s</w:t>
      </w:r>
      <w:r>
        <w:t>sif</w:t>
      </w:r>
      <w:r>
        <w:rPr>
          <w:spacing w:val="-1"/>
        </w:rPr>
        <w:t>i</w:t>
      </w:r>
      <w:r>
        <w:t>ed as ha</w:t>
      </w:r>
      <w:r>
        <w:rPr>
          <w:spacing w:val="-2"/>
        </w:rPr>
        <w:t>z</w:t>
      </w:r>
      <w:r>
        <w:t>ar</w:t>
      </w:r>
      <w:r>
        <w:rPr>
          <w:spacing w:val="-2"/>
        </w:rPr>
        <w:t>d</w:t>
      </w:r>
      <w:r>
        <w:rPr>
          <w:spacing w:val="1"/>
        </w:rPr>
        <w:t>o</w:t>
      </w:r>
      <w:r>
        <w:rPr>
          <w:spacing w:val="-1"/>
        </w:rPr>
        <w:t>u</w:t>
      </w:r>
      <w:r>
        <w:t xml:space="preserve">s </w:t>
      </w:r>
      <w:r>
        <w:rPr>
          <w:spacing w:val="-1"/>
        </w:rPr>
        <w:t>b</w:t>
      </w:r>
      <w:r>
        <w:t>y</w:t>
      </w:r>
      <w:r>
        <w:rPr>
          <w:spacing w:val="46"/>
        </w:rPr>
        <w:t xml:space="preserve"> </w:t>
      </w:r>
      <w:r>
        <w:t>the</w:t>
      </w:r>
      <w:r>
        <w:rPr>
          <w:spacing w:val="44"/>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spacing w:val="1"/>
        </w:rPr>
        <w:t>r</w:t>
      </w:r>
      <w:r>
        <w:t>,</w:t>
      </w:r>
      <w:r>
        <w:rPr>
          <w:spacing w:val="44"/>
        </w:rPr>
        <w:t xml:space="preserve"> </w:t>
      </w:r>
      <w:r>
        <w:t>m</w:t>
      </w:r>
      <w:r>
        <w:rPr>
          <w:spacing w:val="-1"/>
        </w:rPr>
        <w:t>u</w:t>
      </w:r>
      <w:r>
        <w:t>st</w:t>
      </w:r>
      <w:r>
        <w:rPr>
          <w:spacing w:val="45"/>
        </w:rPr>
        <w:t xml:space="preserve"> </w:t>
      </w:r>
      <w:r>
        <w:rPr>
          <w:spacing w:val="-4"/>
        </w:rPr>
        <w:t>b</w:t>
      </w:r>
      <w:r>
        <w:t>e</w:t>
      </w:r>
      <w:r>
        <w:rPr>
          <w:spacing w:val="46"/>
        </w:rPr>
        <w:t xml:space="preserve"> </w:t>
      </w:r>
      <w:r>
        <w:t>tre</w:t>
      </w:r>
      <w:r>
        <w:rPr>
          <w:spacing w:val="-2"/>
        </w:rPr>
        <w:t>a</w:t>
      </w:r>
      <w:r>
        <w:t>ted</w:t>
      </w:r>
      <w:r>
        <w:rPr>
          <w:spacing w:val="45"/>
        </w:rPr>
        <w:t xml:space="preserve"> </w:t>
      </w:r>
      <w:r>
        <w:t>as</w:t>
      </w:r>
      <w:r>
        <w:rPr>
          <w:spacing w:val="43"/>
        </w:rPr>
        <w:t xml:space="preserve"> </w:t>
      </w:r>
      <w:proofErr w:type="gramStart"/>
      <w:r>
        <w:t>such</w:t>
      </w:r>
      <w:proofErr w:type="gramEnd"/>
      <w:r>
        <w:rPr>
          <w:spacing w:val="44"/>
        </w:rPr>
        <w:t xml:space="preserve"> </w:t>
      </w:r>
      <w:r>
        <w:t>a</w:t>
      </w:r>
      <w:r>
        <w:rPr>
          <w:spacing w:val="-1"/>
        </w:rPr>
        <w:t>n</w:t>
      </w:r>
      <w:r>
        <w:t>d</w:t>
      </w:r>
      <w:r>
        <w:rPr>
          <w:spacing w:val="45"/>
        </w:rPr>
        <w:t xml:space="preserve"> </w:t>
      </w:r>
      <w:r>
        <w:rPr>
          <w:spacing w:val="-1"/>
        </w:rPr>
        <w:t>d</w:t>
      </w:r>
      <w:r>
        <w:t>i</w:t>
      </w:r>
      <w:r>
        <w:rPr>
          <w:spacing w:val="-3"/>
        </w:rPr>
        <w:t>s</w:t>
      </w:r>
      <w:r>
        <w:rPr>
          <w:spacing w:val="-1"/>
        </w:rPr>
        <w:t>p</w:t>
      </w:r>
      <w:r>
        <w:rPr>
          <w:spacing w:val="1"/>
        </w:rPr>
        <w:t>o</w:t>
      </w:r>
      <w:r>
        <w:t>sed</w:t>
      </w:r>
      <w:r>
        <w:rPr>
          <w:spacing w:val="43"/>
        </w:rPr>
        <w:t xml:space="preserve"> </w:t>
      </w:r>
      <w:r>
        <w:rPr>
          <w:spacing w:val="1"/>
        </w:rPr>
        <w:t>o</w:t>
      </w:r>
      <w:r>
        <w:t>f</w:t>
      </w:r>
      <w:r>
        <w:rPr>
          <w:spacing w:val="45"/>
        </w:rPr>
        <w:t xml:space="preserve"> </w:t>
      </w:r>
      <w:r>
        <w:t>at</w:t>
      </w:r>
      <w:r>
        <w:rPr>
          <w:spacing w:val="44"/>
        </w:rPr>
        <w:t xml:space="preserve"> </w:t>
      </w:r>
      <w:r>
        <w:t>a</w:t>
      </w:r>
      <w:r>
        <w:rPr>
          <w:spacing w:val="46"/>
        </w:rPr>
        <w:t xml:space="preserve"> </w:t>
      </w:r>
      <w:r>
        <w:t>reg</w:t>
      </w:r>
      <w:r>
        <w:rPr>
          <w:spacing w:val="-1"/>
        </w:rPr>
        <w:t>i</w:t>
      </w:r>
      <w:r>
        <w:rPr>
          <w:spacing w:val="-3"/>
        </w:rPr>
        <w:t>s</w:t>
      </w:r>
      <w:r>
        <w:t>te</w:t>
      </w:r>
      <w:r>
        <w:rPr>
          <w:spacing w:val="-3"/>
        </w:rPr>
        <w:t>r</w:t>
      </w:r>
      <w:r>
        <w:t>ed</w:t>
      </w:r>
      <w:r>
        <w:rPr>
          <w:spacing w:val="46"/>
        </w:rPr>
        <w:t xml:space="preserve"> </w:t>
      </w:r>
      <w:r>
        <w:rPr>
          <w:spacing w:val="-3"/>
        </w:rPr>
        <w:t>l</w:t>
      </w:r>
      <w:r>
        <w:t>a</w:t>
      </w:r>
      <w:r>
        <w:rPr>
          <w:spacing w:val="-1"/>
        </w:rPr>
        <w:t>nd</w:t>
      </w:r>
      <w:r>
        <w:t>fi</w:t>
      </w:r>
      <w:r>
        <w:rPr>
          <w:spacing w:val="-1"/>
        </w:rPr>
        <w:t>l</w:t>
      </w:r>
      <w:r>
        <w:t>l</w:t>
      </w:r>
      <w:r>
        <w:rPr>
          <w:spacing w:val="45"/>
        </w:rPr>
        <w:t xml:space="preserve"> </w:t>
      </w:r>
      <w:r>
        <w:t>site</w:t>
      </w:r>
      <w:r>
        <w:rPr>
          <w:spacing w:val="47"/>
        </w:rPr>
        <w:t xml:space="preserve"> </w:t>
      </w:r>
      <w:r>
        <w:rPr>
          <w:spacing w:val="-1"/>
        </w:rPr>
        <w:t>b</w:t>
      </w:r>
      <w:r>
        <w:t>y</w:t>
      </w:r>
      <w:r>
        <w:rPr>
          <w:spacing w:val="44"/>
        </w:rPr>
        <w:t xml:space="preserve"> </w:t>
      </w:r>
      <w:r>
        <w:t xml:space="preserve">the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rPr>
        <w:t>r</w:t>
      </w:r>
      <w:r>
        <w:rPr>
          <w:rFonts w:cs="Calibri"/>
          <w:i/>
          <w:spacing w:val="5"/>
        </w:rPr>
        <w:t xml:space="preserve"> </w:t>
      </w:r>
      <w:r>
        <w:t>A</w:t>
      </w:r>
      <w:r>
        <w:rPr>
          <w:spacing w:val="-1"/>
        </w:rPr>
        <w:t>l</w:t>
      </w:r>
      <w:r>
        <w:t>l</w:t>
      </w:r>
      <w:r>
        <w:rPr>
          <w:spacing w:val="3"/>
        </w:rPr>
        <w:t xml:space="preserve"> </w:t>
      </w:r>
      <w:r>
        <w:rPr>
          <w:spacing w:val="-1"/>
        </w:rPr>
        <w:t>d</w:t>
      </w:r>
      <w:r>
        <w:t>is</w:t>
      </w:r>
      <w:r>
        <w:rPr>
          <w:spacing w:val="-2"/>
        </w:rPr>
        <w:t>p</w:t>
      </w:r>
      <w:r>
        <w:rPr>
          <w:spacing w:val="1"/>
        </w:rPr>
        <w:t>o</w:t>
      </w:r>
      <w:r>
        <w:t>sal</w:t>
      </w:r>
      <w:r>
        <w:rPr>
          <w:spacing w:val="3"/>
        </w:rPr>
        <w:t xml:space="preserve"> </w:t>
      </w:r>
      <w:r>
        <w:t>c</w:t>
      </w:r>
      <w:r>
        <w:rPr>
          <w:spacing w:val="-2"/>
        </w:rPr>
        <w:t>e</w:t>
      </w:r>
      <w:r>
        <w:t>rtif</w:t>
      </w:r>
      <w:r>
        <w:rPr>
          <w:spacing w:val="-1"/>
        </w:rPr>
        <w:t>i</w:t>
      </w:r>
      <w:r>
        <w:t>cates</w:t>
      </w:r>
      <w:r>
        <w:rPr>
          <w:spacing w:val="3"/>
        </w:rPr>
        <w:t xml:space="preserve"> </w:t>
      </w:r>
      <w:r>
        <w:rPr>
          <w:spacing w:val="-2"/>
        </w:rPr>
        <w:t>t</w:t>
      </w:r>
      <w:r>
        <w:t>o</w:t>
      </w:r>
      <w:r>
        <w:rPr>
          <w:spacing w:val="4"/>
        </w:rPr>
        <w:t xml:space="preserve"> </w:t>
      </w:r>
      <w:r>
        <w:rPr>
          <w:spacing w:val="-1"/>
        </w:rPr>
        <w:t>b</w:t>
      </w:r>
      <w:r>
        <w:t>e</w:t>
      </w:r>
      <w:r>
        <w:rPr>
          <w:spacing w:val="4"/>
        </w:rPr>
        <w:t xml:space="preserve"> </w:t>
      </w:r>
      <w:r>
        <w:rPr>
          <w:spacing w:val="-1"/>
        </w:rPr>
        <w:t>h</w:t>
      </w:r>
      <w:r>
        <w:t>a</w:t>
      </w:r>
      <w:r>
        <w:rPr>
          <w:spacing w:val="-1"/>
        </w:rPr>
        <w:t>nd</w:t>
      </w:r>
      <w:r>
        <w:t>ed</w:t>
      </w:r>
      <w:r>
        <w:rPr>
          <w:spacing w:val="3"/>
        </w:rPr>
        <w:t xml:space="preserve"> </w:t>
      </w:r>
      <w:r>
        <w:t>to</w:t>
      </w:r>
      <w:r>
        <w:rPr>
          <w:spacing w:val="4"/>
        </w:rPr>
        <w:t xml:space="preserve"> </w:t>
      </w:r>
      <w:r>
        <w:t>the</w:t>
      </w:r>
      <w:r>
        <w:rPr>
          <w:spacing w:val="7"/>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rPr>
        <w:t>rs’</w:t>
      </w:r>
      <w:r>
        <w:rPr>
          <w:rFonts w:cs="Calibri"/>
          <w:i/>
          <w:spacing w:val="5"/>
        </w:rPr>
        <w:t xml:space="preserve"> </w:t>
      </w:r>
      <w:r>
        <w:t>su</w:t>
      </w:r>
      <w:r>
        <w:rPr>
          <w:spacing w:val="-2"/>
        </w:rPr>
        <w:t>p</w:t>
      </w:r>
      <w:r>
        <w:t>e</w:t>
      </w:r>
      <w:r>
        <w:rPr>
          <w:spacing w:val="-3"/>
        </w:rPr>
        <w:t>r</w:t>
      </w:r>
      <w:r>
        <w:t>vi</w:t>
      </w:r>
      <w:r>
        <w:rPr>
          <w:spacing w:val="-3"/>
        </w:rPr>
        <w:t>s</w:t>
      </w:r>
      <w:r>
        <w:rPr>
          <w:spacing w:val="1"/>
        </w:rPr>
        <w:t>o</w:t>
      </w:r>
      <w:r>
        <w:t>r</w:t>
      </w:r>
      <w:r>
        <w:rPr>
          <w:spacing w:val="3"/>
        </w:rPr>
        <w:t xml:space="preserve"> </w:t>
      </w:r>
      <w:r>
        <w:t>as</w:t>
      </w:r>
      <w:r>
        <w:rPr>
          <w:spacing w:val="3"/>
        </w:rPr>
        <w:t xml:space="preserve"> </w:t>
      </w:r>
      <w:r>
        <w:t>e</w:t>
      </w:r>
      <w:r>
        <w:rPr>
          <w:spacing w:val="1"/>
        </w:rPr>
        <w:t>v</w:t>
      </w:r>
      <w:r>
        <w:t>i</w:t>
      </w:r>
      <w:r>
        <w:rPr>
          <w:spacing w:val="-2"/>
        </w:rPr>
        <w:t>d</w:t>
      </w:r>
      <w:r>
        <w:t>en</w:t>
      </w:r>
      <w:r>
        <w:rPr>
          <w:spacing w:val="-3"/>
        </w:rPr>
        <w:t>c</w:t>
      </w:r>
      <w:r>
        <w:t>e</w:t>
      </w:r>
      <w:r>
        <w:rPr>
          <w:spacing w:val="4"/>
        </w:rPr>
        <w:t xml:space="preserve"> </w:t>
      </w:r>
      <w:r>
        <w:rPr>
          <w:spacing w:val="-2"/>
        </w:rPr>
        <w:t>o</w:t>
      </w:r>
      <w:r>
        <w:t xml:space="preserve">f </w:t>
      </w:r>
      <w:r>
        <w:rPr>
          <w:spacing w:val="-1"/>
        </w:rPr>
        <w:t>d</w:t>
      </w:r>
      <w:r>
        <w:t>is</w:t>
      </w:r>
      <w:r>
        <w:rPr>
          <w:spacing w:val="-2"/>
        </w:rPr>
        <w:t>p</w:t>
      </w:r>
      <w:r>
        <w:rPr>
          <w:spacing w:val="1"/>
        </w:rPr>
        <w:t>o</w:t>
      </w:r>
      <w:r>
        <w:t xml:space="preserve">sal </w:t>
      </w:r>
      <w:r>
        <w:rPr>
          <w:spacing w:val="-1"/>
        </w:rPr>
        <w:t>b</w:t>
      </w:r>
      <w:r>
        <w:t>y</w:t>
      </w:r>
      <w:r>
        <w:rPr>
          <w:spacing w:val="-2"/>
        </w:rPr>
        <w:t xml:space="preserve"> </w:t>
      </w:r>
      <w:r>
        <w:t>t</w:t>
      </w:r>
      <w:r>
        <w:rPr>
          <w:spacing w:val="-1"/>
        </w:rPr>
        <w:t>h</w:t>
      </w:r>
      <w:r>
        <w:t>e</w:t>
      </w:r>
      <w:r>
        <w:rPr>
          <w:spacing w:val="1"/>
        </w:rPr>
        <w:t xml:space="preserve"> </w:t>
      </w:r>
      <w:r>
        <w:rPr>
          <w:rFonts w:cs="Calibri"/>
          <w:i/>
        </w:rPr>
        <w:t>Co</w:t>
      </w:r>
      <w:r>
        <w:rPr>
          <w:rFonts w:cs="Calibri"/>
          <w:i/>
          <w:spacing w:val="-4"/>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spacing w:val="1"/>
        </w:rPr>
        <w:t>r</w:t>
      </w:r>
      <w:r>
        <w:t>.</w:t>
      </w:r>
    </w:p>
    <w:p w14:paraId="66948C8F" w14:textId="5E59AB32" w:rsidR="007C62E7" w:rsidRDefault="007C62E7" w:rsidP="005B3361">
      <w:pPr>
        <w:pStyle w:val="BodyText"/>
        <w:numPr>
          <w:ilvl w:val="0"/>
          <w:numId w:val="30"/>
        </w:numPr>
        <w:tabs>
          <w:tab w:val="left" w:pos="933"/>
        </w:tabs>
        <w:spacing w:before="60"/>
        <w:ind w:left="933" w:right="218"/>
        <w:jc w:val="both"/>
      </w:pPr>
      <w:r>
        <w:t>The</w:t>
      </w:r>
      <w:r>
        <w:rPr>
          <w:spacing w:val="5"/>
        </w:rPr>
        <w:t xml:space="preserve"> </w:t>
      </w:r>
      <w:r>
        <w:t>sl</w:t>
      </w:r>
      <w:r>
        <w:rPr>
          <w:spacing w:val="-2"/>
        </w:rPr>
        <w:t>u</w:t>
      </w:r>
      <w:r>
        <w:rPr>
          <w:spacing w:val="-1"/>
        </w:rPr>
        <w:t>dg</w:t>
      </w:r>
      <w:r>
        <w:t>e</w:t>
      </w:r>
      <w:r>
        <w:rPr>
          <w:spacing w:val="5"/>
        </w:rPr>
        <w:t xml:space="preserve"> </w:t>
      </w:r>
      <w:proofErr w:type="gramStart"/>
      <w:r>
        <w:rPr>
          <w:spacing w:val="-1"/>
        </w:rPr>
        <w:t>n</w:t>
      </w:r>
      <w:r>
        <w:t>eed</w:t>
      </w:r>
      <w:proofErr w:type="gramEnd"/>
      <w:r>
        <w:rPr>
          <w:spacing w:val="4"/>
        </w:rPr>
        <w:t xml:space="preserve"> </w:t>
      </w:r>
      <w:r>
        <w:rPr>
          <w:spacing w:val="-2"/>
        </w:rPr>
        <w:t>t</w:t>
      </w:r>
      <w:r>
        <w:t>o</w:t>
      </w:r>
      <w:r>
        <w:rPr>
          <w:spacing w:val="6"/>
        </w:rPr>
        <w:t xml:space="preserve"> </w:t>
      </w:r>
      <w:r>
        <w:rPr>
          <w:spacing w:val="-1"/>
        </w:rPr>
        <w:t>b</w:t>
      </w:r>
      <w:r>
        <w:t>e</w:t>
      </w:r>
      <w:r>
        <w:rPr>
          <w:spacing w:val="5"/>
        </w:rPr>
        <w:t xml:space="preserve"> </w:t>
      </w:r>
      <w:r w:rsidR="009916C0">
        <w:rPr>
          <w:spacing w:val="-1"/>
        </w:rPr>
        <w:t>agitat</w:t>
      </w:r>
      <w:r>
        <w:t>ed</w:t>
      </w:r>
      <w:r>
        <w:rPr>
          <w:spacing w:val="5"/>
        </w:rPr>
        <w:t xml:space="preserve"> </w:t>
      </w:r>
      <w:r>
        <w:t>a</w:t>
      </w:r>
      <w:r>
        <w:rPr>
          <w:spacing w:val="-1"/>
        </w:rPr>
        <w:t>n</w:t>
      </w:r>
      <w:r>
        <w:t>d</w:t>
      </w:r>
      <w:r>
        <w:rPr>
          <w:spacing w:val="4"/>
        </w:rPr>
        <w:t xml:space="preserve"> </w:t>
      </w:r>
      <w:r>
        <w:rPr>
          <w:spacing w:val="-1"/>
        </w:rPr>
        <w:t>pu</w:t>
      </w:r>
      <w:r>
        <w:t>m</w:t>
      </w:r>
      <w:r>
        <w:rPr>
          <w:spacing w:val="-1"/>
        </w:rPr>
        <w:t>p</w:t>
      </w:r>
      <w:r>
        <w:t>ed</w:t>
      </w:r>
      <w:r>
        <w:rPr>
          <w:spacing w:val="5"/>
        </w:rPr>
        <w:t xml:space="preserve"> </w:t>
      </w:r>
      <w:r>
        <w:t>i</w:t>
      </w:r>
      <w:r>
        <w:rPr>
          <w:spacing w:val="-2"/>
        </w:rPr>
        <w:t>n</w:t>
      </w:r>
      <w:r>
        <w:t>to</w:t>
      </w:r>
      <w:r>
        <w:rPr>
          <w:spacing w:val="6"/>
        </w:rPr>
        <w:t xml:space="preserve"> </w:t>
      </w:r>
      <w:r>
        <w:rPr>
          <w:spacing w:val="-1"/>
        </w:rPr>
        <w:t>b</w:t>
      </w:r>
      <w:r>
        <w:t>a</w:t>
      </w:r>
      <w:r>
        <w:rPr>
          <w:spacing w:val="-4"/>
        </w:rPr>
        <w:t>g</w:t>
      </w:r>
      <w:r>
        <w:t>s</w:t>
      </w:r>
      <w:r>
        <w:rPr>
          <w:spacing w:val="5"/>
        </w:rPr>
        <w:t xml:space="preserve"> </w:t>
      </w:r>
      <w:r>
        <w:rPr>
          <w:spacing w:val="-1"/>
        </w:rPr>
        <w:t>p</w:t>
      </w:r>
      <w:r>
        <w:t>laced</w:t>
      </w:r>
      <w:r>
        <w:rPr>
          <w:spacing w:val="4"/>
        </w:rPr>
        <w:t xml:space="preserve"> </w:t>
      </w:r>
      <w:r>
        <w:rPr>
          <w:spacing w:val="1"/>
        </w:rPr>
        <w:t>o</w:t>
      </w:r>
      <w:r>
        <w:t>n</w:t>
      </w:r>
      <w:r>
        <w:rPr>
          <w:spacing w:val="4"/>
        </w:rPr>
        <w:t xml:space="preserve"> </w:t>
      </w:r>
      <w:r>
        <w:t>a</w:t>
      </w:r>
      <w:r>
        <w:rPr>
          <w:spacing w:val="5"/>
        </w:rPr>
        <w:t xml:space="preserve"> </w:t>
      </w:r>
      <w:r>
        <w:rPr>
          <w:spacing w:val="-1"/>
        </w:rPr>
        <w:t>p</w:t>
      </w:r>
      <w:r>
        <w:t>last</w:t>
      </w:r>
      <w:r>
        <w:rPr>
          <w:spacing w:val="-3"/>
        </w:rPr>
        <w:t>i</w:t>
      </w:r>
      <w:r>
        <w:t>c</w:t>
      </w:r>
      <w:r>
        <w:rPr>
          <w:spacing w:val="5"/>
        </w:rPr>
        <w:t xml:space="preserve"> </w:t>
      </w:r>
      <w:r>
        <w:t>sail</w:t>
      </w:r>
      <w:r>
        <w:rPr>
          <w:spacing w:val="4"/>
        </w:rPr>
        <w:t xml:space="preserve"> </w:t>
      </w:r>
      <w:r>
        <w:rPr>
          <w:spacing w:val="-2"/>
        </w:rPr>
        <w:t>t</w:t>
      </w:r>
      <w:r>
        <w:t>o</w:t>
      </w:r>
      <w:r>
        <w:rPr>
          <w:spacing w:val="3"/>
        </w:rPr>
        <w:t xml:space="preserve"> </w:t>
      </w:r>
      <w:r>
        <w:t>ena</w:t>
      </w:r>
      <w:r>
        <w:rPr>
          <w:spacing w:val="-2"/>
        </w:rPr>
        <w:t>b</w:t>
      </w:r>
      <w:r>
        <w:t>le</w:t>
      </w:r>
      <w:r>
        <w:rPr>
          <w:spacing w:val="5"/>
        </w:rPr>
        <w:t xml:space="preserve"> </w:t>
      </w:r>
      <w:r>
        <w:rPr>
          <w:spacing w:val="-1"/>
        </w:rPr>
        <w:t>d</w:t>
      </w:r>
      <w:r>
        <w:t>ew</w:t>
      </w:r>
      <w:r>
        <w:rPr>
          <w:spacing w:val="-3"/>
        </w:rPr>
        <w:t>a</w:t>
      </w:r>
      <w:r>
        <w:t>teri</w:t>
      </w:r>
      <w:r>
        <w:rPr>
          <w:spacing w:val="-2"/>
        </w:rPr>
        <w:t>n</w:t>
      </w:r>
      <w:r>
        <w:t>g a</w:t>
      </w:r>
      <w:r>
        <w:rPr>
          <w:spacing w:val="-1"/>
        </w:rPr>
        <w:t>n</w:t>
      </w:r>
      <w:r>
        <w:t>d</w:t>
      </w:r>
      <w:r>
        <w:rPr>
          <w:spacing w:val="-1"/>
        </w:rPr>
        <w:t xml:space="preserve"> </w:t>
      </w:r>
      <w:r>
        <w:t>dryi</w:t>
      </w:r>
      <w:r>
        <w:rPr>
          <w:spacing w:val="-1"/>
        </w:rPr>
        <w:t>n</w:t>
      </w:r>
      <w:r>
        <w:t>g</w:t>
      </w:r>
      <w:r>
        <w:rPr>
          <w:spacing w:val="-1"/>
        </w:rPr>
        <w:t xml:space="preserve"> </w:t>
      </w:r>
      <w:r>
        <w:t>bef</w:t>
      </w:r>
      <w:r>
        <w:rPr>
          <w:spacing w:val="1"/>
        </w:rPr>
        <w:t>o</w:t>
      </w:r>
      <w:r>
        <w:rPr>
          <w:spacing w:val="-3"/>
        </w:rPr>
        <w:t>r</w:t>
      </w:r>
      <w:r>
        <w:t>e r</w:t>
      </w:r>
      <w:r>
        <w:rPr>
          <w:spacing w:val="-3"/>
        </w:rPr>
        <w:t>e</w:t>
      </w:r>
      <w:r>
        <w:rPr>
          <w:spacing w:val="-2"/>
        </w:rPr>
        <w:t>m</w:t>
      </w:r>
      <w:r>
        <w:rPr>
          <w:spacing w:val="1"/>
        </w:rPr>
        <w:t>o</w:t>
      </w:r>
      <w:r>
        <w:t>val.</w:t>
      </w:r>
    </w:p>
    <w:p w14:paraId="6BE13BFD" w14:textId="77777777" w:rsidR="007C62E7" w:rsidRDefault="007C62E7" w:rsidP="005B3361">
      <w:pPr>
        <w:pStyle w:val="BodyText"/>
        <w:numPr>
          <w:ilvl w:val="0"/>
          <w:numId w:val="30"/>
        </w:numPr>
        <w:tabs>
          <w:tab w:val="left" w:pos="933"/>
        </w:tabs>
        <w:spacing w:before="6" w:line="268" w:lineRule="exact"/>
        <w:ind w:left="933" w:right="217"/>
        <w:jc w:val="both"/>
      </w:pPr>
      <w:r>
        <w:t>When</w:t>
      </w:r>
      <w:r>
        <w:rPr>
          <w:spacing w:val="7"/>
        </w:rPr>
        <w:t xml:space="preserve"> </w:t>
      </w:r>
      <w:r>
        <w:t>the</w:t>
      </w:r>
      <w:r>
        <w:rPr>
          <w:spacing w:val="7"/>
        </w:rPr>
        <w:t xml:space="preserve"> </w:t>
      </w:r>
      <w:r>
        <w:t>sl</w:t>
      </w:r>
      <w:r>
        <w:rPr>
          <w:spacing w:val="-2"/>
        </w:rPr>
        <w:t>u</w:t>
      </w:r>
      <w:r>
        <w:rPr>
          <w:spacing w:val="-1"/>
        </w:rPr>
        <w:t>dg</w:t>
      </w:r>
      <w:r>
        <w:t>e</w:t>
      </w:r>
      <w:r>
        <w:rPr>
          <w:spacing w:val="8"/>
        </w:rPr>
        <w:t xml:space="preserve"> </w:t>
      </w:r>
      <w:r>
        <w:t>is</w:t>
      </w:r>
      <w:r>
        <w:rPr>
          <w:spacing w:val="7"/>
        </w:rPr>
        <w:t xml:space="preserve"> </w:t>
      </w:r>
      <w:r>
        <w:rPr>
          <w:spacing w:val="-1"/>
        </w:rPr>
        <w:t>d</w:t>
      </w:r>
      <w:r>
        <w:t>ried</w:t>
      </w:r>
      <w:r>
        <w:rPr>
          <w:spacing w:val="7"/>
        </w:rPr>
        <w:t xml:space="preserve"> </w:t>
      </w:r>
      <w:r>
        <w:rPr>
          <w:spacing w:val="1"/>
        </w:rPr>
        <w:t>o</w:t>
      </w:r>
      <w:r>
        <w:rPr>
          <w:spacing w:val="-1"/>
        </w:rPr>
        <w:t>u</w:t>
      </w:r>
      <w:r>
        <w:t>t</w:t>
      </w:r>
      <w:r>
        <w:rPr>
          <w:spacing w:val="8"/>
        </w:rPr>
        <w:t xml:space="preserve"> </w:t>
      </w:r>
      <w:r>
        <w:t>it</w:t>
      </w:r>
      <w:r>
        <w:rPr>
          <w:spacing w:val="7"/>
        </w:rPr>
        <w:t xml:space="preserve"> </w:t>
      </w:r>
      <w:r>
        <w:t>m</w:t>
      </w:r>
      <w:r>
        <w:rPr>
          <w:spacing w:val="-1"/>
        </w:rPr>
        <w:t>u</w:t>
      </w:r>
      <w:r>
        <w:t>st</w:t>
      </w:r>
      <w:r>
        <w:rPr>
          <w:spacing w:val="15"/>
        </w:rPr>
        <w:t xml:space="preserve"> </w:t>
      </w:r>
      <w:r>
        <w:rPr>
          <w:spacing w:val="-1"/>
        </w:rPr>
        <w:t>b</w:t>
      </w:r>
      <w:r>
        <w:t>e</w:t>
      </w:r>
      <w:r>
        <w:rPr>
          <w:spacing w:val="8"/>
        </w:rPr>
        <w:t xml:space="preserve"> </w:t>
      </w:r>
      <w:r>
        <w:t>c</w:t>
      </w:r>
      <w:r>
        <w:rPr>
          <w:spacing w:val="1"/>
        </w:rPr>
        <w:t>o</w:t>
      </w:r>
      <w:r>
        <w:t>l</w:t>
      </w:r>
      <w:r>
        <w:rPr>
          <w:spacing w:val="-1"/>
        </w:rPr>
        <w:t>l</w:t>
      </w:r>
      <w:r>
        <w:rPr>
          <w:spacing w:val="-2"/>
        </w:rPr>
        <w:t>e</w:t>
      </w:r>
      <w:r>
        <w:t>ct</w:t>
      </w:r>
      <w:r>
        <w:rPr>
          <w:spacing w:val="1"/>
        </w:rPr>
        <w:t>e</w:t>
      </w:r>
      <w:r>
        <w:t>d</w:t>
      </w:r>
      <w:r>
        <w:rPr>
          <w:spacing w:val="6"/>
        </w:rPr>
        <w:t xml:space="preserve"> </w:t>
      </w:r>
      <w:r>
        <w:t>a</w:t>
      </w:r>
      <w:r>
        <w:rPr>
          <w:spacing w:val="-4"/>
        </w:rPr>
        <w:t>n</w:t>
      </w:r>
      <w:r>
        <w:t>d</w:t>
      </w:r>
      <w:r>
        <w:rPr>
          <w:spacing w:val="6"/>
        </w:rPr>
        <w:t xml:space="preserve"> </w:t>
      </w:r>
      <w:r>
        <w:t>tra</w:t>
      </w:r>
      <w:r>
        <w:rPr>
          <w:spacing w:val="-1"/>
        </w:rPr>
        <w:t>n</w:t>
      </w:r>
      <w:r>
        <w:t>sported</w:t>
      </w:r>
      <w:r>
        <w:rPr>
          <w:spacing w:val="7"/>
        </w:rPr>
        <w:t xml:space="preserve"> </w:t>
      </w:r>
      <w:r>
        <w:t>in</w:t>
      </w:r>
      <w:r>
        <w:rPr>
          <w:spacing w:val="6"/>
        </w:rPr>
        <w:t xml:space="preserve"> </w:t>
      </w:r>
      <w:r>
        <w:t>trucks</w:t>
      </w:r>
      <w:r>
        <w:rPr>
          <w:spacing w:val="7"/>
        </w:rPr>
        <w:t xml:space="preserve"> </w:t>
      </w:r>
      <w:r>
        <w:rPr>
          <w:spacing w:val="-2"/>
        </w:rPr>
        <w:t>t</w:t>
      </w:r>
      <w:r>
        <w:t>o</w:t>
      </w:r>
      <w:r>
        <w:rPr>
          <w:spacing w:val="8"/>
        </w:rPr>
        <w:t xml:space="preserve"> </w:t>
      </w:r>
      <w:r>
        <w:rPr>
          <w:spacing w:val="-2"/>
        </w:rPr>
        <w:t>t</w:t>
      </w:r>
      <w:r>
        <w:rPr>
          <w:spacing w:val="-1"/>
        </w:rPr>
        <w:t>h</w:t>
      </w:r>
      <w:r>
        <w:t>e</w:t>
      </w:r>
      <w:r>
        <w:rPr>
          <w:spacing w:val="8"/>
        </w:rPr>
        <w:t xml:space="preserve"> </w:t>
      </w:r>
      <w:r>
        <w:t>ash</w:t>
      </w:r>
      <w:r>
        <w:rPr>
          <w:spacing w:val="6"/>
        </w:rPr>
        <w:t xml:space="preserve"> </w:t>
      </w:r>
      <w:r>
        <w:rPr>
          <w:spacing w:val="-1"/>
        </w:rPr>
        <w:t>d</w:t>
      </w:r>
      <w:r>
        <w:t>am</w:t>
      </w:r>
      <w:r>
        <w:rPr>
          <w:spacing w:val="8"/>
        </w:rPr>
        <w:t xml:space="preserve"> </w:t>
      </w:r>
      <w:r>
        <w:t>where it wi</w:t>
      </w:r>
      <w:r>
        <w:rPr>
          <w:spacing w:val="-1"/>
        </w:rPr>
        <w:t>l</w:t>
      </w:r>
      <w:r>
        <w:t>l be</w:t>
      </w:r>
      <w:r>
        <w:rPr>
          <w:spacing w:val="-3"/>
        </w:rPr>
        <w:t xml:space="preserve"> </w:t>
      </w:r>
      <w:r>
        <w:t>d</w:t>
      </w:r>
      <w:r>
        <w:rPr>
          <w:spacing w:val="-1"/>
        </w:rPr>
        <w:t>i</w:t>
      </w:r>
      <w:r>
        <w:t>spo</w:t>
      </w:r>
      <w:r>
        <w:rPr>
          <w:spacing w:val="-2"/>
        </w:rPr>
        <w:t>s</w:t>
      </w:r>
      <w:r>
        <w:t xml:space="preserve">ed </w:t>
      </w:r>
      <w:r>
        <w:rPr>
          <w:spacing w:val="1"/>
        </w:rPr>
        <w:t>o</w:t>
      </w:r>
      <w:r>
        <w:t>f.</w:t>
      </w:r>
    </w:p>
    <w:p w14:paraId="3AC74FBF" w14:textId="77777777" w:rsidR="007C62E7" w:rsidRDefault="007C62E7" w:rsidP="005B3361">
      <w:pPr>
        <w:pStyle w:val="BodyText"/>
        <w:numPr>
          <w:ilvl w:val="0"/>
          <w:numId w:val="30"/>
        </w:numPr>
        <w:tabs>
          <w:tab w:val="left" w:pos="933"/>
        </w:tabs>
        <w:spacing w:before="14" w:line="266" w:lineRule="exact"/>
        <w:ind w:left="933" w:right="217"/>
        <w:jc w:val="both"/>
      </w:pPr>
      <w:r>
        <w:t>The</w:t>
      </w:r>
      <w:r>
        <w:rPr>
          <w:spacing w:val="14"/>
        </w:rPr>
        <w:t xml:space="preserve"> </w:t>
      </w:r>
      <w:r>
        <w:t>trucks</w:t>
      </w:r>
      <w:r>
        <w:rPr>
          <w:spacing w:val="15"/>
        </w:rPr>
        <w:t xml:space="preserve"> </w:t>
      </w:r>
      <w:r>
        <w:t>l</w:t>
      </w:r>
      <w:r>
        <w:rPr>
          <w:spacing w:val="-2"/>
        </w:rPr>
        <w:t>o</w:t>
      </w:r>
      <w:r>
        <w:t>ad</w:t>
      </w:r>
      <w:r>
        <w:rPr>
          <w:spacing w:val="13"/>
        </w:rPr>
        <w:t xml:space="preserve"> </w:t>
      </w:r>
      <w:r>
        <w:rPr>
          <w:spacing w:val="-1"/>
        </w:rPr>
        <w:t>b</w:t>
      </w:r>
      <w:r>
        <w:t>ays</w:t>
      </w:r>
      <w:r>
        <w:rPr>
          <w:spacing w:val="15"/>
        </w:rPr>
        <w:t xml:space="preserve"> </w:t>
      </w:r>
      <w:r>
        <w:t>m</w:t>
      </w:r>
      <w:r>
        <w:rPr>
          <w:spacing w:val="-1"/>
        </w:rPr>
        <w:t>u</w:t>
      </w:r>
      <w:r>
        <w:t>st</w:t>
      </w:r>
      <w:r>
        <w:rPr>
          <w:spacing w:val="12"/>
        </w:rPr>
        <w:t xml:space="preserve"> </w:t>
      </w:r>
      <w:r>
        <w:rPr>
          <w:spacing w:val="-1"/>
        </w:rPr>
        <w:t>b</w:t>
      </w:r>
      <w:r>
        <w:t>e</w:t>
      </w:r>
      <w:r>
        <w:rPr>
          <w:spacing w:val="15"/>
        </w:rPr>
        <w:t xml:space="preserve"> </w:t>
      </w:r>
      <w:r>
        <w:t>sealed</w:t>
      </w:r>
      <w:r>
        <w:rPr>
          <w:spacing w:val="14"/>
        </w:rPr>
        <w:t xml:space="preserve"> </w:t>
      </w:r>
      <w:r>
        <w:t>to</w:t>
      </w:r>
      <w:r>
        <w:rPr>
          <w:spacing w:val="16"/>
        </w:rPr>
        <w:t xml:space="preserve"> </w:t>
      </w:r>
      <w:r>
        <w:rPr>
          <w:spacing w:val="-1"/>
        </w:rPr>
        <w:t>p</w:t>
      </w:r>
      <w:r>
        <w:t>r</w:t>
      </w:r>
      <w:r>
        <w:rPr>
          <w:spacing w:val="-3"/>
        </w:rPr>
        <w:t>e</w:t>
      </w:r>
      <w:r>
        <w:t>ve</w:t>
      </w:r>
      <w:r>
        <w:rPr>
          <w:spacing w:val="-3"/>
        </w:rPr>
        <w:t>n</w:t>
      </w:r>
      <w:r>
        <w:t>t</w:t>
      </w:r>
      <w:r>
        <w:rPr>
          <w:spacing w:val="15"/>
        </w:rPr>
        <w:t xml:space="preserve"> </w:t>
      </w:r>
      <w:r>
        <w:t>sp</w:t>
      </w:r>
      <w:r>
        <w:rPr>
          <w:spacing w:val="-2"/>
        </w:rPr>
        <w:t>i</w:t>
      </w:r>
      <w:r>
        <w:t>l</w:t>
      </w:r>
      <w:r>
        <w:rPr>
          <w:spacing w:val="-1"/>
        </w:rPr>
        <w:t>l</w:t>
      </w:r>
      <w:r>
        <w:t>a</w:t>
      </w:r>
      <w:r>
        <w:rPr>
          <w:spacing w:val="-1"/>
        </w:rPr>
        <w:t>g</w:t>
      </w:r>
      <w:r>
        <w:t>es</w:t>
      </w:r>
      <w:r>
        <w:rPr>
          <w:spacing w:val="15"/>
        </w:rPr>
        <w:t xml:space="preserve"> </w:t>
      </w:r>
      <w:r>
        <w:t>alo</w:t>
      </w:r>
      <w:r>
        <w:rPr>
          <w:spacing w:val="-1"/>
        </w:rPr>
        <w:t>n</w:t>
      </w:r>
      <w:r>
        <w:t>g</w:t>
      </w:r>
      <w:r>
        <w:rPr>
          <w:spacing w:val="13"/>
        </w:rPr>
        <w:t xml:space="preserve"> </w:t>
      </w:r>
      <w:r>
        <w:t>the</w:t>
      </w:r>
      <w:r>
        <w:rPr>
          <w:spacing w:val="15"/>
        </w:rPr>
        <w:t xml:space="preserve"> </w:t>
      </w:r>
      <w:r>
        <w:t>road</w:t>
      </w:r>
      <w:r>
        <w:rPr>
          <w:spacing w:val="13"/>
        </w:rPr>
        <w:t xml:space="preserve"> </w:t>
      </w:r>
      <w:r>
        <w:rPr>
          <w:spacing w:val="-1"/>
        </w:rPr>
        <w:t>du</w:t>
      </w:r>
      <w:r>
        <w:t>ri</w:t>
      </w:r>
      <w:r>
        <w:rPr>
          <w:spacing w:val="-2"/>
        </w:rPr>
        <w:t>n</w:t>
      </w:r>
      <w:r>
        <w:t>g</w:t>
      </w:r>
      <w:r>
        <w:rPr>
          <w:spacing w:val="13"/>
        </w:rPr>
        <w:t xml:space="preserve"> </w:t>
      </w:r>
      <w:r>
        <w:t>tra</w:t>
      </w:r>
      <w:r>
        <w:rPr>
          <w:spacing w:val="-1"/>
        </w:rPr>
        <w:t>n</w:t>
      </w:r>
      <w:r>
        <w:t>sport</w:t>
      </w:r>
      <w:r>
        <w:rPr>
          <w:spacing w:val="-3"/>
        </w:rPr>
        <w:t>a</w:t>
      </w:r>
      <w:r>
        <w:t>ti</w:t>
      </w:r>
      <w:r>
        <w:rPr>
          <w:spacing w:val="1"/>
        </w:rPr>
        <w:t>o</w:t>
      </w:r>
      <w:r>
        <w:rPr>
          <w:spacing w:val="-1"/>
        </w:rPr>
        <w:t>n</w:t>
      </w:r>
      <w:r>
        <w:t>.</w:t>
      </w:r>
      <w:r>
        <w:rPr>
          <w:spacing w:val="14"/>
        </w:rPr>
        <w:t xml:space="preserve"> </w:t>
      </w:r>
      <w:r>
        <w:t>A</w:t>
      </w:r>
      <w:r>
        <w:rPr>
          <w:spacing w:val="-1"/>
        </w:rPr>
        <w:t>l</w:t>
      </w:r>
      <w:r>
        <w:t xml:space="preserve">l </w:t>
      </w:r>
      <w:r>
        <w:rPr>
          <w:spacing w:val="-1"/>
        </w:rPr>
        <w:t>d</w:t>
      </w:r>
      <w:r>
        <w:t>riv</w:t>
      </w:r>
      <w:r>
        <w:rPr>
          <w:spacing w:val="1"/>
        </w:rPr>
        <w:t>e</w:t>
      </w:r>
      <w:r>
        <w:t>rs</w:t>
      </w:r>
      <w:r>
        <w:rPr>
          <w:spacing w:val="-2"/>
        </w:rPr>
        <w:t xml:space="preserve"> </w:t>
      </w:r>
      <w:r>
        <w:t>m</w:t>
      </w:r>
      <w:r>
        <w:rPr>
          <w:spacing w:val="-1"/>
        </w:rPr>
        <w:t>u</w:t>
      </w:r>
      <w:r>
        <w:t>st</w:t>
      </w:r>
      <w:r>
        <w:rPr>
          <w:spacing w:val="-2"/>
        </w:rPr>
        <w:t xml:space="preserve"> </w:t>
      </w:r>
      <w:r>
        <w:t>be t</w:t>
      </w:r>
      <w:r>
        <w:rPr>
          <w:spacing w:val="-3"/>
        </w:rPr>
        <w:t>r</w:t>
      </w:r>
      <w:r>
        <w:t>ai</w:t>
      </w:r>
      <w:r>
        <w:rPr>
          <w:spacing w:val="-2"/>
        </w:rPr>
        <w:t>n</w:t>
      </w:r>
      <w:r>
        <w:t xml:space="preserve">ed </w:t>
      </w:r>
      <w:r>
        <w:rPr>
          <w:spacing w:val="-2"/>
        </w:rPr>
        <w:t>t</w:t>
      </w:r>
      <w:r>
        <w:t>o</w:t>
      </w:r>
      <w:r>
        <w:rPr>
          <w:spacing w:val="1"/>
        </w:rPr>
        <w:t xml:space="preserve"> </w:t>
      </w:r>
      <w:r>
        <w:rPr>
          <w:spacing w:val="-3"/>
        </w:rPr>
        <w:t>r</w:t>
      </w:r>
      <w:r>
        <w:t>e</w:t>
      </w:r>
      <w:r>
        <w:rPr>
          <w:spacing w:val="-1"/>
        </w:rPr>
        <w:t>m</w:t>
      </w:r>
      <w:r>
        <w:rPr>
          <w:spacing w:val="1"/>
        </w:rPr>
        <w:t>o</w:t>
      </w:r>
      <w:r>
        <w:rPr>
          <w:spacing w:val="-2"/>
        </w:rPr>
        <w:t>v</w:t>
      </w:r>
      <w:r>
        <w:t>e</w:t>
      </w:r>
      <w:r>
        <w:rPr>
          <w:spacing w:val="-2"/>
        </w:rPr>
        <w:t xml:space="preserve"> </w:t>
      </w:r>
      <w:r>
        <w:t>waste.</w:t>
      </w:r>
    </w:p>
    <w:p w14:paraId="0B4B2F87" w14:textId="7547DA89" w:rsidR="007C62E7" w:rsidRDefault="007C62E7" w:rsidP="005B3361">
      <w:pPr>
        <w:pStyle w:val="BodyText"/>
        <w:numPr>
          <w:ilvl w:val="0"/>
          <w:numId w:val="30"/>
        </w:numPr>
        <w:tabs>
          <w:tab w:val="left" w:pos="933"/>
        </w:tabs>
        <w:spacing w:before="6"/>
        <w:ind w:left="933" w:right="215"/>
        <w:jc w:val="both"/>
      </w:pPr>
      <w:r>
        <w:t>A</w:t>
      </w:r>
      <w:r>
        <w:rPr>
          <w:spacing w:val="-1"/>
        </w:rPr>
        <w:t>l</w:t>
      </w:r>
      <w:r>
        <w:t>l</w:t>
      </w:r>
      <w:r>
        <w:rPr>
          <w:spacing w:val="21"/>
        </w:rPr>
        <w:t xml:space="preserve"> </w:t>
      </w:r>
      <w:r>
        <w:t>sp</w:t>
      </w:r>
      <w:r>
        <w:rPr>
          <w:spacing w:val="-2"/>
        </w:rPr>
        <w:t>i</w:t>
      </w:r>
      <w:r>
        <w:t>l</w:t>
      </w:r>
      <w:r>
        <w:rPr>
          <w:spacing w:val="-1"/>
        </w:rPr>
        <w:t>l</w:t>
      </w:r>
      <w:r>
        <w:t>a</w:t>
      </w:r>
      <w:r>
        <w:rPr>
          <w:spacing w:val="-1"/>
        </w:rPr>
        <w:t>g</w:t>
      </w:r>
      <w:r>
        <w:t>es</w:t>
      </w:r>
      <w:r>
        <w:rPr>
          <w:spacing w:val="22"/>
        </w:rPr>
        <w:t xml:space="preserve"> </w:t>
      </w:r>
      <w:r>
        <w:rPr>
          <w:spacing w:val="-1"/>
        </w:rPr>
        <w:t>b</w:t>
      </w:r>
      <w:r>
        <w:t>y</w:t>
      </w:r>
      <w:r>
        <w:rPr>
          <w:spacing w:val="22"/>
        </w:rPr>
        <w:t xml:space="preserve"> </w:t>
      </w:r>
      <w:r>
        <w:t>the</w:t>
      </w:r>
      <w:r>
        <w:rPr>
          <w:spacing w:val="21"/>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4"/>
        </w:rPr>
        <w:t>a</w:t>
      </w:r>
      <w:r>
        <w:rPr>
          <w:rFonts w:cs="Calibri"/>
          <w:i/>
        </w:rPr>
        <w:t>ct</w:t>
      </w:r>
      <w:r>
        <w:rPr>
          <w:rFonts w:cs="Calibri"/>
          <w:i/>
          <w:spacing w:val="-1"/>
        </w:rPr>
        <w:t>o</w:t>
      </w:r>
      <w:r>
        <w:rPr>
          <w:rFonts w:cs="Calibri"/>
          <w:i/>
        </w:rPr>
        <w:t>r</w:t>
      </w:r>
      <w:r>
        <w:rPr>
          <w:rFonts w:cs="Calibri"/>
          <w:i/>
          <w:spacing w:val="23"/>
        </w:rPr>
        <w:t xml:space="preserve"> </w:t>
      </w:r>
      <w:r>
        <w:rPr>
          <w:spacing w:val="-2"/>
        </w:rPr>
        <w:t>t</w:t>
      </w:r>
      <w:r>
        <w:t>o</w:t>
      </w:r>
      <w:r>
        <w:rPr>
          <w:spacing w:val="23"/>
        </w:rPr>
        <w:t xml:space="preserve"> </w:t>
      </w:r>
      <w:r>
        <w:rPr>
          <w:spacing w:val="-1"/>
        </w:rPr>
        <w:t>b</w:t>
      </w:r>
      <w:r>
        <w:t>e</w:t>
      </w:r>
      <w:r>
        <w:rPr>
          <w:spacing w:val="20"/>
        </w:rPr>
        <w:t xml:space="preserve"> </w:t>
      </w:r>
      <w:r>
        <w:t>c</w:t>
      </w:r>
      <w:r>
        <w:rPr>
          <w:spacing w:val="1"/>
        </w:rPr>
        <w:t>o</w:t>
      </w:r>
      <w:r>
        <w:rPr>
          <w:spacing w:val="-1"/>
        </w:rPr>
        <w:t>n</w:t>
      </w:r>
      <w:r>
        <w:t>tai</w:t>
      </w:r>
      <w:r>
        <w:rPr>
          <w:spacing w:val="-4"/>
        </w:rPr>
        <w:t>n</w:t>
      </w:r>
      <w:r>
        <w:t>ed</w:t>
      </w:r>
      <w:r>
        <w:rPr>
          <w:spacing w:val="21"/>
        </w:rPr>
        <w:t xml:space="preserve"> </w:t>
      </w:r>
      <w:r>
        <w:t>a</w:t>
      </w:r>
      <w:r>
        <w:rPr>
          <w:spacing w:val="-1"/>
        </w:rPr>
        <w:t>n</w:t>
      </w:r>
      <w:r>
        <w:t>d</w:t>
      </w:r>
      <w:r>
        <w:rPr>
          <w:spacing w:val="21"/>
        </w:rPr>
        <w:t xml:space="preserve"> </w:t>
      </w:r>
      <w:r>
        <w:rPr>
          <w:spacing w:val="-3"/>
        </w:rPr>
        <w:t>c</w:t>
      </w:r>
      <w:r>
        <w:t>lea</w:t>
      </w:r>
      <w:r>
        <w:rPr>
          <w:spacing w:val="-1"/>
        </w:rPr>
        <w:t>n</w:t>
      </w:r>
      <w:r>
        <w:t>ed</w:t>
      </w:r>
      <w:r>
        <w:rPr>
          <w:spacing w:val="21"/>
        </w:rPr>
        <w:t xml:space="preserve"> </w:t>
      </w:r>
      <w:r>
        <w:t>in</w:t>
      </w:r>
      <w:r>
        <w:rPr>
          <w:spacing w:val="20"/>
        </w:rPr>
        <w:t xml:space="preserve"> </w:t>
      </w:r>
      <w:r>
        <w:t>the</w:t>
      </w:r>
      <w:r>
        <w:rPr>
          <w:spacing w:val="22"/>
        </w:rPr>
        <w:t xml:space="preserve"> </w:t>
      </w:r>
      <w:r>
        <w:rPr>
          <w:spacing w:val="-3"/>
        </w:rPr>
        <w:t>c</w:t>
      </w:r>
      <w:r>
        <w:rPr>
          <w:spacing w:val="1"/>
        </w:rPr>
        <w:t>o</w:t>
      </w:r>
      <w:r>
        <w:t>r</w:t>
      </w:r>
      <w:r>
        <w:rPr>
          <w:spacing w:val="-3"/>
        </w:rPr>
        <w:t>r</w:t>
      </w:r>
      <w:r>
        <w:t>ect</w:t>
      </w:r>
      <w:r>
        <w:rPr>
          <w:spacing w:val="23"/>
        </w:rPr>
        <w:t xml:space="preserve"> </w:t>
      </w:r>
      <w:r>
        <w:t>fas</w:t>
      </w:r>
      <w:r>
        <w:rPr>
          <w:spacing w:val="-2"/>
        </w:rPr>
        <w:t>h</w:t>
      </w:r>
      <w:r>
        <w:rPr>
          <w:spacing w:val="-3"/>
        </w:rPr>
        <w:t>i</w:t>
      </w:r>
      <w:r>
        <w:rPr>
          <w:spacing w:val="1"/>
        </w:rPr>
        <w:t>o</w:t>
      </w:r>
      <w:r>
        <w:t>n</w:t>
      </w:r>
      <w:r>
        <w:rPr>
          <w:spacing w:val="21"/>
        </w:rPr>
        <w:t xml:space="preserve"> </w:t>
      </w:r>
      <w:r>
        <w:rPr>
          <w:spacing w:val="-2"/>
        </w:rPr>
        <w:t>t</w:t>
      </w:r>
      <w:r>
        <w:t>o</w:t>
      </w:r>
      <w:r>
        <w:rPr>
          <w:spacing w:val="23"/>
        </w:rPr>
        <w:t xml:space="preserve"> </w:t>
      </w:r>
      <w:r>
        <w:rPr>
          <w:spacing w:val="-1"/>
        </w:rPr>
        <w:t>p</w:t>
      </w:r>
      <w:r>
        <w:t>r</w:t>
      </w:r>
      <w:r>
        <w:rPr>
          <w:spacing w:val="-3"/>
        </w:rPr>
        <w:t>e</w:t>
      </w:r>
      <w:r>
        <w:t>vent</w:t>
      </w:r>
      <w:r>
        <w:rPr>
          <w:spacing w:val="22"/>
        </w:rPr>
        <w:t xml:space="preserve"> </w:t>
      </w:r>
      <w:r>
        <w:t>a</w:t>
      </w:r>
      <w:r>
        <w:rPr>
          <w:spacing w:val="-4"/>
        </w:rPr>
        <w:t>n</w:t>
      </w:r>
      <w:r>
        <w:t>y sp</w:t>
      </w:r>
      <w:r>
        <w:rPr>
          <w:spacing w:val="-2"/>
        </w:rPr>
        <w:t>i</w:t>
      </w:r>
      <w:r>
        <w:t>l</w:t>
      </w:r>
      <w:r>
        <w:rPr>
          <w:spacing w:val="-1"/>
        </w:rPr>
        <w:t>l</w:t>
      </w:r>
      <w:r>
        <w:t>a</w:t>
      </w:r>
      <w:r>
        <w:rPr>
          <w:spacing w:val="-1"/>
        </w:rPr>
        <w:t>g</w:t>
      </w:r>
      <w:r>
        <w:t>e to</w:t>
      </w:r>
      <w:r>
        <w:rPr>
          <w:spacing w:val="-1"/>
        </w:rPr>
        <w:t xml:space="preserve"> </w:t>
      </w:r>
      <w:r>
        <w:t>t</w:t>
      </w:r>
      <w:r>
        <w:rPr>
          <w:spacing w:val="-1"/>
        </w:rPr>
        <w:t>h</w:t>
      </w:r>
      <w:r>
        <w:t>e</w:t>
      </w:r>
      <w:r>
        <w:rPr>
          <w:spacing w:val="-2"/>
        </w:rPr>
        <w:t xml:space="preserve"> </w:t>
      </w:r>
      <w:r>
        <w:t>envi</w:t>
      </w:r>
      <w:r>
        <w:rPr>
          <w:spacing w:val="-3"/>
        </w:rPr>
        <w:t>r</w:t>
      </w:r>
      <w:r>
        <w:rPr>
          <w:spacing w:val="1"/>
        </w:rPr>
        <w:t>o</w:t>
      </w:r>
      <w:r>
        <w:rPr>
          <w:spacing w:val="-4"/>
        </w:rPr>
        <w:t>n</w:t>
      </w:r>
      <w:r>
        <w:t>me</w:t>
      </w:r>
      <w:r>
        <w:rPr>
          <w:spacing w:val="-3"/>
        </w:rPr>
        <w:t>n</w:t>
      </w:r>
      <w:r>
        <w:t>t. All</w:t>
      </w:r>
      <w:r>
        <w:rPr>
          <w:spacing w:val="-1"/>
        </w:rPr>
        <w:t xml:space="preserve"> </w:t>
      </w:r>
      <w:r>
        <w:t>spi</w:t>
      </w:r>
      <w:r>
        <w:rPr>
          <w:spacing w:val="-1"/>
        </w:rPr>
        <w:t>l</w:t>
      </w:r>
      <w:r>
        <w:t>la</w:t>
      </w:r>
      <w:r>
        <w:rPr>
          <w:spacing w:val="-2"/>
        </w:rPr>
        <w:t>g</w:t>
      </w:r>
      <w:r>
        <w:t>es</w:t>
      </w:r>
      <w:r>
        <w:rPr>
          <w:spacing w:val="1"/>
        </w:rPr>
        <w:t xml:space="preserve"> </w:t>
      </w:r>
      <w:r>
        <w:rPr>
          <w:spacing w:val="-2"/>
        </w:rPr>
        <w:t>t</w:t>
      </w:r>
      <w:r>
        <w:t>o</w:t>
      </w:r>
      <w:r>
        <w:rPr>
          <w:spacing w:val="1"/>
        </w:rPr>
        <w:t xml:space="preserve"> </w:t>
      </w:r>
      <w:r>
        <w:rPr>
          <w:spacing w:val="-3"/>
        </w:rPr>
        <w:t>b</w:t>
      </w:r>
      <w:r>
        <w:t>e re</w:t>
      </w:r>
      <w:r>
        <w:rPr>
          <w:spacing w:val="-3"/>
        </w:rPr>
        <w:t>p</w:t>
      </w:r>
      <w:r>
        <w:rPr>
          <w:spacing w:val="1"/>
        </w:rPr>
        <w:t>o</w:t>
      </w:r>
      <w:r>
        <w:t>r</w:t>
      </w:r>
      <w:r>
        <w:rPr>
          <w:spacing w:val="-3"/>
        </w:rPr>
        <w:t>t</w:t>
      </w:r>
      <w:r>
        <w:rPr>
          <w:spacing w:val="-2"/>
        </w:rPr>
        <w:t>e</w:t>
      </w:r>
      <w:r>
        <w:t>d</w:t>
      </w:r>
      <w:r>
        <w:rPr>
          <w:spacing w:val="-1"/>
        </w:rPr>
        <w:t xml:space="preserve"> </w:t>
      </w:r>
      <w:r>
        <w:t>i</w:t>
      </w:r>
      <w:r>
        <w:rPr>
          <w:spacing w:val="-1"/>
        </w:rPr>
        <w:t>m</w:t>
      </w:r>
      <w:r>
        <w:t>med</w:t>
      </w:r>
      <w:r>
        <w:rPr>
          <w:spacing w:val="-1"/>
        </w:rPr>
        <w:t>i</w:t>
      </w:r>
      <w:r>
        <w:t>a</w:t>
      </w:r>
      <w:r>
        <w:rPr>
          <w:spacing w:val="-3"/>
        </w:rPr>
        <w:t>t</w:t>
      </w:r>
      <w:r>
        <w:t>ely</w:t>
      </w:r>
    </w:p>
    <w:p w14:paraId="5E6AF90D" w14:textId="77777777" w:rsidR="0074192D" w:rsidRDefault="0074192D" w:rsidP="0074192D">
      <w:pPr>
        <w:pStyle w:val="BodyText"/>
        <w:numPr>
          <w:ilvl w:val="0"/>
          <w:numId w:val="30"/>
        </w:numPr>
        <w:spacing w:before="56" w:line="276" w:lineRule="auto"/>
        <w:ind w:left="113" w:right="113"/>
        <w:jc w:val="both"/>
      </w:pPr>
      <w:r>
        <w:t>Clea</w:t>
      </w:r>
      <w:r>
        <w:rPr>
          <w:spacing w:val="-1"/>
        </w:rPr>
        <w:t>n</w:t>
      </w:r>
      <w:r>
        <w:t>i</w:t>
      </w:r>
      <w:r>
        <w:rPr>
          <w:spacing w:val="-2"/>
        </w:rPr>
        <w:t>n</w:t>
      </w:r>
      <w:r>
        <w:t>g</w:t>
      </w:r>
      <w:r>
        <w:rPr>
          <w:spacing w:val="-1"/>
        </w:rPr>
        <w:t xml:space="preserve"> </w:t>
      </w:r>
      <w:r>
        <w:rPr>
          <w:spacing w:val="1"/>
        </w:rPr>
        <w:t>o</w:t>
      </w:r>
      <w:r>
        <w:t>f t</w:t>
      </w:r>
      <w:r>
        <w:rPr>
          <w:spacing w:val="-1"/>
        </w:rPr>
        <w:t>h</w:t>
      </w:r>
      <w:r>
        <w:t>is d</w:t>
      </w:r>
      <w:r>
        <w:rPr>
          <w:spacing w:val="-4"/>
        </w:rPr>
        <w:t>a</w:t>
      </w:r>
      <w:r>
        <w:t>m</w:t>
      </w:r>
      <w:r>
        <w:rPr>
          <w:spacing w:val="1"/>
        </w:rPr>
        <w:t xml:space="preserve"> </w:t>
      </w:r>
      <w:r>
        <w:t>to</w:t>
      </w:r>
      <w:r>
        <w:rPr>
          <w:spacing w:val="1"/>
        </w:rPr>
        <w:t xml:space="preserve"> </w:t>
      </w:r>
      <w:r>
        <w:rPr>
          <w:spacing w:val="-3"/>
        </w:rPr>
        <w:t>b</w:t>
      </w:r>
      <w:r>
        <w:t>e</w:t>
      </w:r>
      <w:r>
        <w:rPr>
          <w:spacing w:val="-2"/>
        </w:rPr>
        <w:t xml:space="preserve"> </w:t>
      </w:r>
      <w:r>
        <w:t>cleaned</w:t>
      </w:r>
      <w:r>
        <w:rPr>
          <w:spacing w:val="-1"/>
        </w:rPr>
        <w:t xml:space="preserve"> every 2,5 years </w:t>
      </w:r>
      <w:r>
        <w:rPr>
          <w:spacing w:val="1"/>
        </w:rPr>
        <w:t>o</w:t>
      </w:r>
      <w:r>
        <w:t xml:space="preserve">r </w:t>
      </w:r>
      <w:r>
        <w:rPr>
          <w:spacing w:val="1"/>
        </w:rPr>
        <w:t>o</w:t>
      </w:r>
      <w:r>
        <w:t>n</w:t>
      </w:r>
      <w:r>
        <w:rPr>
          <w:spacing w:val="-1"/>
        </w:rPr>
        <w:t xml:space="preserve"> </w:t>
      </w:r>
      <w:r>
        <w:rPr>
          <w:spacing w:val="-3"/>
        </w:rPr>
        <w:t>r</w:t>
      </w:r>
      <w:r>
        <w:t>eq</w:t>
      </w:r>
      <w:r>
        <w:rPr>
          <w:spacing w:val="-2"/>
        </w:rPr>
        <w:t>ue</w:t>
      </w:r>
      <w:r>
        <w:t>st</w:t>
      </w:r>
      <w:r>
        <w:rPr>
          <w:spacing w:val="1"/>
        </w:rPr>
        <w:t xml:space="preserve"> </w:t>
      </w:r>
      <w:r>
        <w:rPr>
          <w:spacing w:val="-1"/>
        </w:rPr>
        <w:t>d</w:t>
      </w:r>
      <w:r>
        <w:t>epen</w:t>
      </w:r>
      <w:r>
        <w:rPr>
          <w:spacing w:val="-2"/>
        </w:rPr>
        <w:t>d</w:t>
      </w:r>
      <w:r>
        <w:t>i</w:t>
      </w:r>
      <w:r>
        <w:rPr>
          <w:spacing w:val="-2"/>
        </w:rPr>
        <w:t>n</w:t>
      </w:r>
      <w:r>
        <w:t>g</w:t>
      </w:r>
      <w:r>
        <w:rPr>
          <w:spacing w:val="-1"/>
        </w:rPr>
        <w:t xml:space="preserve"> </w:t>
      </w:r>
      <w:r>
        <w:rPr>
          <w:spacing w:val="1"/>
        </w:rPr>
        <w:t>o</w:t>
      </w:r>
      <w:r>
        <w:t>n</w:t>
      </w:r>
      <w:r>
        <w:rPr>
          <w:spacing w:val="-1"/>
        </w:rPr>
        <w:t xml:space="preserve"> </w:t>
      </w:r>
      <w:r>
        <w:t>t</w:t>
      </w:r>
      <w:r>
        <w:rPr>
          <w:spacing w:val="-1"/>
        </w:rPr>
        <w:t>h</w:t>
      </w:r>
      <w:r>
        <w:t>e ra</w:t>
      </w:r>
      <w:r>
        <w:rPr>
          <w:spacing w:val="-3"/>
        </w:rPr>
        <w:t>t</w:t>
      </w:r>
      <w:r>
        <w:t xml:space="preserve">e </w:t>
      </w:r>
      <w:r>
        <w:rPr>
          <w:spacing w:val="1"/>
        </w:rPr>
        <w:t>o</w:t>
      </w:r>
      <w:r>
        <w:t>f settl</w:t>
      </w:r>
      <w:r>
        <w:rPr>
          <w:spacing w:val="-2"/>
        </w:rPr>
        <w:t>em</w:t>
      </w:r>
      <w:r>
        <w:t>ent.</w:t>
      </w:r>
    </w:p>
    <w:p w14:paraId="061E31A9" w14:textId="77777777" w:rsidR="007C62E7" w:rsidRDefault="007C62E7" w:rsidP="007C62E7">
      <w:pPr>
        <w:spacing w:line="200" w:lineRule="exact"/>
        <w:rPr>
          <w:sz w:val="20"/>
          <w:szCs w:val="20"/>
        </w:rPr>
      </w:pPr>
    </w:p>
    <w:p w14:paraId="4F63C449" w14:textId="77777777" w:rsidR="007C62E7" w:rsidRDefault="007C62E7" w:rsidP="007C62E7">
      <w:pPr>
        <w:spacing w:line="200" w:lineRule="exact"/>
        <w:rPr>
          <w:sz w:val="20"/>
          <w:szCs w:val="20"/>
        </w:rPr>
      </w:pPr>
    </w:p>
    <w:p w14:paraId="416DFE95" w14:textId="77777777" w:rsidR="007C62E7" w:rsidRDefault="007C62E7" w:rsidP="007C62E7">
      <w:pPr>
        <w:spacing w:before="16" w:line="220" w:lineRule="exact"/>
      </w:pPr>
    </w:p>
    <w:p w14:paraId="33CC80B5" w14:textId="77777777" w:rsidR="007C62E7" w:rsidRDefault="007C62E7" w:rsidP="005B3361">
      <w:pPr>
        <w:pStyle w:val="Heading5"/>
        <w:numPr>
          <w:ilvl w:val="1"/>
          <w:numId w:val="39"/>
        </w:numPr>
        <w:tabs>
          <w:tab w:val="left" w:pos="789"/>
        </w:tabs>
        <w:ind w:left="789" w:right="6156"/>
        <w:jc w:val="both"/>
        <w:rPr>
          <w:b w:val="0"/>
          <w:bCs w:val="0"/>
        </w:rPr>
      </w:pPr>
      <w:bookmarkStart w:id="4" w:name="_bookmark17"/>
      <w:bookmarkEnd w:id="4"/>
      <w:r>
        <w:t>Inter</w:t>
      </w:r>
      <w:r>
        <w:rPr>
          <w:spacing w:val="-2"/>
        </w:rPr>
        <w:t>p</w:t>
      </w:r>
      <w:r>
        <w:t>r</w:t>
      </w:r>
      <w:r>
        <w:rPr>
          <w:spacing w:val="-1"/>
        </w:rPr>
        <w:t>e</w:t>
      </w:r>
      <w:r>
        <w:t>tat</w:t>
      </w:r>
      <w:r>
        <w:rPr>
          <w:spacing w:val="-1"/>
        </w:rPr>
        <w:t>i</w:t>
      </w:r>
      <w:r>
        <w:t>on</w:t>
      </w:r>
      <w:r>
        <w:rPr>
          <w:spacing w:val="-10"/>
        </w:rPr>
        <w:t xml:space="preserve"> </w:t>
      </w:r>
      <w:r>
        <w:rPr>
          <w:spacing w:val="-1"/>
        </w:rPr>
        <w:t>a</w:t>
      </w:r>
      <w:r>
        <w:rPr>
          <w:spacing w:val="-2"/>
        </w:rPr>
        <w:t>n</w:t>
      </w:r>
      <w:r>
        <w:t>d</w:t>
      </w:r>
      <w:r>
        <w:rPr>
          <w:spacing w:val="-9"/>
        </w:rPr>
        <w:t xml:space="preserve"> </w:t>
      </w:r>
      <w:r>
        <w:t>ter</w:t>
      </w:r>
      <w:r>
        <w:rPr>
          <w:spacing w:val="-1"/>
        </w:rPr>
        <w:t>m</w:t>
      </w:r>
      <w:r>
        <w:rPr>
          <w:spacing w:val="-2"/>
        </w:rPr>
        <w:t>i</w:t>
      </w:r>
      <w:r>
        <w:t>no</w:t>
      </w:r>
      <w:r>
        <w:rPr>
          <w:spacing w:val="1"/>
        </w:rPr>
        <w:t>l</w:t>
      </w:r>
      <w:r>
        <w:t>ogy</w:t>
      </w:r>
    </w:p>
    <w:p w14:paraId="47726CC8" w14:textId="77777777" w:rsidR="007C62E7" w:rsidRDefault="007C62E7" w:rsidP="007C62E7">
      <w:pPr>
        <w:spacing w:before="10" w:line="150" w:lineRule="exact"/>
        <w:rPr>
          <w:sz w:val="15"/>
          <w:szCs w:val="15"/>
        </w:rPr>
      </w:pPr>
    </w:p>
    <w:p w14:paraId="0BC40402" w14:textId="77777777" w:rsidR="007C62E7" w:rsidRDefault="007C62E7" w:rsidP="007C62E7">
      <w:pPr>
        <w:spacing w:line="200" w:lineRule="exact"/>
        <w:rPr>
          <w:sz w:val="20"/>
          <w:szCs w:val="20"/>
        </w:rPr>
      </w:pPr>
    </w:p>
    <w:p w14:paraId="79DA81E9" w14:textId="77777777" w:rsidR="007C62E7" w:rsidRDefault="007C62E7" w:rsidP="007C62E7">
      <w:pPr>
        <w:pStyle w:val="BodyText"/>
        <w:ind w:left="213" w:right="4101"/>
        <w:jc w:val="both"/>
      </w:pPr>
      <w:r>
        <w:t xml:space="preserve">The </w:t>
      </w:r>
      <w:r>
        <w:rPr>
          <w:spacing w:val="-3"/>
        </w:rPr>
        <w:t>f</w:t>
      </w:r>
      <w:r>
        <w:rPr>
          <w:spacing w:val="1"/>
        </w:rPr>
        <w:t>o</w:t>
      </w:r>
      <w:r>
        <w:t>l</w:t>
      </w:r>
      <w:r>
        <w:rPr>
          <w:spacing w:val="-1"/>
        </w:rPr>
        <w:t>l</w:t>
      </w:r>
      <w:r>
        <w:rPr>
          <w:spacing w:val="-2"/>
        </w:rPr>
        <w:t>o</w:t>
      </w:r>
      <w:r>
        <w:t>wing</w:t>
      </w:r>
      <w:r>
        <w:rPr>
          <w:spacing w:val="-1"/>
        </w:rPr>
        <w:t xml:space="preserve"> </w:t>
      </w:r>
      <w:r>
        <w:t>ab</w:t>
      </w:r>
      <w:r>
        <w:rPr>
          <w:spacing w:val="-2"/>
        </w:rPr>
        <w:t>b</w:t>
      </w:r>
      <w:r>
        <w:t>re</w:t>
      </w:r>
      <w:r>
        <w:rPr>
          <w:spacing w:val="1"/>
        </w:rPr>
        <w:t>v</w:t>
      </w:r>
      <w:r>
        <w:t>i</w:t>
      </w:r>
      <w:r>
        <w:rPr>
          <w:spacing w:val="-3"/>
        </w:rPr>
        <w:t>a</w:t>
      </w:r>
      <w:r>
        <w:t>ti</w:t>
      </w:r>
      <w:r>
        <w:rPr>
          <w:spacing w:val="1"/>
        </w:rPr>
        <w:t>o</w:t>
      </w:r>
      <w:r>
        <w:rPr>
          <w:spacing w:val="-4"/>
        </w:rPr>
        <w:t>n</w:t>
      </w:r>
      <w:r>
        <w:t>s are</w:t>
      </w:r>
      <w:r>
        <w:rPr>
          <w:spacing w:val="1"/>
        </w:rPr>
        <w:t xml:space="preserve"> </w:t>
      </w:r>
      <w:r>
        <w:rPr>
          <w:spacing w:val="-1"/>
        </w:rPr>
        <w:t>u</w:t>
      </w:r>
      <w:r>
        <w:rPr>
          <w:spacing w:val="-3"/>
        </w:rPr>
        <w:t>s</w:t>
      </w:r>
      <w:r>
        <w:t>ed in</w:t>
      </w:r>
      <w:r>
        <w:rPr>
          <w:spacing w:val="-1"/>
        </w:rPr>
        <w:t xml:space="preserve"> </w:t>
      </w:r>
      <w:r>
        <w:t>t</w:t>
      </w:r>
      <w:r>
        <w:rPr>
          <w:spacing w:val="-1"/>
        </w:rPr>
        <w:t>h</w:t>
      </w:r>
      <w:r>
        <w:t xml:space="preserve">is </w:t>
      </w:r>
      <w:r>
        <w:rPr>
          <w:spacing w:val="-3"/>
        </w:rPr>
        <w:t>S</w:t>
      </w:r>
      <w:r>
        <w:t>er</w:t>
      </w:r>
      <w:r>
        <w:rPr>
          <w:spacing w:val="1"/>
        </w:rPr>
        <w:t>v</w:t>
      </w:r>
      <w:r>
        <w:t>i</w:t>
      </w:r>
      <w:r>
        <w:rPr>
          <w:spacing w:val="-3"/>
        </w:rPr>
        <w:t>c</w:t>
      </w:r>
      <w:r>
        <w:t>e I</w:t>
      </w:r>
      <w:r>
        <w:rPr>
          <w:spacing w:val="-4"/>
        </w:rPr>
        <w:t>n</w:t>
      </w:r>
      <w:r>
        <w:t>for</w:t>
      </w:r>
      <w:r>
        <w:rPr>
          <w:spacing w:val="-2"/>
        </w:rPr>
        <w:t>m</w:t>
      </w:r>
      <w:r>
        <w:t>atio</w:t>
      </w:r>
      <w:r>
        <w:rPr>
          <w:spacing w:val="-4"/>
        </w:rPr>
        <w:t>n</w:t>
      </w:r>
      <w:r>
        <w:t>:</w:t>
      </w:r>
    </w:p>
    <w:p w14:paraId="4EB6C8E5" w14:textId="77777777" w:rsidR="007C62E7" w:rsidRDefault="007C62E7" w:rsidP="007C62E7">
      <w:pPr>
        <w:spacing w:before="12" w:line="260" w:lineRule="exact"/>
        <w:rPr>
          <w:sz w:val="26"/>
          <w:szCs w:val="26"/>
        </w:rPr>
      </w:pPr>
    </w:p>
    <w:tbl>
      <w:tblPr>
        <w:tblW w:w="0" w:type="auto"/>
        <w:tblInd w:w="98" w:type="dxa"/>
        <w:tblLayout w:type="fixed"/>
        <w:tblCellMar>
          <w:left w:w="0" w:type="dxa"/>
          <w:right w:w="0" w:type="dxa"/>
        </w:tblCellMar>
        <w:tblLook w:val="01E0" w:firstRow="1" w:lastRow="1" w:firstColumn="1" w:lastColumn="1" w:noHBand="0" w:noVBand="0"/>
      </w:tblPr>
      <w:tblGrid>
        <w:gridCol w:w="1440"/>
        <w:gridCol w:w="8416"/>
      </w:tblGrid>
      <w:tr w:rsidR="007C62E7" w14:paraId="2C2E7792" w14:textId="77777777" w:rsidTr="00CE7442">
        <w:trPr>
          <w:trHeight w:hRule="exact" w:val="449"/>
        </w:trPr>
        <w:tc>
          <w:tcPr>
            <w:tcW w:w="1440" w:type="dxa"/>
            <w:tcBorders>
              <w:top w:val="single" w:sz="5" w:space="0" w:color="000000"/>
              <w:left w:val="single" w:sz="5" w:space="0" w:color="000000"/>
              <w:bottom w:val="single" w:sz="5" w:space="0" w:color="000000"/>
              <w:right w:val="single" w:sz="5" w:space="0" w:color="000000"/>
            </w:tcBorders>
          </w:tcPr>
          <w:p w14:paraId="5545DFC4" w14:textId="77777777" w:rsidR="007C62E7" w:rsidRDefault="007C62E7" w:rsidP="00CE7442">
            <w:pPr>
              <w:pStyle w:val="TableParagraph"/>
              <w:spacing w:before="82"/>
              <w:ind w:left="102"/>
              <w:rPr>
                <w:rFonts w:ascii="Calibri" w:eastAsia="Calibri" w:hAnsi="Calibri" w:cs="Calibri"/>
              </w:rPr>
            </w:pPr>
            <w:r>
              <w:rPr>
                <w:rFonts w:ascii="Calibri" w:eastAsia="Calibri" w:hAnsi="Calibri" w:cs="Calibri"/>
                <w:b/>
                <w:bCs/>
              </w:rPr>
              <w:t>Ab</w:t>
            </w:r>
            <w:r>
              <w:rPr>
                <w:rFonts w:ascii="Calibri" w:eastAsia="Calibri" w:hAnsi="Calibri" w:cs="Calibri"/>
                <w:b/>
                <w:bCs/>
                <w:spacing w:val="-2"/>
              </w:rPr>
              <w:t>b</w:t>
            </w:r>
            <w:r>
              <w:rPr>
                <w:rFonts w:ascii="Calibri" w:eastAsia="Calibri" w:hAnsi="Calibri" w:cs="Calibri"/>
                <w:b/>
                <w:bCs/>
              </w:rPr>
              <w:t>r</w:t>
            </w:r>
            <w:r>
              <w:rPr>
                <w:rFonts w:ascii="Calibri" w:eastAsia="Calibri" w:hAnsi="Calibri" w:cs="Calibri"/>
                <w:b/>
                <w:bCs/>
                <w:spacing w:val="-1"/>
              </w:rPr>
              <w:t>e</w:t>
            </w:r>
            <w:r>
              <w:rPr>
                <w:rFonts w:ascii="Calibri" w:eastAsia="Calibri" w:hAnsi="Calibri" w:cs="Calibri"/>
                <w:b/>
                <w:bCs/>
              </w:rPr>
              <w:t>vi</w:t>
            </w:r>
            <w:r>
              <w:rPr>
                <w:rFonts w:ascii="Calibri" w:eastAsia="Calibri" w:hAnsi="Calibri" w:cs="Calibri"/>
                <w:b/>
                <w:bCs/>
                <w:spacing w:val="-2"/>
              </w:rPr>
              <w:t>a</w:t>
            </w:r>
            <w:r>
              <w:rPr>
                <w:rFonts w:ascii="Calibri" w:eastAsia="Calibri" w:hAnsi="Calibri" w:cs="Calibri"/>
                <w:b/>
                <w:bCs/>
                <w:spacing w:val="-3"/>
              </w:rPr>
              <w:t>t</w:t>
            </w:r>
            <w:r>
              <w:rPr>
                <w:rFonts w:ascii="Calibri" w:eastAsia="Calibri" w:hAnsi="Calibri" w:cs="Calibri"/>
                <w:b/>
                <w:bCs/>
              </w:rPr>
              <w:t>i</w:t>
            </w:r>
            <w:r>
              <w:rPr>
                <w:rFonts w:ascii="Calibri" w:eastAsia="Calibri" w:hAnsi="Calibri" w:cs="Calibri"/>
                <w:b/>
                <w:bCs/>
                <w:spacing w:val="-1"/>
              </w:rPr>
              <w:t>o</w:t>
            </w:r>
            <w:r>
              <w:rPr>
                <w:rFonts w:ascii="Calibri" w:eastAsia="Calibri" w:hAnsi="Calibri" w:cs="Calibri"/>
                <w:b/>
                <w:bCs/>
              </w:rPr>
              <w:t>n</w:t>
            </w:r>
          </w:p>
        </w:tc>
        <w:tc>
          <w:tcPr>
            <w:tcW w:w="8416" w:type="dxa"/>
            <w:tcBorders>
              <w:top w:val="single" w:sz="5" w:space="0" w:color="000000"/>
              <w:left w:val="single" w:sz="5" w:space="0" w:color="000000"/>
              <w:bottom w:val="single" w:sz="5" w:space="0" w:color="000000"/>
              <w:right w:val="single" w:sz="5" w:space="0" w:color="000000"/>
            </w:tcBorders>
          </w:tcPr>
          <w:p w14:paraId="74A65597" w14:textId="77777777" w:rsidR="007C62E7" w:rsidRDefault="007C62E7" w:rsidP="00CE7442">
            <w:pPr>
              <w:pStyle w:val="TableParagraph"/>
              <w:spacing w:before="82"/>
              <w:ind w:left="102"/>
              <w:rPr>
                <w:rFonts w:ascii="Calibri" w:eastAsia="Calibri" w:hAnsi="Calibri" w:cs="Calibri"/>
              </w:rPr>
            </w:pPr>
            <w:r>
              <w:rPr>
                <w:rFonts w:ascii="Calibri" w:eastAsia="Calibri" w:hAnsi="Calibri" w:cs="Calibri"/>
                <w:b/>
                <w:bCs/>
                <w:spacing w:val="-1"/>
              </w:rPr>
              <w:t>Me</w:t>
            </w:r>
            <w:r>
              <w:rPr>
                <w:rFonts w:ascii="Calibri" w:eastAsia="Calibri" w:hAnsi="Calibri" w:cs="Calibri"/>
                <w:b/>
                <w:bCs/>
                <w:spacing w:val="-2"/>
              </w:rPr>
              <w:t>a</w:t>
            </w:r>
            <w:r>
              <w:rPr>
                <w:rFonts w:ascii="Calibri" w:eastAsia="Calibri" w:hAnsi="Calibri" w:cs="Calibri"/>
                <w:b/>
                <w:bCs/>
                <w:spacing w:val="-1"/>
              </w:rPr>
              <w:t>n</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 xml:space="preserve">g </w:t>
            </w:r>
            <w:r>
              <w:rPr>
                <w:rFonts w:ascii="Calibri" w:eastAsia="Calibri" w:hAnsi="Calibri" w:cs="Calibri"/>
                <w:b/>
                <w:bCs/>
                <w:spacing w:val="1"/>
              </w:rPr>
              <w:t>g</w:t>
            </w:r>
            <w:r>
              <w:rPr>
                <w:rFonts w:ascii="Calibri" w:eastAsia="Calibri" w:hAnsi="Calibri" w:cs="Calibri"/>
                <w:b/>
                <w:bCs/>
                <w:spacing w:val="-2"/>
              </w:rPr>
              <w:t>i</w:t>
            </w:r>
            <w:r>
              <w:rPr>
                <w:rFonts w:ascii="Calibri" w:eastAsia="Calibri" w:hAnsi="Calibri" w:cs="Calibri"/>
                <w:b/>
                <w:bCs/>
              </w:rPr>
              <w:t>v</w:t>
            </w:r>
            <w:r>
              <w:rPr>
                <w:rFonts w:ascii="Calibri" w:eastAsia="Calibri" w:hAnsi="Calibri" w:cs="Calibri"/>
                <w:b/>
                <w:bCs/>
                <w:spacing w:val="-1"/>
              </w:rPr>
              <w:t>e</w:t>
            </w:r>
            <w:r>
              <w:rPr>
                <w:rFonts w:ascii="Calibri" w:eastAsia="Calibri" w:hAnsi="Calibri" w:cs="Calibri"/>
                <w:b/>
                <w:bCs/>
              </w:rPr>
              <w:t>n</w:t>
            </w:r>
            <w:r>
              <w:rPr>
                <w:rFonts w:ascii="Calibri" w:eastAsia="Calibri" w:hAnsi="Calibri" w:cs="Calibri"/>
                <w:b/>
                <w:bCs/>
                <w:spacing w:val="-1"/>
              </w:rPr>
              <w:t xml:space="preserve"> </w:t>
            </w:r>
            <w:r>
              <w:rPr>
                <w:rFonts w:ascii="Calibri" w:eastAsia="Calibri" w:hAnsi="Calibri" w:cs="Calibri"/>
                <w:b/>
                <w:bCs/>
              </w:rPr>
              <w:t>to</w:t>
            </w:r>
            <w:r>
              <w:rPr>
                <w:rFonts w:ascii="Calibri" w:eastAsia="Calibri" w:hAnsi="Calibri" w:cs="Calibri"/>
                <w:b/>
                <w:bCs/>
                <w:spacing w:val="-1"/>
              </w:rPr>
              <w:t xml:space="preserve"> </w:t>
            </w:r>
            <w:r>
              <w:rPr>
                <w:rFonts w:ascii="Calibri" w:eastAsia="Calibri" w:hAnsi="Calibri" w:cs="Calibri"/>
                <w:b/>
                <w:bCs/>
              </w:rPr>
              <w:t>t</w:t>
            </w:r>
            <w:r>
              <w:rPr>
                <w:rFonts w:ascii="Calibri" w:eastAsia="Calibri" w:hAnsi="Calibri" w:cs="Calibri"/>
                <w:b/>
                <w:bCs/>
                <w:spacing w:val="-1"/>
              </w:rPr>
              <w:t>h</w:t>
            </w:r>
            <w:r>
              <w:rPr>
                <w:rFonts w:ascii="Calibri" w:eastAsia="Calibri" w:hAnsi="Calibri" w:cs="Calibri"/>
                <w:b/>
                <w:bCs/>
              </w:rPr>
              <w:t>e</w:t>
            </w:r>
            <w:r>
              <w:rPr>
                <w:rFonts w:ascii="Calibri" w:eastAsia="Calibri" w:hAnsi="Calibri" w:cs="Calibri"/>
                <w:b/>
                <w:bCs/>
                <w:spacing w:val="-1"/>
              </w:rPr>
              <w:t xml:space="preserve"> </w:t>
            </w:r>
            <w:r>
              <w:rPr>
                <w:rFonts w:ascii="Calibri" w:eastAsia="Calibri" w:hAnsi="Calibri" w:cs="Calibri"/>
                <w:b/>
                <w:bCs/>
              </w:rPr>
              <w:t>a</w:t>
            </w:r>
            <w:r>
              <w:rPr>
                <w:rFonts w:ascii="Calibri" w:eastAsia="Calibri" w:hAnsi="Calibri" w:cs="Calibri"/>
                <w:b/>
                <w:bCs/>
                <w:spacing w:val="-2"/>
              </w:rPr>
              <w:t>b</w:t>
            </w:r>
            <w:r>
              <w:rPr>
                <w:rFonts w:ascii="Calibri" w:eastAsia="Calibri" w:hAnsi="Calibri" w:cs="Calibri"/>
                <w:b/>
                <w:bCs/>
                <w:spacing w:val="-1"/>
              </w:rPr>
              <w:t>b</w:t>
            </w:r>
            <w:r>
              <w:rPr>
                <w:rFonts w:ascii="Calibri" w:eastAsia="Calibri" w:hAnsi="Calibri" w:cs="Calibri"/>
                <w:b/>
                <w:bCs/>
                <w:spacing w:val="-2"/>
              </w:rPr>
              <w:t>r</w:t>
            </w:r>
            <w:r>
              <w:rPr>
                <w:rFonts w:ascii="Calibri" w:eastAsia="Calibri" w:hAnsi="Calibri" w:cs="Calibri"/>
                <w:b/>
                <w:bCs/>
                <w:spacing w:val="-1"/>
              </w:rPr>
              <w:t>e</w:t>
            </w:r>
            <w:r>
              <w:rPr>
                <w:rFonts w:ascii="Calibri" w:eastAsia="Calibri" w:hAnsi="Calibri" w:cs="Calibri"/>
                <w:b/>
                <w:bCs/>
              </w:rPr>
              <w:t>vi</w:t>
            </w:r>
            <w:r>
              <w:rPr>
                <w:rFonts w:ascii="Calibri" w:eastAsia="Calibri" w:hAnsi="Calibri" w:cs="Calibri"/>
                <w:b/>
                <w:bCs/>
                <w:spacing w:val="-2"/>
              </w:rPr>
              <w:t>a</w:t>
            </w:r>
            <w:r>
              <w:rPr>
                <w:rFonts w:ascii="Calibri" w:eastAsia="Calibri" w:hAnsi="Calibri" w:cs="Calibri"/>
                <w:b/>
                <w:bCs/>
              </w:rPr>
              <w:t>t</w:t>
            </w:r>
            <w:r>
              <w:rPr>
                <w:rFonts w:ascii="Calibri" w:eastAsia="Calibri" w:hAnsi="Calibri" w:cs="Calibri"/>
                <w:b/>
                <w:bCs/>
                <w:spacing w:val="1"/>
              </w:rPr>
              <w:t>i</w:t>
            </w:r>
            <w:r>
              <w:rPr>
                <w:rFonts w:ascii="Calibri" w:eastAsia="Calibri" w:hAnsi="Calibri" w:cs="Calibri"/>
                <w:b/>
                <w:bCs/>
                <w:spacing w:val="-1"/>
              </w:rPr>
              <w:t>o</w:t>
            </w:r>
            <w:r>
              <w:rPr>
                <w:rFonts w:ascii="Calibri" w:eastAsia="Calibri" w:hAnsi="Calibri" w:cs="Calibri"/>
                <w:b/>
                <w:bCs/>
              </w:rPr>
              <w:t>n</w:t>
            </w:r>
          </w:p>
        </w:tc>
      </w:tr>
      <w:tr w:rsidR="007C62E7" w14:paraId="0F990B66" w14:textId="77777777" w:rsidTr="00CE7442">
        <w:trPr>
          <w:trHeight w:hRule="exact" w:val="449"/>
        </w:trPr>
        <w:tc>
          <w:tcPr>
            <w:tcW w:w="1440" w:type="dxa"/>
            <w:tcBorders>
              <w:top w:val="single" w:sz="5" w:space="0" w:color="000000"/>
              <w:left w:val="single" w:sz="5" w:space="0" w:color="000000"/>
              <w:bottom w:val="single" w:sz="5" w:space="0" w:color="000000"/>
              <w:right w:val="single" w:sz="5" w:space="0" w:color="000000"/>
            </w:tcBorders>
          </w:tcPr>
          <w:p w14:paraId="0DADDD4E" w14:textId="77777777" w:rsidR="007C62E7" w:rsidRDefault="007C62E7" w:rsidP="00CE7442">
            <w:pPr>
              <w:pStyle w:val="TableParagraph"/>
              <w:spacing w:before="82"/>
              <w:ind w:left="102"/>
              <w:rPr>
                <w:rFonts w:ascii="Calibri" w:eastAsia="Calibri" w:hAnsi="Calibri" w:cs="Calibri"/>
              </w:rPr>
            </w:pPr>
            <w:r>
              <w:rPr>
                <w:rFonts w:ascii="Calibri" w:eastAsia="Calibri" w:hAnsi="Calibri" w:cs="Calibri"/>
              </w:rPr>
              <w:t>P</w:t>
            </w:r>
            <w:r>
              <w:rPr>
                <w:rFonts w:ascii="Calibri" w:eastAsia="Calibri" w:hAnsi="Calibri" w:cs="Calibri"/>
                <w:spacing w:val="-2"/>
              </w:rPr>
              <w:t>P</w:t>
            </w:r>
            <w:r>
              <w:rPr>
                <w:rFonts w:ascii="Calibri" w:eastAsia="Calibri" w:hAnsi="Calibri" w:cs="Calibri"/>
              </w:rPr>
              <w:t>E</w:t>
            </w:r>
          </w:p>
        </w:tc>
        <w:tc>
          <w:tcPr>
            <w:tcW w:w="8416" w:type="dxa"/>
            <w:tcBorders>
              <w:top w:val="single" w:sz="5" w:space="0" w:color="000000"/>
              <w:left w:val="single" w:sz="5" w:space="0" w:color="000000"/>
              <w:bottom w:val="single" w:sz="5" w:space="0" w:color="000000"/>
              <w:right w:val="single" w:sz="5" w:space="0" w:color="000000"/>
            </w:tcBorders>
          </w:tcPr>
          <w:p w14:paraId="620FB4D4" w14:textId="77777777" w:rsidR="007C62E7" w:rsidRDefault="007C62E7" w:rsidP="00CE7442">
            <w:pPr>
              <w:pStyle w:val="TableParagraph"/>
              <w:spacing w:before="82"/>
              <w:ind w:left="102"/>
              <w:rPr>
                <w:rFonts w:ascii="Calibri" w:eastAsia="Calibri" w:hAnsi="Calibri" w:cs="Calibri"/>
              </w:rPr>
            </w:pPr>
            <w:r>
              <w:rPr>
                <w:rFonts w:ascii="Calibri" w:eastAsia="Calibri" w:hAnsi="Calibri" w:cs="Calibri"/>
              </w:rPr>
              <w:t>Per</w:t>
            </w:r>
            <w:r>
              <w:rPr>
                <w:rFonts w:ascii="Calibri" w:eastAsia="Calibri" w:hAnsi="Calibri" w:cs="Calibri"/>
                <w:spacing w:val="-3"/>
              </w:rPr>
              <w:t>s</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al</w:t>
            </w:r>
            <w:r>
              <w:rPr>
                <w:rFonts w:ascii="Calibri" w:eastAsia="Calibri" w:hAnsi="Calibri" w:cs="Calibri"/>
                <w:spacing w:val="-3"/>
              </w:rPr>
              <w:t xml:space="preserve"> </w:t>
            </w:r>
            <w:r>
              <w:rPr>
                <w:rFonts w:ascii="Calibri" w:eastAsia="Calibri" w:hAnsi="Calibri" w:cs="Calibri"/>
              </w:rPr>
              <w:t>Pr</w:t>
            </w:r>
            <w:r>
              <w:rPr>
                <w:rFonts w:ascii="Calibri" w:eastAsia="Calibri" w:hAnsi="Calibri" w:cs="Calibri"/>
                <w:spacing w:val="-2"/>
              </w:rPr>
              <w:t>o</w:t>
            </w:r>
            <w:r>
              <w:rPr>
                <w:rFonts w:ascii="Calibri" w:eastAsia="Calibri" w:hAnsi="Calibri" w:cs="Calibri"/>
              </w:rPr>
              <w:t>te</w:t>
            </w:r>
            <w:r>
              <w:rPr>
                <w:rFonts w:ascii="Calibri" w:eastAsia="Calibri" w:hAnsi="Calibri" w:cs="Calibri"/>
                <w:spacing w:val="-3"/>
              </w:rPr>
              <w:t>c</w:t>
            </w:r>
            <w:r>
              <w:rPr>
                <w:rFonts w:ascii="Calibri" w:eastAsia="Calibri" w:hAnsi="Calibri" w:cs="Calibri"/>
              </w:rPr>
              <w:t>ti</w:t>
            </w:r>
            <w:r>
              <w:rPr>
                <w:rFonts w:ascii="Calibri" w:eastAsia="Calibri" w:hAnsi="Calibri" w:cs="Calibri"/>
                <w:spacing w:val="-2"/>
              </w:rPr>
              <w:t>v</w:t>
            </w:r>
            <w:r>
              <w:rPr>
                <w:rFonts w:ascii="Calibri" w:eastAsia="Calibri" w:hAnsi="Calibri" w:cs="Calibri"/>
              </w:rPr>
              <w:t>e Eq</w:t>
            </w:r>
            <w:r>
              <w:rPr>
                <w:rFonts w:ascii="Calibri" w:eastAsia="Calibri" w:hAnsi="Calibri" w:cs="Calibri"/>
                <w:spacing w:val="-2"/>
              </w:rPr>
              <w:t>u</w:t>
            </w:r>
            <w:r>
              <w:rPr>
                <w:rFonts w:ascii="Calibri" w:eastAsia="Calibri" w:hAnsi="Calibri" w:cs="Calibri"/>
              </w:rPr>
              <w:t>i</w:t>
            </w:r>
            <w:r>
              <w:rPr>
                <w:rFonts w:ascii="Calibri" w:eastAsia="Calibri" w:hAnsi="Calibri" w:cs="Calibri"/>
                <w:spacing w:val="-2"/>
              </w:rPr>
              <w:t>p</w:t>
            </w:r>
            <w:r>
              <w:rPr>
                <w:rFonts w:ascii="Calibri" w:eastAsia="Calibri" w:hAnsi="Calibri" w:cs="Calibri"/>
              </w:rPr>
              <w:t>ment</w:t>
            </w:r>
          </w:p>
        </w:tc>
      </w:tr>
      <w:tr w:rsidR="007C62E7" w14:paraId="44E21911" w14:textId="77777777" w:rsidTr="00CE7442">
        <w:trPr>
          <w:trHeight w:hRule="exact" w:val="449"/>
        </w:trPr>
        <w:tc>
          <w:tcPr>
            <w:tcW w:w="1440" w:type="dxa"/>
            <w:tcBorders>
              <w:top w:val="single" w:sz="5" w:space="0" w:color="000000"/>
              <w:left w:val="single" w:sz="5" w:space="0" w:color="000000"/>
              <w:bottom w:val="single" w:sz="5" w:space="0" w:color="000000"/>
              <w:right w:val="single" w:sz="5" w:space="0" w:color="000000"/>
            </w:tcBorders>
          </w:tcPr>
          <w:p w14:paraId="7D570E7C" w14:textId="77777777" w:rsidR="007C62E7" w:rsidRDefault="007C62E7" w:rsidP="00CE7442">
            <w:pPr>
              <w:pStyle w:val="TableParagraph"/>
              <w:spacing w:before="82"/>
              <w:ind w:left="102"/>
              <w:rPr>
                <w:rFonts w:ascii="Calibri" w:eastAsia="Calibri" w:hAnsi="Calibri" w:cs="Calibri"/>
              </w:rPr>
            </w:pPr>
            <w:r>
              <w:rPr>
                <w:rFonts w:ascii="Calibri" w:eastAsia="Calibri" w:hAnsi="Calibri" w:cs="Calibri"/>
              </w:rPr>
              <w:t>S</w:t>
            </w:r>
            <w:r>
              <w:rPr>
                <w:rFonts w:ascii="Calibri" w:eastAsia="Calibri" w:hAnsi="Calibri" w:cs="Calibri"/>
                <w:spacing w:val="-2"/>
              </w:rPr>
              <w:t>H</w:t>
            </w:r>
            <w:r>
              <w:rPr>
                <w:rFonts w:ascii="Calibri" w:eastAsia="Calibri" w:hAnsi="Calibri" w:cs="Calibri"/>
              </w:rPr>
              <w:t>E</w:t>
            </w:r>
          </w:p>
        </w:tc>
        <w:tc>
          <w:tcPr>
            <w:tcW w:w="8416" w:type="dxa"/>
            <w:tcBorders>
              <w:top w:val="single" w:sz="5" w:space="0" w:color="000000"/>
              <w:left w:val="single" w:sz="5" w:space="0" w:color="000000"/>
              <w:bottom w:val="single" w:sz="5" w:space="0" w:color="000000"/>
              <w:right w:val="single" w:sz="5" w:space="0" w:color="000000"/>
            </w:tcBorders>
          </w:tcPr>
          <w:p w14:paraId="0FD3A15D" w14:textId="77777777" w:rsidR="007C62E7" w:rsidRDefault="007C62E7" w:rsidP="00CE7442">
            <w:pPr>
              <w:pStyle w:val="TableParagraph"/>
              <w:spacing w:before="82"/>
              <w:ind w:left="102"/>
              <w:rPr>
                <w:rFonts w:ascii="Calibri" w:eastAsia="Calibri" w:hAnsi="Calibri" w:cs="Calibri"/>
              </w:rPr>
            </w:pPr>
            <w:r>
              <w:rPr>
                <w:rFonts w:ascii="Calibri" w:eastAsia="Calibri" w:hAnsi="Calibri" w:cs="Calibri"/>
              </w:rPr>
              <w:t>S</w:t>
            </w:r>
            <w:r>
              <w:rPr>
                <w:rFonts w:ascii="Calibri" w:eastAsia="Calibri" w:hAnsi="Calibri" w:cs="Calibri"/>
                <w:spacing w:val="-1"/>
              </w:rPr>
              <w:t>a</w:t>
            </w:r>
            <w:r>
              <w:rPr>
                <w:rFonts w:ascii="Calibri" w:eastAsia="Calibri" w:hAnsi="Calibri" w:cs="Calibri"/>
              </w:rPr>
              <w:t>fety</w:t>
            </w:r>
            <w:r>
              <w:rPr>
                <w:rFonts w:ascii="Calibri" w:eastAsia="Calibri" w:hAnsi="Calibri" w:cs="Calibri"/>
                <w:spacing w:val="1"/>
              </w:rPr>
              <w:t xml:space="preserve"> </w:t>
            </w:r>
            <w:r>
              <w:rPr>
                <w:rFonts w:ascii="Calibri" w:eastAsia="Calibri" w:hAnsi="Calibri" w:cs="Calibri"/>
                <w:spacing w:val="-3"/>
              </w:rPr>
              <w:t>H</w:t>
            </w:r>
            <w:r>
              <w:rPr>
                <w:rFonts w:ascii="Calibri" w:eastAsia="Calibri" w:hAnsi="Calibri" w:cs="Calibri"/>
              </w:rPr>
              <w:t>ealth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E</w:t>
            </w:r>
            <w:r>
              <w:rPr>
                <w:rFonts w:ascii="Calibri" w:eastAsia="Calibri" w:hAnsi="Calibri" w:cs="Calibri"/>
                <w:spacing w:val="-4"/>
              </w:rPr>
              <w:t>n</w:t>
            </w:r>
            <w:r>
              <w:rPr>
                <w:rFonts w:ascii="Calibri" w:eastAsia="Calibri" w:hAnsi="Calibri" w:cs="Calibri"/>
              </w:rPr>
              <w:t>vi</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mental</w:t>
            </w:r>
            <w:r>
              <w:rPr>
                <w:rFonts w:ascii="Calibri" w:eastAsia="Calibri" w:hAnsi="Calibri" w:cs="Calibri"/>
                <w:spacing w:val="-3"/>
              </w:rPr>
              <w:t xml:space="preserve"> </w:t>
            </w:r>
            <w:r>
              <w:rPr>
                <w:rFonts w:ascii="Calibri" w:eastAsia="Calibri" w:hAnsi="Calibri" w:cs="Calibri"/>
              </w:rPr>
              <w:t>file</w:t>
            </w:r>
          </w:p>
        </w:tc>
      </w:tr>
      <w:tr w:rsidR="007C62E7" w14:paraId="56672171" w14:textId="77777777" w:rsidTr="00CE7442">
        <w:trPr>
          <w:trHeight w:hRule="exact" w:val="449"/>
        </w:trPr>
        <w:tc>
          <w:tcPr>
            <w:tcW w:w="1440" w:type="dxa"/>
            <w:tcBorders>
              <w:top w:val="single" w:sz="5" w:space="0" w:color="000000"/>
              <w:left w:val="single" w:sz="5" w:space="0" w:color="000000"/>
              <w:bottom w:val="single" w:sz="5" w:space="0" w:color="000000"/>
              <w:right w:val="single" w:sz="5" w:space="0" w:color="000000"/>
            </w:tcBorders>
          </w:tcPr>
          <w:p w14:paraId="30E8886E" w14:textId="77777777" w:rsidR="007C62E7" w:rsidRDefault="007C62E7" w:rsidP="00CE7442">
            <w:pPr>
              <w:pStyle w:val="TableParagraph"/>
              <w:spacing w:before="80"/>
              <w:ind w:left="102"/>
              <w:rPr>
                <w:rFonts w:ascii="Calibri" w:eastAsia="Calibri" w:hAnsi="Calibri" w:cs="Calibri"/>
              </w:rPr>
            </w:pPr>
            <w:r>
              <w:rPr>
                <w:rFonts w:ascii="Calibri" w:eastAsia="Calibri" w:hAnsi="Calibri" w:cs="Calibri"/>
              </w:rPr>
              <w:t>AWR</w:t>
            </w:r>
          </w:p>
        </w:tc>
        <w:tc>
          <w:tcPr>
            <w:tcW w:w="8416" w:type="dxa"/>
            <w:tcBorders>
              <w:top w:val="single" w:sz="5" w:space="0" w:color="000000"/>
              <w:left w:val="single" w:sz="5" w:space="0" w:color="000000"/>
              <w:bottom w:val="single" w:sz="5" w:space="0" w:color="000000"/>
              <w:right w:val="single" w:sz="5" w:space="0" w:color="000000"/>
            </w:tcBorders>
          </w:tcPr>
          <w:p w14:paraId="63C6A2F9" w14:textId="77777777" w:rsidR="007C62E7" w:rsidRDefault="007C62E7" w:rsidP="00CE7442">
            <w:pPr>
              <w:pStyle w:val="TableParagraph"/>
              <w:spacing w:before="80"/>
              <w:ind w:left="102"/>
              <w:rPr>
                <w:rFonts w:ascii="Calibri" w:eastAsia="Calibri" w:hAnsi="Calibri" w:cs="Calibri"/>
              </w:rPr>
            </w:pPr>
            <w:r>
              <w:rPr>
                <w:rFonts w:ascii="Calibri" w:eastAsia="Calibri" w:hAnsi="Calibri" w:cs="Calibri"/>
              </w:rPr>
              <w:t>Ash</w:t>
            </w:r>
            <w:r>
              <w:rPr>
                <w:rFonts w:ascii="Calibri" w:eastAsia="Calibri" w:hAnsi="Calibri" w:cs="Calibri"/>
                <w:spacing w:val="-2"/>
              </w:rPr>
              <w:t xml:space="preserve"> </w:t>
            </w:r>
            <w:r>
              <w:rPr>
                <w:rFonts w:ascii="Calibri" w:eastAsia="Calibri" w:hAnsi="Calibri" w:cs="Calibri"/>
              </w:rPr>
              <w:t>Water</w:t>
            </w:r>
            <w:r>
              <w:rPr>
                <w:rFonts w:ascii="Calibri" w:eastAsia="Calibri" w:hAnsi="Calibri" w:cs="Calibri"/>
                <w:spacing w:val="-3"/>
              </w:rPr>
              <w:t xml:space="preserve"> </w:t>
            </w:r>
            <w:r>
              <w:rPr>
                <w:rFonts w:ascii="Calibri" w:eastAsia="Calibri" w:hAnsi="Calibri" w:cs="Calibri"/>
              </w:rPr>
              <w:t>R</w:t>
            </w:r>
            <w:r>
              <w:rPr>
                <w:rFonts w:ascii="Calibri" w:eastAsia="Calibri" w:hAnsi="Calibri" w:cs="Calibri"/>
                <w:spacing w:val="-2"/>
              </w:rPr>
              <w:t>e</w:t>
            </w:r>
            <w:r>
              <w:rPr>
                <w:rFonts w:ascii="Calibri" w:eastAsia="Calibri" w:hAnsi="Calibri" w:cs="Calibri"/>
              </w:rPr>
              <w:t>turn</w:t>
            </w:r>
          </w:p>
        </w:tc>
      </w:tr>
    </w:tbl>
    <w:p w14:paraId="4D7AD6F9" w14:textId="77777777" w:rsidR="007C62E7" w:rsidRDefault="007C62E7" w:rsidP="007C62E7">
      <w:pPr>
        <w:rPr>
          <w:rFonts w:ascii="Calibri" w:eastAsia="Calibri" w:hAnsi="Calibri" w:cs="Calibri"/>
        </w:rPr>
        <w:sectPr w:rsidR="007C62E7">
          <w:pgSz w:w="11907" w:h="16840"/>
          <w:pgMar w:top="1360" w:right="920" w:bottom="1080" w:left="920" w:header="755" w:footer="891" w:gutter="0"/>
          <w:cols w:space="720"/>
        </w:sectPr>
      </w:pPr>
    </w:p>
    <w:p w14:paraId="7C95F003" w14:textId="77777777" w:rsidR="007C62E7" w:rsidRDefault="007C62E7" w:rsidP="005B3361">
      <w:pPr>
        <w:pStyle w:val="Heading4"/>
        <w:numPr>
          <w:ilvl w:val="0"/>
          <w:numId w:val="39"/>
        </w:numPr>
        <w:tabs>
          <w:tab w:val="left" w:pos="545"/>
        </w:tabs>
        <w:spacing w:before="44"/>
        <w:ind w:left="545"/>
        <w:jc w:val="left"/>
        <w:rPr>
          <w:b w:val="0"/>
          <w:bCs w:val="0"/>
        </w:rPr>
      </w:pPr>
      <w:bookmarkStart w:id="5" w:name="_bookmark18"/>
      <w:bookmarkEnd w:id="5"/>
      <w:r>
        <w:rPr>
          <w:spacing w:val="-2"/>
        </w:rPr>
        <w:lastRenderedPageBreak/>
        <w:t>M</w:t>
      </w:r>
      <w:r>
        <w:rPr>
          <w:spacing w:val="-1"/>
        </w:rPr>
        <w:t>a</w:t>
      </w:r>
      <w:r>
        <w:rPr>
          <w:spacing w:val="2"/>
        </w:rPr>
        <w:t>n</w:t>
      </w:r>
      <w:r>
        <w:rPr>
          <w:spacing w:val="-1"/>
        </w:rPr>
        <w:t>a</w:t>
      </w:r>
      <w:r>
        <w:rPr>
          <w:spacing w:val="1"/>
        </w:rPr>
        <w:t>g</w:t>
      </w:r>
      <w:r>
        <w:rPr>
          <w:spacing w:val="-1"/>
        </w:rPr>
        <w:t>e</w:t>
      </w:r>
      <w:r>
        <w:t>m</w:t>
      </w:r>
      <w:r>
        <w:rPr>
          <w:spacing w:val="1"/>
        </w:rPr>
        <w:t>e</w:t>
      </w:r>
      <w:r>
        <w:t>nt</w:t>
      </w:r>
      <w:r>
        <w:rPr>
          <w:spacing w:val="-10"/>
        </w:rPr>
        <w:t xml:space="preserve"> </w:t>
      </w:r>
      <w:r>
        <w:t>st</w:t>
      </w:r>
      <w:r>
        <w:rPr>
          <w:spacing w:val="-1"/>
        </w:rPr>
        <w:t>r</w:t>
      </w:r>
      <w:r>
        <w:rPr>
          <w:spacing w:val="1"/>
        </w:rPr>
        <w:t>a</w:t>
      </w:r>
      <w:r>
        <w:rPr>
          <w:spacing w:val="-1"/>
        </w:rPr>
        <w:t>t</w:t>
      </w:r>
      <w:r>
        <w:rPr>
          <w:spacing w:val="1"/>
        </w:rPr>
        <w:t>e</w:t>
      </w:r>
      <w:r>
        <w:t>gy</w:t>
      </w:r>
      <w:r>
        <w:rPr>
          <w:spacing w:val="-7"/>
        </w:rPr>
        <w:t xml:space="preserve"> </w:t>
      </w:r>
      <w:r>
        <w:rPr>
          <w:spacing w:val="-1"/>
        </w:rPr>
        <w:t>a</w:t>
      </w:r>
      <w:r>
        <w:t>nd</w:t>
      </w:r>
      <w:r>
        <w:rPr>
          <w:spacing w:val="-11"/>
        </w:rPr>
        <w:t xml:space="preserve"> </w:t>
      </w:r>
      <w:r>
        <w:rPr>
          <w:spacing w:val="1"/>
        </w:rPr>
        <w:t>st</w:t>
      </w:r>
      <w:r>
        <w:rPr>
          <w:spacing w:val="-1"/>
        </w:rPr>
        <w:t>a</w:t>
      </w:r>
      <w:r>
        <w:rPr>
          <w:spacing w:val="1"/>
        </w:rPr>
        <w:t>r</w:t>
      </w:r>
      <w:r>
        <w:t>t</w:t>
      </w:r>
      <w:r>
        <w:rPr>
          <w:spacing w:val="-11"/>
        </w:rPr>
        <w:t xml:space="preserve"> </w:t>
      </w:r>
      <w:r>
        <w:t>up.</w:t>
      </w:r>
    </w:p>
    <w:p w14:paraId="1F258FF7" w14:textId="77777777" w:rsidR="007C62E7" w:rsidRDefault="007C62E7" w:rsidP="007C62E7">
      <w:pPr>
        <w:spacing w:before="19" w:line="220" w:lineRule="exact"/>
      </w:pPr>
    </w:p>
    <w:p w14:paraId="7F10A75B" w14:textId="77777777" w:rsidR="007C62E7" w:rsidRDefault="007C62E7" w:rsidP="005B3361">
      <w:pPr>
        <w:numPr>
          <w:ilvl w:val="1"/>
          <w:numId w:val="39"/>
        </w:numPr>
        <w:tabs>
          <w:tab w:val="left" w:pos="689"/>
        </w:tabs>
        <w:ind w:left="689"/>
        <w:rPr>
          <w:rFonts w:ascii="Calibri" w:eastAsia="Calibri" w:hAnsi="Calibri" w:cs="Calibri"/>
          <w:sz w:val="24"/>
          <w:szCs w:val="24"/>
        </w:rPr>
      </w:pPr>
      <w:bookmarkStart w:id="6" w:name="_bookmark19"/>
      <w:bookmarkEnd w:id="6"/>
      <w:r>
        <w:rPr>
          <w:rFonts w:ascii="Calibri" w:eastAsia="Calibri" w:hAnsi="Calibri" w:cs="Calibri"/>
          <w:b/>
          <w:bCs/>
          <w:sz w:val="24"/>
          <w:szCs w:val="24"/>
        </w:rPr>
        <w:t>The</w:t>
      </w:r>
      <w:r>
        <w:rPr>
          <w:rFonts w:ascii="Calibri" w:eastAsia="Calibri" w:hAnsi="Calibri" w:cs="Calibri"/>
          <w:b/>
          <w:bCs/>
          <w:spacing w:val="-3"/>
          <w:sz w:val="24"/>
          <w:szCs w:val="24"/>
        </w:rPr>
        <w:t xml:space="preserve"> </w:t>
      </w:r>
      <w:r>
        <w:rPr>
          <w:rFonts w:ascii="Calibri" w:eastAsia="Calibri" w:hAnsi="Calibri" w:cs="Calibri"/>
          <w:b/>
          <w:bCs/>
          <w:i/>
          <w:sz w:val="24"/>
          <w:szCs w:val="24"/>
        </w:rPr>
        <w:t>C</w:t>
      </w:r>
      <w:r>
        <w:rPr>
          <w:rFonts w:ascii="Calibri" w:eastAsia="Calibri" w:hAnsi="Calibri" w:cs="Calibri"/>
          <w:b/>
          <w:bCs/>
          <w:i/>
          <w:spacing w:val="-2"/>
          <w:sz w:val="24"/>
          <w:szCs w:val="24"/>
        </w:rPr>
        <w:t>o</w:t>
      </w:r>
      <w:r>
        <w:rPr>
          <w:rFonts w:ascii="Calibri" w:eastAsia="Calibri" w:hAnsi="Calibri" w:cs="Calibri"/>
          <w:b/>
          <w:bCs/>
          <w:i/>
          <w:sz w:val="24"/>
          <w:szCs w:val="24"/>
        </w:rPr>
        <w:t>ntractor</w:t>
      </w:r>
      <w:r>
        <w:rPr>
          <w:rFonts w:ascii="Calibri" w:eastAsia="Calibri" w:hAnsi="Calibri" w:cs="Calibri"/>
          <w:b/>
          <w:bCs/>
          <w:sz w:val="24"/>
          <w:szCs w:val="24"/>
        </w:rPr>
        <w:t>’s</w:t>
      </w:r>
      <w:r>
        <w:rPr>
          <w:rFonts w:ascii="Calibri" w:eastAsia="Calibri" w:hAnsi="Calibri" w:cs="Calibri"/>
          <w:b/>
          <w:bCs/>
          <w:spacing w:val="-4"/>
          <w:sz w:val="24"/>
          <w:szCs w:val="24"/>
        </w:rPr>
        <w:t xml:space="preserve"> </w:t>
      </w:r>
      <w:r>
        <w:rPr>
          <w:rFonts w:ascii="Calibri" w:eastAsia="Calibri" w:hAnsi="Calibri" w:cs="Calibri"/>
          <w:b/>
          <w:bCs/>
          <w:spacing w:val="-2"/>
          <w:sz w:val="24"/>
          <w:szCs w:val="24"/>
        </w:rPr>
        <w:t>p</w:t>
      </w:r>
      <w:r>
        <w:rPr>
          <w:rFonts w:ascii="Calibri" w:eastAsia="Calibri" w:hAnsi="Calibri" w:cs="Calibri"/>
          <w:b/>
          <w:bCs/>
          <w:sz w:val="24"/>
          <w:szCs w:val="24"/>
        </w:rPr>
        <w:t>l</w:t>
      </w:r>
      <w:r>
        <w:rPr>
          <w:rFonts w:ascii="Calibri" w:eastAsia="Calibri" w:hAnsi="Calibri" w:cs="Calibri"/>
          <w:b/>
          <w:bCs/>
          <w:spacing w:val="-1"/>
          <w:sz w:val="24"/>
          <w:szCs w:val="24"/>
        </w:rPr>
        <w:t>a</w:t>
      </w:r>
      <w:r>
        <w:rPr>
          <w:rFonts w:ascii="Calibri" w:eastAsia="Calibri" w:hAnsi="Calibri" w:cs="Calibri"/>
          <w:b/>
          <w:bCs/>
          <w:sz w:val="24"/>
          <w:szCs w:val="24"/>
        </w:rPr>
        <w:t>n</w:t>
      </w:r>
      <w:r>
        <w:rPr>
          <w:rFonts w:ascii="Calibri" w:eastAsia="Calibri" w:hAnsi="Calibri" w:cs="Calibri"/>
          <w:b/>
          <w:bCs/>
          <w:spacing w:val="-2"/>
          <w:sz w:val="24"/>
          <w:szCs w:val="24"/>
        </w:rPr>
        <w:t xml:space="preserve"> fo</w:t>
      </w:r>
      <w:r>
        <w:rPr>
          <w:rFonts w:ascii="Calibri" w:eastAsia="Calibri" w:hAnsi="Calibri" w:cs="Calibri"/>
          <w:b/>
          <w:bCs/>
          <w:sz w:val="24"/>
          <w:szCs w:val="24"/>
        </w:rPr>
        <w:t>r</w:t>
      </w:r>
      <w:r>
        <w:rPr>
          <w:rFonts w:ascii="Calibri" w:eastAsia="Calibri" w:hAnsi="Calibri" w:cs="Calibri"/>
          <w:b/>
          <w:bCs/>
          <w:spacing w:val="-1"/>
          <w:sz w:val="24"/>
          <w:szCs w:val="24"/>
        </w:rPr>
        <w:t xml:space="preserve"> </w:t>
      </w:r>
      <w:r>
        <w:rPr>
          <w:rFonts w:ascii="Calibri" w:eastAsia="Calibri" w:hAnsi="Calibri" w:cs="Calibri"/>
          <w:b/>
          <w:bCs/>
          <w:spacing w:val="-2"/>
          <w:sz w:val="24"/>
          <w:szCs w:val="24"/>
        </w:rPr>
        <w:t>t</w:t>
      </w:r>
      <w:r>
        <w:rPr>
          <w:rFonts w:ascii="Calibri" w:eastAsia="Calibri" w:hAnsi="Calibri" w:cs="Calibri"/>
          <w:b/>
          <w:bCs/>
          <w:sz w:val="24"/>
          <w:szCs w:val="24"/>
        </w:rPr>
        <w:t>he</w:t>
      </w:r>
      <w:r>
        <w:rPr>
          <w:rFonts w:ascii="Calibri" w:eastAsia="Calibri" w:hAnsi="Calibri" w:cs="Calibri"/>
          <w:b/>
          <w:bCs/>
          <w:spacing w:val="-1"/>
          <w:sz w:val="24"/>
          <w:szCs w:val="24"/>
        </w:rPr>
        <w:t xml:space="preserve"> </w:t>
      </w:r>
      <w:r>
        <w:rPr>
          <w:rFonts w:ascii="Calibri" w:eastAsia="Calibri" w:hAnsi="Calibri" w:cs="Calibri"/>
          <w:b/>
          <w:bCs/>
          <w:i/>
          <w:spacing w:val="-1"/>
          <w:sz w:val="24"/>
          <w:szCs w:val="24"/>
        </w:rPr>
        <w:t>s</w:t>
      </w:r>
      <w:r>
        <w:rPr>
          <w:rFonts w:ascii="Calibri" w:eastAsia="Calibri" w:hAnsi="Calibri" w:cs="Calibri"/>
          <w:b/>
          <w:bCs/>
          <w:i/>
          <w:sz w:val="24"/>
          <w:szCs w:val="24"/>
        </w:rPr>
        <w:t>e</w:t>
      </w:r>
      <w:r>
        <w:rPr>
          <w:rFonts w:ascii="Calibri" w:eastAsia="Calibri" w:hAnsi="Calibri" w:cs="Calibri"/>
          <w:b/>
          <w:bCs/>
          <w:i/>
          <w:spacing w:val="-1"/>
          <w:sz w:val="24"/>
          <w:szCs w:val="24"/>
        </w:rPr>
        <w:t>r</w:t>
      </w:r>
      <w:r>
        <w:rPr>
          <w:rFonts w:ascii="Calibri" w:eastAsia="Calibri" w:hAnsi="Calibri" w:cs="Calibri"/>
          <w:b/>
          <w:bCs/>
          <w:i/>
          <w:sz w:val="24"/>
          <w:szCs w:val="24"/>
        </w:rPr>
        <w:t>v</w:t>
      </w:r>
      <w:r>
        <w:rPr>
          <w:rFonts w:ascii="Calibri" w:eastAsia="Calibri" w:hAnsi="Calibri" w:cs="Calibri"/>
          <w:b/>
          <w:bCs/>
          <w:i/>
          <w:spacing w:val="1"/>
          <w:sz w:val="24"/>
          <w:szCs w:val="24"/>
        </w:rPr>
        <w:t>i</w:t>
      </w:r>
      <w:r>
        <w:rPr>
          <w:rFonts w:ascii="Calibri" w:eastAsia="Calibri" w:hAnsi="Calibri" w:cs="Calibri"/>
          <w:b/>
          <w:bCs/>
          <w:i/>
          <w:sz w:val="24"/>
          <w:szCs w:val="24"/>
        </w:rPr>
        <w:t>ce</w:t>
      </w:r>
    </w:p>
    <w:p w14:paraId="3CF149D7" w14:textId="77777777" w:rsidR="007C62E7" w:rsidRDefault="007C62E7" w:rsidP="007C62E7">
      <w:pPr>
        <w:spacing w:before="7" w:line="110" w:lineRule="exact"/>
        <w:rPr>
          <w:sz w:val="11"/>
          <w:szCs w:val="11"/>
        </w:rPr>
      </w:pPr>
    </w:p>
    <w:p w14:paraId="0FAA99A5" w14:textId="77777777" w:rsidR="007C62E7" w:rsidRDefault="007C62E7" w:rsidP="007C62E7">
      <w:pPr>
        <w:pStyle w:val="BodyText"/>
        <w:ind w:left="113" w:right="1125"/>
      </w:pPr>
      <w:r>
        <w:t xml:space="preserve">The </w:t>
      </w:r>
      <w:r>
        <w:rPr>
          <w:rFonts w:cs="Calibri"/>
          <w:i/>
          <w:spacing w:val="-3"/>
        </w:rPr>
        <w:t>E</w:t>
      </w:r>
      <w:r>
        <w:rPr>
          <w:rFonts w:cs="Calibri"/>
          <w:i/>
        </w:rPr>
        <w:t>mpl</w:t>
      </w:r>
      <w:r>
        <w:rPr>
          <w:rFonts w:cs="Calibri"/>
          <w:i/>
          <w:spacing w:val="-2"/>
        </w:rPr>
        <w:t>o</w:t>
      </w:r>
      <w:r>
        <w:rPr>
          <w:rFonts w:cs="Calibri"/>
          <w:i/>
        </w:rPr>
        <w:t>yer</w:t>
      </w:r>
      <w:r>
        <w:rPr>
          <w:rFonts w:cs="Calibri"/>
          <w:i/>
          <w:spacing w:val="1"/>
        </w:rPr>
        <w:t xml:space="preserve"> </w:t>
      </w:r>
      <w:r>
        <w:rPr>
          <w:spacing w:val="-3"/>
        </w:rPr>
        <w:t>r</w:t>
      </w:r>
      <w:r>
        <w:t>eq</w:t>
      </w:r>
      <w:r>
        <w:rPr>
          <w:spacing w:val="-2"/>
        </w:rPr>
        <w:t>u</w:t>
      </w:r>
      <w:r>
        <w:t>ires da</w:t>
      </w:r>
      <w:r>
        <w:rPr>
          <w:spacing w:val="-1"/>
        </w:rPr>
        <w:t>i</w:t>
      </w:r>
      <w:r>
        <w:rPr>
          <w:spacing w:val="-3"/>
        </w:rPr>
        <w:t>l</w:t>
      </w:r>
      <w:r>
        <w:t>y pl</w:t>
      </w:r>
      <w:r>
        <w:rPr>
          <w:spacing w:val="-1"/>
        </w:rPr>
        <w:t>ann</w:t>
      </w:r>
      <w:r>
        <w:t>i</w:t>
      </w:r>
      <w:r>
        <w:rPr>
          <w:spacing w:val="-2"/>
        </w:rPr>
        <w:t>n</w:t>
      </w:r>
      <w:r>
        <w:t>g</w:t>
      </w:r>
      <w:r>
        <w:rPr>
          <w:spacing w:val="-1"/>
        </w:rPr>
        <w:t xml:space="preserve"> </w:t>
      </w:r>
      <w:r>
        <w:t>fr</w:t>
      </w:r>
      <w:r>
        <w:rPr>
          <w:spacing w:val="-2"/>
        </w:rPr>
        <w:t>o</w:t>
      </w:r>
      <w:r>
        <w:t>m</w:t>
      </w:r>
      <w:r>
        <w:rPr>
          <w:spacing w:val="1"/>
        </w:rPr>
        <w:t xml:space="preserve"> </w:t>
      </w:r>
      <w:r>
        <w:t>t</w:t>
      </w:r>
      <w:r>
        <w:rPr>
          <w:spacing w:val="-4"/>
        </w:rPr>
        <w:t>h</w:t>
      </w:r>
      <w:r>
        <w:t>e</w:t>
      </w:r>
      <w:r>
        <w:rPr>
          <w:spacing w:val="2"/>
        </w:rPr>
        <w:t xml:space="preserv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2"/>
        </w:rPr>
        <w:t xml:space="preserve"> </w:t>
      </w:r>
      <w:r>
        <w:rPr>
          <w:spacing w:val="-3"/>
        </w:rPr>
        <w:t>f</w:t>
      </w:r>
      <w:r>
        <w:rPr>
          <w:spacing w:val="1"/>
        </w:rPr>
        <w:t>o</w:t>
      </w:r>
      <w:r>
        <w:t>r e</w:t>
      </w:r>
      <w:r>
        <w:rPr>
          <w:spacing w:val="-3"/>
        </w:rPr>
        <w:t>a</w:t>
      </w:r>
      <w:r>
        <w:t>ch act</w:t>
      </w:r>
      <w:r>
        <w:rPr>
          <w:spacing w:val="-3"/>
        </w:rPr>
        <w:t>i</w:t>
      </w:r>
      <w:r>
        <w:t>vi</w:t>
      </w:r>
      <w:r>
        <w:rPr>
          <w:spacing w:val="-3"/>
        </w:rPr>
        <w:t>t</w:t>
      </w:r>
      <w:r>
        <w:t>y, inc</w:t>
      </w:r>
      <w:r>
        <w:rPr>
          <w:spacing w:val="-1"/>
        </w:rPr>
        <w:t>l</w:t>
      </w:r>
      <w:r>
        <w:rPr>
          <w:spacing w:val="-4"/>
        </w:rPr>
        <w:t>u</w:t>
      </w:r>
      <w:r>
        <w:rPr>
          <w:spacing w:val="-1"/>
        </w:rPr>
        <w:t>d</w:t>
      </w:r>
      <w:r>
        <w:t>i</w:t>
      </w:r>
      <w:r>
        <w:rPr>
          <w:spacing w:val="-2"/>
        </w:rPr>
        <w:t>n</w:t>
      </w:r>
      <w:r>
        <w:t>g</w:t>
      </w:r>
      <w:r>
        <w:rPr>
          <w:spacing w:val="-1"/>
        </w:rPr>
        <w:t xml:space="preserve"> </w:t>
      </w:r>
      <w:r>
        <w:t>wee</w:t>
      </w:r>
      <w:r>
        <w:rPr>
          <w:spacing w:val="-2"/>
        </w:rPr>
        <w:t>k</w:t>
      </w:r>
      <w:r>
        <w:t>end</w:t>
      </w:r>
      <w:r>
        <w:rPr>
          <w:spacing w:val="-1"/>
        </w:rPr>
        <w:t xml:space="preserve"> o</w:t>
      </w:r>
      <w:r>
        <w:t>ve</w:t>
      </w:r>
      <w:r>
        <w:rPr>
          <w:spacing w:val="-3"/>
        </w:rPr>
        <w:t>r</w:t>
      </w:r>
      <w:r>
        <w:t>ti</w:t>
      </w:r>
      <w:r>
        <w:rPr>
          <w:spacing w:val="-1"/>
        </w:rPr>
        <w:t>m</w:t>
      </w:r>
      <w:r>
        <w:t>e which</w:t>
      </w:r>
      <w:r>
        <w:rPr>
          <w:spacing w:val="-1"/>
        </w:rPr>
        <w:t xml:space="preserve"> </w:t>
      </w:r>
      <w:r>
        <w:rPr>
          <w:spacing w:val="1"/>
        </w:rPr>
        <w:t>w</w:t>
      </w:r>
      <w:r>
        <w:t>i</w:t>
      </w:r>
      <w:r>
        <w:rPr>
          <w:spacing w:val="-1"/>
        </w:rPr>
        <w:t>l</w:t>
      </w:r>
      <w:r>
        <w:t>l be</w:t>
      </w:r>
      <w:r>
        <w:rPr>
          <w:spacing w:val="-3"/>
        </w:rPr>
        <w:t xml:space="preserve"> </w:t>
      </w:r>
      <w:r>
        <w:t>at</w:t>
      </w:r>
      <w:r>
        <w:rPr>
          <w:spacing w:val="-2"/>
        </w:rPr>
        <w:t xml:space="preserve"> </w:t>
      </w:r>
      <w:r>
        <w:t xml:space="preserve">the </w:t>
      </w:r>
      <w:r>
        <w:rPr>
          <w:spacing w:val="-2"/>
        </w:rPr>
        <w:t>c</w:t>
      </w:r>
      <w:r>
        <w:rPr>
          <w:spacing w:val="1"/>
        </w:rPr>
        <w:t>o</w:t>
      </w:r>
      <w:r>
        <w:rPr>
          <w:spacing w:val="-3"/>
        </w:rPr>
        <w:t>s</w:t>
      </w:r>
      <w:r>
        <w:t xml:space="preserve">t </w:t>
      </w:r>
      <w:r>
        <w:rPr>
          <w:spacing w:val="1"/>
        </w:rPr>
        <w:t>o</w:t>
      </w:r>
      <w:r>
        <w:t>f</w:t>
      </w:r>
      <w:r>
        <w:rPr>
          <w:spacing w:val="-5"/>
        </w:rPr>
        <w:t xml:space="preserve"> </w:t>
      </w:r>
      <w:r>
        <w:t>the</w:t>
      </w:r>
      <w:r>
        <w:rPr>
          <w:spacing w:val="2"/>
        </w:rPr>
        <w:t xml:space="preserv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 xml:space="preserve">r. </w:t>
      </w:r>
      <w:r>
        <w:t>A</w:t>
      </w:r>
      <w:r>
        <w:rPr>
          <w:spacing w:val="-4"/>
        </w:rPr>
        <w:t>n</w:t>
      </w:r>
      <w:r>
        <w:t>y act</w:t>
      </w:r>
      <w:r>
        <w:rPr>
          <w:spacing w:val="-3"/>
        </w:rPr>
        <w:t>i</w:t>
      </w:r>
      <w:r>
        <w:t>vi</w:t>
      </w:r>
      <w:r>
        <w:rPr>
          <w:spacing w:val="-3"/>
        </w:rPr>
        <w:t>t</w:t>
      </w:r>
      <w:r>
        <w:t>y</w:t>
      </w:r>
      <w:r>
        <w:rPr>
          <w:spacing w:val="-2"/>
        </w:rPr>
        <w:t xml:space="preserve"> </w:t>
      </w:r>
      <w:r>
        <w:t>t</w:t>
      </w:r>
      <w:r>
        <w:rPr>
          <w:spacing w:val="-1"/>
        </w:rPr>
        <w:t>h</w:t>
      </w:r>
      <w:r>
        <w:t>at t</w:t>
      </w:r>
      <w:r>
        <w:rPr>
          <w:spacing w:val="-3"/>
        </w:rPr>
        <w:t>a</w:t>
      </w:r>
      <w:r>
        <w:t>kes</w:t>
      </w:r>
      <w:r>
        <w:rPr>
          <w:spacing w:val="-3"/>
        </w:rPr>
        <w:t xml:space="preserve"> </w:t>
      </w:r>
      <w:r>
        <w:t>l</w:t>
      </w:r>
      <w:r>
        <w:rPr>
          <w:spacing w:val="1"/>
        </w:rPr>
        <w:t>o</w:t>
      </w:r>
      <w:r>
        <w:rPr>
          <w:spacing w:val="-1"/>
        </w:rPr>
        <w:t>ng</w:t>
      </w:r>
      <w:r>
        <w:t>er</w:t>
      </w:r>
      <w:r>
        <w:rPr>
          <w:spacing w:val="-2"/>
        </w:rPr>
        <w:t xml:space="preserve"> </w:t>
      </w:r>
      <w:r>
        <w:t>t</w:t>
      </w:r>
      <w:r>
        <w:rPr>
          <w:spacing w:val="-1"/>
        </w:rPr>
        <w:t>h</w:t>
      </w:r>
      <w:r>
        <w:t>an</w:t>
      </w:r>
      <w:r>
        <w:rPr>
          <w:spacing w:val="-3"/>
        </w:rPr>
        <w:t xml:space="preserve"> </w:t>
      </w:r>
      <w:r>
        <w:rPr>
          <w:spacing w:val="1"/>
        </w:rPr>
        <w:t>o</w:t>
      </w:r>
      <w:r>
        <w:rPr>
          <w:spacing w:val="-1"/>
        </w:rPr>
        <w:t>n</w:t>
      </w:r>
      <w:r>
        <w:t>e</w:t>
      </w:r>
      <w:r>
        <w:rPr>
          <w:spacing w:val="-2"/>
        </w:rPr>
        <w:t xml:space="preserve"> </w:t>
      </w:r>
      <w:r>
        <w:t>no</w:t>
      </w:r>
      <w:r>
        <w:rPr>
          <w:spacing w:val="-3"/>
        </w:rPr>
        <w:t>r</w:t>
      </w:r>
      <w:r>
        <w:t>mal s</w:t>
      </w:r>
      <w:r>
        <w:rPr>
          <w:spacing w:val="-1"/>
        </w:rPr>
        <w:t>h</w:t>
      </w:r>
      <w:r>
        <w:t>ift</w:t>
      </w:r>
      <w:r>
        <w:rPr>
          <w:spacing w:val="-2"/>
        </w:rPr>
        <w:t xml:space="preserve"> </w:t>
      </w:r>
      <w:r>
        <w:t>(9</w:t>
      </w:r>
      <w:r>
        <w:rPr>
          <w:spacing w:val="1"/>
        </w:rPr>
        <w:t xml:space="preserve"> </w:t>
      </w:r>
      <w:r>
        <w:rPr>
          <w:spacing w:val="-3"/>
        </w:rPr>
        <w:t>H</w:t>
      </w:r>
      <w:r>
        <w:rPr>
          <w:spacing w:val="1"/>
        </w:rPr>
        <w:t>o</w:t>
      </w:r>
      <w:r>
        <w:rPr>
          <w:spacing w:val="-1"/>
        </w:rPr>
        <w:t>u</w:t>
      </w:r>
      <w:r>
        <w:t>rs) m</w:t>
      </w:r>
      <w:r>
        <w:rPr>
          <w:spacing w:val="-1"/>
        </w:rPr>
        <w:t>u</w:t>
      </w:r>
      <w:r>
        <w:t>st</w:t>
      </w:r>
      <w:r>
        <w:rPr>
          <w:spacing w:val="1"/>
        </w:rPr>
        <w:t xml:space="preserve"> </w:t>
      </w:r>
      <w:r>
        <w:rPr>
          <w:spacing w:val="-4"/>
        </w:rPr>
        <w:t>b</w:t>
      </w:r>
      <w:r>
        <w:t xml:space="preserve">e </w:t>
      </w:r>
      <w:r>
        <w:rPr>
          <w:spacing w:val="-1"/>
        </w:rPr>
        <w:t>p</w:t>
      </w:r>
      <w:r>
        <w:t>la</w:t>
      </w:r>
      <w:r>
        <w:rPr>
          <w:spacing w:val="-2"/>
        </w:rPr>
        <w:t>n</w:t>
      </w:r>
      <w:r>
        <w:rPr>
          <w:spacing w:val="-1"/>
        </w:rPr>
        <w:t>n</w:t>
      </w:r>
      <w:r>
        <w:t>ed in</w:t>
      </w:r>
      <w:r>
        <w:rPr>
          <w:spacing w:val="-1"/>
        </w:rPr>
        <w:t xml:space="preserve"> </w:t>
      </w:r>
      <w:r>
        <w:t>de</w:t>
      </w:r>
      <w:r>
        <w:rPr>
          <w:spacing w:val="-2"/>
        </w:rPr>
        <w:t>t</w:t>
      </w:r>
      <w:r>
        <w:t>ai</w:t>
      </w:r>
      <w:r>
        <w:rPr>
          <w:spacing w:val="-1"/>
        </w:rPr>
        <w:t>l</w:t>
      </w:r>
      <w:r>
        <w:t>.</w:t>
      </w:r>
      <w:r>
        <w:rPr>
          <w:spacing w:val="-3"/>
        </w:rPr>
        <w:t xml:space="preserve"> </w:t>
      </w:r>
      <w:r>
        <w:t xml:space="preserve">The </w:t>
      </w:r>
      <w:r>
        <w:rPr>
          <w:spacing w:val="-1"/>
        </w:rPr>
        <w:t>p</w:t>
      </w:r>
      <w:r>
        <w:t>la</w:t>
      </w:r>
      <w:r>
        <w:rPr>
          <w:spacing w:val="-2"/>
        </w:rPr>
        <w:t>n</w:t>
      </w:r>
      <w:r>
        <w:rPr>
          <w:spacing w:val="-1"/>
        </w:rPr>
        <w:t>n</w:t>
      </w:r>
      <w:r>
        <w:t>i</w:t>
      </w:r>
      <w:r>
        <w:rPr>
          <w:spacing w:val="-2"/>
        </w:rPr>
        <w:t>n</w:t>
      </w:r>
      <w:r>
        <w:t>g</w:t>
      </w:r>
      <w:r>
        <w:rPr>
          <w:spacing w:val="-1"/>
        </w:rPr>
        <w:t xml:space="preserve"> </w:t>
      </w:r>
      <w:r>
        <w:rPr>
          <w:spacing w:val="1"/>
        </w:rPr>
        <w:t>m</w:t>
      </w:r>
      <w:r>
        <w:rPr>
          <w:spacing w:val="-1"/>
        </w:rPr>
        <w:t>u</w:t>
      </w:r>
      <w:r>
        <w:t>st</w:t>
      </w:r>
      <w:r>
        <w:rPr>
          <w:spacing w:val="-2"/>
        </w:rPr>
        <w:t xml:space="preserve"> </w:t>
      </w:r>
      <w:r>
        <w:t xml:space="preserve">be </w:t>
      </w:r>
      <w:r>
        <w:rPr>
          <w:spacing w:val="-3"/>
        </w:rPr>
        <w:t>a</w:t>
      </w:r>
      <w:r>
        <w:t>vai</w:t>
      </w:r>
      <w:r>
        <w:rPr>
          <w:spacing w:val="-4"/>
        </w:rPr>
        <w:t>l</w:t>
      </w:r>
      <w:r>
        <w:t>a</w:t>
      </w:r>
      <w:r>
        <w:rPr>
          <w:spacing w:val="-1"/>
        </w:rPr>
        <w:t>b</w:t>
      </w:r>
      <w:r>
        <w:t>le and</w:t>
      </w:r>
      <w:r>
        <w:rPr>
          <w:spacing w:val="-2"/>
        </w:rPr>
        <w:t xml:space="preserve"> </w:t>
      </w:r>
      <w:r>
        <w:t>ag</w:t>
      </w:r>
      <w:r>
        <w:rPr>
          <w:spacing w:val="-1"/>
        </w:rPr>
        <w:t>r</w:t>
      </w:r>
      <w:r>
        <w:t>eed</w:t>
      </w:r>
      <w:r>
        <w:rPr>
          <w:spacing w:val="-3"/>
        </w:rPr>
        <w:t xml:space="preserve"> </w:t>
      </w:r>
      <w:r>
        <w:t>to</w:t>
      </w:r>
      <w:r>
        <w:rPr>
          <w:spacing w:val="-1"/>
        </w:rPr>
        <w:t xml:space="preserve"> </w:t>
      </w:r>
      <w:r>
        <w:t>by</w:t>
      </w:r>
      <w:r>
        <w:rPr>
          <w:spacing w:val="1"/>
        </w:rPr>
        <w:t xml:space="preserve"> </w:t>
      </w:r>
      <w:r>
        <w:rPr>
          <w:spacing w:val="-4"/>
        </w:rPr>
        <w:t>b</w:t>
      </w:r>
      <w:r>
        <w:rPr>
          <w:spacing w:val="1"/>
        </w:rPr>
        <w:t>o</w:t>
      </w:r>
      <w:r>
        <w:t>th</w:t>
      </w:r>
      <w:r>
        <w:rPr>
          <w:spacing w:val="-3"/>
        </w:rPr>
        <w:t xml:space="preserve"> </w:t>
      </w:r>
      <w:r>
        <w:t xml:space="preserve">parties </w:t>
      </w:r>
      <w:r>
        <w:rPr>
          <w:spacing w:val="-3"/>
        </w:rPr>
        <w:t>b</w:t>
      </w:r>
      <w:r>
        <w:t xml:space="preserve">y </w:t>
      </w:r>
      <w:r>
        <w:rPr>
          <w:spacing w:val="-2"/>
        </w:rPr>
        <w:t>1</w:t>
      </w:r>
      <w:r>
        <w:t>5</w:t>
      </w:r>
      <w:r>
        <w:rPr>
          <w:spacing w:val="-2"/>
        </w:rPr>
        <w:t>:3</w:t>
      </w:r>
      <w:r>
        <w:t>0 da</w:t>
      </w:r>
      <w:r>
        <w:rPr>
          <w:spacing w:val="-1"/>
        </w:rPr>
        <w:t>i</w:t>
      </w:r>
      <w:r>
        <w:t xml:space="preserve">ly. 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rPr>
          <w:spacing w:val="-3"/>
        </w:rPr>
        <w:t>i</w:t>
      </w:r>
      <w:r>
        <w:t>m</w:t>
      </w:r>
      <w:r>
        <w:rPr>
          <w:spacing w:val="-1"/>
        </w:rPr>
        <w:t>p</w:t>
      </w:r>
      <w:r>
        <w:t>l</w:t>
      </w:r>
      <w:r>
        <w:rPr>
          <w:spacing w:val="-3"/>
        </w:rPr>
        <w:t>e</w:t>
      </w:r>
      <w:r>
        <w:rPr>
          <w:spacing w:val="-2"/>
        </w:rPr>
        <w:t>m</w:t>
      </w:r>
      <w:r>
        <w:t>ents</w:t>
      </w:r>
      <w:r>
        <w:rPr>
          <w:spacing w:val="-3"/>
        </w:rPr>
        <w:t xml:space="preserve"> </w:t>
      </w:r>
      <w:r>
        <w:t xml:space="preserve">a </w:t>
      </w:r>
      <w:r>
        <w:rPr>
          <w:spacing w:val="-1"/>
        </w:rPr>
        <w:t>p</w:t>
      </w:r>
      <w:r>
        <w:t>la</w:t>
      </w:r>
      <w:r>
        <w:rPr>
          <w:spacing w:val="-2"/>
        </w:rPr>
        <w:t>n</w:t>
      </w:r>
      <w:r>
        <w:rPr>
          <w:spacing w:val="-1"/>
        </w:rPr>
        <w:t>n</w:t>
      </w:r>
      <w:r>
        <w:t>i</w:t>
      </w:r>
      <w:r>
        <w:rPr>
          <w:spacing w:val="-2"/>
        </w:rPr>
        <w:t>n</w:t>
      </w:r>
      <w:r>
        <w:t>g</w:t>
      </w:r>
      <w:r>
        <w:rPr>
          <w:spacing w:val="-1"/>
        </w:rPr>
        <w:t xml:space="preserve"> </w:t>
      </w:r>
      <w:r>
        <w:t>s</w:t>
      </w:r>
      <w:r>
        <w:rPr>
          <w:spacing w:val="1"/>
        </w:rPr>
        <w:t>y</w:t>
      </w:r>
      <w:r>
        <w:t>s</w:t>
      </w:r>
      <w:r>
        <w:rPr>
          <w:spacing w:val="-2"/>
        </w:rPr>
        <w:t>t</w:t>
      </w:r>
      <w:r>
        <w:t>em</w:t>
      </w:r>
      <w:r>
        <w:rPr>
          <w:spacing w:val="-1"/>
        </w:rPr>
        <w:t xml:space="preserve"> </w:t>
      </w:r>
      <w:r>
        <w:t>f</w:t>
      </w:r>
      <w:r>
        <w:rPr>
          <w:spacing w:val="1"/>
        </w:rPr>
        <w:t>o</w:t>
      </w:r>
      <w:r>
        <w:t>r</w:t>
      </w:r>
      <w:r>
        <w:rPr>
          <w:spacing w:val="-3"/>
        </w:rPr>
        <w:t xml:space="preserve"> </w:t>
      </w:r>
      <w:r>
        <w:t>da</w:t>
      </w:r>
      <w:r>
        <w:rPr>
          <w:spacing w:val="1"/>
        </w:rPr>
        <w:t>i</w:t>
      </w:r>
      <w:r>
        <w:t>ly</w:t>
      </w:r>
      <w:r>
        <w:rPr>
          <w:spacing w:val="-2"/>
        </w:rPr>
        <w:t xml:space="preserve"> </w:t>
      </w:r>
      <w:r>
        <w:t>and</w:t>
      </w:r>
      <w:r>
        <w:rPr>
          <w:spacing w:val="-2"/>
        </w:rPr>
        <w:t xml:space="preserve"> </w:t>
      </w:r>
      <w:r>
        <w:t>detail p</w:t>
      </w:r>
      <w:r>
        <w:rPr>
          <w:spacing w:val="-4"/>
        </w:rPr>
        <w:t>r</w:t>
      </w:r>
      <w:r>
        <w:rPr>
          <w:spacing w:val="1"/>
        </w:rPr>
        <w:t>o</w:t>
      </w:r>
      <w:r>
        <w:t>je</w:t>
      </w:r>
      <w:r>
        <w:rPr>
          <w:spacing w:val="-2"/>
        </w:rPr>
        <w:t>c</w:t>
      </w:r>
      <w:r>
        <w:t>t</w:t>
      </w:r>
      <w:r>
        <w:rPr>
          <w:spacing w:val="1"/>
        </w:rPr>
        <w:t>/</w:t>
      </w:r>
      <w:r>
        <w:rPr>
          <w:spacing w:val="-3"/>
        </w:rPr>
        <w:t>a</w:t>
      </w:r>
      <w:r>
        <w:t>cti</w:t>
      </w:r>
      <w:r>
        <w:rPr>
          <w:spacing w:val="1"/>
        </w:rPr>
        <w:t>v</w:t>
      </w:r>
      <w:r>
        <w:rPr>
          <w:spacing w:val="-3"/>
        </w:rPr>
        <w:t>i</w:t>
      </w:r>
      <w:r>
        <w:t>ty</w:t>
      </w:r>
      <w:r>
        <w:rPr>
          <w:spacing w:val="-1"/>
        </w:rPr>
        <w:t xml:space="preserve"> p</w:t>
      </w:r>
      <w:r>
        <w:t>la</w:t>
      </w:r>
      <w:r>
        <w:rPr>
          <w:spacing w:val="-2"/>
        </w:rPr>
        <w:t>n</w:t>
      </w:r>
      <w:r>
        <w:rPr>
          <w:spacing w:val="-1"/>
        </w:rPr>
        <w:t>n</w:t>
      </w:r>
      <w:r>
        <w:t>i</w:t>
      </w:r>
      <w:r>
        <w:rPr>
          <w:spacing w:val="-2"/>
        </w:rPr>
        <w:t>n</w:t>
      </w:r>
      <w:r>
        <w:rPr>
          <w:spacing w:val="-1"/>
        </w:rPr>
        <w:t>g</w:t>
      </w:r>
      <w:r>
        <w:t>. A week</w:t>
      </w:r>
      <w:r>
        <w:rPr>
          <w:spacing w:val="-3"/>
        </w:rPr>
        <w:t>l</w:t>
      </w:r>
      <w:r>
        <w:t xml:space="preserve">y </w:t>
      </w:r>
      <w:r>
        <w:rPr>
          <w:spacing w:val="-1"/>
        </w:rPr>
        <w:t>p</w:t>
      </w:r>
      <w:r>
        <w:t>ro</w:t>
      </w:r>
      <w:r>
        <w:rPr>
          <w:spacing w:val="-1"/>
        </w:rPr>
        <w:t>g</w:t>
      </w:r>
      <w:r>
        <w:t xml:space="preserve">ress </w:t>
      </w:r>
      <w:r>
        <w:rPr>
          <w:spacing w:val="-3"/>
        </w:rPr>
        <w:t>r</w:t>
      </w:r>
      <w:r>
        <w:t>epo</w:t>
      </w:r>
      <w:r>
        <w:rPr>
          <w:spacing w:val="-3"/>
        </w:rPr>
        <w:t>r</w:t>
      </w:r>
      <w:r>
        <w:t xml:space="preserve">t </w:t>
      </w:r>
      <w:r>
        <w:rPr>
          <w:spacing w:val="-2"/>
        </w:rPr>
        <w:t>t</w:t>
      </w:r>
      <w:r>
        <w:t>o</w:t>
      </w:r>
      <w:r>
        <w:rPr>
          <w:spacing w:val="1"/>
        </w:rPr>
        <w:t xml:space="preserve"> </w:t>
      </w:r>
      <w:r>
        <w:t>be</w:t>
      </w:r>
      <w:r>
        <w:rPr>
          <w:spacing w:val="-2"/>
        </w:rPr>
        <w:t xml:space="preserve"> </w:t>
      </w:r>
      <w:r>
        <w:t>se</w:t>
      </w:r>
      <w:r>
        <w:rPr>
          <w:spacing w:val="-1"/>
        </w:rPr>
        <w:t>n</w:t>
      </w:r>
      <w:r>
        <w:t>t</w:t>
      </w:r>
      <w:r>
        <w:rPr>
          <w:spacing w:val="-4"/>
        </w:rPr>
        <w:t xml:space="preserve"> </w:t>
      </w:r>
      <w:r>
        <w:rPr>
          <w:spacing w:val="-1"/>
        </w:rPr>
        <w:t>b</w:t>
      </w:r>
      <w:r>
        <w:t>y t</w:t>
      </w:r>
      <w:r>
        <w:rPr>
          <w:spacing w:val="-1"/>
        </w:rPr>
        <w:t>h</w:t>
      </w:r>
      <w:r>
        <w:t>e</w:t>
      </w:r>
      <w:r>
        <w:rPr>
          <w:spacing w:val="1"/>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2"/>
        </w:rPr>
        <w:t xml:space="preserve"> </w:t>
      </w:r>
      <w:r>
        <w:rPr>
          <w:spacing w:val="-2"/>
        </w:rPr>
        <w:t>t</w:t>
      </w:r>
      <w:r>
        <w:t>o</w:t>
      </w:r>
      <w:r>
        <w:rPr>
          <w:spacing w:val="-1"/>
        </w:rPr>
        <w:t xml:space="preserve"> </w:t>
      </w:r>
      <w:r>
        <w:t>the</w:t>
      </w:r>
      <w:r>
        <w:rPr>
          <w:spacing w:val="-1"/>
        </w:rPr>
        <w:t xml:space="preserve"> </w:t>
      </w:r>
      <w:r>
        <w:rPr>
          <w:rFonts w:cs="Calibri"/>
          <w:i/>
        </w:rPr>
        <w:t>S</w:t>
      </w:r>
      <w:r>
        <w:rPr>
          <w:rFonts w:cs="Calibri"/>
          <w:i/>
          <w:spacing w:val="-3"/>
        </w:rPr>
        <w:t>e</w:t>
      </w:r>
      <w:r>
        <w:rPr>
          <w:rFonts w:cs="Calibri"/>
          <w:i/>
        </w:rPr>
        <w:t>rvi</w:t>
      </w:r>
      <w:r>
        <w:rPr>
          <w:rFonts w:cs="Calibri"/>
          <w:i/>
          <w:spacing w:val="-2"/>
        </w:rPr>
        <w:t>c</w:t>
      </w:r>
      <w:r>
        <w:rPr>
          <w:rFonts w:cs="Calibri"/>
          <w:i/>
        </w:rPr>
        <w:t>e</w:t>
      </w:r>
      <w:r>
        <w:rPr>
          <w:rFonts w:cs="Calibri"/>
          <w:i/>
          <w:spacing w:val="-2"/>
        </w:rPr>
        <w:t xml:space="preserve"> </w:t>
      </w:r>
      <w:r>
        <w:rPr>
          <w:rFonts w:cs="Calibri"/>
          <w:i/>
        </w:rPr>
        <w:t>M</w:t>
      </w:r>
      <w:r>
        <w:rPr>
          <w:rFonts w:cs="Calibri"/>
          <w:i/>
          <w:spacing w:val="-1"/>
        </w:rPr>
        <w:t>anag</w:t>
      </w:r>
      <w:r>
        <w:rPr>
          <w:rFonts w:cs="Calibri"/>
          <w:i/>
        </w:rPr>
        <w:t xml:space="preserve">er’. </w:t>
      </w:r>
      <w:r>
        <w:t>T</w:t>
      </w:r>
      <w:r>
        <w:rPr>
          <w:spacing w:val="-3"/>
        </w:rPr>
        <w:t>h</w:t>
      </w:r>
      <w:r>
        <w:t>e</w:t>
      </w:r>
      <w:r>
        <w:rPr>
          <w:spacing w:val="1"/>
        </w:rPr>
        <w:t xml:space="preserve"> </w:t>
      </w:r>
      <w:r>
        <w:rPr>
          <w:rFonts w:cs="Calibri"/>
          <w:i/>
        </w:rPr>
        <w:t>Co</w:t>
      </w:r>
      <w:r>
        <w:rPr>
          <w:rFonts w:cs="Calibri"/>
          <w:i/>
          <w:spacing w:val="-2"/>
        </w:rPr>
        <w:t>nt</w:t>
      </w:r>
      <w:r>
        <w:rPr>
          <w:rFonts w:cs="Calibri"/>
          <w:i/>
        </w:rPr>
        <w:t>r</w:t>
      </w:r>
      <w:r>
        <w:rPr>
          <w:rFonts w:cs="Calibri"/>
          <w:i/>
          <w:spacing w:val="-4"/>
        </w:rPr>
        <w:t>a</w:t>
      </w:r>
      <w:r>
        <w:rPr>
          <w:rFonts w:cs="Calibri"/>
          <w:i/>
        </w:rPr>
        <w:t>ct</w:t>
      </w:r>
      <w:r>
        <w:rPr>
          <w:rFonts w:cs="Calibri"/>
          <w:i/>
          <w:spacing w:val="-1"/>
        </w:rPr>
        <w:t>o</w:t>
      </w:r>
      <w:r>
        <w:rPr>
          <w:rFonts w:cs="Calibri"/>
          <w:i/>
        </w:rPr>
        <w:t>r</w:t>
      </w:r>
      <w:r>
        <w:rPr>
          <w:rFonts w:cs="Calibri"/>
          <w:i/>
          <w:spacing w:val="-1"/>
        </w:rPr>
        <w:t xml:space="preserve"> </w:t>
      </w:r>
      <w:r>
        <w:rPr>
          <w:spacing w:val="1"/>
        </w:rPr>
        <w:t>o</w:t>
      </w:r>
      <w:r>
        <w:rPr>
          <w:spacing w:val="-1"/>
        </w:rPr>
        <w:t>b</w:t>
      </w:r>
      <w:r>
        <w:t>tai</w:t>
      </w:r>
      <w:r>
        <w:rPr>
          <w:spacing w:val="-1"/>
        </w:rPr>
        <w:t>n</w:t>
      </w:r>
      <w:r>
        <w:t>s t</w:t>
      </w:r>
      <w:r>
        <w:rPr>
          <w:spacing w:val="-4"/>
        </w:rPr>
        <w:t>h</w:t>
      </w:r>
      <w:r>
        <w:t>e</w:t>
      </w:r>
      <w:r>
        <w:rPr>
          <w:spacing w:val="1"/>
        </w:rPr>
        <w:t xml:space="preserve"> </w:t>
      </w:r>
      <w:r>
        <w:rPr>
          <w:rFonts w:cs="Calibri"/>
          <w:i/>
          <w:spacing w:val="-2"/>
        </w:rPr>
        <w:t>S</w:t>
      </w:r>
      <w:r>
        <w:rPr>
          <w:rFonts w:cs="Calibri"/>
          <w:i/>
        </w:rPr>
        <w:t>e</w:t>
      </w:r>
      <w:r>
        <w:rPr>
          <w:rFonts w:cs="Calibri"/>
          <w:i/>
          <w:spacing w:val="1"/>
        </w:rPr>
        <w:t>r</w:t>
      </w:r>
      <w:r>
        <w:rPr>
          <w:rFonts w:cs="Calibri"/>
          <w:i/>
        </w:rPr>
        <w:t>vi</w:t>
      </w:r>
      <w:r>
        <w:rPr>
          <w:rFonts w:cs="Calibri"/>
          <w:i/>
          <w:spacing w:val="-1"/>
        </w:rPr>
        <w:t>c</w:t>
      </w:r>
      <w:r>
        <w:rPr>
          <w:rFonts w:cs="Calibri"/>
          <w:i/>
        </w:rPr>
        <w:t>e M</w:t>
      </w:r>
      <w:r>
        <w:rPr>
          <w:rFonts w:cs="Calibri"/>
          <w:i/>
          <w:spacing w:val="-1"/>
        </w:rPr>
        <w:t>anag</w:t>
      </w:r>
      <w:r>
        <w:rPr>
          <w:rFonts w:cs="Calibri"/>
          <w:i/>
        </w:rPr>
        <w:t>er’s</w:t>
      </w:r>
      <w:r>
        <w:rPr>
          <w:rFonts w:cs="Calibri"/>
          <w:i/>
          <w:spacing w:val="-1"/>
        </w:rPr>
        <w:t xml:space="preserve"> </w:t>
      </w:r>
      <w:r>
        <w:t>ac</w:t>
      </w:r>
      <w:r>
        <w:rPr>
          <w:spacing w:val="-3"/>
        </w:rPr>
        <w:t>c</w:t>
      </w:r>
      <w:r>
        <w:t>epta</w:t>
      </w:r>
      <w:r>
        <w:rPr>
          <w:spacing w:val="-1"/>
        </w:rPr>
        <w:t>n</w:t>
      </w:r>
      <w:r>
        <w:t>ce</w:t>
      </w:r>
      <w:r>
        <w:rPr>
          <w:spacing w:val="-1"/>
        </w:rPr>
        <w:t xml:space="preserve"> </w:t>
      </w:r>
      <w:r>
        <w:t>for</w:t>
      </w:r>
      <w:r>
        <w:rPr>
          <w:spacing w:val="-2"/>
        </w:rPr>
        <w:t xml:space="preserve"> </w:t>
      </w:r>
      <w:r>
        <w:t>the s</w:t>
      </w:r>
      <w:r>
        <w:rPr>
          <w:spacing w:val="-2"/>
        </w:rPr>
        <w:t>y</w:t>
      </w:r>
      <w:r>
        <w:t>st</w:t>
      </w:r>
      <w:r>
        <w:rPr>
          <w:spacing w:val="-2"/>
        </w:rPr>
        <w:t>e</w:t>
      </w:r>
      <w:r>
        <w:t>m.</w:t>
      </w:r>
    </w:p>
    <w:p w14:paraId="1ED50EEF" w14:textId="77777777" w:rsidR="007C62E7" w:rsidRDefault="007C62E7" w:rsidP="007C62E7">
      <w:pPr>
        <w:spacing w:before="6" w:line="260" w:lineRule="exact"/>
        <w:rPr>
          <w:sz w:val="26"/>
          <w:szCs w:val="26"/>
        </w:rPr>
      </w:pPr>
    </w:p>
    <w:p w14:paraId="6EAA9EF1" w14:textId="77777777" w:rsidR="007C62E7" w:rsidRDefault="007C62E7" w:rsidP="007C62E7">
      <w:pPr>
        <w:pStyle w:val="BodyText"/>
        <w:ind w:left="113"/>
      </w:pPr>
      <w:r>
        <w:t xml:space="preserve">The </w:t>
      </w:r>
      <w:r>
        <w:rPr>
          <w:rFonts w:cs="Calibri"/>
          <w:i/>
          <w:spacing w:val="-3"/>
        </w:rPr>
        <w:t>E</w:t>
      </w:r>
      <w:r>
        <w:rPr>
          <w:rFonts w:cs="Calibri"/>
          <w:i/>
        </w:rPr>
        <w:t>mpl</w:t>
      </w:r>
      <w:r>
        <w:rPr>
          <w:rFonts w:cs="Calibri"/>
          <w:i/>
          <w:spacing w:val="-2"/>
        </w:rPr>
        <w:t>o</w:t>
      </w:r>
      <w:r>
        <w:rPr>
          <w:rFonts w:cs="Calibri"/>
          <w:i/>
        </w:rPr>
        <w:t>yer</w:t>
      </w:r>
      <w:r>
        <w:rPr>
          <w:rFonts w:cs="Calibri"/>
          <w:i/>
          <w:spacing w:val="1"/>
        </w:rPr>
        <w:t xml:space="preserve"> </w:t>
      </w:r>
      <w:r>
        <w:rPr>
          <w:spacing w:val="-1"/>
        </w:rPr>
        <w:t>h</w:t>
      </w:r>
      <w:r>
        <w:t>as</w:t>
      </w:r>
      <w:r>
        <w:rPr>
          <w:spacing w:val="-3"/>
        </w:rPr>
        <w:t xml:space="preserve"> </w:t>
      </w:r>
      <w:r>
        <w:t>ex</w:t>
      </w:r>
      <w:r>
        <w:rPr>
          <w:spacing w:val="-3"/>
        </w:rPr>
        <w:t>i</w:t>
      </w:r>
      <w:r>
        <w:t>sting</w:t>
      </w:r>
      <w:r>
        <w:rPr>
          <w:spacing w:val="-4"/>
        </w:rPr>
        <w:t xml:space="preserve"> </w:t>
      </w:r>
      <w:r>
        <w:rPr>
          <w:spacing w:val="-1"/>
        </w:rPr>
        <w:t>d</w:t>
      </w:r>
      <w:r>
        <w:t>atab</w:t>
      </w:r>
      <w:r>
        <w:rPr>
          <w:spacing w:val="-1"/>
        </w:rPr>
        <w:t>a</w:t>
      </w:r>
      <w:r>
        <w:t>ses</w:t>
      </w:r>
      <w:r>
        <w:rPr>
          <w:spacing w:val="1"/>
        </w:rPr>
        <w:t xml:space="preserve"> </w:t>
      </w:r>
      <w:r>
        <w:t>a</w:t>
      </w:r>
      <w:r>
        <w:rPr>
          <w:spacing w:val="-1"/>
        </w:rPr>
        <w:t>n</w:t>
      </w:r>
      <w:r>
        <w:t>d</w:t>
      </w:r>
      <w:r>
        <w:rPr>
          <w:spacing w:val="-1"/>
        </w:rPr>
        <w:t xml:space="preserve"> </w:t>
      </w:r>
      <w:r>
        <w:t>pl</w:t>
      </w:r>
      <w:r>
        <w:rPr>
          <w:spacing w:val="-1"/>
        </w:rPr>
        <w:t>ann</w:t>
      </w:r>
      <w:r>
        <w:t>i</w:t>
      </w:r>
      <w:r>
        <w:rPr>
          <w:spacing w:val="-2"/>
        </w:rPr>
        <w:t>n</w:t>
      </w:r>
      <w:r>
        <w:t>g</w:t>
      </w:r>
      <w:r>
        <w:rPr>
          <w:spacing w:val="-1"/>
        </w:rPr>
        <w:t xml:space="preserve"> </w:t>
      </w:r>
      <w:r>
        <w:t>s</w:t>
      </w:r>
      <w:r>
        <w:rPr>
          <w:spacing w:val="1"/>
        </w:rPr>
        <w:t>y</w:t>
      </w:r>
      <w:r>
        <w:rPr>
          <w:spacing w:val="-3"/>
        </w:rPr>
        <w:t>s</w:t>
      </w:r>
      <w:r>
        <w:t>te</w:t>
      </w:r>
      <w:r>
        <w:rPr>
          <w:spacing w:val="-2"/>
        </w:rPr>
        <w:t>m</w:t>
      </w:r>
      <w:r>
        <w:t>s, t</w:t>
      </w:r>
      <w:r>
        <w:rPr>
          <w:spacing w:val="-4"/>
        </w:rPr>
        <w:t>h</w:t>
      </w:r>
      <w:r>
        <w:t>e</w:t>
      </w:r>
      <w:r>
        <w:rPr>
          <w:spacing w:val="3"/>
        </w:rPr>
        <w:t xml:space="preserve"> </w:t>
      </w:r>
      <w:r>
        <w:rPr>
          <w:rFonts w:cs="Calibri"/>
          <w:i/>
          <w:spacing w:val="-1"/>
        </w:rPr>
        <w:t>C</w:t>
      </w:r>
      <w:r>
        <w:rPr>
          <w:rFonts w:cs="Calibri"/>
          <w:i/>
        </w:rPr>
        <w:t>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 xml:space="preserve">r </w:t>
      </w:r>
      <w:r>
        <w:t>m</w:t>
      </w:r>
      <w:r>
        <w:rPr>
          <w:spacing w:val="-3"/>
        </w:rPr>
        <w:t>a</w:t>
      </w:r>
      <w:r>
        <w:t xml:space="preserve">y </w:t>
      </w:r>
      <w:r>
        <w:rPr>
          <w:spacing w:val="-3"/>
        </w:rPr>
        <w:t>i</w:t>
      </w:r>
      <w:r>
        <w:t>n</w:t>
      </w:r>
      <w:r>
        <w:rPr>
          <w:spacing w:val="-1"/>
        </w:rPr>
        <w:t xml:space="preserve"> </w:t>
      </w:r>
      <w:r>
        <w:t>c</w:t>
      </w:r>
      <w:r>
        <w:rPr>
          <w:spacing w:val="1"/>
        </w:rPr>
        <w:t>o</w:t>
      </w:r>
      <w:r>
        <w:rPr>
          <w:spacing w:val="-1"/>
        </w:rPr>
        <w:t>n</w:t>
      </w:r>
      <w:r>
        <w:t>j</w:t>
      </w:r>
      <w:r>
        <w:rPr>
          <w:spacing w:val="-1"/>
        </w:rPr>
        <w:t>un</w:t>
      </w:r>
      <w:r>
        <w:t>ct</w:t>
      </w:r>
      <w:r>
        <w:rPr>
          <w:spacing w:val="-3"/>
        </w:rPr>
        <w:t>i</w:t>
      </w:r>
      <w:r>
        <w:rPr>
          <w:spacing w:val="1"/>
        </w:rPr>
        <w:t>o</w:t>
      </w:r>
      <w:r>
        <w:t>n</w:t>
      </w:r>
      <w:r>
        <w:rPr>
          <w:spacing w:val="-1"/>
        </w:rPr>
        <w:t xml:space="preserve"> </w:t>
      </w:r>
      <w:r>
        <w:t>w</w:t>
      </w:r>
      <w:r>
        <w:rPr>
          <w:spacing w:val="-3"/>
        </w:rPr>
        <w:t>i</w:t>
      </w:r>
      <w:r>
        <w:t>th the</w:t>
      </w:r>
    </w:p>
    <w:p w14:paraId="22A085A1" w14:textId="77777777" w:rsidR="007C62E7" w:rsidRDefault="007C62E7" w:rsidP="007C62E7">
      <w:pPr>
        <w:ind w:left="113"/>
        <w:rPr>
          <w:rFonts w:ascii="Calibri" w:eastAsia="Calibri" w:hAnsi="Calibri" w:cs="Calibri"/>
        </w:rPr>
      </w:pPr>
      <w:r>
        <w:rPr>
          <w:rFonts w:ascii="Calibri" w:eastAsia="Calibri" w:hAnsi="Calibri" w:cs="Calibri"/>
          <w:i/>
        </w:rPr>
        <w:t>Se</w:t>
      </w:r>
      <w:r>
        <w:rPr>
          <w:rFonts w:ascii="Calibri" w:eastAsia="Calibri" w:hAnsi="Calibri" w:cs="Calibri"/>
          <w:i/>
          <w:spacing w:val="1"/>
        </w:rPr>
        <w:t>r</w:t>
      </w:r>
      <w:r>
        <w:rPr>
          <w:rFonts w:ascii="Calibri" w:eastAsia="Calibri" w:hAnsi="Calibri" w:cs="Calibri"/>
          <w:i/>
        </w:rPr>
        <w:t>vi</w:t>
      </w:r>
      <w:r>
        <w:rPr>
          <w:rFonts w:ascii="Calibri" w:eastAsia="Calibri" w:hAnsi="Calibri" w:cs="Calibri"/>
          <w:i/>
          <w:spacing w:val="-4"/>
        </w:rPr>
        <w:t>c</w:t>
      </w:r>
      <w:r>
        <w:rPr>
          <w:rFonts w:ascii="Calibri" w:eastAsia="Calibri" w:hAnsi="Calibri" w:cs="Calibri"/>
          <w:i/>
        </w:rPr>
        <w:t xml:space="preserve">e </w:t>
      </w:r>
      <w:r>
        <w:rPr>
          <w:rFonts w:ascii="Calibri" w:eastAsia="Calibri" w:hAnsi="Calibri" w:cs="Calibri"/>
          <w:i/>
          <w:spacing w:val="1"/>
        </w:rPr>
        <w:t>M</w:t>
      </w:r>
      <w:r>
        <w:rPr>
          <w:rFonts w:ascii="Calibri" w:eastAsia="Calibri" w:hAnsi="Calibri" w:cs="Calibri"/>
          <w:i/>
          <w:spacing w:val="-1"/>
        </w:rPr>
        <w:t>anag</w:t>
      </w:r>
      <w:r>
        <w:rPr>
          <w:rFonts w:ascii="Calibri" w:eastAsia="Calibri" w:hAnsi="Calibri" w:cs="Calibri"/>
          <w:i/>
          <w:spacing w:val="-3"/>
        </w:rPr>
        <w:t>e</w:t>
      </w:r>
      <w:r>
        <w:rPr>
          <w:rFonts w:ascii="Calibri" w:eastAsia="Calibri" w:hAnsi="Calibri" w:cs="Calibri"/>
          <w:i/>
        </w:rPr>
        <w:t>r</w:t>
      </w:r>
      <w:r>
        <w:rPr>
          <w:rFonts w:ascii="Calibri" w:eastAsia="Calibri" w:hAnsi="Calibri" w:cs="Calibri"/>
          <w:i/>
          <w:spacing w:val="2"/>
        </w:rPr>
        <w:t xml:space="preserve"> </w:t>
      </w:r>
      <w:r>
        <w:rPr>
          <w:rFonts w:ascii="Calibri" w:eastAsia="Calibri" w:hAnsi="Calibri" w:cs="Calibri"/>
        </w:rPr>
        <w:t>l</w:t>
      </w:r>
      <w:r>
        <w:rPr>
          <w:rFonts w:ascii="Calibri" w:eastAsia="Calibri" w:hAnsi="Calibri" w:cs="Calibri"/>
          <w:spacing w:val="-1"/>
        </w:rPr>
        <w:t>i</w:t>
      </w:r>
      <w:r>
        <w:rPr>
          <w:rFonts w:ascii="Calibri" w:eastAsia="Calibri" w:hAnsi="Calibri" w:cs="Calibri"/>
        </w:rPr>
        <w:t>aise</w:t>
      </w:r>
      <w:r>
        <w:rPr>
          <w:rFonts w:ascii="Calibri" w:eastAsia="Calibri" w:hAnsi="Calibri" w:cs="Calibri"/>
          <w:spacing w:val="-3"/>
        </w:rPr>
        <w:t xml:space="preserve"> </w:t>
      </w:r>
      <w:r>
        <w:rPr>
          <w:rFonts w:ascii="Calibri" w:eastAsia="Calibri" w:hAnsi="Calibri" w:cs="Calibri"/>
        </w:rPr>
        <w:t>with</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i/>
          <w:spacing w:val="-3"/>
        </w:rPr>
        <w:t>E</w:t>
      </w:r>
      <w:r>
        <w:rPr>
          <w:rFonts w:ascii="Calibri" w:eastAsia="Calibri" w:hAnsi="Calibri" w:cs="Calibri"/>
          <w:i/>
        </w:rPr>
        <w:t>mpl</w:t>
      </w:r>
      <w:r>
        <w:rPr>
          <w:rFonts w:ascii="Calibri" w:eastAsia="Calibri" w:hAnsi="Calibri" w:cs="Calibri"/>
          <w:i/>
          <w:spacing w:val="-2"/>
        </w:rPr>
        <w:t>o</w:t>
      </w:r>
      <w:r>
        <w:rPr>
          <w:rFonts w:ascii="Calibri" w:eastAsia="Calibri" w:hAnsi="Calibri" w:cs="Calibri"/>
          <w:i/>
        </w:rPr>
        <w:t>yer</w:t>
      </w:r>
      <w:r>
        <w:rPr>
          <w:rFonts w:ascii="Calibri" w:eastAsia="Calibri" w:hAnsi="Calibri" w:cs="Calibri"/>
          <w:i/>
          <w:spacing w:val="-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acq</w:t>
      </w:r>
      <w:r>
        <w:rPr>
          <w:rFonts w:ascii="Calibri" w:eastAsia="Calibri" w:hAnsi="Calibri" w:cs="Calibri"/>
          <w:spacing w:val="-2"/>
        </w:rPr>
        <w:t>u</w:t>
      </w:r>
      <w:r>
        <w:rPr>
          <w:rFonts w:ascii="Calibri" w:eastAsia="Calibri" w:hAnsi="Calibri" w:cs="Calibri"/>
        </w:rPr>
        <w:t>ire</w:t>
      </w:r>
      <w:r>
        <w:rPr>
          <w:rFonts w:ascii="Calibri" w:eastAsia="Calibri" w:hAnsi="Calibri" w:cs="Calibri"/>
          <w:spacing w:val="-3"/>
        </w:rPr>
        <w:t xml:space="preserve"> </w:t>
      </w:r>
      <w:r>
        <w:rPr>
          <w:rFonts w:ascii="Calibri" w:eastAsia="Calibri" w:hAnsi="Calibri" w:cs="Calibri"/>
        </w:rPr>
        <w:t>in</w:t>
      </w:r>
      <w:r>
        <w:rPr>
          <w:rFonts w:ascii="Calibri" w:eastAsia="Calibri" w:hAnsi="Calibri" w:cs="Calibri"/>
          <w:spacing w:val="-1"/>
        </w:rPr>
        <w:t>f</w:t>
      </w:r>
      <w:r>
        <w:rPr>
          <w:rFonts w:ascii="Calibri" w:eastAsia="Calibri" w:hAnsi="Calibri" w:cs="Calibri"/>
          <w:spacing w:val="1"/>
        </w:rPr>
        <w:t>o</w:t>
      </w:r>
      <w:r>
        <w:rPr>
          <w:rFonts w:ascii="Calibri" w:eastAsia="Calibri" w:hAnsi="Calibri" w:cs="Calibri"/>
        </w:rPr>
        <w:t>r</w:t>
      </w:r>
      <w:r>
        <w:rPr>
          <w:rFonts w:ascii="Calibri" w:eastAsia="Calibri" w:hAnsi="Calibri" w:cs="Calibri"/>
          <w:spacing w:val="-2"/>
        </w:rPr>
        <w:t>m</w:t>
      </w:r>
      <w:r>
        <w:rPr>
          <w:rFonts w:ascii="Calibri" w:eastAsia="Calibri" w:hAnsi="Calibri" w:cs="Calibri"/>
        </w:rPr>
        <w:t>ation</w:t>
      </w:r>
      <w:r>
        <w:rPr>
          <w:rFonts w:ascii="Calibri" w:eastAsia="Calibri" w:hAnsi="Calibri" w:cs="Calibri"/>
          <w:spacing w:val="-3"/>
        </w:rPr>
        <w:t xml:space="preserve"> </w:t>
      </w:r>
      <w:r>
        <w:rPr>
          <w:rFonts w:ascii="Calibri" w:eastAsia="Calibri" w:hAnsi="Calibri" w:cs="Calibri"/>
        </w:rPr>
        <w:t>abo</w:t>
      </w:r>
      <w:r>
        <w:rPr>
          <w:rFonts w:ascii="Calibri" w:eastAsia="Calibri" w:hAnsi="Calibri" w:cs="Calibri"/>
          <w:spacing w:val="-1"/>
        </w:rPr>
        <w:t>u</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sys</w:t>
      </w:r>
      <w:r>
        <w:rPr>
          <w:rFonts w:ascii="Calibri" w:eastAsia="Calibri" w:hAnsi="Calibri" w:cs="Calibri"/>
          <w:spacing w:val="-2"/>
        </w:rPr>
        <w:t>te</w:t>
      </w:r>
      <w:r>
        <w:rPr>
          <w:rFonts w:ascii="Calibri" w:eastAsia="Calibri" w:hAnsi="Calibri" w:cs="Calibri"/>
        </w:rPr>
        <w:t>m.</w:t>
      </w:r>
    </w:p>
    <w:p w14:paraId="0333318E" w14:textId="77777777" w:rsidR="007C62E7" w:rsidRDefault="007C62E7" w:rsidP="007C62E7">
      <w:pPr>
        <w:spacing w:before="8" w:line="160" w:lineRule="exact"/>
        <w:rPr>
          <w:sz w:val="16"/>
          <w:szCs w:val="16"/>
        </w:rPr>
      </w:pPr>
    </w:p>
    <w:p w14:paraId="5E00D3AD" w14:textId="77777777" w:rsidR="007C62E7" w:rsidRDefault="007C62E7" w:rsidP="007C62E7">
      <w:pPr>
        <w:spacing w:line="200" w:lineRule="exact"/>
        <w:rPr>
          <w:sz w:val="20"/>
          <w:szCs w:val="20"/>
        </w:rPr>
      </w:pPr>
    </w:p>
    <w:p w14:paraId="60C56B71" w14:textId="77777777" w:rsidR="007C62E7" w:rsidRDefault="007C62E7" w:rsidP="005B3361">
      <w:pPr>
        <w:pStyle w:val="Heading5"/>
        <w:numPr>
          <w:ilvl w:val="1"/>
          <w:numId w:val="39"/>
        </w:numPr>
        <w:tabs>
          <w:tab w:val="left" w:pos="689"/>
        </w:tabs>
        <w:rPr>
          <w:b w:val="0"/>
          <w:bCs w:val="0"/>
        </w:rPr>
      </w:pPr>
      <w:bookmarkStart w:id="7" w:name="_bookmark20"/>
      <w:bookmarkEnd w:id="7"/>
      <w:r>
        <w:rPr>
          <w:spacing w:val="-1"/>
        </w:rPr>
        <w:t>Ma</w:t>
      </w:r>
      <w:r>
        <w:t>n</w:t>
      </w:r>
      <w:r>
        <w:rPr>
          <w:spacing w:val="-1"/>
        </w:rPr>
        <w:t>a</w:t>
      </w:r>
      <w:r>
        <w:rPr>
          <w:spacing w:val="1"/>
        </w:rPr>
        <w:t>g</w:t>
      </w:r>
      <w:r>
        <w:rPr>
          <w:spacing w:val="-1"/>
        </w:rPr>
        <w:t>eme</w:t>
      </w:r>
      <w:r>
        <w:t>nt</w:t>
      </w:r>
      <w:r>
        <w:rPr>
          <w:spacing w:val="-8"/>
        </w:rPr>
        <w:t xml:space="preserve"> </w:t>
      </w:r>
      <w:r>
        <w:rPr>
          <w:spacing w:val="-1"/>
        </w:rPr>
        <w:t>mee</w:t>
      </w:r>
      <w:r>
        <w:t>t</w:t>
      </w:r>
      <w:r>
        <w:rPr>
          <w:spacing w:val="1"/>
        </w:rPr>
        <w:t>i</w:t>
      </w:r>
      <w:r>
        <w:t>n</w:t>
      </w:r>
      <w:r>
        <w:rPr>
          <w:spacing w:val="-1"/>
        </w:rPr>
        <w:t>g</w:t>
      </w:r>
      <w:r>
        <w:t>s.</w:t>
      </w:r>
    </w:p>
    <w:p w14:paraId="10B7A57F" w14:textId="77777777" w:rsidR="007C62E7" w:rsidRDefault="007C62E7" w:rsidP="007C62E7">
      <w:pPr>
        <w:spacing w:before="7" w:line="110" w:lineRule="exact"/>
        <w:rPr>
          <w:sz w:val="11"/>
          <w:szCs w:val="11"/>
        </w:rPr>
      </w:pPr>
    </w:p>
    <w:p w14:paraId="7054ABA3" w14:textId="77777777" w:rsidR="007C62E7" w:rsidRDefault="007C62E7" w:rsidP="007C62E7">
      <w:pPr>
        <w:pStyle w:val="BodyText"/>
        <w:ind w:left="113" w:right="1291"/>
        <w:rPr>
          <w:rFonts w:cs="Calibri"/>
        </w:rPr>
      </w:pPr>
      <w:r>
        <w:t>Bel</w:t>
      </w:r>
      <w:r>
        <w:rPr>
          <w:spacing w:val="-2"/>
        </w:rPr>
        <w:t>o</w:t>
      </w:r>
      <w:r>
        <w:t>w</w:t>
      </w:r>
      <w:r>
        <w:rPr>
          <w:spacing w:val="1"/>
        </w:rPr>
        <w:t xml:space="preserve"> </w:t>
      </w:r>
      <w:r>
        <w:t>reg</w:t>
      </w:r>
      <w:r>
        <w:rPr>
          <w:spacing w:val="-2"/>
        </w:rPr>
        <w:t>u</w:t>
      </w:r>
      <w:r>
        <w:t>lar</w:t>
      </w:r>
      <w:r>
        <w:rPr>
          <w:spacing w:val="-3"/>
        </w:rPr>
        <w:t xml:space="preserve"> </w:t>
      </w:r>
      <w:r>
        <w:rPr>
          <w:spacing w:val="-2"/>
        </w:rPr>
        <w:t>m</w:t>
      </w:r>
      <w:r>
        <w:t>eeti</w:t>
      </w:r>
      <w:r>
        <w:rPr>
          <w:spacing w:val="-1"/>
        </w:rPr>
        <w:t>ng</w:t>
      </w:r>
      <w:r>
        <w:t>s</w:t>
      </w:r>
      <w:r>
        <w:rPr>
          <w:spacing w:val="-2"/>
        </w:rPr>
        <w:t xml:space="preserve"> </w:t>
      </w:r>
      <w:r>
        <w:rPr>
          <w:spacing w:val="1"/>
        </w:rPr>
        <w:t>o</w:t>
      </w:r>
      <w:r>
        <w:t>f</w:t>
      </w:r>
      <w:r>
        <w:rPr>
          <w:spacing w:val="-2"/>
        </w:rPr>
        <w:t xml:space="preserve"> </w:t>
      </w:r>
      <w:r>
        <w:t>a ge</w:t>
      </w:r>
      <w:r>
        <w:rPr>
          <w:spacing w:val="-1"/>
        </w:rPr>
        <w:t>n</w:t>
      </w:r>
      <w:r>
        <w:t>eral n</w:t>
      </w:r>
      <w:r>
        <w:rPr>
          <w:spacing w:val="-1"/>
        </w:rPr>
        <w:t>a</w:t>
      </w:r>
      <w:r>
        <w:t>tu</w:t>
      </w:r>
      <w:r>
        <w:rPr>
          <w:spacing w:val="-3"/>
        </w:rPr>
        <w:t>r</w:t>
      </w:r>
      <w:r>
        <w:t>e will</w:t>
      </w:r>
      <w:r>
        <w:rPr>
          <w:spacing w:val="-3"/>
        </w:rPr>
        <w:t xml:space="preserve"> </w:t>
      </w:r>
      <w:r>
        <w:t xml:space="preserve">be </w:t>
      </w:r>
      <w:r>
        <w:rPr>
          <w:spacing w:val="-3"/>
        </w:rPr>
        <w:t>c</w:t>
      </w:r>
      <w:r>
        <w:rPr>
          <w:spacing w:val="-2"/>
        </w:rPr>
        <w:t>o</w:t>
      </w:r>
      <w:r>
        <w:rPr>
          <w:spacing w:val="-1"/>
        </w:rPr>
        <w:t>n</w:t>
      </w:r>
      <w:r>
        <w:t>vened a</w:t>
      </w:r>
      <w:r>
        <w:rPr>
          <w:spacing w:val="-1"/>
        </w:rPr>
        <w:t>n</w:t>
      </w:r>
      <w:r>
        <w:t>d</w:t>
      </w:r>
      <w:r>
        <w:rPr>
          <w:spacing w:val="-1"/>
        </w:rPr>
        <w:t xml:space="preserve"> </w:t>
      </w:r>
      <w:r>
        <w:t>c</w:t>
      </w:r>
      <w:r>
        <w:rPr>
          <w:spacing w:val="-1"/>
        </w:rPr>
        <w:t>h</w:t>
      </w:r>
      <w:r>
        <w:t>ai</w:t>
      </w:r>
      <w:r>
        <w:rPr>
          <w:spacing w:val="-4"/>
        </w:rPr>
        <w:t>r</w:t>
      </w:r>
      <w:r>
        <w:t>ed by</w:t>
      </w:r>
      <w:r>
        <w:rPr>
          <w:spacing w:val="-2"/>
        </w:rPr>
        <w:t xml:space="preserve"> </w:t>
      </w:r>
      <w:r>
        <w:t>the</w:t>
      </w:r>
      <w:r>
        <w:rPr>
          <w:spacing w:val="1"/>
        </w:rPr>
        <w:t xml:space="preserve"> </w:t>
      </w:r>
      <w:r>
        <w:rPr>
          <w:rFonts w:cs="Calibri"/>
          <w:i/>
        </w:rPr>
        <w:t>Site</w:t>
      </w:r>
      <w:r>
        <w:rPr>
          <w:rFonts w:cs="Calibri"/>
          <w:i/>
          <w:spacing w:val="-2"/>
        </w:rPr>
        <w:t xml:space="preserve"> </w:t>
      </w:r>
      <w:r>
        <w:rPr>
          <w:rFonts w:cs="Calibri"/>
          <w:i/>
        </w:rPr>
        <w:t>S</w:t>
      </w:r>
      <w:r>
        <w:rPr>
          <w:rFonts w:cs="Calibri"/>
          <w:i/>
          <w:spacing w:val="-1"/>
        </w:rPr>
        <w:t>up</w:t>
      </w:r>
      <w:r>
        <w:rPr>
          <w:rFonts w:cs="Calibri"/>
          <w:i/>
        </w:rPr>
        <w:t>e</w:t>
      </w:r>
      <w:r>
        <w:rPr>
          <w:rFonts w:cs="Calibri"/>
          <w:i/>
          <w:spacing w:val="-2"/>
        </w:rPr>
        <w:t>r</w:t>
      </w:r>
      <w:r>
        <w:rPr>
          <w:rFonts w:cs="Calibri"/>
          <w:i/>
        </w:rPr>
        <w:t>visor</w:t>
      </w:r>
      <w:r>
        <w:rPr>
          <w:rFonts w:cs="Calibri"/>
          <w:i/>
          <w:spacing w:val="-1"/>
        </w:rPr>
        <w:t xml:space="preserve"> </w:t>
      </w:r>
      <w:r>
        <w:t>for</w:t>
      </w:r>
      <w:r>
        <w:rPr>
          <w:spacing w:val="-3"/>
        </w:rPr>
        <w:t xml:space="preserve"> </w:t>
      </w:r>
      <w:r>
        <w:t>t</w:t>
      </w:r>
      <w:r>
        <w:rPr>
          <w:spacing w:val="-1"/>
        </w:rPr>
        <w:t>h</w:t>
      </w:r>
      <w:r>
        <w:t>e whole</w:t>
      </w:r>
      <w:r>
        <w:rPr>
          <w:spacing w:val="-3"/>
        </w:rPr>
        <w:t xml:space="preserve"> </w:t>
      </w:r>
      <w:r>
        <w:t>te</w:t>
      </w:r>
      <w:r>
        <w:rPr>
          <w:spacing w:val="-3"/>
        </w:rPr>
        <w:t>r</w:t>
      </w:r>
      <w:r>
        <w:t>m</w:t>
      </w:r>
      <w:r>
        <w:rPr>
          <w:spacing w:val="-1"/>
        </w:rPr>
        <w:t xml:space="preserve"> </w:t>
      </w:r>
      <w:r>
        <w:rPr>
          <w:spacing w:val="1"/>
        </w:rPr>
        <w:t>o</w:t>
      </w:r>
      <w:r>
        <w:t>f</w:t>
      </w:r>
      <w:r>
        <w:rPr>
          <w:spacing w:val="-2"/>
        </w:rPr>
        <w:t xml:space="preserve"> </w:t>
      </w:r>
      <w:r>
        <w:t xml:space="preserve">the </w:t>
      </w:r>
      <w:r>
        <w:rPr>
          <w:spacing w:val="-2"/>
        </w:rPr>
        <w:t>c</w:t>
      </w:r>
      <w:r>
        <w:rPr>
          <w:spacing w:val="1"/>
        </w:rPr>
        <w:t>o</w:t>
      </w:r>
      <w:r>
        <w:rPr>
          <w:spacing w:val="-1"/>
        </w:rPr>
        <w:t>n</w:t>
      </w:r>
      <w:r>
        <w:t>tra</w:t>
      </w:r>
      <w:r>
        <w:rPr>
          <w:spacing w:val="-3"/>
        </w:rPr>
        <w:t>c</w:t>
      </w:r>
      <w:r>
        <w:rPr>
          <w:spacing w:val="-2"/>
        </w:rPr>
        <w:t>t</w:t>
      </w:r>
      <w:r>
        <w:rPr>
          <w:rFonts w:cs="Calibri"/>
          <w:i/>
        </w:rPr>
        <w:t>.</w:t>
      </w:r>
    </w:p>
    <w:p w14:paraId="7B497663" w14:textId="77777777" w:rsidR="007C62E7" w:rsidRDefault="007C62E7" w:rsidP="007C62E7">
      <w:pPr>
        <w:spacing w:before="11" w:line="260" w:lineRule="exact"/>
        <w:rPr>
          <w:sz w:val="26"/>
          <w:szCs w:val="26"/>
        </w:rPr>
      </w:pPr>
    </w:p>
    <w:tbl>
      <w:tblPr>
        <w:tblW w:w="0" w:type="auto"/>
        <w:tblInd w:w="107" w:type="dxa"/>
        <w:tblLayout w:type="fixed"/>
        <w:tblCellMar>
          <w:left w:w="0" w:type="dxa"/>
          <w:right w:w="0" w:type="dxa"/>
        </w:tblCellMar>
        <w:tblLook w:val="01E0" w:firstRow="1" w:lastRow="1" w:firstColumn="1" w:lastColumn="1" w:noHBand="0" w:noVBand="0"/>
      </w:tblPr>
      <w:tblGrid>
        <w:gridCol w:w="2696"/>
        <w:gridCol w:w="2268"/>
        <w:gridCol w:w="1841"/>
        <w:gridCol w:w="3545"/>
      </w:tblGrid>
      <w:tr w:rsidR="007C62E7" w14:paraId="24E21BB6" w14:textId="77777777" w:rsidTr="00CE7442">
        <w:trPr>
          <w:trHeight w:hRule="exact" w:val="660"/>
        </w:trPr>
        <w:tc>
          <w:tcPr>
            <w:tcW w:w="2696" w:type="dxa"/>
            <w:tcBorders>
              <w:top w:val="single" w:sz="5" w:space="0" w:color="000000"/>
              <w:left w:val="single" w:sz="5" w:space="0" w:color="000000"/>
              <w:bottom w:val="single" w:sz="5" w:space="0" w:color="000000"/>
              <w:right w:val="single" w:sz="5" w:space="0" w:color="000000"/>
            </w:tcBorders>
          </w:tcPr>
          <w:p w14:paraId="4C4F9CA4" w14:textId="77777777" w:rsidR="007C62E7" w:rsidRDefault="007C62E7" w:rsidP="00CE7442">
            <w:pPr>
              <w:pStyle w:val="TableParagraph"/>
              <w:spacing w:before="53"/>
              <w:ind w:left="411"/>
              <w:rPr>
                <w:rFonts w:ascii="Calibri" w:eastAsia="Calibri" w:hAnsi="Calibri" w:cs="Calibri"/>
              </w:rPr>
            </w:pPr>
            <w:r>
              <w:rPr>
                <w:rFonts w:ascii="Calibri" w:eastAsia="Calibri" w:hAnsi="Calibri" w:cs="Calibri"/>
                <w:b/>
                <w:bCs/>
              </w:rPr>
              <w:t>T</w:t>
            </w:r>
            <w:r>
              <w:rPr>
                <w:rFonts w:ascii="Calibri" w:eastAsia="Calibri" w:hAnsi="Calibri" w:cs="Calibri"/>
                <w:b/>
                <w:bCs/>
                <w:spacing w:val="-2"/>
              </w:rPr>
              <w:t>I</w:t>
            </w:r>
            <w:r>
              <w:rPr>
                <w:rFonts w:ascii="Calibri" w:eastAsia="Calibri" w:hAnsi="Calibri" w:cs="Calibri"/>
                <w:b/>
                <w:bCs/>
              </w:rPr>
              <w:t>TLE</w:t>
            </w:r>
            <w:r>
              <w:rPr>
                <w:rFonts w:ascii="Calibri" w:eastAsia="Calibri" w:hAnsi="Calibri" w:cs="Calibri"/>
                <w:b/>
                <w:bCs/>
                <w:spacing w:val="-2"/>
              </w:rPr>
              <w:t xml:space="preserve"> A</w:t>
            </w:r>
            <w:r>
              <w:rPr>
                <w:rFonts w:ascii="Calibri" w:eastAsia="Calibri" w:hAnsi="Calibri" w:cs="Calibri"/>
                <w:b/>
                <w:bCs/>
              </w:rPr>
              <w:t>ND P</w:t>
            </w:r>
            <w:r>
              <w:rPr>
                <w:rFonts w:ascii="Calibri" w:eastAsia="Calibri" w:hAnsi="Calibri" w:cs="Calibri"/>
                <w:b/>
                <w:bCs/>
                <w:spacing w:val="-3"/>
              </w:rPr>
              <w:t>U</w:t>
            </w:r>
            <w:r>
              <w:rPr>
                <w:rFonts w:ascii="Calibri" w:eastAsia="Calibri" w:hAnsi="Calibri" w:cs="Calibri"/>
                <w:b/>
                <w:bCs/>
              </w:rPr>
              <w:t>RPO</w:t>
            </w:r>
            <w:r>
              <w:rPr>
                <w:rFonts w:ascii="Calibri" w:eastAsia="Calibri" w:hAnsi="Calibri" w:cs="Calibri"/>
                <w:b/>
                <w:bCs/>
                <w:spacing w:val="-2"/>
              </w:rPr>
              <w:t>S</w:t>
            </w:r>
            <w:r>
              <w:rPr>
                <w:rFonts w:ascii="Calibri" w:eastAsia="Calibri" w:hAnsi="Calibri" w:cs="Calibri"/>
                <w:b/>
                <w:bCs/>
              </w:rPr>
              <w:t>E</w:t>
            </w:r>
          </w:p>
        </w:tc>
        <w:tc>
          <w:tcPr>
            <w:tcW w:w="2268" w:type="dxa"/>
            <w:tcBorders>
              <w:top w:val="single" w:sz="5" w:space="0" w:color="000000"/>
              <w:left w:val="single" w:sz="5" w:space="0" w:color="000000"/>
              <w:bottom w:val="single" w:sz="5" w:space="0" w:color="000000"/>
              <w:right w:val="single" w:sz="5" w:space="0" w:color="000000"/>
            </w:tcBorders>
          </w:tcPr>
          <w:p w14:paraId="25390FFA" w14:textId="77777777" w:rsidR="007C62E7" w:rsidRDefault="007C62E7" w:rsidP="00CE7442">
            <w:pPr>
              <w:pStyle w:val="TableParagraph"/>
              <w:spacing w:before="53"/>
              <w:ind w:right="4"/>
              <w:jc w:val="center"/>
              <w:rPr>
                <w:rFonts w:ascii="Calibri" w:eastAsia="Calibri" w:hAnsi="Calibri" w:cs="Calibri"/>
              </w:rPr>
            </w:pPr>
            <w:r>
              <w:rPr>
                <w:rFonts w:ascii="Calibri" w:eastAsia="Calibri" w:hAnsi="Calibri" w:cs="Calibri"/>
                <w:b/>
                <w:bCs/>
              </w:rPr>
              <w:t>APPR</w:t>
            </w:r>
            <w:r>
              <w:rPr>
                <w:rFonts w:ascii="Calibri" w:eastAsia="Calibri" w:hAnsi="Calibri" w:cs="Calibri"/>
                <w:b/>
                <w:bCs/>
                <w:spacing w:val="-3"/>
              </w:rPr>
              <w:t>O</w:t>
            </w:r>
            <w:r>
              <w:rPr>
                <w:rFonts w:ascii="Calibri" w:eastAsia="Calibri" w:hAnsi="Calibri" w:cs="Calibri"/>
                <w:b/>
                <w:bCs/>
              </w:rPr>
              <w:t>XI</w:t>
            </w:r>
            <w:r>
              <w:rPr>
                <w:rFonts w:ascii="Calibri" w:eastAsia="Calibri" w:hAnsi="Calibri" w:cs="Calibri"/>
                <w:b/>
                <w:bCs/>
                <w:spacing w:val="-4"/>
              </w:rPr>
              <w:t>M</w:t>
            </w:r>
            <w:r>
              <w:rPr>
                <w:rFonts w:ascii="Calibri" w:eastAsia="Calibri" w:hAnsi="Calibri" w:cs="Calibri"/>
                <w:b/>
                <w:bCs/>
              </w:rPr>
              <w:t>A</w:t>
            </w:r>
            <w:r>
              <w:rPr>
                <w:rFonts w:ascii="Calibri" w:eastAsia="Calibri" w:hAnsi="Calibri" w:cs="Calibri"/>
                <w:b/>
                <w:bCs/>
                <w:spacing w:val="-1"/>
              </w:rPr>
              <w:t>T</w:t>
            </w:r>
            <w:r>
              <w:rPr>
                <w:rFonts w:ascii="Calibri" w:eastAsia="Calibri" w:hAnsi="Calibri" w:cs="Calibri"/>
                <w:b/>
                <w:bCs/>
              </w:rPr>
              <w:t xml:space="preserve">E </w:t>
            </w:r>
            <w:r>
              <w:rPr>
                <w:rFonts w:ascii="Calibri" w:eastAsia="Calibri" w:hAnsi="Calibri" w:cs="Calibri"/>
                <w:b/>
                <w:bCs/>
                <w:spacing w:val="-2"/>
              </w:rPr>
              <w:t>T</w:t>
            </w:r>
            <w:r>
              <w:rPr>
                <w:rFonts w:ascii="Calibri" w:eastAsia="Calibri" w:hAnsi="Calibri" w:cs="Calibri"/>
                <w:b/>
                <w:bCs/>
              </w:rPr>
              <w:t>I</w:t>
            </w:r>
            <w:r>
              <w:rPr>
                <w:rFonts w:ascii="Calibri" w:eastAsia="Calibri" w:hAnsi="Calibri" w:cs="Calibri"/>
                <w:b/>
                <w:bCs/>
                <w:spacing w:val="-1"/>
              </w:rPr>
              <w:t>M</w:t>
            </w:r>
            <w:r>
              <w:rPr>
                <w:rFonts w:ascii="Calibri" w:eastAsia="Calibri" w:hAnsi="Calibri" w:cs="Calibri"/>
                <w:b/>
                <w:bCs/>
              </w:rPr>
              <w:t>E</w:t>
            </w:r>
          </w:p>
          <w:p w14:paraId="1926BFD7" w14:textId="77777777" w:rsidR="007C62E7" w:rsidRDefault="007C62E7" w:rsidP="00CE7442">
            <w:pPr>
              <w:pStyle w:val="TableParagraph"/>
              <w:ind w:left="98" w:right="99"/>
              <w:jc w:val="center"/>
              <w:rPr>
                <w:rFonts w:ascii="Calibri" w:eastAsia="Calibri" w:hAnsi="Calibri" w:cs="Calibri"/>
              </w:rPr>
            </w:pPr>
            <w:r>
              <w:rPr>
                <w:rFonts w:ascii="Calibri" w:eastAsia="Calibri" w:hAnsi="Calibri" w:cs="Calibri"/>
                <w:b/>
                <w:bCs/>
              </w:rPr>
              <w:t xml:space="preserve">&amp; </w:t>
            </w:r>
            <w:r>
              <w:rPr>
                <w:rFonts w:ascii="Calibri" w:eastAsia="Calibri" w:hAnsi="Calibri" w:cs="Calibri"/>
                <w:b/>
                <w:bCs/>
                <w:spacing w:val="-2"/>
              </w:rPr>
              <w:t>I</w:t>
            </w:r>
            <w:r>
              <w:rPr>
                <w:rFonts w:ascii="Calibri" w:eastAsia="Calibri" w:hAnsi="Calibri" w:cs="Calibri"/>
                <w:b/>
                <w:bCs/>
              </w:rPr>
              <w:t>N</w:t>
            </w:r>
            <w:r>
              <w:rPr>
                <w:rFonts w:ascii="Calibri" w:eastAsia="Calibri" w:hAnsi="Calibri" w:cs="Calibri"/>
                <w:b/>
                <w:bCs/>
                <w:spacing w:val="-2"/>
              </w:rPr>
              <w:t>T</w:t>
            </w:r>
            <w:r>
              <w:rPr>
                <w:rFonts w:ascii="Calibri" w:eastAsia="Calibri" w:hAnsi="Calibri" w:cs="Calibri"/>
                <w:b/>
                <w:bCs/>
              </w:rPr>
              <w:t>ER</w:t>
            </w:r>
            <w:r>
              <w:rPr>
                <w:rFonts w:ascii="Calibri" w:eastAsia="Calibri" w:hAnsi="Calibri" w:cs="Calibri"/>
                <w:b/>
                <w:bCs/>
                <w:spacing w:val="-1"/>
              </w:rPr>
              <w:t>V</w:t>
            </w:r>
            <w:r>
              <w:rPr>
                <w:rFonts w:ascii="Calibri" w:eastAsia="Calibri" w:hAnsi="Calibri" w:cs="Calibri"/>
                <w:b/>
                <w:bCs/>
                <w:spacing w:val="-2"/>
              </w:rPr>
              <w:t>A</w:t>
            </w:r>
            <w:r>
              <w:rPr>
                <w:rFonts w:ascii="Calibri" w:eastAsia="Calibri" w:hAnsi="Calibri" w:cs="Calibri"/>
                <w:b/>
                <w:bCs/>
              </w:rPr>
              <w:t>L</w:t>
            </w:r>
          </w:p>
        </w:tc>
        <w:tc>
          <w:tcPr>
            <w:tcW w:w="1841" w:type="dxa"/>
            <w:tcBorders>
              <w:top w:val="single" w:sz="5" w:space="0" w:color="000000"/>
              <w:left w:val="single" w:sz="5" w:space="0" w:color="000000"/>
              <w:bottom w:val="single" w:sz="5" w:space="0" w:color="000000"/>
              <w:right w:val="single" w:sz="5" w:space="0" w:color="000000"/>
            </w:tcBorders>
          </w:tcPr>
          <w:p w14:paraId="7E9A62A9" w14:textId="77777777" w:rsidR="007C62E7" w:rsidRDefault="007C62E7" w:rsidP="00CE7442">
            <w:pPr>
              <w:pStyle w:val="TableParagraph"/>
              <w:spacing w:before="53"/>
              <w:ind w:left="438"/>
              <w:rPr>
                <w:rFonts w:ascii="Calibri" w:eastAsia="Calibri" w:hAnsi="Calibri" w:cs="Calibri"/>
              </w:rPr>
            </w:pPr>
            <w:r>
              <w:rPr>
                <w:rFonts w:ascii="Calibri" w:eastAsia="Calibri" w:hAnsi="Calibri" w:cs="Calibri"/>
                <w:b/>
                <w:bCs/>
              </w:rPr>
              <w:t>LOC</w:t>
            </w:r>
            <w:r>
              <w:rPr>
                <w:rFonts w:ascii="Calibri" w:eastAsia="Calibri" w:hAnsi="Calibri" w:cs="Calibri"/>
                <w:b/>
                <w:bCs/>
                <w:spacing w:val="-2"/>
              </w:rPr>
              <w:t>A</w:t>
            </w:r>
            <w:r>
              <w:rPr>
                <w:rFonts w:ascii="Calibri" w:eastAsia="Calibri" w:hAnsi="Calibri" w:cs="Calibri"/>
                <w:b/>
                <w:bCs/>
              </w:rPr>
              <w:t>TI</w:t>
            </w:r>
            <w:r>
              <w:rPr>
                <w:rFonts w:ascii="Calibri" w:eastAsia="Calibri" w:hAnsi="Calibri" w:cs="Calibri"/>
                <w:b/>
                <w:bCs/>
                <w:spacing w:val="-3"/>
              </w:rPr>
              <w:t>O</w:t>
            </w:r>
            <w:r>
              <w:rPr>
                <w:rFonts w:ascii="Calibri" w:eastAsia="Calibri" w:hAnsi="Calibri" w:cs="Calibri"/>
                <w:b/>
                <w:bCs/>
              </w:rPr>
              <w:t>N</w:t>
            </w:r>
          </w:p>
        </w:tc>
        <w:tc>
          <w:tcPr>
            <w:tcW w:w="3545" w:type="dxa"/>
            <w:tcBorders>
              <w:top w:val="single" w:sz="5" w:space="0" w:color="000000"/>
              <w:left w:val="single" w:sz="5" w:space="0" w:color="000000"/>
              <w:bottom w:val="single" w:sz="5" w:space="0" w:color="000000"/>
              <w:right w:val="single" w:sz="5" w:space="0" w:color="000000"/>
            </w:tcBorders>
          </w:tcPr>
          <w:p w14:paraId="03C7D925" w14:textId="77777777" w:rsidR="007C62E7" w:rsidRDefault="007C62E7" w:rsidP="00CE7442">
            <w:pPr>
              <w:pStyle w:val="TableParagraph"/>
              <w:spacing w:before="53"/>
              <w:ind w:left="971"/>
              <w:rPr>
                <w:rFonts w:ascii="Calibri" w:eastAsia="Calibri" w:hAnsi="Calibri" w:cs="Calibri"/>
              </w:rPr>
            </w:pPr>
            <w:r>
              <w:rPr>
                <w:rFonts w:ascii="Calibri" w:eastAsia="Calibri" w:hAnsi="Calibri" w:cs="Calibri"/>
                <w:b/>
                <w:bCs/>
              </w:rPr>
              <w:t>A</w:t>
            </w:r>
            <w:r>
              <w:rPr>
                <w:rFonts w:ascii="Calibri" w:eastAsia="Calibri" w:hAnsi="Calibri" w:cs="Calibri"/>
                <w:b/>
                <w:bCs/>
                <w:spacing w:val="-1"/>
              </w:rPr>
              <w:t>T</w:t>
            </w:r>
            <w:r>
              <w:rPr>
                <w:rFonts w:ascii="Calibri" w:eastAsia="Calibri" w:hAnsi="Calibri" w:cs="Calibri"/>
                <w:b/>
                <w:bCs/>
              </w:rPr>
              <w:t>T</w:t>
            </w:r>
            <w:r>
              <w:rPr>
                <w:rFonts w:ascii="Calibri" w:eastAsia="Calibri" w:hAnsi="Calibri" w:cs="Calibri"/>
                <w:b/>
                <w:bCs/>
                <w:spacing w:val="-3"/>
              </w:rPr>
              <w:t>E</w:t>
            </w:r>
            <w:r>
              <w:rPr>
                <w:rFonts w:ascii="Calibri" w:eastAsia="Calibri" w:hAnsi="Calibri" w:cs="Calibri"/>
                <w:b/>
                <w:bCs/>
              </w:rPr>
              <w:t>ND</w:t>
            </w:r>
            <w:r>
              <w:rPr>
                <w:rFonts w:ascii="Calibri" w:eastAsia="Calibri" w:hAnsi="Calibri" w:cs="Calibri"/>
                <w:b/>
                <w:bCs/>
                <w:spacing w:val="-2"/>
              </w:rPr>
              <w:t>A</w:t>
            </w:r>
            <w:r>
              <w:rPr>
                <w:rFonts w:ascii="Calibri" w:eastAsia="Calibri" w:hAnsi="Calibri" w:cs="Calibri"/>
                <w:b/>
                <w:bCs/>
              </w:rPr>
              <w:t>N</w:t>
            </w:r>
            <w:r>
              <w:rPr>
                <w:rFonts w:ascii="Calibri" w:eastAsia="Calibri" w:hAnsi="Calibri" w:cs="Calibri"/>
                <w:b/>
                <w:bCs/>
                <w:spacing w:val="-2"/>
              </w:rPr>
              <w:t>C</w:t>
            </w:r>
            <w:r>
              <w:rPr>
                <w:rFonts w:ascii="Calibri" w:eastAsia="Calibri" w:hAnsi="Calibri" w:cs="Calibri"/>
                <w:b/>
                <w:bCs/>
              </w:rPr>
              <w:t xml:space="preserve">E </w:t>
            </w:r>
            <w:r>
              <w:rPr>
                <w:rFonts w:ascii="Calibri" w:eastAsia="Calibri" w:hAnsi="Calibri" w:cs="Calibri"/>
                <w:b/>
                <w:bCs/>
                <w:spacing w:val="-2"/>
              </w:rPr>
              <w:t>B</w:t>
            </w:r>
            <w:r>
              <w:rPr>
                <w:rFonts w:ascii="Calibri" w:eastAsia="Calibri" w:hAnsi="Calibri" w:cs="Calibri"/>
                <w:b/>
                <w:bCs/>
              </w:rPr>
              <w:t>Y:</w:t>
            </w:r>
          </w:p>
        </w:tc>
      </w:tr>
      <w:tr w:rsidR="007C62E7" w14:paraId="278E27E9" w14:textId="77777777" w:rsidTr="00CE7442">
        <w:trPr>
          <w:trHeight w:hRule="exact" w:val="1198"/>
        </w:trPr>
        <w:tc>
          <w:tcPr>
            <w:tcW w:w="2696" w:type="dxa"/>
            <w:tcBorders>
              <w:top w:val="single" w:sz="5" w:space="0" w:color="000000"/>
              <w:left w:val="single" w:sz="5" w:space="0" w:color="000000"/>
              <w:bottom w:val="single" w:sz="5" w:space="0" w:color="000000"/>
              <w:right w:val="single" w:sz="5" w:space="0" w:color="000000"/>
            </w:tcBorders>
          </w:tcPr>
          <w:p w14:paraId="114DE299" w14:textId="77777777" w:rsidR="007C62E7" w:rsidRDefault="007C62E7" w:rsidP="00CE7442">
            <w:pPr>
              <w:pStyle w:val="TableParagraph"/>
              <w:spacing w:before="53"/>
              <w:ind w:left="102" w:right="105" w:hanging="3"/>
              <w:jc w:val="center"/>
              <w:rPr>
                <w:rFonts w:ascii="Calibri" w:eastAsia="Calibri" w:hAnsi="Calibri" w:cs="Calibri"/>
              </w:rPr>
            </w:pPr>
            <w:r>
              <w:rPr>
                <w:rFonts w:ascii="Calibri" w:eastAsia="Calibri" w:hAnsi="Calibri" w:cs="Calibri"/>
                <w:b/>
                <w:bCs/>
              </w:rPr>
              <w:t>C</w:t>
            </w:r>
            <w:r>
              <w:rPr>
                <w:rFonts w:ascii="Calibri" w:eastAsia="Calibri" w:hAnsi="Calibri" w:cs="Calibri"/>
                <w:b/>
                <w:bCs/>
                <w:spacing w:val="-1"/>
              </w:rPr>
              <w:t>on</w:t>
            </w:r>
            <w:r>
              <w:rPr>
                <w:rFonts w:ascii="Calibri" w:eastAsia="Calibri" w:hAnsi="Calibri" w:cs="Calibri"/>
                <w:b/>
                <w:bCs/>
              </w:rPr>
              <w:t>tr</w:t>
            </w:r>
            <w:r>
              <w:rPr>
                <w:rFonts w:ascii="Calibri" w:eastAsia="Calibri" w:hAnsi="Calibri" w:cs="Calibri"/>
                <w:b/>
                <w:bCs/>
                <w:spacing w:val="-2"/>
              </w:rPr>
              <w:t>a</w:t>
            </w:r>
            <w:r>
              <w:rPr>
                <w:rFonts w:ascii="Calibri" w:eastAsia="Calibri" w:hAnsi="Calibri" w:cs="Calibri"/>
                <w:b/>
                <w:bCs/>
                <w:spacing w:val="1"/>
              </w:rPr>
              <w:t>c</w:t>
            </w:r>
            <w:r>
              <w:rPr>
                <w:rFonts w:ascii="Calibri" w:eastAsia="Calibri" w:hAnsi="Calibri" w:cs="Calibri"/>
                <w:b/>
                <w:bCs/>
              </w:rPr>
              <w:t>t</w:t>
            </w:r>
            <w:r>
              <w:rPr>
                <w:rFonts w:ascii="Calibri" w:eastAsia="Calibri" w:hAnsi="Calibri" w:cs="Calibri"/>
                <w:b/>
                <w:bCs/>
                <w:spacing w:val="-2"/>
              </w:rPr>
              <w:t xml:space="preserve"> </w:t>
            </w:r>
            <w:r>
              <w:rPr>
                <w:rFonts w:ascii="Calibri" w:eastAsia="Calibri" w:hAnsi="Calibri" w:cs="Calibri"/>
                <w:b/>
                <w:bCs/>
              </w:rPr>
              <w:t>M</w:t>
            </w:r>
            <w:r>
              <w:rPr>
                <w:rFonts w:ascii="Calibri" w:eastAsia="Calibri" w:hAnsi="Calibri" w:cs="Calibri"/>
                <w:b/>
                <w:bCs/>
                <w:spacing w:val="-2"/>
              </w:rPr>
              <w:t>a</w:t>
            </w:r>
            <w:r>
              <w:rPr>
                <w:rFonts w:ascii="Calibri" w:eastAsia="Calibri" w:hAnsi="Calibri" w:cs="Calibri"/>
                <w:b/>
                <w:bCs/>
                <w:spacing w:val="-1"/>
              </w:rPr>
              <w:t>n</w:t>
            </w:r>
            <w:r>
              <w:rPr>
                <w:rFonts w:ascii="Calibri" w:eastAsia="Calibri" w:hAnsi="Calibri" w:cs="Calibri"/>
                <w:b/>
                <w:bCs/>
                <w:spacing w:val="-2"/>
              </w:rPr>
              <w:t>a</w:t>
            </w:r>
            <w:r>
              <w:rPr>
                <w:rFonts w:ascii="Calibri" w:eastAsia="Calibri" w:hAnsi="Calibri" w:cs="Calibri"/>
                <w:b/>
                <w:bCs/>
              </w:rPr>
              <w:t>g</w:t>
            </w:r>
            <w:r>
              <w:rPr>
                <w:rFonts w:ascii="Calibri" w:eastAsia="Calibri" w:hAnsi="Calibri" w:cs="Calibri"/>
                <w:b/>
                <w:bCs/>
                <w:spacing w:val="-1"/>
              </w:rPr>
              <w:t>e</w:t>
            </w:r>
            <w:r>
              <w:rPr>
                <w:rFonts w:ascii="Calibri" w:eastAsia="Calibri" w:hAnsi="Calibri" w:cs="Calibri"/>
                <w:b/>
                <w:bCs/>
              </w:rPr>
              <w:t>me</w:t>
            </w:r>
            <w:r>
              <w:rPr>
                <w:rFonts w:ascii="Calibri" w:eastAsia="Calibri" w:hAnsi="Calibri" w:cs="Calibri"/>
                <w:b/>
                <w:bCs/>
                <w:spacing w:val="-2"/>
              </w:rPr>
              <w:t>n</w:t>
            </w:r>
            <w:r>
              <w:rPr>
                <w:rFonts w:ascii="Calibri" w:eastAsia="Calibri" w:hAnsi="Calibri" w:cs="Calibri"/>
                <w:b/>
                <w:bCs/>
              </w:rPr>
              <w:t xml:space="preserve">t </w:t>
            </w:r>
            <w:r>
              <w:rPr>
                <w:rFonts w:ascii="Calibri" w:eastAsia="Calibri" w:hAnsi="Calibri" w:cs="Calibri"/>
                <w:b/>
                <w:bCs/>
                <w:spacing w:val="-1"/>
              </w:rPr>
              <w:t>Mee</w:t>
            </w:r>
            <w:r>
              <w:rPr>
                <w:rFonts w:ascii="Calibri" w:eastAsia="Calibri" w:hAnsi="Calibri" w:cs="Calibri"/>
                <w:b/>
                <w:bCs/>
              </w:rPr>
              <w:t>t</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rPr>
              <w:t>O</w:t>
            </w:r>
            <w:r>
              <w:rPr>
                <w:rFonts w:ascii="Calibri" w:eastAsia="Calibri" w:hAnsi="Calibri" w:cs="Calibri"/>
                <w:spacing w:val="-2"/>
              </w:rPr>
              <w:t>v</w:t>
            </w:r>
            <w:r>
              <w:rPr>
                <w:rFonts w:ascii="Calibri" w:eastAsia="Calibri" w:hAnsi="Calibri" w:cs="Calibri"/>
              </w:rPr>
              <w:t>erall</w:t>
            </w:r>
            <w:r>
              <w:rPr>
                <w:rFonts w:ascii="Calibri" w:eastAsia="Calibri" w:hAnsi="Calibri" w:cs="Calibri"/>
                <w:spacing w:val="-1"/>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tra</w:t>
            </w:r>
            <w:r>
              <w:rPr>
                <w:rFonts w:ascii="Calibri" w:eastAsia="Calibri" w:hAnsi="Calibri" w:cs="Calibri"/>
                <w:spacing w:val="-3"/>
              </w:rPr>
              <w:t>c</w:t>
            </w:r>
            <w:r>
              <w:rPr>
                <w:rFonts w:ascii="Calibri" w:eastAsia="Calibri" w:hAnsi="Calibri" w:cs="Calibri"/>
              </w:rPr>
              <w:t xml:space="preserve">t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1"/>
              </w:rPr>
              <w:t>g</w:t>
            </w:r>
            <w:r>
              <w:rPr>
                <w:rFonts w:ascii="Calibri" w:eastAsia="Calibri" w:hAnsi="Calibri" w:cs="Calibri"/>
              </w:rPr>
              <w:t>ress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spacing w:val="-3"/>
              </w:rPr>
              <w:t>f</w:t>
            </w:r>
            <w:r>
              <w:rPr>
                <w:rFonts w:ascii="Calibri" w:eastAsia="Calibri" w:hAnsi="Calibri" w:cs="Calibri"/>
              </w:rPr>
              <w:t>ee</w:t>
            </w:r>
            <w:r>
              <w:rPr>
                <w:rFonts w:ascii="Calibri" w:eastAsia="Calibri" w:hAnsi="Calibri" w:cs="Calibri"/>
                <w:spacing w:val="-1"/>
              </w:rPr>
              <w:t>db</w:t>
            </w:r>
            <w:r>
              <w:rPr>
                <w:rFonts w:ascii="Calibri" w:eastAsia="Calibri" w:hAnsi="Calibri" w:cs="Calibri"/>
              </w:rPr>
              <w:t>a</w:t>
            </w:r>
            <w:r>
              <w:rPr>
                <w:rFonts w:ascii="Calibri" w:eastAsia="Calibri" w:hAnsi="Calibri" w:cs="Calibri"/>
                <w:spacing w:val="-3"/>
              </w:rPr>
              <w:t>c</w:t>
            </w:r>
            <w:r>
              <w:rPr>
                <w:rFonts w:ascii="Calibri" w:eastAsia="Calibri" w:hAnsi="Calibri" w:cs="Calibri"/>
              </w:rPr>
              <w:t>k.  This will</w:t>
            </w:r>
            <w:r>
              <w:rPr>
                <w:rFonts w:ascii="Calibri" w:eastAsia="Calibri" w:hAnsi="Calibri" w:cs="Calibri"/>
                <w:spacing w:val="-1"/>
              </w:rPr>
              <w:t xml:space="preserve"> </w:t>
            </w:r>
            <w:r>
              <w:rPr>
                <w:rFonts w:ascii="Calibri" w:eastAsia="Calibri" w:hAnsi="Calibri" w:cs="Calibri"/>
              </w:rPr>
              <w:t>inc</w:t>
            </w:r>
            <w:r>
              <w:rPr>
                <w:rFonts w:ascii="Calibri" w:eastAsia="Calibri" w:hAnsi="Calibri" w:cs="Calibri"/>
                <w:spacing w:val="-1"/>
              </w:rPr>
              <w:t>lud</w:t>
            </w:r>
            <w:r>
              <w:rPr>
                <w:rFonts w:ascii="Calibri" w:eastAsia="Calibri" w:hAnsi="Calibri" w:cs="Calibri"/>
              </w:rPr>
              <w:t xml:space="preserve">e </w:t>
            </w:r>
            <w:r>
              <w:rPr>
                <w:rFonts w:ascii="Calibri" w:eastAsia="Calibri" w:hAnsi="Calibri" w:cs="Calibri"/>
                <w:spacing w:val="-1"/>
              </w:rPr>
              <w:t>p</w:t>
            </w:r>
            <w:r>
              <w:rPr>
                <w:rFonts w:ascii="Calibri" w:eastAsia="Calibri" w:hAnsi="Calibri" w:cs="Calibri"/>
              </w:rPr>
              <w:t>la</w:t>
            </w:r>
            <w:r>
              <w:rPr>
                <w:rFonts w:ascii="Calibri" w:eastAsia="Calibri" w:hAnsi="Calibri" w:cs="Calibri"/>
                <w:spacing w:val="-4"/>
              </w:rPr>
              <w:t>n</w:t>
            </w:r>
            <w:r>
              <w:rPr>
                <w:rFonts w:ascii="Calibri" w:eastAsia="Calibri" w:hAnsi="Calibri" w:cs="Calibri"/>
              </w:rPr>
              <w:t>t wa</w:t>
            </w:r>
            <w:r>
              <w:rPr>
                <w:rFonts w:ascii="Calibri" w:eastAsia="Calibri" w:hAnsi="Calibri" w:cs="Calibri"/>
                <w:spacing w:val="-3"/>
              </w:rPr>
              <w:t>l</w:t>
            </w:r>
            <w:r>
              <w:rPr>
                <w:rFonts w:ascii="Calibri" w:eastAsia="Calibri" w:hAnsi="Calibri" w:cs="Calibri"/>
                <w:spacing w:val="-2"/>
              </w:rPr>
              <w:t>k</w:t>
            </w:r>
            <w:r>
              <w:rPr>
                <w:rFonts w:ascii="Calibri" w:eastAsia="Calibri" w:hAnsi="Calibri" w:cs="Calibri"/>
              </w:rPr>
              <w:t>s</w:t>
            </w:r>
          </w:p>
        </w:tc>
        <w:tc>
          <w:tcPr>
            <w:tcW w:w="2268" w:type="dxa"/>
            <w:tcBorders>
              <w:top w:val="single" w:sz="5" w:space="0" w:color="000000"/>
              <w:left w:val="single" w:sz="5" w:space="0" w:color="000000"/>
              <w:bottom w:val="single" w:sz="5" w:space="0" w:color="000000"/>
              <w:right w:val="single" w:sz="5" w:space="0" w:color="000000"/>
            </w:tcBorders>
          </w:tcPr>
          <w:p w14:paraId="73FAB403" w14:textId="77777777" w:rsidR="007C62E7" w:rsidRDefault="007C62E7" w:rsidP="00CE7442">
            <w:pPr>
              <w:pStyle w:val="TableParagraph"/>
              <w:spacing w:before="53"/>
              <w:ind w:left="383" w:right="303" w:hanging="82"/>
              <w:rPr>
                <w:rFonts w:ascii="Calibri" w:eastAsia="Calibri" w:hAnsi="Calibri" w:cs="Calibri"/>
              </w:rPr>
            </w:pPr>
            <w:r>
              <w:rPr>
                <w:rFonts w:ascii="Calibri" w:eastAsia="Calibri" w:hAnsi="Calibri" w:cs="Calibri"/>
              </w:rPr>
              <w:t>We</w:t>
            </w:r>
            <w:r>
              <w:rPr>
                <w:rFonts w:ascii="Calibri" w:eastAsia="Calibri" w:hAnsi="Calibri" w:cs="Calibri"/>
                <w:spacing w:val="-2"/>
              </w:rPr>
              <w:t>e</w:t>
            </w:r>
            <w:r>
              <w:rPr>
                <w:rFonts w:ascii="Calibri" w:eastAsia="Calibri" w:hAnsi="Calibri" w:cs="Calibri"/>
              </w:rPr>
              <w:t>kly,</w:t>
            </w:r>
            <w:r>
              <w:rPr>
                <w:rFonts w:ascii="Calibri" w:eastAsia="Calibri" w:hAnsi="Calibri" w:cs="Calibri"/>
                <w:spacing w:val="-2"/>
              </w:rPr>
              <w:t xml:space="preserve"> M</w:t>
            </w:r>
            <w:r>
              <w:rPr>
                <w:rFonts w:ascii="Calibri" w:eastAsia="Calibri" w:hAnsi="Calibri" w:cs="Calibri"/>
                <w:spacing w:val="1"/>
              </w:rPr>
              <w:t>o</w:t>
            </w:r>
            <w:r>
              <w:rPr>
                <w:rFonts w:ascii="Calibri" w:eastAsia="Calibri" w:hAnsi="Calibri" w:cs="Calibri"/>
                <w:spacing w:val="-1"/>
              </w:rPr>
              <w:t>nd</w:t>
            </w:r>
            <w:r>
              <w:rPr>
                <w:rFonts w:ascii="Calibri" w:eastAsia="Calibri" w:hAnsi="Calibri" w:cs="Calibri"/>
              </w:rPr>
              <w:t>ay’s (0</w:t>
            </w:r>
            <w:r>
              <w:rPr>
                <w:rFonts w:ascii="Calibri" w:eastAsia="Calibri" w:hAnsi="Calibri" w:cs="Calibri"/>
                <w:spacing w:val="-2"/>
              </w:rPr>
              <w:t>8</w:t>
            </w:r>
            <w:r>
              <w:rPr>
                <w:rFonts w:ascii="Calibri" w:eastAsia="Calibri" w:hAnsi="Calibri" w:cs="Calibri"/>
              </w:rPr>
              <w:t>:</w:t>
            </w:r>
            <w:r>
              <w:rPr>
                <w:rFonts w:ascii="Calibri" w:eastAsia="Calibri" w:hAnsi="Calibri" w:cs="Calibri"/>
                <w:spacing w:val="-2"/>
              </w:rPr>
              <w:t>0</w:t>
            </w:r>
            <w:r>
              <w:rPr>
                <w:rFonts w:ascii="Calibri" w:eastAsia="Calibri" w:hAnsi="Calibri" w:cs="Calibri"/>
              </w:rPr>
              <w:t xml:space="preserve">0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1</w:t>
            </w:r>
            <w:r>
              <w:rPr>
                <w:rFonts w:ascii="Calibri" w:eastAsia="Calibri" w:hAnsi="Calibri" w:cs="Calibri"/>
                <w:spacing w:val="-2"/>
              </w:rPr>
              <w:t>0</w:t>
            </w:r>
            <w:r>
              <w:rPr>
                <w:rFonts w:ascii="Calibri" w:eastAsia="Calibri" w:hAnsi="Calibri" w:cs="Calibri"/>
              </w:rPr>
              <w:t>:</w:t>
            </w:r>
            <w:r>
              <w:rPr>
                <w:rFonts w:ascii="Calibri" w:eastAsia="Calibri" w:hAnsi="Calibri" w:cs="Calibri"/>
                <w:spacing w:val="-2"/>
              </w:rPr>
              <w:t>0</w:t>
            </w:r>
            <w:r>
              <w:rPr>
                <w:rFonts w:ascii="Calibri" w:eastAsia="Calibri" w:hAnsi="Calibri" w:cs="Calibri"/>
              </w:rPr>
              <w:t>0).</w:t>
            </w:r>
          </w:p>
        </w:tc>
        <w:tc>
          <w:tcPr>
            <w:tcW w:w="1841" w:type="dxa"/>
            <w:tcBorders>
              <w:top w:val="single" w:sz="5" w:space="0" w:color="000000"/>
              <w:left w:val="single" w:sz="5" w:space="0" w:color="000000"/>
              <w:bottom w:val="single" w:sz="5" w:space="0" w:color="000000"/>
              <w:right w:val="single" w:sz="5" w:space="0" w:color="000000"/>
            </w:tcBorders>
          </w:tcPr>
          <w:p w14:paraId="73D8CC46" w14:textId="77777777" w:rsidR="007C62E7" w:rsidRDefault="007C62E7" w:rsidP="00CE7442">
            <w:pPr>
              <w:pStyle w:val="TableParagraph"/>
              <w:spacing w:before="53"/>
              <w:ind w:left="210" w:firstLine="256"/>
              <w:rPr>
                <w:rFonts w:ascii="Calibri" w:eastAsia="Calibri" w:hAnsi="Calibri" w:cs="Calibri"/>
              </w:rPr>
            </w:pPr>
            <w:r>
              <w:rPr>
                <w:rFonts w:ascii="Calibri" w:eastAsia="Calibri" w:hAnsi="Calibri" w:cs="Calibri"/>
              </w:rPr>
              <w:t>Operati</w:t>
            </w:r>
            <w:r>
              <w:rPr>
                <w:rFonts w:ascii="Calibri" w:eastAsia="Calibri" w:hAnsi="Calibri" w:cs="Calibri"/>
                <w:spacing w:val="-1"/>
              </w:rPr>
              <w:t>n</w:t>
            </w:r>
            <w:r>
              <w:rPr>
                <w:rFonts w:ascii="Calibri" w:eastAsia="Calibri" w:hAnsi="Calibri" w:cs="Calibri"/>
              </w:rPr>
              <w:t>g S</w:t>
            </w:r>
            <w:r>
              <w:rPr>
                <w:rFonts w:ascii="Calibri" w:eastAsia="Calibri" w:hAnsi="Calibri" w:cs="Calibri"/>
                <w:spacing w:val="-2"/>
              </w:rPr>
              <w:t>u</w:t>
            </w:r>
            <w:r>
              <w:rPr>
                <w:rFonts w:ascii="Calibri" w:eastAsia="Calibri" w:hAnsi="Calibri" w:cs="Calibri"/>
                <w:spacing w:val="-1"/>
              </w:rPr>
              <w:t>pp</w:t>
            </w:r>
            <w:r>
              <w:rPr>
                <w:rFonts w:ascii="Calibri" w:eastAsia="Calibri" w:hAnsi="Calibri" w:cs="Calibri"/>
                <w:spacing w:val="1"/>
              </w:rPr>
              <w:t>o</w:t>
            </w:r>
            <w:r>
              <w:rPr>
                <w:rFonts w:ascii="Calibri" w:eastAsia="Calibri" w:hAnsi="Calibri" w:cs="Calibri"/>
              </w:rPr>
              <w:t xml:space="preserve">rt </w:t>
            </w:r>
            <w:r>
              <w:rPr>
                <w:rFonts w:ascii="Calibri" w:eastAsia="Calibri" w:hAnsi="Calibri" w:cs="Calibri"/>
                <w:spacing w:val="1"/>
              </w:rPr>
              <w:t>o</w:t>
            </w:r>
            <w:r>
              <w:rPr>
                <w:rFonts w:ascii="Calibri" w:eastAsia="Calibri" w:hAnsi="Calibri" w:cs="Calibri"/>
              </w:rPr>
              <w:t>ff</w:t>
            </w:r>
            <w:r>
              <w:rPr>
                <w:rFonts w:ascii="Calibri" w:eastAsia="Calibri" w:hAnsi="Calibri" w:cs="Calibri"/>
                <w:spacing w:val="-4"/>
              </w:rPr>
              <w:t>i</w:t>
            </w:r>
            <w:r>
              <w:rPr>
                <w:rFonts w:ascii="Calibri" w:eastAsia="Calibri" w:hAnsi="Calibri" w:cs="Calibri"/>
              </w:rPr>
              <w:t>ces.</w:t>
            </w:r>
          </w:p>
        </w:tc>
        <w:tc>
          <w:tcPr>
            <w:tcW w:w="3545" w:type="dxa"/>
            <w:tcBorders>
              <w:top w:val="single" w:sz="5" w:space="0" w:color="000000"/>
              <w:left w:val="single" w:sz="5" w:space="0" w:color="000000"/>
              <w:bottom w:val="single" w:sz="5" w:space="0" w:color="000000"/>
              <w:right w:val="single" w:sz="5" w:space="0" w:color="000000"/>
            </w:tcBorders>
          </w:tcPr>
          <w:p w14:paraId="5F219CED" w14:textId="77777777" w:rsidR="007C62E7" w:rsidRDefault="007C62E7" w:rsidP="00CE7442">
            <w:pPr>
              <w:pStyle w:val="TableParagraph"/>
              <w:spacing w:before="53"/>
              <w:ind w:left="162" w:right="164"/>
              <w:jc w:val="center"/>
              <w:rPr>
                <w:rFonts w:ascii="Calibri" w:eastAsia="Calibri" w:hAnsi="Calibri" w:cs="Calibri"/>
              </w:rPr>
            </w:pPr>
            <w:r>
              <w:rPr>
                <w:rFonts w:ascii="Calibri" w:eastAsia="Calibri" w:hAnsi="Calibri" w:cs="Calibri"/>
              </w:rPr>
              <w:t>Co</w:t>
            </w:r>
            <w:r>
              <w:rPr>
                <w:rFonts w:ascii="Calibri" w:eastAsia="Calibri" w:hAnsi="Calibri" w:cs="Calibri"/>
                <w:spacing w:val="-1"/>
              </w:rPr>
              <w:t>n</w:t>
            </w:r>
            <w:r>
              <w:rPr>
                <w:rFonts w:ascii="Calibri" w:eastAsia="Calibri" w:hAnsi="Calibri" w:cs="Calibri"/>
              </w:rPr>
              <w:t>tra</w:t>
            </w:r>
            <w:r>
              <w:rPr>
                <w:rFonts w:ascii="Calibri" w:eastAsia="Calibri" w:hAnsi="Calibri" w:cs="Calibri"/>
                <w:spacing w:val="-3"/>
              </w:rPr>
              <w:t>c</w:t>
            </w:r>
            <w:r>
              <w:rPr>
                <w:rFonts w:ascii="Calibri" w:eastAsia="Calibri" w:hAnsi="Calibri" w:cs="Calibri"/>
              </w:rPr>
              <w:t>t</w:t>
            </w:r>
            <w:r>
              <w:rPr>
                <w:rFonts w:ascii="Calibri" w:eastAsia="Calibri" w:hAnsi="Calibri" w:cs="Calibri"/>
                <w:spacing w:val="1"/>
              </w:rPr>
              <w:t>o</w:t>
            </w:r>
            <w:r>
              <w:rPr>
                <w:rFonts w:ascii="Calibri" w:eastAsia="Calibri" w:hAnsi="Calibri" w:cs="Calibri"/>
              </w:rPr>
              <w:t>r</w:t>
            </w:r>
            <w:r>
              <w:rPr>
                <w:rFonts w:ascii="Calibri" w:eastAsia="Calibri" w:hAnsi="Calibri" w:cs="Calibri"/>
                <w:spacing w:val="-3"/>
              </w:rPr>
              <w:t xml:space="preserve"> </w:t>
            </w:r>
            <w:r>
              <w:rPr>
                <w:rFonts w:ascii="Calibri" w:eastAsia="Calibri" w:hAnsi="Calibri" w:cs="Calibri"/>
              </w:rPr>
              <w:t>su</w:t>
            </w:r>
            <w:r>
              <w:rPr>
                <w:rFonts w:ascii="Calibri" w:eastAsia="Calibri" w:hAnsi="Calibri" w:cs="Calibri"/>
                <w:spacing w:val="-2"/>
              </w:rPr>
              <w:t>p</w:t>
            </w:r>
            <w:r>
              <w:rPr>
                <w:rFonts w:ascii="Calibri" w:eastAsia="Calibri" w:hAnsi="Calibri" w:cs="Calibri"/>
              </w:rPr>
              <w:t>er</w:t>
            </w:r>
            <w:r>
              <w:rPr>
                <w:rFonts w:ascii="Calibri" w:eastAsia="Calibri" w:hAnsi="Calibri" w:cs="Calibri"/>
                <w:spacing w:val="1"/>
              </w:rPr>
              <w:t>v</w:t>
            </w:r>
            <w:r>
              <w:rPr>
                <w:rFonts w:ascii="Calibri" w:eastAsia="Calibri" w:hAnsi="Calibri" w:cs="Calibri"/>
              </w:rPr>
              <w:t>i</w:t>
            </w:r>
            <w:r>
              <w:rPr>
                <w:rFonts w:ascii="Calibri" w:eastAsia="Calibri" w:hAnsi="Calibri" w:cs="Calibri"/>
                <w:spacing w:val="-3"/>
              </w:rPr>
              <w:t>s</w:t>
            </w:r>
            <w:r>
              <w:rPr>
                <w:rFonts w:ascii="Calibri" w:eastAsia="Calibri" w:hAnsi="Calibri" w:cs="Calibri"/>
                <w:spacing w:val="1"/>
              </w:rPr>
              <w:t>o</w:t>
            </w:r>
            <w:r>
              <w:rPr>
                <w:rFonts w:ascii="Calibri" w:eastAsia="Calibri" w:hAnsi="Calibri" w:cs="Calibri"/>
              </w:rPr>
              <w:t>r,</w:t>
            </w:r>
            <w:r>
              <w:rPr>
                <w:rFonts w:ascii="Calibri" w:eastAsia="Calibri" w:hAnsi="Calibri" w:cs="Calibri"/>
                <w:spacing w:val="-3"/>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4"/>
              </w:rPr>
              <w:t>n</w:t>
            </w:r>
            <w:r>
              <w:rPr>
                <w:rFonts w:ascii="Calibri" w:eastAsia="Calibri" w:hAnsi="Calibri" w:cs="Calibri"/>
              </w:rPr>
              <w:t>tract</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i</w:t>
            </w:r>
            <w:r>
              <w:rPr>
                <w:rFonts w:ascii="Calibri" w:eastAsia="Calibri" w:hAnsi="Calibri" w:cs="Calibri"/>
                <w:spacing w:val="-2"/>
              </w:rPr>
              <w:t>t</w:t>
            </w:r>
            <w:r>
              <w:rPr>
                <w:rFonts w:ascii="Calibri" w:eastAsia="Calibri" w:hAnsi="Calibri" w:cs="Calibri"/>
              </w:rPr>
              <w:t>e Ma</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g</w:t>
            </w:r>
            <w:r>
              <w:rPr>
                <w:rFonts w:ascii="Calibri" w:eastAsia="Calibri" w:hAnsi="Calibri" w:cs="Calibri"/>
              </w:rPr>
              <w:t xml:space="preserve">er, </w:t>
            </w:r>
            <w:r>
              <w:rPr>
                <w:rFonts w:ascii="Calibri" w:eastAsia="Calibri" w:hAnsi="Calibri" w:cs="Calibri"/>
                <w:spacing w:val="-3"/>
              </w:rPr>
              <w:t>S</w:t>
            </w:r>
            <w:r>
              <w:rPr>
                <w:rFonts w:ascii="Calibri" w:eastAsia="Calibri" w:hAnsi="Calibri" w:cs="Calibri"/>
              </w:rPr>
              <w:t>er</w:t>
            </w:r>
            <w:r>
              <w:rPr>
                <w:rFonts w:ascii="Calibri" w:eastAsia="Calibri" w:hAnsi="Calibri" w:cs="Calibri"/>
                <w:spacing w:val="1"/>
              </w:rPr>
              <w:t>v</w:t>
            </w:r>
            <w:r>
              <w:rPr>
                <w:rFonts w:ascii="Calibri" w:eastAsia="Calibri" w:hAnsi="Calibri" w:cs="Calibri"/>
              </w:rPr>
              <w:t>i</w:t>
            </w:r>
            <w:r>
              <w:rPr>
                <w:rFonts w:ascii="Calibri" w:eastAsia="Calibri" w:hAnsi="Calibri" w:cs="Calibri"/>
                <w:spacing w:val="-3"/>
              </w:rPr>
              <w:t>c</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Ma</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g</w:t>
            </w:r>
            <w:r>
              <w:rPr>
                <w:rFonts w:ascii="Calibri" w:eastAsia="Calibri" w:hAnsi="Calibri" w:cs="Calibri"/>
              </w:rPr>
              <w:t>e</w:t>
            </w:r>
            <w:r>
              <w:rPr>
                <w:rFonts w:ascii="Calibri" w:eastAsia="Calibri" w:hAnsi="Calibri" w:cs="Calibri"/>
                <w:spacing w:val="-3"/>
              </w:rPr>
              <w:t>r</w:t>
            </w:r>
            <w:r>
              <w:rPr>
                <w:rFonts w:ascii="Calibri" w:eastAsia="Calibri" w:hAnsi="Calibri" w:cs="Calibri"/>
              </w:rPr>
              <w:t>, Enviro</w:t>
            </w:r>
            <w:r>
              <w:rPr>
                <w:rFonts w:ascii="Calibri" w:eastAsia="Calibri" w:hAnsi="Calibri" w:cs="Calibri"/>
                <w:spacing w:val="-4"/>
              </w:rPr>
              <w:t>n</w:t>
            </w:r>
            <w:r>
              <w:rPr>
                <w:rFonts w:ascii="Calibri" w:eastAsia="Calibri" w:hAnsi="Calibri" w:cs="Calibri"/>
              </w:rPr>
              <w:t>men</w:t>
            </w:r>
            <w:r>
              <w:rPr>
                <w:rFonts w:ascii="Calibri" w:eastAsia="Calibri" w:hAnsi="Calibri" w:cs="Calibri"/>
                <w:spacing w:val="-3"/>
              </w:rPr>
              <w:t>t</w:t>
            </w:r>
            <w:r>
              <w:rPr>
                <w:rFonts w:ascii="Calibri" w:eastAsia="Calibri" w:hAnsi="Calibri" w:cs="Calibri"/>
              </w:rPr>
              <w:t xml:space="preserve">al </w:t>
            </w:r>
            <w:proofErr w:type="gramStart"/>
            <w:r>
              <w:rPr>
                <w:rFonts w:ascii="Calibri" w:eastAsia="Calibri" w:hAnsi="Calibri" w:cs="Calibri"/>
              </w:rPr>
              <w:t>rep</w:t>
            </w:r>
            <w:proofErr w:type="gramEnd"/>
            <w:r>
              <w:rPr>
                <w:rFonts w:ascii="Calibri" w:eastAsia="Calibri" w:hAnsi="Calibri" w:cs="Calibri"/>
              </w:rPr>
              <w:t xml:space="preserve">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Sa</w:t>
            </w:r>
            <w:r>
              <w:rPr>
                <w:rFonts w:ascii="Calibri" w:eastAsia="Calibri" w:hAnsi="Calibri" w:cs="Calibri"/>
                <w:spacing w:val="-3"/>
              </w:rPr>
              <w:t>f</w:t>
            </w:r>
            <w:r>
              <w:rPr>
                <w:rFonts w:ascii="Calibri" w:eastAsia="Calibri" w:hAnsi="Calibri" w:cs="Calibri"/>
              </w:rPr>
              <w:t xml:space="preserve">ety </w:t>
            </w:r>
            <w:r>
              <w:rPr>
                <w:rFonts w:ascii="Calibri" w:eastAsia="Calibri" w:hAnsi="Calibri" w:cs="Calibri"/>
                <w:spacing w:val="-3"/>
              </w:rPr>
              <w:t>r</w:t>
            </w:r>
            <w:r>
              <w:rPr>
                <w:rFonts w:ascii="Calibri" w:eastAsia="Calibri" w:hAnsi="Calibri" w:cs="Calibri"/>
              </w:rPr>
              <w:t>ep.</w:t>
            </w:r>
          </w:p>
        </w:tc>
      </w:tr>
      <w:tr w:rsidR="007C62E7" w14:paraId="1C0FF2C5" w14:textId="77777777" w:rsidTr="00CE7442">
        <w:trPr>
          <w:trHeight w:hRule="exact" w:val="931"/>
        </w:trPr>
        <w:tc>
          <w:tcPr>
            <w:tcW w:w="2696" w:type="dxa"/>
            <w:tcBorders>
              <w:top w:val="single" w:sz="5" w:space="0" w:color="000000"/>
              <w:left w:val="single" w:sz="5" w:space="0" w:color="000000"/>
              <w:bottom w:val="single" w:sz="5" w:space="0" w:color="000000"/>
              <w:right w:val="single" w:sz="5" w:space="0" w:color="000000"/>
            </w:tcBorders>
          </w:tcPr>
          <w:p w14:paraId="139DDA22" w14:textId="77777777" w:rsidR="007C62E7" w:rsidRDefault="007C62E7" w:rsidP="00CE7442">
            <w:pPr>
              <w:pStyle w:val="TableParagraph"/>
              <w:spacing w:before="53"/>
              <w:ind w:left="769"/>
              <w:rPr>
                <w:rFonts w:ascii="Calibri" w:eastAsia="Calibri" w:hAnsi="Calibri" w:cs="Calibri"/>
              </w:rPr>
            </w:pPr>
            <w:r>
              <w:rPr>
                <w:rFonts w:ascii="Calibri" w:eastAsia="Calibri" w:hAnsi="Calibri" w:cs="Calibri"/>
              </w:rPr>
              <w:t>Asses</w:t>
            </w:r>
            <w:r>
              <w:rPr>
                <w:rFonts w:ascii="Calibri" w:eastAsia="Calibri" w:hAnsi="Calibri" w:cs="Calibri"/>
                <w:spacing w:val="-3"/>
              </w:rPr>
              <w:t>s</w:t>
            </w:r>
            <w:r>
              <w:rPr>
                <w:rFonts w:ascii="Calibri" w:eastAsia="Calibri" w:hAnsi="Calibri" w:cs="Calibri"/>
              </w:rPr>
              <w:t>ments</w:t>
            </w:r>
          </w:p>
        </w:tc>
        <w:tc>
          <w:tcPr>
            <w:tcW w:w="2268" w:type="dxa"/>
            <w:tcBorders>
              <w:top w:val="single" w:sz="5" w:space="0" w:color="000000"/>
              <w:left w:val="single" w:sz="5" w:space="0" w:color="000000"/>
              <w:bottom w:val="single" w:sz="5" w:space="0" w:color="000000"/>
              <w:right w:val="single" w:sz="5" w:space="0" w:color="000000"/>
            </w:tcBorders>
          </w:tcPr>
          <w:p w14:paraId="29C5FE94" w14:textId="77777777" w:rsidR="007C62E7" w:rsidRDefault="007C62E7" w:rsidP="00CE7442">
            <w:pPr>
              <w:pStyle w:val="TableParagraph"/>
              <w:spacing w:before="53"/>
              <w:ind w:left="248" w:right="251" w:firstLine="2"/>
              <w:jc w:val="center"/>
              <w:rPr>
                <w:rFonts w:ascii="Calibri" w:eastAsia="Calibri" w:hAnsi="Calibri" w:cs="Calibri"/>
              </w:rPr>
            </w:pPr>
            <w:r>
              <w:rPr>
                <w:rFonts w:ascii="Calibri" w:eastAsia="Calibri" w:hAnsi="Calibri" w:cs="Calibri"/>
              </w:rPr>
              <w:t>A</w:t>
            </w:r>
            <w:r>
              <w:rPr>
                <w:rFonts w:ascii="Calibri" w:eastAsia="Calibri" w:hAnsi="Calibri" w:cs="Calibri"/>
                <w:spacing w:val="-1"/>
              </w:rPr>
              <w:t>f</w:t>
            </w:r>
            <w:r>
              <w:rPr>
                <w:rFonts w:ascii="Calibri" w:eastAsia="Calibri" w:hAnsi="Calibri" w:cs="Calibri"/>
              </w:rPr>
              <w:t xml:space="preserve">ter </w:t>
            </w:r>
            <w:r>
              <w:rPr>
                <w:rFonts w:ascii="Calibri" w:eastAsia="Calibri" w:hAnsi="Calibri" w:cs="Calibri"/>
                <w:spacing w:val="-2"/>
              </w:rPr>
              <w:t>co</w:t>
            </w:r>
            <w:r>
              <w:rPr>
                <w:rFonts w:ascii="Calibri" w:eastAsia="Calibri" w:hAnsi="Calibri" w:cs="Calibri"/>
              </w:rPr>
              <w:t>m</w:t>
            </w:r>
            <w:r>
              <w:rPr>
                <w:rFonts w:ascii="Calibri" w:eastAsia="Calibri" w:hAnsi="Calibri" w:cs="Calibri"/>
                <w:spacing w:val="-1"/>
              </w:rPr>
              <w:t>p</w:t>
            </w:r>
            <w:r>
              <w:rPr>
                <w:rFonts w:ascii="Calibri" w:eastAsia="Calibri" w:hAnsi="Calibri" w:cs="Calibri"/>
              </w:rPr>
              <w:t>let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o</w:t>
            </w:r>
            <w:r>
              <w:rPr>
                <w:rFonts w:ascii="Calibri" w:eastAsia="Calibri" w:hAnsi="Calibri" w:cs="Calibri"/>
              </w:rPr>
              <w:t>f each ta</w:t>
            </w:r>
            <w:r>
              <w:rPr>
                <w:rFonts w:ascii="Calibri" w:eastAsia="Calibri" w:hAnsi="Calibri" w:cs="Calibri"/>
                <w:spacing w:val="-3"/>
              </w:rPr>
              <w:t>s</w:t>
            </w:r>
            <w:r>
              <w:rPr>
                <w:rFonts w:ascii="Calibri" w:eastAsia="Calibri" w:hAnsi="Calibri" w:cs="Calibri"/>
              </w:rPr>
              <w:t xml:space="preserve">k </w:t>
            </w:r>
            <w:r>
              <w:rPr>
                <w:rFonts w:ascii="Calibri" w:eastAsia="Calibri" w:hAnsi="Calibri" w:cs="Calibri"/>
                <w:spacing w:val="-3"/>
              </w:rPr>
              <w:t>(</w:t>
            </w:r>
            <w:r>
              <w:rPr>
                <w:rFonts w:ascii="Calibri" w:eastAsia="Calibri" w:hAnsi="Calibri" w:cs="Calibri"/>
              </w:rPr>
              <w:t>13</w:t>
            </w:r>
            <w:r>
              <w:rPr>
                <w:rFonts w:ascii="Calibri" w:eastAsia="Calibri" w:hAnsi="Calibri" w:cs="Calibri"/>
                <w:spacing w:val="-4"/>
              </w:rPr>
              <w:t>h</w:t>
            </w:r>
            <w:r>
              <w:rPr>
                <w:rFonts w:ascii="Calibri" w:eastAsia="Calibri" w:hAnsi="Calibri" w:cs="Calibri"/>
              </w:rPr>
              <w:t>00</w:t>
            </w:r>
            <w:r>
              <w:rPr>
                <w:rFonts w:ascii="Calibri" w:eastAsia="Calibri" w:hAnsi="Calibri" w:cs="Calibri"/>
                <w:spacing w:val="-2"/>
              </w:rPr>
              <w:t xml:space="preserve"> </w:t>
            </w:r>
            <w:r>
              <w:rPr>
                <w:rFonts w:ascii="Calibri" w:eastAsia="Calibri" w:hAnsi="Calibri" w:cs="Calibri"/>
              </w:rPr>
              <w:t>to 14</w:t>
            </w:r>
            <w:r>
              <w:rPr>
                <w:rFonts w:ascii="Calibri" w:eastAsia="Calibri" w:hAnsi="Calibri" w:cs="Calibri"/>
                <w:spacing w:val="-1"/>
              </w:rPr>
              <w:t>h</w:t>
            </w:r>
            <w:r>
              <w:rPr>
                <w:rFonts w:ascii="Calibri" w:eastAsia="Calibri" w:hAnsi="Calibri" w:cs="Calibri"/>
                <w:spacing w:val="-2"/>
              </w:rPr>
              <w:t>0</w:t>
            </w:r>
            <w:r>
              <w:rPr>
                <w:rFonts w:ascii="Calibri" w:eastAsia="Calibri" w:hAnsi="Calibri" w:cs="Calibri"/>
              </w:rPr>
              <w:t>0).</w:t>
            </w:r>
          </w:p>
        </w:tc>
        <w:tc>
          <w:tcPr>
            <w:tcW w:w="1841" w:type="dxa"/>
            <w:tcBorders>
              <w:top w:val="single" w:sz="5" w:space="0" w:color="000000"/>
              <w:left w:val="single" w:sz="5" w:space="0" w:color="000000"/>
              <w:bottom w:val="single" w:sz="5" w:space="0" w:color="000000"/>
              <w:right w:val="single" w:sz="5" w:space="0" w:color="000000"/>
            </w:tcBorders>
          </w:tcPr>
          <w:p w14:paraId="2BC43E65" w14:textId="77777777" w:rsidR="007C62E7" w:rsidRDefault="007C62E7" w:rsidP="00CE7442">
            <w:pPr>
              <w:pStyle w:val="TableParagraph"/>
              <w:spacing w:before="53"/>
              <w:ind w:left="210" w:firstLine="256"/>
              <w:rPr>
                <w:rFonts w:ascii="Calibri" w:eastAsia="Calibri" w:hAnsi="Calibri" w:cs="Calibri"/>
              </w:rPr>
            </w:pPr>
            <w:r>
              <w:rPr>
                <w:rFonts w:ascii="Calibri" w:eastAsia="Calibri" w:hAnsi="Calibri" w:cs="Calibri"/>
              </w:rPr>
              <w:t>Operati</w:t>
            </w:r>
            <w:r>
              <w:rPr>
                <w:rFonts w:ascii="Calibri" w:eastAsia="Calibri" w:hAnsi="Calibri" w:cs="Calibri"/>
                <w:spacing w:val="-1"/>
              </w:rPr>
              <w:t>n</w:t>
            </w:r>
            <w:r>
              <w:rPr>
                <w:rFonts w:ascii="Calibri" w:eastAsia="Calibri" w:hAnsi="Calibri" w:cs="Calibri"/>
              </w:rPr>
              <w:t>g S</w:t>
            </w:r>
            <w:r>
              <w:rPr>
                <w:rFonts w:ascii="Calibri" w:eastAsia="Calibri" w:hAnsi="Calibri" w:cs="Calibri"/>
                <w:spacing w:val="-2"/>
              </w:rPr>
              <w:t>u</w:t>
            </w:r>
            <w:r>
              <w:rPr>
                <w:rFonts w:ascii="Calibri" w:eastAsia="Calibri" w:hAnsi="Calibri" w:cs="Calibri"/>
                <w:spacing w:val="-1"/>
              </w:rPr>
              <w:t>pp</w:t>
            </w:r>
            <w:r>
              <w:rPr>
                <w:rFonts w:ascii="Calibri" w:eastAsia="Calibri" w:hAnsi="Calibri" w:cs="Calibri"/>
                <w:spacing w:val="1"/>
              </w:rPr>
              <w:t>o</w:t>
            </w:r>
            <w:r>
              <w:rPr>
                <w:rFonts w:ascii="Calibri" w:eastAsia="Calibri" w:hAnsi="Calibri" w:cs="Calibri"/>
              </w:rPr>
              <w:t xml:space="preserve">rt </w:t>
            </w:r>
            <w:r>
              <w:rPr>
                <w:rFonts w:ascii="Calibri" w:eastAsia="Calibri" w:hAnsi="Calibri" w:cs="Calibri"/>
                <w:spacing w:val="1"/>
              </w:rPr>
              <w:t>o</w:t>
            </w:r>
            <w:r>
              <w:rPr>
                <w:rFonts w:ascii="Calibri" w:eastAsia="Calibri" w:hAnsi="Calibri" w:cs="Calibri"/>
              </w:rPr>
              <w:t>ff</w:t>
            </w:r>
            <w:r>
              <w:rPr>
                <w:rFonts w:ascii="Calibri" w:eastAsia="Calibri" w:hAnsi="Calibri" w:cs="Calibri"/>
                <w:spacing w:val="-4"/>
              </w:rPr>
              <w:t>i</w:t>
            </w:r>
            <w:r>
              <w:rPr>
                <w:rFonts w:ascii="Calibri" w:eastAsia="Calibri" w:hAnsi="Calibri" w:cs="Calibri"/>
              </w:rPr>
              <w:t>ces.</w:t>
            </w:r>
          </w:p>
        </w:tc>
        <w:tc>
          <w:tcPr>
            <w:tcW w:w="3545" w:type="dxa"/>
            <w:tcBorders>
              <w:top w:val="single" w:sz="5" w:space="0" w:color="000000"/>
              <w:left w:val="single" w:sz="5" w:space="0" w:color="000000"/>
              <w:bottom w:val="single" w:sz="5" w:space="0" w:color="000000"/>
              <w:right w:val="single" w:sz="5" w:space="0" w:color="000000"/>
            </w:tcBorders>
          </w:tcPr>
          <w:p w14:paraId="229A7F3C" w14:textId="77777777" w:rsidR="007C62E7" w:rsidRDefault="007C62E7" w:rsidP="00CE7442">
            <w:pPr>
              <w:pStyle w:val="TableParagraph"/>
              <w:spacing w:before="53"/>
              <w:ind w:left="296" w:right="295" w:hanging="5"/>
              <w:jc w:val="center"/>
              <w:rPr>
                <w:rFonts w:ascii="Calibri" w:eastAsia="Calibri" w:hAnsi="Calibri" w:cs="Calibri"/>
              </w:rPr>
            </w:pPr>
            <w:r>
              <w:rPr>
                <w:rFonts w:ascii="Calibri" w:eastAsia="Calibri" w:hAnsi="Calibri" w:cs="Calibri"/>
              </w:rPr>
              <w:t>Service</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n</w:t>
            </w:r>
            <w:r>
              <w:rPr>
                <w:rFonts w:ascii="Calibri" w:eastAsia="Calibri" w:hAnsi="Calibri" w:cs="Calibri"/>
              </w:rPr>
              <w:t>a</w:t>
            </w:r>
            <w:r>
              <w:rPr>
                <w:rFonts w:ascii="Calibri" w:eastAsia="Calibri" w:hAnsi="Calibri" w:cs="Calibri"/>
                <w:spacing w:val="-4"/>
              </w:rPr>
              <w:t>g</w:t>
            </w:r>
            <w:r>
              <w:rPr>
                <w:rFonts w:ascii="Calibri" w:eastAsia="Calibri" w:hAnsi="Calibri" w:cs="Calibri"/>
              </w:rPr>
              <w:t xml:space="preserve">er, </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tra</w:t>
            </w:r>
            <w:r>
              <w:rPr>
                <w:rFonts w:ascii="Calibri" w:eastAsia="Calibri" w:hAnsi="Calibri" w:cs="Calibri"/>
                <w:spacing w:val="-3"/>
              </w:rPr>
              <w:t>c</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rPr>
              <w:t>r S</w:t>
            </w:r>
            <w:r>
              <w:rPr>
                <w:rFonts w:ascii="Calibri" w:eastAsia="Calibri" w:hAnsi="Calibri" w:cs="Calibri"/>
                <w:spacing w:val="-2"/>
              </w:rPr>
              <w:t>u</w:t>
            </w:r>
            <w:r>
              <w:rPr>
                <w:rFonts w:ascii="Calibri" w:eastAsia="Calibri" w:hAnsi="Calibri" w:cs="Calibri"/>
                <w:spacing w:val="-1"/>
              </w:rPr>
              <w:t>p</w:t>
            </w:r>
            <w:r>
              <w:rPr>
                <w:rFonts w:ascii="Calibri" w:eastAsia="Calibri" w:hAnsi="Calibri" w:cs="Calibri"/>
              </w:rPr>
              <w:t>er</w:t>
            </w:r>
            <w:r>
              <w:rPr>
                <w:rFonts w:ascii="Calibri" w:eastAsia="Calibri" w:hAnsi="Calibri" w:cs="Calibri"/>
                <w:spacing w:val="1"/>
              </w:rPr>
              <w:t>v</w:t>
            </w:r>
            <w:r>
              <w:rPr>
                <w:rFonts w:ascii="Calibri" w:eastAsia="Calibri" w:hAnsi="Calibri" w:cs="Calibri"/>
              </w:rPr>
              <w:t>isor</w:t>
            </w:r>
            <w:r>
              <w:rPr>
                <w:rFonts w:ascii="Calibri" w:eastAsia="Calibri" w:hAnsi="Calibri" w:cs="Calibri"/>
                <w:spacing w:val="-3"/>
              </w:rPr>
              <w:t xml:space="preserve"> </w:t>
            </w:r>
            <w:r>
              <w:rPr>
                <w:rFonts w:ascii="Calibri" w:eastAsia="Calibri" w:hAnsi="Calibri" w:cs="Calibri"/>
              </w:rPr>
              <w:t>and</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r</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Co</w:t>
            </w:r>
            <w:r>
              <w:rPr>
                <w:rFonts w:ascii="Calibri" w:eastAsia="Calibri" w:hAnsi="Calibri" w:cs="Calibri"/>
                <w:spacing w:val="-1"/>
              </w:rPr>
              <w:t>n</w:t>
            </w:r>
            <w:r>
              <w:rPr>
                <w:rFonts w:ascii="Calibri" w:eastAsia="Calibri" w:hAnsi="Calibri" w:cs="Calibri"/>
                <w:spacing w:val="-2"/>
              </w:rPr>
              <w:t>t</w:t>
            </w:r>
            <w:r>
              <w:rPr>
                <w:rFonts w:ascii="Calibri" w:eastAsia="Calibri" w:hAnsi="Calibri" w:cs="Calibri"/>
              </w:rPr>
              <w:t>ract</w:t>
            </w:r>
            <w:r>
              <w:rPr>
                <w:rFonts w:ascii="Calibri" w:eastAsia="Calibri" w:hAnsi="Calibri" w:cs="Calibri"/>
                <w:spacing w:val="1"/>
              </w:rPr>
              <w:t>o</w:t>
            </w:r>
            <w:r>
              <w:rPr>
                <w:rFonts w:ascii="Calibri" w:eastAsia="Calibri" w:hAnsi="Calibri" w:cs="Calibri"/>
              </w:rPr>
              <w:t>r Ma</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g</w:t>
            </w:r>
            <w:r>
              <w:rPr>
                <w:rFonts w:ascii="Calibri" w:eastAsia="Calibri" w:hAnsi="Calibri" w:cs="Calibri"/>
              </w:rPr>
              <w:t>er.</w:t>
            </w:r>
          </w:p>
        </w:tc>
      </w:tr>
      <w:tr w:rsidR="007C62E7" w14:paraId="200F40BC" w14:textId="77777777" w:rsidTr="00CE7442">
        <w:trPr>
          <w:trHeight w:hRule="exact" w:val="1198"/>
        </w:trPr>
        <w:tc>
          <w:tcPr>
            <w:tcW w:w="2696" w:type="dxa"/>
            <w:tcBorders>
              <w:top w:val="single" w:sz="5" w:space="0" w:color="000000"/>
              <w:left w:val="single" w:sz="5" w:space="0" w:color="000000"/>
              <w:bottom w:val="single" w:sz="5" w:space="0" w:color="000000"/>
              <w:right w:val="single" w:sz="5" w:space="0" w:color="000000"/>
            </w:tcBorders>
          </w:tcPr>
          <w:p w14:paraId="2AE13E78" w14:textId="77777777" w:rsidR="007C62E7" w:rsidRDefault="007C62E7" w:rsidP="00CE7442">
            <w:pPr>
              <w:pStyle w:val="TableParagraph"/>
              <w:spacing w:before="53"/>
              <w:ind w:left="363"/>
              <w:rPr>
                <w:rFonts w:ascii="Calibri" w:eastAsia="Calibri" w:hAnsi="Calibri" w:cs="Calibri"/>
              </w:rPr>
            </w:pPr>
            <w:r>
              <w:rPr>
                <w:rFonts w:ascii="Calibri" w:eastAsia="Calibri" w:hAnsi="Calibri" w:cs="Calibri"/>
              </w:rPr>
              <w:t>Part</w:t>
            </w:r>
            <w:r>
              <w:rPr>
                <w:rFonts w:ascii="Calibri" w:eastAsia="Calibri" w:hAnsi="Calibri" w:cs="Calibri"/>
                <w:spacing w:val="-1"/>
              </w:rPr>
              <w:t>n</w:t>
            </w:r>
            <w:r>
              <w:rPr>
                <w:rFonts w:ascii="Calibri" w:eastAsia="Calibri" w:hAnsi="Calibri" w:cs="Calibri"/>
              </w:rPr>
              <w:t>ers</w:t>
            </w:r>
            <w:r>
              <w:rPr>
                <w:rFonts w:ascii="Calibri" w:eastAsia="Calibri" w:hAnsi="Calibri" w:cs="Calibri"/>
                <w:spacing w:val="-2"/>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proofErr w:type="gramStart"/>
            <w:r>
              <w:rPr>
                <w:rFonts w:ascii="Calibri" w:eastAsia="Calibri" w:hAnsi="Calibri" w:cs="Calibri"/>
              </w:rPr>
              <w:t>Me</w:t>
            </w:r>
            <w:r>
              <w:rPr>
                <w:rFonts w:ascii="Calibri" w:eastAsia="Calibri" w:hAnsi="Calibri" w:cs="Calibri"/>
                <w:spacing w:val="-2"/>
              </w:rPr>
              <w:t>e</w:t>
            </w:r>
            <w:r>
              <w:rPr>
                <w:rFonts w:ascii="Calibri" w:eastAsia="Calibri" w:hAnsi="Calibri" w:cs="Calibri"/>
              </w:rPr>
              <w:t>ti</w:t>
            </w:r>
            <w:r>
              <w:rPr>
                <w:rFonts w:ascii="Calibri" w:eastAsia="Calibri" w:hAnsi="Calibri" w:cs="Calibri"/>
                <w:spacing w:val="-1"/>
              </w:rPr>
              <w:t>n</w:t>
            </w:r>
            <w:r>
              <w:rPr>
                <w:rFonts w:ascii="Calibri" w:eastAsia="Calibri" w:hAnsi="Calibri" w:cs="Calibri"/>
              </w:rPr>
              <w:t>g</w:t>
            </w:r>
            <w:proofErr w:type="gramEnd"/>
          </w:p>
        </w:tc>
        <w:tc>
          <w:tcPr>
            <w:tcW w:w="2268" w:type="dxa"/>
            <w:tcBorders>
              <w:top w:val="single" w:sz="5" w:space="0" w:color="000000"/>
              <w:left w:val="single" w:sz="5" w:space="0" w:color="000000"/>
              <w:bottom w:val="single" w:sz="5" w:space="0" w:color="000000"/>
              <w:right w:val="single" w:sz="5" w:space="0" w:color="000000"/>
            </w:tcBorders>
          </w:tcPr>
          <w:p w14:paraId="1E263F56" w14:textId="77777777" w:rsidR="007C62E7" w:rsidRDefault="007C62E7" w:rsidP="00CE7442">
            <w:pPr>
              <w:pStyle w:val="TableParagraph"/>
              <w:spacing w:before="54" w:line="239" w:lineRule="auto"/>
              <w:ind w:left="279" w:right="278" w:hanging="2"/>
              <w:jc w:val="center"/>
              <w:rPr>
                <w:rFonts w:ascii="Calibri" w:eastAsia="Calibri" w:hAnsi="Calibri" w:cs="Calibri"/>
              </w:rPr>
            </w:pPr>
            <w:r>
              <w:rPr>
                <w:rFonts w:ascii="Calibri" w:eastAsia="Calibri" w:hAnsi="Calibri" w:cs="Calibri"/>
              </w:rPr>
              <w:t>M</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th</w:t>
            </w:r>
            <w:r>
              <w:rPr>
                <w:rFonts w:ascii="Calibri" w:eastAsia="Calibri" w:hAnsi="Calibri" w:cs="Calibri"/>
                <w:spacing w:val="-4"/>
              </w:rPr>
              <w:t>l</w:t>
            </w:r>
            <w:r>
              <w:rPr>
                <w:rFonts w:ascii="Calibri" w:eastAsia="Calibri" w:hAnsi="Calibri" w:cs="Calibri"/>
              </w:rPr>
              <w:t>y da</w:t>
            </w:r>
            <w:r>
              <w:rPr>
                <w:rFonts w:ascii="Calibri" w:eastAsia="Calibri" w:hAnsi="Calibri" w:cs="Calibri"/>
                <w:spacing w:val="-3"/>
              </w:rPr>
              <w:t>t</w:t>
            </w:r>
            <w:r>
              <w:rPr>
                <w:rFonts w:ascii="Calibri" w:eastAsia="Calibri" w:hAnsi="Calibri" w:cs="Calibri"/>
              </w:rPr>
              <w:t>e a</w:t>
            </w:r>
            <w:r>
              <w:rPr>
                <w:rFonts w:ascii="Calibri" w:eastAsia="Calibri" w:hAnsi="Calibri" w:cs="Calibri"/>
                <w:spacing w:val="-1"/>
              </w:rPr>
              <w:t>n</w:t>
            </w:r>
            <w:r>
              <w:rPr>
                <w:rFonts w:ascii="Calibri" w:eastAsia="Calibri" w:hAnsi="Calibri" w:cs="Calibri"/>
              </w:rPr>
              <w:t>d ti</w:t>
            </w:r>
            <w:r>
              <w:rPr>
                <w:rFonts w:ascii="Calibri" w:eastAsia="Calibri" w:hAnsi="Calibri" w:cs="Calibri"/>
                <w:spacing w:val="1"/>
              </w:rPr>
              <w:t>m</w:t>
            </w:r>
            <w:r>
              <w:rPr>
                <w:rFonts w:ascii="Calibri" w:eastAsia="Calibri" w:hAnsi="Calibri" w:cs="Calibri"/>
              </w:rPr>
              <w:t>e</w:t>
            </w:r>
            <w:r>
              <w:rPr>
                <w:rFonts w:ascii="Calibri" w:eastAsia="Calibri" w:hAnsi="Calibri" w:cs="Calibri"/>
                <w:spacing w:val="-2"/>
              </w:rPr>
              <w:t xml:space="preserve"> 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be c</w:t>
            </w:r>
            <w:r>
              <w:rPr>
                <w:rFonts w:ascii="Calibri" w:eastAsia="Calibri" w:hAnsi="Calibri" w:cs="Calibri"/>
                <w:spacing w:val="-1"/>
              </w:rPr>
              <w:t>o</w:t>
            </w:r>
            <w:r>
              <w:rPr>
                <w:rFonts w:ascii="Calibri" w:eastAsia="Calibri" w:hAnsi="Calibri" w:cs="Calibri"/>
              </w:rPr>
              <w:t>mm</w:t>
            </w:r>
            <w:r>
              <w:rPr>
                <w:rFonts w:ascii="Calibri" w:eastAsia="Calibri" w:hAnsi="Calibri" w:cs="Calibri"/>
                <w:spacing w:val="-1"/>
              </w:rPr>
              <w:t>un</w:t>
            </w:r>
            <w:r>
              <w:rPr>
                <w:rFonts w:ascii="Calibri" w:eastAsia="Calibri" w:hAnsi="Calibri" w:cs="Calibri"/>
              </w:rPr>
              <w:t>ic</w:t>
            </w:r>
            <w:r>
              <w:rPr>
                <w:rFonts w:ascii="Calibri" w:eastAsia="Calibri" w:hAnsi="Calibri" w:cs="Calibri"/>
                <w:spacing w:val="-3"/>
              </w:rPr>
              <w:t>a</w:t>
            </w:r>
            <w:r>
              <w:rPr>
                <w:rFonts w:ascii="Calibri" w:eastAsia="Calibri" w:hAnsi="Calibri" w:cs="Calibri"/>
              </w:rPr>
              <w:t>ted</w:t>
            </w:r>
            <w:r>
              <w:rPr>
                <w:rFonts w:ascii="Calibri" w:eastAsia="Calibri" w:hAnsi="Calibri" w:cs="Calibri"/>
                <w:spacing w:val="-1"/>
              </w:rPr>
              <w:t xml:space="preserve"> </w:t>
            </w:r>
            <w:r>
              <w:rPr>
                <w:rFonts w:ascii="Calibri" w:eastAsia="Calibri" w:hAnsi="Calibri" w:cs="Calibri"/>
                <w:spacing w:val="-3"/>
              </w:rPr>
              <w:t>b</w:t>
            </w:r>
            <w:r>
              <w:rPr>
                <w:rFonts w:ascii="Calibri" w:eastAsia="Calibri" w:hAnsi="Calibri" w:cs="Calibri"/>
              </w:rPr>
              <w:t>y S</w:t>
            </w:r>
            <w:r>
              <w:rPr>
                <w:rFonts w:ascii="Calibri" w:eastAsia="Calibri" w:hAnsi="Calibri" w:cs="Calibri"/>
                <w:spacing w:val="-1"/>
              </w:rPr>
              <w:t>a</w:t>
            </w:r>
            <w:r>
              <w:rPr>
                <w:rFonts w:ascii="Calibri" w:eastAsia="Calibri" w:hAnsi="Calibri" w:cs="Calibri"/>
              </w:rPr>
              <w:t>fety</w:t>
            </w:r>
            <w:r>
              <w:rPr>
                <w:rFonts w:ascii="Calibri" w:eastAsia="Calibri" w:hAnsi="Calibri" w:cs="Calibri"/>
                <w:spacing w:val="-2"/>
              </w:rPr>
              <w:t xml:space="preserve"> </w:t>
            </w:r>
            <w:r>
              <w:rPr>
                <w:rFonts w:ascii="Calibri" w:eastAsia="Calibri" w:hAnsi="Calibri" w:cs="Calibri"/>
              </w:rPr>
              <w:t>Depa</w:t>
            </w:r>
            <w:r>
              <w:rPr>
                <w:rFonts w:ascii="Calibri" w:eastAsia="Calibri" w:hAnsi="Calibri" w:cs="Calibri"/>
                <w:spacing w:val="-3"/>
              </w:rPr>
              <w:t>r</w:t>
            </w:r>
            <w:r>
              <w:rPr>
                <w:rFonts w:ascii="Calibri" w:eastAsia="Calibri" w:hAnsi="Calibri" w:cs="Calibri"/>
              </w:rPr>
              <w:t>t</w:t>
            </w:r>
            <w:r>
              <w:rPr>
                <w:rFonts w:ascii="Calibri" w:eastAsia="Calibri" w:hAnsi="Calibri" w:cs="Calibri"/>
                <w:spacing w:val="-1"/>
              </w:rPr>
              <w:t>m</w:t>
            </w:r>
            <w:r>
              <w:rPr>
                <w:rFonts w:ascii="Calibri" w:eastAsia="Calibri" w:hAnsi="Calibri" w:cs="Calibri"/>
              </w:rPr>
              <w:t>ent</w:t>
            </w:r>
          </w:p>
        </w:tc>
        <w:tc>
          <w:tcPr>
            <w:tcW w:w="1841" w:type="dxa"/>
            <w:tcBorders>
              <w:top w:val="single" w:sz="5" w:space="0" w:color="000000"/>
              <w:left w:val="single" w:sz="5" w:space="0" w:color="000000"/>
              <w:bottom w:val="single" w:sz="5" w:space="0" w:color="000000"/>
              <w:right w:val="single" w:sz="5" w:space="0" w:color="000000"/>
            </w:tcBorders>
          </w:tcPr>
          <w:p w14:paraId="3C58937E" w14:textId="77777777" w:rsidR="007C62E7" w:rsidRDefault="007C62E7" w:rsidP="00CE7442">
            <w:pPr>
              <w:pStyle w:val="TableParagraph"/>
              <w:spacing w:before="54" w:line="239" w:lineRule="auto"/>
              <w:ind w:left="111" w:right="113" w:firstLine="5"/>
              <w:jc w:val="center"/>
              <w:rPr>
                <w:rFonts w:ascii="Calibri" w:eastAsia="Calibri" w:hAnsi="Calibri" w:cs="Calibri"/>
              </w:rPr>
            </w:pPr>
            <w:r>
              <w:rPr>
                <w:rFonts w:ascii="Calibri" w:eastAsia="Calibri" w:hAnsi="Calibri" w:cs="Calibri"/>
              </w:rPr>
              <w:t>To</w:t>
            </w:r>
            <w:r>
              <w:rPr>
                <w:rFonts w:ascii="Calibri" w:eastAsia="Calibri" w:hAnsi="Calibri" w:cs="Calibri"/>
                <w:spacing w:val="1"/>
              </w:rPr>
              <w:t xml:space="preserve"> </w:t>
            </w:r>
            <w:r>
              <w:rPr>
                <w:rFonts w:ascii="Calibri" w:eastAsia="Calibri" w:hAnsi="Calibri" w:cs="Calibri"/>
              </w:rPr>
              <w:t>be c</w:t>
            </w:r>
            <w:r>
              <w:rPr>
                <w:rFonts w:ascii="Calibri" w:eastAsia="Calibri" w:hAnsi="Calibri" w:cs="Calibri"/>
                <w:spacing w:val="-1"/>
              </w:rPr>
              <w:t>o</w:t>
            </w:r>
            <w:r>
              <w:rPr>
                <w:rFonts w:ascii="Calibri" w:eastAsia="Calibri" w:hAnsi="Calibri" w:cs="Calibri"/>
              </w:rPr>
              <w:t>mm</w:t>
            </w:r>
            <w:r>
              <w:rPr>
                <w:rFonts w:ascii="Calibri" w:eastAsia="Calibri" w:hAnsi="Calibri" w:cs="Calibri"/>
                <w:spacing w:val="-1"/>
              </w:rPr>
              <w:t>un</w:t>
            </w:r>
            <w:r>
              <w:rPr>
                <w:rFonts w:ascii="Calibri" w:eastAsia="Calibri" w:hAnsi="Calibri" w:cs="Calibri"/>
              </w:rPr>
              <w:t>ic</w:t>
            </w:r>
            <w:r>
              <w:rPr>
                <w:rFonts w:ascii="Calibri" w:eastAsia="Calibri" w:hAnsi="Calibri" w:cs="Calibri"/>
                <w:spacing w:val="-3"/>
              </w:rPr>
              <w:t>a</w:t>
            </w:r>
            <w:r>
              <w:rPr>
                <w:rFonts w:ascii="Calibri" w:eastAsia="Calibri" w:hAnsi="Calibri" w:cs="Calibri"/>
              </w:rPr>
              <w:t>ted</w:t>
            </w:r>
            <w:r>
              <w:rPr>
                <w:rFonts w:ascii="Calibri" w:eastAsia="Calibri" w:hAnsi="Calibri" w:cs="Calibri"/>
                <w:spacing w:val="-1"/>
              </w:rPr>
              <w:t xml:space="preserve"> </w:t>
            </w:r>
            <w:r>
              <w:rPr>
                <w:rFonts w:ascii="Calibri" w:eastAsia="Calibri" w:hAnsi="Calibri" w:cs="Calibri"/>
                <w:spacing w:val="-3"/>
              </w:rPr>
              <w:t>b</w:t>
            </w:r>
            <w:r>
              <w:rPr>
                <w:rFonts w:ascii="Calibri" w:eastAsia="Calibri" w:hAnsi="Calibri" w:cs="Calibri"/>
              </w:rPr>
              <w:t>y S</w:t>
            </w:r>
            <w:r>
              <w:rPr>
                <w:rFonts w:ascii="Calibri" w:eastAsia="Calibri" w:hAnsi="Calibri" w:cs="Calibri"/>
                <w:spacing w:val="-1"/>
              </w:rPr>
              <w:t>a</w:t>
            </w:r>
            <w:r>
              <w:rPr>
                <w:rFonts w:ascii="Calibri" w:eastAsia="Calibri" w:hAnsi="Calibri" w:cs="Calibri"/>
              </w:rPr>
              <w:t>fety Depa</w:t>
            </w:r>
            <w:r>
              <w:rPr>
                <w:rFonts w:ascii="Calibri" w:eastAsia="Calibri" w:hAnsi="Calibri" w:cs="Calibri"/>
                <w:spacing w:val="-1"/>
              </w:rPr>
              <w:t>r</w:t>
            </w:r>
            <w:r>
              <w:rPr>
                <w:rFonts w:ascii="Calibri" w:eastAsia="Calibri" w:hAnsi="Calibri" w:cs="Calibri"/>
                <w:spacing w:val="-2"/>
              </w:rPr>
              <w:t>t</w:t>
            </w:r>
            <w:r>
              <w:rPr>
                <w:rFonts w:ascii="Calibri" w:eastAsia="Calibri" w:hAnsi="Calibri" w:cs="Calibri"/>
              </w:rPr>
              <w:t>me</w:t>
            </w:r>
            <w:r>
              <w:rPr>
                <w:rFonts w:ascii="Calibri" w:eastAsia="Calibri" w:hAnsi="Calibri" w:cs="Calibri"/>
                <w:spacing w:val="-3"/>
              </w:rPr>
              <w:t>n</w:t>
            </w:r>
            <w:r>
              <w:rPr>
                <w:rFonts w:ascii="Calibri" w:eastAsia="Calibri" w:hAnsi="Calibri" w:cs="Calibri"/>
              </w:rPr>
              <w:t>t.</w:t>
            </w:r>
          </w:p>
        </w:tc>
        <w:tc>
          <w:tcPr>
            <w:tcW w:w="3545" w:type="dxa"/>
            <w:tcBorders>
              <w:top w:val="single" w:sz="5" w:space="0" w:color="000000"/>
              <w:left w:val="single" w:sz="5" w:space="0" w:color="000000"/>
              <w:bottom w:val="single" w:sz="5" w:space="0" w:color="000000"/>
              <w:right w:val="single" w:sz="5" w:space="0" w:color="000000"/>
            </w:tcBorders>
          </w:tcPr>
          <w:p w14:paraId="2D1F2D07" w14:textId="77777777" w:rsidR="007C62E7" w:rsidRDefault="007C62E7" w:rsidP="00CE7442">
            <w:pPr>
              <w:pStyle w:val="TableParagraph"/>
              <w:spacing w:before="53"/>
              <w:ind w:left="114" w:right="118"/>
              <w:jc w:val="center"/>
              <w:rPr>
                <w:rFonts w:ascii="Calibri" w:eastAsia="Calibri" w:hAnsi="Calibri" w:cs="Calibri"/>
              </w:rPr>
            </w:pPr>
            <w:r>
              <w:rPr>
                <w:rFonts w:ascii="Calibri" w:eastAsia="Calibri" w:hAnsi="Calibri" w:cs="Calibri"/>
              </w:rPr>
              <w:t>Co</w:t>
            </w:r>
            <w:r>
              <w:rPr>
                <w:rFonts w:ascii="Calibri" w:eastAsia="Calibri" w:hAnsi="Calibri" w:cs="Calibri"/>
                <w:spacing w:val="-1"/>
              </w:rPr>
              <w:t>n</w:t>
            </w:r>
            <w:r>
              <w:rPr>
                <w:rFonts w:ascii="Calibri" w:eastAsia="Calibri" w:hAnsi="Calibri" w:cs="Calibri"/>
              </w:rPr>
              <w:t>tra</w:t>
            </w:r>
            <w:r>
              <w:rPr>
                <w:rFonts w:ascii="Calibri" w:eastAsia="Calibri" w:hAnsi="Calibri" w:cs="Calibri"/>
                <w:spacing w:val="-3"/>
              </w:rPr>
              <w:t>c</w:t>
            </w:r>
            <w:r>
              <w:rPr>
                <w:rFonts w:ascii="Calibri" w:eastAsia="Calibri" w:hAnsi="Calibri" w:cs="Calibri"/>
              </w:rPr>
              <w:t>t</w:t>
            </w:r>
            <w:r>
              <w:rPr>
                <w:rFonts w:ascii="Calibri" w:eastAsia="Calibri" w:hAnsi="Calibri" w:cs="Calibri"/>
                <w:spacing w:val="1"/>
              </w:rPr>
              <w:t>o</w:t>
            </w:r>
            <w:r>
              <w:rPr>
                <w:rFonts w:ascii="Calibri" w:eastAsia="Calibri" w:hAnsi="Calibri" w:cs="Calibri"/>
              </w:rPr>
              <w:t>r</w:t>
            </w:r>
            <w:r>
              <w:rPr>
                <w:rFonts w:ascii="Calibri" w:eastAsia="Calibri" w:hAnsi="Calibri" w:cs="Calibri"/>
                <w:spacing w:val="-3"/>
              </w:rPr>
              <w:t xml:space="preserve"> </w:t>
            </w:r>
            <w:r>
              <w:rPr>
                <w:rFonts w:ascii="Calibri" w:eastAsia="Calibri" w:hAnsi="Calibri" w:cs="Calibri"/>
              </w:rPr>
              <w:t>Safe</w:t>
            </w:r>
            <w:r>
              <w:rPr>
                <w:rFonts w:ascii="Calibri" w:eastAsia="Calibri" w:hAnsi="Calibri" w:cs="Calibri"/>
                <w:spacing w:val="-3"/>
              </w:rPr>
              <w:t>t</w:t>
            </w:r>
            <w:r>
              <w:rPr>
                <w:rFonts w:ascii="Calibri" w:eastAsia="Calibri" w:hAnsi="Calibri" w:cs="Calibri"/>
              </w:rPr>
              <w:t>y Off</w:t>
            </w:r>
            <w:r>
              <w:rPr>
                <w:rFonts w:ascii="Calibri" w:eastAsia="Calibri" w:hAnsi="Calibri" w:cs="Calibri"/>
                <w:spacing w:val="-4"/>
              </w:rPr>
              <w:t>i</w:t>
            </w:r>
            <w:r>
              <w:rPr>
                <w:rFonts w:ascii="Calibri" w:eastAsia="Calibri" w:hAnsi="Calibri" w:cs="Calibri"/>
              </w:rPr>
              <w:t>cer,</w:t>
            </w:r>
            <w:r>
              <w:rPr>
                <w:rFonts w:ascii="Calibri" w:eastAsia="Calibri" w:hAnsi="Calibri" w:cs="Calibri"/>
                <w:spacing w:val="1"/>
              </w:rPr>
              <w:t xml:space="preserve"> </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trac</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rPr>
              <w:t>r S</w:t>
            </w:r>
            <w:r>
              <w:rPr>
                <w:rFonts w:ascii="Calibri" w:eastAsia="Calibri" w:hAnsi="Calibri" w:cs="Calibri"/>
                <w:spacing w:val="-2"/>
              </w:rPr>
              <w:t>H</w:t>
            </w:r>
            <w:r>
              <w:rPr>
                <w:rFonts w:ascii="Calibri" w:eastAsia="Calibri" w:hAnsi="Calibri" w:cs="Calibri"/>
              </w:rPr>
              <w:t xml:space="preserve">E rep, </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trac</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rPr>
              <w:t>r S</w:t>
            </w:r>
            <w:r>
              <w:rPr>
                <w:rFonts w:ascii="Calibri" w:eastAsia="Calibri" w:hAnsi="Calibri" w:cs="Calibri"/>
                <w:spacing w:val="-4"/>
              </w:rPr>
              <w:t>i</w:t>
            </w:r>
            <w:r>
              <w:rPr>
                <w:rFonts w:ascii="Calibri" w:eastAsia="Calibri" w:hAnsi="Calibri" w:cs="Calibri"/>
              </w:rPr>
              <w:t>te S</w:t>
            </w:r>
            <w:r>
              <w:rPr>
                <w:rFonts w:ascii="Calibri" w:eastAsia="Calibri" w:hAnsi="Calibri" w:cs="Calibri"/>
                <w:spacing w:val="-4"/>
              </w:rPr>
              <w:t>u</w:t>
            </w:r>
            <w:r>
              <w:rPr>
                <w:rFonts w:ascii="Calibri" w:eastAsia="Calibri" w:hAnsi="Calibri" w:cs="Calibri"/>
                <w:spacing w:val="-1"/>
              </w:rPr>
              <w:t>p</w:t>
            </w:r>
            <w:r>
              <w:rPr>
                <w:rFonts w:ascii="Calibri" w:eastAsia="Calibri" w:hAnsi="Calibri" w:cs="Calibri"/>
              </w:rPr>
              <w:t>er</w:t>
            </w:r>
            <w:r>
              <w:rPr>
                <w:rFonts w:ascii="Calibri" w:eastAsia="Calibri" w:hAnsi="Calibri" w:cs="Calibri"/>
                <w:spacing w:val="1"/>
              </w:rPr>
              <w:t>v</w:t>
            </w:r>
            <w:r>
              <w:rPr>
                <w:rFonts w:ascii="Calibri" w:eastAsia="Calibri" w:hAnsi="Calibri" w:cs="Calibri"/>
              </w:rPr>
              <w:t>i</w:t>
            </w:r>
            <w:r>
              <w:rPr>
                <w:rFonts w:ascii="Calibri" w:eastAsia="Calibri" w:hAnsi="Calibri" w:cs="Calibri"/>
                <w:spacing w:val="-3"/>
              </w:rPr>
              <w:t>s</w:t>
            </w:r>
            <w:r>
              <w:rPr>
                <w:rFonts w:ascii="Calibri" w:eastAsia="Calibri" w:hAnsi="Calibri" w:cs="Calibri"/>
                <w:spacing w:val="1"/>
              </w:rPr>
              <w:t>o</w:t>
            </w:r>
            <w:r>
              <w:rPr>
                <w:rFonts w:ascii="Calibri" w:eastAsia="Calibri" w:hAnsi="Calibri" w:cs="Calibri"/>
              </w:rPr>
              <w:t>r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tra</w:t>
            </w:r>
            <w:r>
              <w:rPr>
                <w:rFonts w:ascii="Calibri" w:eastAsia="Calibri" w:hAnsi="Calibri" w:cs="Calibri"/>
                <w:spacing w:val="-3"/>
              </w:rPr>
              <w:t>c</w:t>
            </w:r>
            <w:r>
              <w:rPr>
                <w:rFonts w:ascii="Calibri" w:eastAsia="Calibri" w:hAnsi="Calibri" w:cs="Calibri"/>
              </w:rPr>
              <w:t>t</w:t>
            </w:r>
            <w:r>
              <w:rPr>
                <w:rFonts w:ascii="Calibri" w:eastAsia="Calibri" w:hAnsi="Calibri" w:cs="Calibri"/>
                <w:spacing w:val="1"/>
              </w:rPr>
              <w:t>o</w:t>
            </w:r>
            <w:r>
              <w:rPr>
                <w:rFonts w:ascii="Calibri" w:eastAsia="Calibri" w:hAnsi="Calibri" w:cs="Calibri"/>
              </w:rPr>
              <w:t>r</w:t>
            </w:r>
            <w:r>
              <w:rPr>
                <w:rFonts w:ascii="Calibri" w:eastAsia="Calibri" w:hAnsi="Calibri" w:cs="Calibri"/>
                <w:spacing w:val="-3"/>
              </w:rPr>
              <w:t xml:space="preserve"> </w:t>
            </w:r>
            <w:r>
              <w:rPr>
                <w:rFonts w:ascii="Calibri" w:eastAsia="Calibri" w:hAnsi="Calibri" w:cs="Calibri"/>
              </w:rPr>
              <w:t>Site</w:t>
            </w:r>
            <w:r>
              <w:rPr>
                <w:rFonts w:ascii="Calibri" w:eastAsia="Calibri" w:hAnsi="Calibri" w:cs="Calibri"/>
                <w:spacing w:val="-2"/>
              </w:rPr>
              <w:t xml:space="preserve"> </w:t>
            </w:r>
            <w:r>
              <w:rPr>
                <w:rFonts w:ascii="Calibri" w:eastAsia="Calibri" w:hAnsi="Calibri" w:cs="Calibri"/>
              </w:rPr>
              <w:t>Ma</w:t>
            </w:r>
            <w:r>
              <w:rPr>
                <w:rFonts w:ascii="Calibri" w:eastAsia="Calibri" w:hAnsi="Calibri" w:cs="Calibri"/>
                <w:spacing w:val="-1"/>
              </w:rPr>
              <w:t>n</w:t>
            </w:r>
            <w:r>
              <w:rPr>
                <w:rFonts w:ascii="Calibri" w:eastAsia="Calibri" w:hAnsi="Calibri" w:cs="Calibri"/>
              </w:rPr>
              <w:t>a</w:t>
            </w:r>
            <w:r>
              <w:rPr>
                <w:rFonts w:ascii="Calibri" w:eastAsia="Calibri" w:hAnsi="Calibri" w:cs="Calibri"/>
                <w:spacing w:val="-4"/>
              </w:rPr>
              <w:t>g</w:t>
            </w:r>
            <w:r>
              <w:rPr>
                <w:rFonts w:ascii="Calibri" w:eastAsia="Calibri" w:hAnsi="Calibri" w:cs="Calibri"/>
              </w:rPr>
              <w:t>er.</w:t>
            </w:r>
          </w:p>
        </w:tc>
      </w:tr>
    </w:tbl>
    <w:p w14:paraId="043321F3" w14:textId="77777777" w:rsidR="007C62E7" w:rsidRDefault="007C62E7" w:rsidP="007C62E7">
      <w:pPr>
        <w:spacing w:before="16" w:line="200" w:lineRule="exact"/>
        <w:rPr>
          <w:sz w:val="20"/>
          <w:szCs w:val="20"/>
        </w:rPr>
      </w:pPr>
    </w:p>
    <w:p w14:paraId="38AA1CDA" w14:textId="77777777" w:rsidR="007C62E7" w:rsidRDefault="007C62E7" w:rsidP="007C62E7">
      <w:pPr>
        <w:pStyle w:val="Heading5"/>
        <w:spacing w:before="51"/>
        <w:ind w:left="113" w:firstLine="0"/>
        <w:rPr>
          <w:b w:val="0"/>
          <w:bCs w:val="0"/>
        </w:rPr>
      </w:pPr>
      <w:r>
        <w:rPr>
          <w:spacing w:val="-1"/>
          <w:u w:val="single" w:color="000000"/>
        </w:rPr>
        <w:t>Mee</w:t>
      </w:r>
      <w:r>
        <w:rPr>
          <w:u w:val="single" w:color="000000"/>
        </w:rPr>
        <w:t>t</w:t>
      </w:r>
      <w:r>
        <w:rPr>
          <w:spacing w:val="1"/>
          <w:u w:val="single" w:color="000000"/>
        </w:rPr>
        <w:t>i</w:t>
      </w:r>
      <w:r>
        <w:rPr>
          <w:u w:val="single" w:color="000000"/>
        </w:rPr>
        <w:t>n</w:t>
      </w:r>
      <w:r>
        <w:rPr>
          <w:spacing w:val="-1"/>
          <w:u w:val="single" w:color="000000"/>
        </w:rPr>
        <w:t>g</w:t>
      </w:r>
      <w:r>
        <w:rPr>
          <w:u w:val="single" w:color="000000"/>
        </w:rPr>
        <w:t>s</w:t>
      </w:r>
    </w:p>
    <w:p w14:paraId="7121AC29" w14:textId="77777777" w:rsidR="007C62E7" w:rsidRDefault="007C62E7" w:rsidP="007C62E7">
      <w:pPr>
        <w:spacing w:before="11" w:line="200" w:lineRule="exact"/>
        <w:rPr>
          <w:sz w:val="20"/>
          <w:szCs w:val="20"/>
        </w:rPr>
      </w:pPr>
    </w:p>
    <w:p w14:paraId="33D6A059" w14:textId="77777777" w:rsidR="007C62E7" w:rsidRDefault="007C62E7" w:rsidP="007C62E7">
      <w:pPr>
        <w:pStyle w:val="BodyText"/>
        <w:spacing w:before="56"/>
        <w:ind w:left="113" w:right="894"/>
      </w:pPr>
      <w:r>
        <w:t>A</w:t>
      </w:r>
      <w:r>
        <w:rPr>
          <w:spacing w:val="-1"/>
        </w:rPr>
        <w:t>l</w:t>
      </w:r>
      <w:r>
        <w:t xml:space="preserve">l </w:t>
      </w:r>
      <w:r>
        <w:rPr>
          <w:spacing w:val="1"/>
        </w:rPr>
        <w:t>m</w:t>
      </w:r>
      <w:r>
        <w:rPr>
          <w:spacing w:val="-2"/>
        </w:rPr>
        <w:t>e</w:t>
      </w:r>
      <w:r>
        <w:t>eti</w:t>
      </w:r>
      <w:r>
        <w:rPr>
          <w:spacing w:val="-2"/>
        </w:rPr>
        <w:t>n</w:t>
      </w:r>
      <w:r>
        <w:rPr>
          <w:spacing w:val="-1"/>
        </w:rPr>
        <w:t>g</w:t>
      </w:r>
      <w:r>
        <w:t>s</w:t>
      </w:r>
      <w:r>
        <w:rPr>
          <w:spacing w:val="-2"/>
        </w:rPr>
        <w:t xml:space="preserve"> </w:t>
      </w:r>
      <w:r>
        <w:t xml:space="preserve">will </w:t>
      </w:r>
      <w:r>
        <w:rPr>
          <w:spacing w:val="-1"/>
        </w:rPr>
        <w:t>b</w:t>
      </w:r>
      <w:r>
        <w:t>e</w:t>
      </w:r>
      <w:r>
        <w:rPr>
          <w:spacing w:val="1"/>
        </w:rPr>
        <w:t xml:space="preserve"> </w:t>
      </w:r>
      <w:r>
        <w:t>ch</w:t>
      </w:r>
      <w:r>
        <w:rPr>
          <w:spacing w:val="-1"/>
        </w:rPr>
        <w:t>a</w:t>
      </w:r>
      <w:r>
        <w:t>i</w:t>
      </w:r>
      <w:r>
        <w:rPr>
          <w:spacing w:val="-3"/>
        </w:rPr>
        <w:t>r</w:t>
      </w:r>
      <w:r>
        <w:t>ed</w:t>
      </w:r>
      <w:r>
        <w:rPr>
          <w:spacing w:val="-3"/>
        </w:rPr>
        <w:t xml:space="preserve"> </w:t>
      </w:r>
      <w:r>
        <w:t>and</w:t>
      </w:r>
      <w:r>
        <w:rPr>
          <w:spacing w:val="-2"/>
        </w:rPr>
        <w:t xml:space="preserve"> </w:t>
      </w:r>
      <w:proofErr w:type="spellStart"/>
      <w:r>
        <w:t>c</w:t>
      </w:r>
      <w:r>
        <w:rPr>
          <w:spacing w:val="2"/>
        </w:rPr>
        <w:t>o</w:t>
      </w:r>
      <w:r>
        <w:rPr>
          <w:spacing w:val="-3"/>
        </w:rPr>
        <w:t>-</w:t>
      </w:r>
      <w:r>
        <w:rPr>
          <w:spacing w:val="1"/>
        </w:rPr>
        <w:t>o</w:t>
      </w:r>
      <w:r>
        <w:t>r</w:t>
      </w:r>
      <w:r>
        <w:rPr>
          <w:spacing w:val="-1"/>
        </w:rPr>
        <w:t>d</w:t>
      </w:r>
      <w:r>
        <w:t>i</w:t>
      </w:r>
      <w:r>
        <w:rPr>
          <w:spacing w:val="-2"/>
        </w:rPr>
        <w:t>n</w:t>
      </w:r>
      <w:r>
        <w:t>ated</w:t>
      </w:r>
      <w:proofErr w:type="spellEnd"/>
      <w:r>
        <w:rPr>
          <w:spacing w:val="-1"/>
        </w:rPr>
        <w:t xml:space="preserve"> </w:t>
      </w:r>
      <w:r>
        <w:rPr>
          <w:spacing w:val="-3"/>
        </w:rPr>
        <w:t>b</w:t>
      </w:r>
      <w:r>
        <w:t>y t</w:t>
      </w:r>
      <w:r>
        <w:rPr>
          <w:spacing w:val="-1"/>
        </w:rPr>
        <w:t>h</w:t>
      </w:r>
      <w:r>
        <w:t>e</w:t>
      </w:r>
      <w:r>
        <w:rPr>
          <w:spacing w:val="-1"/>
        </w:rPr>
        <w:t xml:space="preserve"> </w:t>
      </w:r>
      <w:r>
        <w:rPr>
          <w:rFonts w:cs="Calibri"/>
          <w:i/>
        </w:rPr>
        <w:t>S</w:t>
      </w:r>
      <w:r>
        <w:rPr>
          <w:rFonts w:cs="Calibri"/>
          <w:i/>
          <w:spacing w:val="-3"/>
        </w:rPr>
        <w:t>i</w:t>
      </w:r>
      <w:r>
        <w:rPr>
          <w:rFonts w:cs="Calibri"/>
          <w:i/>
        </w:rPr>
        <w:t>te S</w:t>
      </w:r>
      <w:r>
        <w:rPr>
          <w:rFonts w:cs="Calibri"/>
          <w:i/>
          <w:spacing w:val="-1"/>
        </w:rPr>
        <w:t>up</w:t>
      </w:r>
      <w:r>
        <w:rPr>
          <w:rFonts w:cs="Calibri"/>
          <w:i/>
          <w:spacing w:val="-3"/>
        </w:rPr>
        <w:t>e</w:t>
      </w:r>
      <w:r>
        <w:rPr>
          <w:rFonts w:cs="Calibri"/>
          <w:i/>
        </w:rPr>
        <w:t>rvis</w:t>
      </w:r>
      <w:r>
        <w:rPr>
          <w:rFonts w:cs="Calibri"/>
          <w:i/>
          <w:spacing w:val="-3"/>
        </w:rPr>
        <w:t>o</w:t>
      </w:r>
      <w:r>
        <w:rPr>
          <w:rFonts w:cs="Calibri"/>
          <w:i/>
        </w:rPr>
        <w:t>r</w:t>
      </w:r>
      <w:r>
        <w:rPr>
          <w:rFonts w:cs="Calibri"/>
          <w:i/>
          <w:spacing w:val="2"/>
        </w:rPr>
        <w:t xml:space="preserve"> </w:t>
      </w:r>
      <w:r>
        <w:rPr>
          <w:rFonts w:cs="Calibri"/>
          <w:b/>
          <w:bCs/>
          <w:spacing w:val="-1"/>
        </w:rPr>
        <w:t>on</w:t>
      </w:r>
      <w:r>
        <w:rPr>
          <w:rFonts w:cs="Calibri"/>
          <w:b/>
          <w:bCs/>
          <w:spacing w:val="-2"/>
        </w:rPr>
        <w:t>l</w:t>
      </w:r>
      <w:r>
        <w:rPr>
          <w:rFonts w:cs="Calibri"/>
          <w:b/>
          <w:bCs/>
        </w:rPr>
        <w:t>y,</w:t>
      </w:r>
      <w:r>
        <w:rPr>
          <w:rFonts w:cs="Calibri"/>
          <w:b/>
          <w:bCs/>
          <w:spacing w:val="-1"/>
        </w:rPr>
        <w:t xml:space="preserve"> </w:t>
      </w:r>
      <w:r>
        <w:t>Re</w:t>
      </w:r>
      <w:r>
        <w:rPr>
          <w:spacing w:val="-2"/>
        </w:rPr>
        <w:t>c</w:t>
      </w:r>
      <w:r>
        <w:rPr>
          <w:spacing w:val="1"/>
        </w:rPr>
        <w:t>o</w:t>
      </w:r>
      <w:r>
        <w:t>r</w:t>
      </w:r>
      <w:r>
        <w:rPr>
          <w:spacing w:val="-1"/>
        </w:rPr>
        <w:t>d</w:t>
      </w:r>
      <w:r>
        <w:t>s</w:t>
      </w:r>
      <w:r>
        <w:rPr>
          <w:spacing w:val="-3"/>
        </w:rPr>
        <w:t xml:space="preserve"> </w:t>
      </w:r>
      <w:proofErr w:type="gramStart"/>
      <w:r>
        <w:t>i.e.</w:t>
      </w:r>
      <w:proofErr w:type="gramEnd"/>
      <w:r>
        <w:t xml:space="preserve"> </w:t>
      </w:r>
      <w:r>
        <w:rPr>
          <w:spacing w:val="1"/>
        </w:rPr>
        <w:t>m</w:t>
      </w:r>
      <w:r>
        <w:t>i</w:t>
      </w:r>
      <w:r>
        <w:rPr>
          <w:spacing w:val="-2"/>
        </w:rPr>
        <w:t>n</w:t>
      </w:r>
      <w:r>
        <w:rPr>
          <w:spacing w:val="-1"/>
        </w:rPr>
        <w:t>u</w:t>
      </w:r>
      <w:r>
        <w:rPr>
          <w:spacing w:val="-2"/>
        </w:rPr>
        <w:t>t</w:t>
      </w:r>
      <w:r>
        <w:t>es</w:t>
      </w:r>
      <w:r>
        <w:rPr>
          <w:spacing w:val="1"/>
        </w:rPr>
        <w:t xml:space="preserve"> </w:t>
      </w:r>
      <w:r>
        <w:t>a</w:t>
      </w:r>
      <w:r>
        <w:rPr>
          <w:spacing w:val="-1"/>
        </w:rPr>
        <w:t>n</w:t>
      </w:r>
      <w:r>
        <w:t>d</w:t>
      </w:r>
      <w:r>
        <w:rPr>
          <w:spacing w:val="-1"/>
        </w:rPr>
        <w:t xml:space="preserve"> </w:t>
      </w:r>
      <w:r>
        <w:t>sig</w:t>
      </w:r>
      <w:r>
        <w:rPr>
          <w:spacing w:val="-2"/>
        </w:rPr>
        <w:t>n</w:t>
      </w:r>
      <w:r>
        <w:t>ed atten</w:t>
      </w:r>
      <w:r>
        <w:rPr>
          <w:spacing w:val="-2"/>
        </w:rPr>
        <w:t>d</w:t>
      </w:r>
      <w:r>
        <w:t>a</w:t>
      </w:r>
      <w:r>
        <w:rPr>
          <w:spacing w:val="-1"/>
        </w:rPr>
        <w:t>n</w:t>
      </w:r>
      <w:r>
        <w:t>ce</w:t>
      </w:r>
      <w:r>
        <w:rPr>
          <w:spacing w:val="-2"/>
        </w:rPr>
        <w:t xml:space="preserve"> </w:t>
      </w:r>
      <w:r>
        <w:t>re</w:t>
      </w:r>
      <w:r>
        <w:rPr>
          <w:spacing w:val="-1"/>
        </w:rPr>
        <w:t>g</w:t>
      </w:r>
      <w:r>
        <w:t>is</w:t>
      </w:r>
      <w:r>
        <w:rPr>
          <w:spacing w:val="-3"/>
        </w:rPr>
        <w:t>t</w:t>
      </w:r>
      <w:r>
        <w:t>ers</w:t>
      </w:r>
      <w:r>
        <w:rPr>
          <w:spacing w:val="-2"/>
        </w:rPr>
        <w:t xml:space="preserve"> </w:t>
      </w:r>
      <w:r>
        <w:rPr>
          <w:spacing w:val="1"/>
        </w:rPr>
        <w:t>o</w:t>
      </w:r>
      <w:r>
        <w:t>f t</w:t>
      </w:r>
      <w:r>
        <w:rPr>
          <w:spacing w:val="-4"/>
        </w:rPr>
        <w:t>h</w:t>
      </w:r>
      <w:r>
        <w:rPr>
          <w:spacing w:val="-2"/>
        </w:rPr>
        <w:t>e</w:t>
      </w:r>
      <w:r>
        <w:t>se</w:t>
      </w:r>
      <w:r>
        <w:rPr>
          <w:spacing w:val="-2"/>
        </w:rPr>
        <w:t xml:space="preserve"> </w:t>
      </w:r>
      <w:r>
        <w:t>me</w:t>
      </w:r>
      <w:r>
        <w:rPr>
          <w:spacing w:val="-2"/>
        </w:rPr>
        <w:t>e</w:t>
      </w:r>
      <w:r>
        <w:t>ti</w:t>
      </w:r>
      <w:r>
        <w:rPr>
          <w:spacing w:val="-1"/>
        </w:rPr>
        <w:t>ng</w:t>
      </w:r>
      <w:r>
        <w:t>s shall</w:t>
      </w:r>
      <w:r>
        <w:rPr>
          <w:spacing w:val="-1"/>
        </w:rPr>
        <w:t xml:space="preserve"> </w:t>
      </w:r>
      <w:r>
        <w:t>be</w:t>
      </w:r>
      <w:r>
        <w:rPr>
          <w:spacing w:val="-2"/>
        </w:rPr>
        <w:t xml:space="preserve"> </w:t>
      </w:r>
      <w:r>
        <w:t>su</w:t>
      </w:r>
      <w:r>
        <w:rPr>
          <w:spacing w:val="-2"/>
        </w:rPr>
        <w:t>b</w:t>
      </w:r>
      <w:r>
        <w:t>m</w:t>
      </w:r>
      <w:r>
        <w:rPr>
          <w:spacing w:val="-3"/>
        </w:rPr>
        <w:t>i</w:t>
      </w:r>
      <w:r>
        <w:t xml:space="preserve">tted </w:t>
      </w:r>
      <w:r>
        <w:rPr>
          <w:spacing w:val="-2"/>
        </w:rPr>
        <w:t>t</w:t>
      </w:r>
      <w:r>
        <w:t>o</w:t>
      </w:r>
      <w:r>
        <w:rPr>
          <w:spacing w:val="-1"/>
        </w:rPr>
        <w:t xml:space="preserve"> </w:t>
      </w:r>
      <w:r>
        <w:t>the</w:t>
      </w:r>
      <w:r>
        <w:rPr>
          <w:spacing w:val="1"/>
        </w:rPr>
        <w:t xml:space="preserve"> </w:t>
      </w:r>
      <w:r>
        <w:rPr>
          <w:rFonts w:cs="Calibri"/>
          <w:i/>
        </w:rPr>
        <w:t>Se</w:t>
      </w:r>
      <w:r>
        <w:rPr>
          <w:rFonts w:cs="Calibri"/>
          <w:i/>
          <w:spacing w:val="-2"/>
        </w:rPr>
        <w:t>r</w:t>
      </w:r>
      <w:r>
        <w:rPr>
          <w:rFonts w:cs="Calibri"/>
          <w:i/>
        </w:rPr>
        <w:t>vi</w:t>
      </w:r>
      <w:r>
        <w:rPr>
          <w:rFonts w:cs="Calibri"/>
          <w:i/>
          <w:spacing w:val="-1"/>
        </w:rPr>
        <w:t>c</w:t>
      </w:r>
      <w:r>
        <w:rPr>
          <w:rFonts w:cs="Calibri"/>
          <w:i/>
        </w:rPr>
        <w:t>e</w:t>
      </w:r>
      <w:r>
        <w:rPr>
          <w:rFonts w:cs="Calibri"/>
          <w:i/>
          <w:spacing w:val="-2"/>
        </w:rPr>
        <w:t xml:space="preserve"> </w:t>
      </w:r>
      <w:r>
        <w:rPr>
          <w:rFonts w:cs="Calibri"/>
          <w:i/>
        </w:rPr>
        <w:t>M</w:t>
      </w:r>
      <w:r>
        <w:rPr>
          <w:rFonts w:cs="Calibri"/>
          <w:i/>
          <w:spacing w:val="-1"/>
        </w:rPr>
        <w:t>anag</w:t>
      </w:r>
      <w:r>
        <w:rPr>
          <w:rFonts w:cs="Calibri"/>
          <w:i/>
        </w:rPr>
        <w:t>er</w:t>
      </w:r>
      <w:r>
        <w:rPr>
          <w:rFonts w:cs="Calibri"/>
          <w:i/>
          <w:spacing w:val="2"/>
        </w:rPr>
        <w:t xml:space="preserve"> </w:t>
      </w:r>
      <w:r>
        <w:rPr>
          <w:spacing w:val="-1"/>
        </w:rPr>
        <w:t>b</w:t>
      </w:r>
      <w:r>
        <w:t>y</w:t>
      </w:r>
      <w:r>
        <w:rPr>
          <w:spacing w:val="-2"/>
        </w:rPr>
        <w:t xml:space="preserve"> </w:t>
      </w:r>
      <w:r>
        <w:t>the p</w:t>
      </w:r>
      <w:r>
        <w:rPr>
          <w:spacing w:val="-2"/>
        </w:rPr>
        <w:t>e</w:t>
      </w:r>
      <w:r>
        <w:t>rson</w:t>
      </w:r>
      <w:r>
        <w:rPr>
          <w:spacing w:val="-3"/>
        </w:rPr>
        <w:t xml:space="preserve"> </w:t>
      </w:r>
      <w:r>
        <w:t>c</w:t>
      </w:r>
      <w:r>
        <w:rPr>
          <w:spacing w:val="1"/>
        </w:rPr>
        <w:t>o</w:t>
      </w:r>
      <w:r>
        <w:rPr>
          <w:spacing w:val="-4"/>
        </w:rPr>
        <w:t>n</w:t>
      </w:r>
      <w:r>
        <w:t>v</w:t>
      </w:r>
      <w:r>
        <w:rPr>
          <w:spacing w:val="-2"/>
        </w:rPr>
        <w:t>e</w:t>
      </w:r>
      <w:r>
        <w:t>yi</w:t>
      </w:r>
      <w:r>
        <w:rPr>
          <w:spacing w:val="-2"/>
        </w:rPr>
        <w:t>n</w:t>
      </w:r>
      <w:r>
        <w:t>g the</w:t>
      </w:r>
      <w:r>
        <w:rPr>
          <w:spacing w:val="-2"/>
        </w:rPr>
        <w:t xml:space="preserve"> </w:t>
      </w:r>
      <w:r>
        <w:t>me</w:t>
      </w:r>
      <w:r>
        <w:rPr>
          <w:spacing w:val="-2"/>
        </w:rPr>
        <w:t>e</w:t>
      </w:r>
      <w:r>
        <w:t>ti</w:t>
      </w:r>
      <w:r>
        <w:rPr>
          <w:spacing w:val="-1"/>
        </w:rPr>
        <w:t>n</w:t>
      </w:r>
      <w:r>
        <w:t>g</w:t>
      </w:r>
      <w:r>
        <w:rPr>
          <w:spacing w:val="-1"/>
        </w:rPr>
        <w:t xml:space="preserve"> </w:t>
      </w:r>
      <w:r>
        <w:t>wit</w:t>
      </w:r>
      <w:r>
        <w:rPr>
          <w:spacing w:val="-1"/>
        </w:rPr>
        <w:t>h</w:t>
      </w:r>
      <w:r>
        <w:t>in</w:t>
      </w:r>
      <w:r>
        <w:rPr>
          <w:spacing w:val="-1"/>
        </w:rPr>
        <w:t xml:space="preserve"> </w:t>
      </w:r>
      <w:r>
        <w:t>f</w:t>
      </w:r>
      <w:r>
        <w:rPr>
          <w:spacing w:val="-3"/>
        </w:rPr>
        <w:t>i</w:t>
      </w:r>
      <w:r>
        <w:t>ve</w:t>
      </w:r>
      <w:r>
        <w:rPr>
          <w:spacing w:val="-2"/>
        </w:rPr>
        <w:t xml:space="preserve"> </w:t>
      </w:r>
      <w:r>
        <w:t>(</w:t>
      </w:r>
      <w:r>
        <w:rPr>
          <w:spacing w:val="-2"/>
        </w:rPr>
        <w:t>05</w:t>
      </w:r>
      <w:r>
        <w:t xml:space="preserve">) </w:t>
      </w:r>
      <w:r>
        <w:rPr>
          <w:spacing w:val="-2"/>
        </w:rPr>
        <w:t>w</w:t>
      </w:r>
      <w:r>
        <w:rPr>
          <w:spacing w:val="1"/>
        </w:rPr>
        <w:t>o</w:t>
      </w:r>
      <w:r>
        <w:t>rki</w:t>
      </w:r>
      <w:r>
        <w:rPr>
          <w:spacing w:val="-1"/>
        </w:rPr>
        <w:t>n</w:t>
      </w:r>
      <w:r>
        <w:t>g</w:t>
      </w:r>
      <w:r>
        <w:rPr>
          <w:spacing w:val="-1"/>
        </w:rPr>
        <w:t xml:space="preserve"> </w:t>
      </w:r>
      <w:r>
        <w:t>days</w:t>
      </w:r>
      <w:r>
        <w:rPr>
          <w:spacing w:val="-2"/>
        </w:rPr>
        <w:t xml:space="preserve"> </w:t>
      </w:r>
      <w:r>
        <w:t>af</w:t>
      </w:r>
      <w:r>
        <w:rPr>
          <w:spacing w:val="-2"/>
        </w:rPr>
        <w:t>t</w:t>
      </w:r>
      <w:r>
        <w:t>er the</w:t>
      </w:r>
      <w:r>
        <w:rPr>
          <w:spacing w:val="-2"/>
        </w:rPr>
        <w:t xml:space="preserve"> </w:t>
      </w:r>
      <w:r>
        <w:rPr>
          <w:spacing w:val="-1"/>
        </w:rPr>
        <w:t>m</w:t>
      </w:r>
      <w:r>
        <w:t>eeti</w:t>
      </w:r>
      <w:r>
        <w:rPr>
          <w:spacing w:val="-1"/>
        </w:rPr>
        <w:t>ng</w:t>
      </w:r>
      <w:r>
        <w:t>.</w:t>
      </w:r>
    </w:p>
    <w:p w14:paraId="4BD24F1F" w14:textId="77777777" w:rsidR="007C62E7" w:rsidRDefault="007C62E7" w:rsidP="007C62E7">
      <w:pPr>
        <w:pStyle w:val="BodyText"/>
        <w:spacing w:line="239" w:lineRule="auto"/>
        <w:ind w:left="113" w:right="871"/>
      </w:pPr>
      <w:r>
        <w:t>Me</w:t>
      </w:r>
      <w:r>
        <w:rPr>
          <w:spacing w:val="-2"/>
        </w:rPr>
        <w:t>e</w:t>
      </w:r>
      <w:r>
        <w:t>ti</w:t>
      </w:r>
      <w:r>
        <w:rPr>
          <w:spacing w:val="-2"/>
        </w:rPr>
        <w:t>n</w:t>
      </w:r>
      <w:r>
        <w:rPr>
          <w:spacing w:val="-1"/>
        </w:rPr>
        <w:t>g</w:t>
      </w:r>
      <w:r>
        <w:t xml:space="preserve">s </w:t>
      </w:r>
      <w:r>
        <w:rPr>
          <w:spacing w:val="1"/>
        </w:rPr>
        <w:t>o</w:t>
      </w:r>
      <w:r>
        <w:t>f</w:t>
      </w:r>
      <w:r>
        <w:rPr>
          <w:spacing w:val="-3"/>
        </w:rPr>
        <w:t xml:space="preserve"> </w:t>
      </w:r>
      <w:r>
        <w:t>a sp</w:t>
      </w:r>
      <w:r>
        <w:rPr>
          <w:spacing w:val="-3"/>
        </w:rPr>
        <w:t>e</w:t>
      </w:r>
      <w:r>
        <w:t>cia</w:t>
      </w:r>
      <w:r>
        <w:rPr>
          <w:spacing w:val="-1"/>
        </w:rPr>
        <w:t>l</w:t>
      </w:r>
      <w:r>
        <w:t>ist n</w:t>
      </w:r>
      <w:r>
        <w:rPr>
          <w:spacing w:val="-3"/>
        </w:rPr>
        <w:t>a</w:t>
      </w:r>
      <w:r>
        <w:rPr>
          <w:spacing w:val="-2"/>
        </w:rPr>
        <w:t>t</w:t>
      </w:r>
      <w:r>
        <w:rPr>
          <w:spacing w:val="-1"/>
        </w:rPr>
        <w:t>u</w:t>
      </w:r>
      <w:r>
        <w:t>re m</w:t>
      </w:r>
      <w:r>
        <w:rPr>
          <w:spacing w:val="-3"/>
        </w:rPr>
        <w:t>a</w:t>
      </w:r>
      <w:r>
        <w:t>y be</w:t>
      </w:r>
      <w:r>
        <w:rPr>
          <w:spacing w:val="-2"/>
        </w:rPr>
        <w:t xml:space="preserve"> c</w:t>
      </w:r>
      <w:r>
        <w:rPr>
          <w:spacing w:val="1"/>
        </w:rPr>
        <w:t>o</w:t>
      </w:r>
      <w:r>
        <w:rPr>
          <w:spacing w:val="-1"/>
        </w:rPr>
        <w:t>n</w:t>
      </w:r>
      <w:r>
        <w:t>ve</w:t>
      </w:r>
      <w:r>
        <w:rPr>
          <w:spacing w:val="-3"/>
        </w:rPr>
        <w:t>n</w:t>
      </w:r>
      <w:r>
        <w:t>ed as s</w:t>
      </w:r>
      <w:r>
        <w:rPr>
          <w:spacing w:val="-4"/>
        </w:rPr>
        <w:t>p</w:t>
      </w:r>
      <w:r>
        <w:t>ecified e</w:t>
      </w:r>
      <w:r>
        <w:rPr>
          <w:spacing w:val="-3"/>
        </w:rPr>
        <w:t>l</w:t>
      </w:r>
      <w:r>
        <w:t>se</w:t>
      </w:r>
      <w:r>
        <w:rPr>
          <w:spacing w:val="1"/>
        </w:rPr>
        <w:t>w</w:t>
      </w:r>
      <w:r>
        <w:rPr>
          <w:spacing w:val="-4"/>
        </w:rPr>
        <w:t>h</w:t>
      </w:r>
      <w:r>
        <w:t>ere</w:t>
      </w:r>
      <w:r>
        <w:rPr>
          <w:spacing w:val="1"/>
        </w:rPr>
        <w:t xml:space="preserve"> </w:t>
      </w:r>
      <w:r>
        <w:t>in</w:t>
      </w:r>
      <w:r>
        <w:rPr>
          <w:spacing w:val="-3"/>
        </w:rPr>
        <w:t xml:space="preserve"> </w:t>
      </w:r>
      <w:r>
        <w:t>th</w:t>
      </w:r>
      <w:r>
        <w:rPr>
          <w:spacing w:val="-1"/>
        </w:rPr>
        <w:t>i</w:t>
      </w:r>
      <w:r>
        <w:t>s</w:t>
      </w:r>
      <w:r>
        <w:rPr>
          <w:spacing w:val="4"/>
        </w:rPr>
        <w:t xml:space="preserve"> </w:t>
      </w:r>
      <w:r>
        <w:rPr>
          <w:rFonts w:cs="Calibri"/>
          <w:i/>
          <w:spacing w:val="-2"/>
        </w:rPr>
        <w:t>S</w:t>
      </w:r>
      <w:r>
        <w:rPr>
          <w:rFonts w:cs="Calibri"/>
          <w:i/>
          <w:spacing w:val="-3"/>
        </w:rPr>
        <w:t>e</w:t>
      </w:r>
      <w:r>
        <w:rPr>
          <w:rFonts w:cs="Calibri"/>
          <w:i/>
        </w:rPr>
        <w:t>rvi</w:t>
      </w:r>
      <w:r>
        <w:rPr>
          <w:rFonts w:cs="Calibri"/>
          <w:i/>
          <w:spacing w:val="-1"/>
        </w:rPr>
        <w:t>c</w:t>
      </w:r>
      <w:r>
        <w:rPr>
          <w:rFonts w:cs="Calibri"/>
          <w:i/>
        </w:rPr>
        <w:t>e In</w:t>
      </w:r>
      <w:r>
        <w:rPr>
          <w:rFonts w:cs="Calibri"/>
          <w:i/>
          <w:spacing w:val="-1"/>
        </w:rPr>
        <w:t>f</w:t>
      </w:r>
      <w:r>
        <w:rPr>
          <w:rFonts w:cs="Calibri"/>
          <w:i/>
        </w:rPr>
        <w:t>o</w:t>
      </w:r>
      <w:r>
        <w:rPr>
          <w:rFonts w:cs="Calibri"/>
          <w:i/>
          <w:spacing w:val="-2"/>
        </w:rPr>
        <w:t>r</w:t>
      </w:r>
      <w:r>
        <w:rPr>
          <w:rFonts w:cs="Calibri"/>
          <w:i/>
        </w:rPr>
        <w:t>mation</w:t>
      </w:r>
      <w:r>
        <w:rPr>
          <w:rFonts w:cs="Calibri"/>
          <w:i/>
          <w:spacing w:val="-3"/>
        </w:rPr>
        <w:t xml:space="preserve"> </w:t>
      </w:r>
      <w:r>
        <w:rPr>
          <w:spacing w:val="1"/>
        </w:rPr>
        <w:t>o</w:t>
      </w:r>
      <w:r>
        <w:t xml:space="preserve">r if </w:t>
      </w:r>
      <w:r>
        <w:rPr>
          <w:spacing w:val="-3"/>
        </w:rPr>
        <w:t>n</w:t>
      </w:r>
      <w:r>
        <w:rPr>
          <w:spacing w:val="1"/>
        </w:rPr>
        <w:t>o</w:t>
      </w:r>
      <w:r>
        <w:t>t so</w:t>
      </w:r>
      <w:r>
        <w:rPr>
          <w:spacing w:val="1"/>
        </w:rPr>
        <w:t xml:space="preserve"> </w:t>
      </w:r>
      <w:r>
        <w:t>sp</w:t>
      </w:r>
      <w:r>
        <w:rPr>
          <w:spacing w:val="-3"/>
        </w:rPr>
        <w:t>e</w:t>
      </w:r>
      <w:r>
        <w:t>cif</w:t>
      </w:r>
      <w:r>
        <w:rPr>
          <w:spacing w:val="-1"/>
        </w:rPr>
        <w:t>i</w:t>
      </w:r>
      <w:r>
        <w:t>ed by</w:t>
      </w:r>
      <w:r>
        <w:rPr>
          <w:spacing w:val="-3"/>
        </w:rPr>
        <w:t xml:space="preserve"> </w:t>
      </w:r>
      <w:r>
        <w:t>per</w:t>
      </w:r>
      <w:r>
        <w:rPr>
          <w:spacing w:val="-3"/>
        </w:rPr>
        <w:t>s</w:t>
      </w:r>
      <w:r>
        <w:rPr>
          <w:spacing w:val="1"/>
        </w:rPr>
        <w:t>o</w:t>
      </w:r>
      <w:r>
        <w:rPr>
          <w:spacing w:val="-1"/>
        </w:rPr>
        <w:t>n</w:t>
      </w:r>
      <w:r>
        <w:t>s and</w:t>
      </w:r>
      <w:r>
        <w:rPr>
          <w:spacing w:val="-4"/>
        </w:rPr>
        <w:t xml:space="preserve"> </w:t>
      </w:r>
      <w:r>
        <w:t>at t</w:t>
      </w:r>
      <w:r>
        <w:rPr>
          <w:spacing w:val="-3"/>
        </w:rPr>
        <w:t>i</w:t>
      </w:r>
      <w:r>
        <w:t>mes</w:t>
      </w:r>
      <w:r>
        <w:rPr>
          <w:spacing w:val="-2"/>
        </w:rPr>
        <w:t xml:space="preserve"> </w:t>
      </w:r>
      <w:r>
        <w:t>and</w:t>
      </w:r>
      <w:r>
        <w:rPr>
          <w:spacing w:val="-2"/>
        </w:rPr>
        <w:t xml:space="preserve"> </w:t>
      </w:r>
      <w:r>
        <w:t>l</w:t>
      </w:r>
      <w:r>
        <w:rPr>
          <w:spacing w:val="-2"/>
        </w:rPr>
        <w:t>o</w:t>
      </w:r>
      <w:r>
        <w:t>cat</w:t>
      </w:r>
      <w:r>
        <w:rPr>
          <w:spacing w:val="-3"/>
        </w:rPr>
        <w:t>i</w:t>
      </w:r>
      <w:r>
        <w:rPr>
          <w:spacing w:val="1"/>
        </w:rPr>
        <w:t>o</w:t>
      </w:r>
      <w:r>
        <w:rPr>
          <w:spacing w:val="-1"/>
        </w:rPr>
        <w:t>n</w:t>
      </w:r>
      <w:r>
        <w:t xml:space="preserve">s </w:t>
      </w:r>
      <w:r>
        <w:rPr>
          <w:spacing w:val="-2"/>
        </w:rPr>
        <w:t>t</w:t>
      </w:r>
      <w:r>
        <w:t>o</w:t>
      </w:r>
      <w:r>
        <w:rPr>
          <w:spacing w:val="1"/>
        </w:rPr>
        <w:t xml:space="preserve"> </w:t>
      </w:r>
      <w:r>
        <w:rPr>
          <w:spacing w:val="-2"/>
        </w:rPr>
        <w:t>s</w:t>
      </w:r>
      <w:r>
        <w:rPr>
          <w:spacing w:val="-1"/>
        </w:rPr>
        <w:t>u</w:t>
      </w:r>
      <w:r>
        <w:t>it t</w:t>
      </w:r>
      <w:r>
        <w:rPr>
          <w:spacing w:val="-1"/>
        </w:rPr>
        <w:t>h</w:t>
      </w:r>
      <w:r>
        <w:t>e</w:t>
      </w:r>
      <w:r>
        <w:rPr>
          <w:spacing w:val="-2"/>
        </w:rPr>
        <w:t xml:space="preserve"> </w:t>
      </w:r>
      <w:r>
        <w:t>Part</w:t>
      </w:r>
      <w:r>
        <w:rPr>
          <w:spacing w:val="-3"/>
        </w:rPr>
        <w:t>i</w:t>
      </w:r>
      <w:r>
        <w:t>es,</w:t>
      </w:r>
      <w:r>
        <w:rPr>
          <w:spacing w:val="1"/>
        </w:rPr>
        <w:t xml:space="preserve"> </w:t>
      </w:r>
      <w:r>
        <w:t>t</w:t>
      </w:r>
      <w:r>
        <w:rPr>
          <w:spacing w:val="-3"/>
        </w:rPr>
        <w:t>h</w:t>
      </w:r>
      <w:r>
        <w:t xml:space="preserve">e </w:t>
      </w:r>
      <w:proofErr w:type="gramStart"/>
      <w:r>
        <w:rPr>
          <w:spacing w:val="-1"/>
        </w:rPr>
        <w:t>n</w:t>
      </w:r>
      <w:r>
        <w:t>atu</w:t>
      </w:r>
      <w:r>
        <w:rPr>
          <w:spacing w:val="-1"/>
        </w:rPr>
        <w:t>r</w:t>
      </w:r>
      <w:r>
        <w:t>e</w:t>
      </w:r>
      <w:proofErr w:type="gramEnd"/>
      <w:r>
        <w:rPr>
          <w:spacing w:val="-4"/>
        </w:rPr>
        <w:t xml:space="preserve"> </w:t>
      </w:r>
      <w:r>
        <w:t>a</w:t>
      </w:r>
      <w:r>
        <w:rPr>
          <w:spacing w:val="-1"/>
        </w:rPr>
        <w:t>n</w:t>
      </w:r>
      <w:r>
        <w:t>d</w:t>
      </w:r>
      <w:r>
        <w:rPr>
          <w:spacing w:val="-1"/>
        </w:rPr>
        <w:t xml:space="preserve"> </w:t>
      </w:r>
      <w:r>
        <w:t>t</w:t>
      </w:r>
      <w:r>
        <w:rPr>
          <w:spacing w:val="-1"/>
        </w:rPr>
        <w:t>h</w:t>
      </w:r>
      <w:r>
        <w:t xml:space="preserve">e </w:t>
      </w:r>
      <w:r>
        <w:rPr>
          <w:spacing w:val="-1"/>
        </w:rPr>
        <w:t>p</w:t>
      </w:r>
      <w:r>
        <w:t>ro</w:t>
      </w:r>
      <w:r>
        <w:rPr>
          <w:spacing w:val="-1"/>
        </w:rPr>
        <w:t>g</w:t>
      </w:r>
      <w:r>
        <w:rPr>
          <w:spacing w:val="-3"/>
        </w:rPr>
        <w:t>r</w:t>
      </w:r>
      <w:r>
        <w:t>ess</w:t>
      </w:r>
      <w:r>
        <w:rPr>
          <w:spacing w:val="-2"/>
        </w:rPr>
        <w:t xml:space="preserve"> </w:t>
      </w:r>
      <w:r>
        <w:rPr>
          <w:spacing w:val="1"/>
        </w:rPr>
        <w:t>o</w:t>
      </w:r>
      <w:r>
        <w:t>f t</w:t>
      </w:r>
      <w:r>
        <w:rPr>
          <w:spacing w:val="-4"/>
        </w:rPr>
        <w:t>h</w:t>
      </w:r>
      <w:r>
        <w:t>e ser</w:t>
      </w:r>
      <w:r>
        <w:rPr>
          <w:spacing w:val="1"/>
        </w:rPr>
        <w:t>v</w:t>
      </w:r>
      <w:r>
        <w:t>i</w:t>
      </w:r>
      <w:r>
        <w:rPr>
          <w:spacing w:val="-3"/>
        </w:rPr>
        <w:t>c</w:t>
      </w:r>
      <w:r>
        <w:t xml:space="preserve">e.  </w:t>
      </w:r>
      <w:r>
        <w:rPr>
          <w:spacing w:val="-2"/>
        </w:rPr>
        <w:t>R</w:t>
      </w:r>
      <w:r>
        <w:t>e</w:t>
      </w:r>
      <w:r>
        <w:rPr>
          <w:spacing w:val="-2"/>
        </w:rPr>
        <w:t>c</w:t>
      </w:r>
      <w:r>
        <w:rPr>
          <w:spacing w:val="1"/>
        </w:rPr>
        <w:t>o</w:t>
      </w:r>
      <w:r>
        <w:t>r</w:t>
      </w:r>
      <w:r>
        <w:rPr>
          <w:spacing w:val="-1"/>
        </w:rPr>
        <w:t>d</w:t>
      </w:r>
      <w:r>
        <w:t>s</w:t>
      </w:r>
      <w:r>
        <w:rPr>
          <w:spacing w:val="-2"/>
        </w:rPr>
        <w:t xml:space="preserve"> </w:t>
      </w:r>
      <w:r>
        <w:rPr>
          <w:spacing w:val="1"/>
        </w:rPr>
        <w:t>o</w:t>
      </w:r>
      <w:r>
        <w:t>f t</w:t>
      </w:r>
      <w:r>
        <w:rPr>
          <w:spacing w:val="-1"/>
        </w:rPr>
        <w:t>h</w:t>
      </w:r>
      <w:r>
        <w:rPr>
          <w:spacing w:val="-2"/>
        </w:rPr>
        <w:t>e</w:t>
      </w:r>
      <w:r>
        <w:t>se</w:t>
      </w:r>
      <w:r>
        <w:rPr>
          <w:spacing w:val="-2"/>
        </w:rPr>
        <w:t xml:space="preserve"> </w:t>
      </w:r>
      <w:r>
        <w:t>m</w:t>
      </w:r>
      <w:r>
        <w:rPr>
          <w:spacing w:val="-2"/>
        </w:rPr>
        <w:t>e</w:t>
      </w:r>
      <w:r>
        <w:t>eti</w:t>
      </w:r>
      <w:r>
        <w:rPr>
          <w:spacing w:val="-2"/>
        </w:rPr>
        <w:t>n</w:t>
      </w:r>
      <w:r>
        <w:rPr>
          <w:spacing w:val="-1"/>
        </w:rPr>
        <w:t>g</w:t>
      </w:r>
      <w:r>
        <w:t>s shall</w:t>
      </w:r>
      <w:r>
        <w:rPr>
          <w:spacing w:val="-1"/>
        </w:rPr>
        <w:t xml:space="preserve"> </w:t>
      </w:r>
      <w:r>
        <w:t>be</w:t>
      </w:r>
      <w:r>
        <w:rPr>
          <w:spacing w:val="-1"/>
        </w:rPr>
        <w:t xml:space="preserve"> </w:t>
      </w:r>
      <w:r>
        <w:t>su</w:t>
      </w:r>
      <w:r>
        <w:rPr>
          <w:spacing w:val="-2"/>
        </w:rPr>
        <w:t>b</w:t>
      </w:r>
      <w:r>
        <w:t>m</w:t>
      </w:r>
      <w:r>
        <w:rPr>
          <w:spacing w:val="-3"/>
        </w:rPr>
        <w:t>i</w:t>
      </w:r>
      <w:r>
        <w:t>tt</w:t>
      </w:r>
      <w:r>
        <w:rPr>
          <w:spacing w:val="-2"/>
        </w:rPr>
        <w:t>e</w:t>
      </w:r>
      <w:r>
        <w:t>d</w:t>
      </w:r>
      <w:r>
        <w:rPr>
          <w:spacing w:val="-1"/>
        </w:rPr>
        <w:t xml:space="preserve"> </w:t>
      </w:r>
      <w:r>
        <w:t>to</w:t>
      </w:r>
      <w:r>
        <w:rPr>
          <w:spacing w:val="-1"/>
        </w:rPr>
        <w:t xml:space="preserve"> </w:t>
      </w:r>
      <w:r>
        <w:t>the</w:t>
      </w:r>
      <w:r>
        <w:rPr>
          <w:spacing w:val="-1"/>
        </w:rPr>
        <w:t xml:space="preserve"> </w:t>
      </w:r>
      <w:r>
        <w:rPr>
          <w:rFonts w:cs="Calibri"/>
          <w:i/>
        </w:rPr>
        <w:t>Se</w:t>
      </w:r>
      <w:r>
        <w:rPr>
          <w:rFonts w:cs="Calibri"/>
          <w:i/>
          <w:spacing w:val="-2"/>
        </w:rPr>
        <w:t>r</w:t>
      </w:r>
      <w:r>
        <w:rPr>
          <w:rFonts w:cs="Calibri"/>
          <w:i/>
        </w:rPr>
        <w:t>vi</w:t>
      </w:r>
      <w:r>
        <w:rPr>
          <w:rFonts w:cs="Calibri"/>
          <w:i/>
          <w:spacing w:val="-1"/>
        </w:rPr>
        <w:t>c</w:t>
      </w:r>
      <w:r>
        <w:rPr>
          <w:rFonts w:cs="Calibri"/>
          <w:i/>
        </w:rPr>
        <w:t>e</w:t>
      </w:r>
      <w:r>
        <w:rPr>
          <w:rFonts w:cs="Calibri"/>
          <w:i/>
          <w:spacing w:val="-2"/>
        </w:rPr>
        <w:t xml:space="preserve"> </w:t>
      </w:r>
      <w:r>
        <w:rPr>
          <w:rFonts w:cs="Calibri"/>
          <w:i/>
        </w:rPr>
        <w:t>M</w:t>
      </w:r>
      <w:r>
        <w:rPr>
          <w:rFonts w:cs="Calibri"/>
          <w:i/>
          <w:spacing w:val="-1"/>
        </w:rPr>
        <w:t>anag</w:t>
      </w:r>
      <w:r>
        <w:rPr>
          <w:rFonts w:cs="Calibri"/>
          <w:i/>
        </w:rPr>
        <w:t>er</w:t>
      </w:r>
      <w:r>
        <w:rPr>
          <w:rFonts w:cs="Calibri"/>
          <w:i/>
          <w:spacing w:val="2"/>
        </w:rPr>
        <w:t xml:space="preserve"> </w:t>
      </w:r>
      <w:r>
        <w:rPr>
          <w:spacing w:val="-4"/>
        </w:rPr>
        <w:t>b</w:t>
      </w:r>
      <w:r>
        <w:t>y t</w:t>
      </w:r>
      <w:r>
        <w:rPr>
          <w:spacing w:val="-1"/>
        </w:rPr>
        <w:t>h</w:t>
      </w:r>
      <w:r>
        <w:t>e</w:t>
      </w:r>
      <w:r>
        <w:rPr>
          <w:spacing w:val="-2"/>
        </w:rPr>
        <w:t xml:space="preserve"> </w:t>
      </w:r>
      <w:r>
        <w:t>per</w:t>
      </w:r>
      <w:r>
        <w:rPr>
          <w:spacing w:val="-3"/>
        </w:rPr>
        <w:t>s</w:t>
      </w:r>
      <w:r>
        <w:rPr>
          <w:spacing w:val="1"/>
        </w:rPr>
        <w:t>o</w:t>
      </w:r>
      <w:r>
        <w:t>n</w:t>
      </w:r>
      <w:r>
        <w:rPr>
          <w:spacing w:val="-1"/>
        </w:rPr>
        <w:t xml:space="preserve"> </w:t>
      </w:r>
      <w:r>
        <w:rPr>
          <w:spacing w:val="-2"/>
        </w:rPr>
        <w:t>c</w:t>
      </w:r>
      <w:r>
        <w:rPr>
          <w:spacing w:val="1"/>
        </w:rPr>
        <w:t>o</w:t>
      </w:r>
      <w:r>
        <w:rPr>
          <w:spacing w:val="-1"/>
        </w:rPr>
        <w:t>n</w:t>
      </w:r>
      <w:r>
        <w:t>ven</w:t>
      </w:r>
      <w:r>
        <w:rPr>
          <w:spacing w:val="-1"/>
        </w:rPr>
        <w:t>in</w:t>
      </w:r>
      <w:r>
        <w:t>g</w:t>
      </w:r>
      <w:r>
        <w:rPr>
          <w:spacing w:val="-3"/>
        </w:rPr>
        <w:t xml:space="preserve"> </w:t>
      </w:r>
      <w:r>
        <w:t>the m</w:t>
      </w:r>
      <w:r>
        <w:rPr>
          <w:spacing w:val="-2"/>
        </w:rPr>
        <w:t>e</w:t>
      </w:r>
      <w:r>
        <w:t>eti</w:t>
      </w:r>
      <w:r>
        <w:rPr>
          <w:spacing w:val="-2"/>
        </w:rPr>
        <w:t>n</w:t>
      </w:r>
      <w:r>
        <w:t>g</w:t>
      </w:r>
      <w:r>
        <w:rPr>
          <w:spacing w:val="-1"/>
        </w:rPr>
        <w:t xml:space="preserve"> </w:t>
      </w:r>
      <w:r>
        <w:t>wit</w:t>
      </w:r>
      <w:r>
        <w:rPr>
          <w:spacing w:val="-1"/>
        </w:rPr>
        <w:t>h</w:t>
      </w:r>
      <w:r>
        <w:t>in</w:t>
      </w:r>
      <w:r>
        <w:rPr>
          <w:spacing w:val="-1"/>
        </w:rPr>
        <w:t xml:space="preserve"> </w:t>
      </w:r>
      <w:r>
        <w:t>f</w:t>
      </w:r>
      <w:r>
        <w:rPr>
          <w:spacing w:val="-3"/>
        </w:rPr>
        <w:t>i</w:t>
      </w:r>
      <w:r>
        <w:t>ve</w:t>
      </w:r>
      <w:r>
        <w:rPr>
          <w:spacing w:val="-2"/>
        </w:rPr>
        <w:t xml:space="preserve"> </w:t>
      </w:r>
      <w:r>
        <w:t>(</w:t>
      </w:r>
      <w:r>
        <w:rPr>
          <w:spacing w:val="-2"/>
        </w:rPr>
        <w:t>0</w:t>
      </w:r>
      <w:r>
        <w:t xml:space="preserve">5) </w:t>
      </w:r>
      <w:r>
        <w:rPr>
          <w:spacing w:val="-1"/>
        </w:rPr>
        <w:t>d</w:t>
      </w:r>
      <w:r>
        <w:rPr>
          <w:spacing w:val="-3"/>
        </w:rPr>
        <w:t>a</w:t>
      </w:r>
      <w:r>
        <w:t>ys</w:t>
      </w:r>
      <w:r>
        <w:rPr>
          <w:spacing w:val="-2"/>
        </w:rPr>
        <w:t xml:space="preserve"> </w:t>
      </w:r>
      <w:r>
        <w:rPr>
          <w:spacing w:val="1"/>
        </w:rPr>
        <w:t>o</w:t>
      </w:r>
      <w:r>
        <w:t>f t</w:t>
      </w:r>
      <w:r>
        <w:rPr>
          <w:spacing w:val="-1"/>
        </w:rPr>
        <w:t>h</w:t>
      </w:r>
      <w:r>
        <w:t>e</w:t>
      </w:r>
      <w:r>
        <w:rPr>
          <w:spacing w:val="-2"/>
        </w:rPr>
        <w:t xml:space="preserve"> </w:t>
      </w:r>
      <w:r>
        <w:rPr>
          <w:spacing w:val="-1"/>
        </w:rPr>
        <w:t>m</w:t>
      </w:r>
      <w:r>
        <w:t>e</w:t>
      </w:r>
      <w:r>
        <w:rPr>
          <w:spacing w:val="-2"/>
        </w:rPr>
        <w:t>e</w:t>
      </w:r>
      <w:r>
        <w:t>ti</w:t>
      </w:r>
      <w:r>
        <w:rPr>
          <w:spacing w:val="-1"/>
        </w:rPr>
        <w:t>ng</w:t>
      </w:r>
      <w:r>
        <w:t>.</w:t>
      </w:r>
    </w:p>
    <w:p w14:paraId="5E323B77" w14:textId="77777777" w:rsidR="007C62E7" w:rsidRDefault="007C62E7" w:rsidP="007C62E7">
      <w:pPr>
        <w:pStyle w:val="BodyText"/>
        <w:ind w:left="113" w:right="930"/>
      </w:pPr>
      <w:r>
        <w:t>A</w:t>
      </w:r>
      <w:r>
        <w:rPr>
          <w:spacing w:val="-1"/>
        </w:rPr>
        <w:t>l</w:t>
      </w:r>
      <w:r>
        <w:t xml:space="preserve">l </w:t>
      </w:r>
      <w:r>
        <w:rPr>
          <w:spacing w:val="1"/>
        </w:rPr>
        <w:t>m</w:t>
      </w:r>
      <w:r>
        <w:rPr>
          <w:spacing w:val="-2"/>
        </w:rPr>
        <w:t>e</w:t>
      </w:r>
      <w:r>
        <w:t>eti</w:t>
      </w:r>
      <w:r>
        <w:rPr>
          <w:spacing w:val="-2"/>
        </w:rPr>
        <w:t>n</w:t>
      </w:r>
      <w:r>
        <w:rPr>
          <w:spacing w:val="-1"/>
        </w:rPr>
        <w:t>g</w:t>
      </w:r>
      <w:r>
        <w:t>s shall</w:t>
      </w:r>
      <w:r>
        <w:rPr>
          <w:spacing w:val="-1"/>
        </w:rPr>
        <w:t xml:space="preserve"> </w:t>
      </w:r>
      <w:r>
        <w:rPr>
          <w:spacing w:val="-3"/>
        </w:rPr>
        <w:t>b</w:t>
      </w:r>
      <w:r>
        <w:t>e re</w:t>
      </w:r>
      <w:r>
        <w:rPr>
          <w:spacing w:val="-2"/>
        </w:rPr>
        <w:t>c</w:t>
      </w:r>
      <w:r>
        <w:rPr>
          <w:spacing w:val="1"/>
        </w:rPr>
        <w:t>o</w:t>
      </w:r>
      <w:r>
        <w:rPr>
          <w:spacing w:val="-3"/>
        </w:rPr>
        <w:t>r</w:t>
      </w:r>
      <w:r>
        <w:rPr>
          <w:spacing w:val="-1"/>
        </w:rPr>
        <w:t>d</w:t>
      </w:r>
      <w:r>
        <w:t>ed us</w:t>
      </w:r>
      <w:r>
        <w:rPr>
          <w:spacing w:val="-1"/>
        </w:rPr>
        <w:t>in</w:t>
      </w:r>
      <w:r>
        <w:t>g</w:t>
      </w:r>
      <w:r>
        <w:rPr>
          <w:spacing w:val="-1"/>
        </w:rPr>
        <w:t xml:space="preserve"> </w:t>
      </w:r>
      <w:r>
        <w:rPr>
          <w:spacing w:val="1"/>
        </w:rPr>
        <w:t>m</w:t>
      </w:r>
      <w:r>
        <w:t>i</w:t>
      </w:r>
      <w:r>
        <w:rPr>
          <w:spacing w:val="-2"/>
        </w:rPr>
        <w:t>n</w:t>
      </w:r>
      <w:r>
        <w:rPr>
          <w:spacing w:val="-1"/>
        </w:rPr>
        <w:t>u</w:t>
      </w:r>
      <w:r>
        <w:t>tes</w:t>
      </w:r>
      <w:r>
        <w:rPr>
          <w:spacing w:val="-3"/>
        </w:rPr>
        <w:t xml:space="preserve"> </w:t>
      </w:r>
      <w:r>
        <w:rPr>
          <w:spacing w:val="1"/>
        </w:rPr>
        <w:t>o</w:t>
      </w:r>
      <w:r>
        <w:t>r</w:t>
      </w:r>
      <w:r>
        <w:rPr>
          <w:spacing w:val="-3"/>
        </w:rPr>
        <w:t xml:space="preserve"> </w:t>
      </w:r>
      <w:r>
        <w:t>a reg</w:t>
      </w:r>
      <w:r>
        <w:rPr>
          <w:spacing w:val="-3"/>
        </w:rPr>
        <w:t>i</w:t>
      </w:r>
      <w:r>
        <w:t>ster p</w:t>
      </w:r>
      <w:r>
        <w:rPr>
          <w:spacing w:val="-1"/>
        </w:rPr>
        <w:t>r</w:t>
      </w:r>
      <w:r>
        <w:t>epa</w:t>
      </w:r>
      <w:r>
        <w:rPr>
          <w:spacing w:val="-3"/>
        </w:rPr>
        <w:t>r</w:t>
      </w:r>
      <w:r>
        <w:t>ed and</w:t>
      </w:r>
      <w:r>
        <w:rPr>
          <w:spacing w:val="-2"/>
        </w:rPr>
        <w:t xml:space="preserve"> </w:t>
      </w:r>
      <w:r>
        <w:t>circ</w:t>
      </w:r>
      <w:r>
        <w:rPr>
          <w:spacing w:val="-1"/>
        </w:rPr>
        <w:t>u</w:t>
      </w:r>
      <w:r>
        <w:t>l</w:t>
      </w:r>
      <w:r>
        <w:rPr>
          <w:spacing w:val="-3"/>
        </w:rPr>
        <w:t>a</w:t>
      </w:r>
      <w:r>
        <w:t>t</w:t>
      </w:r>
      <w:r>
        <w:rPr>
          <w:spacing w:val="-2"/>
        </w:rPr>
        <w:t>e</w:t>
      </w:r>
      <w:r>
        <w:t>d</w:t>
      </w:r>
      <w:r>
        <w:rPr>
          <w:spacing w:val="-1"/>
        </w:rPr>
        <w:t xml:space="preserve"> </w:t>
      </w:r>
      <w:r>
        <w:t>by</w:t>
      </w:r>
      <w:r>
        <w:rPr>
          <w:spacing w:val="1"/>
        </w:rPr>
        <w:t xml:space="preserve"> </w:t>
      </w:r>
      <w:r>
        <w:t>the</w:t>
      </w:r>
      <w:r>
        <w:rPr>
          <w:spacing w:val="-2"/>
        </w:rPr>
        <w:t xml:space="preserve"> </w:t>
      </w:r>
      <w:r>
        <w:t>per</w:t>
      </w:r>
      <w:r>
        <w:rPr>
          <w:spacing w:val="-3"/>
        </w:rPr>
        <w:t>s</w:t>
      </w:r>
      <w:r>
        <w:rPr>
          <w:spacing w:val="1"/>
        </w:rPr>
        <w:t>o</w:t>
      </w:r>
      <w:r>
        <w:t>n</w:t>
      </w:r>
      <w:r>
        <w:rPr>
          <w:spacing w:val="-1"/>
        </w:rPr>
        <w:t xml:space="preserve"> </w:t>
      </w:r>
      <w:r>
        <w:t>w</w:t>
      </w:r>
      <w:r>
        <w:rPr>
          <w:spacing w:val="-4"/>
        </w:rPr>
        <w:t>h</w:t>
      </w:r>
      <w:r>
        <w:t>o c</w:t>
      </w:r>
      <w:r>
        <w:rPr>
          <w:spacing w:val="1"/>
        </w:rPr>
        <w:t>o</w:t>
      </w:r>
      <w:r>
        <w:rPr>
          <w:spacing w:val="-1"/>
        </w:rPr>
        <w:t>n</w:t>
      </w:r>
      <w:r>
        <w:rPr>
          <w:spacing w:val="-2"/>
        </w:rPr>
        <w:t>v</w:t>
      </w:r>
      <w:r>
        <w:t>ened t</w:t>
      </w:r>
      <w:r>
        <w:rPr>
          <w:spacing w:val="-3"/>
        </w:rPr>
        <w:t>h</w:t>
      </w:r>
      <w:r>
        <w:t>e</w:t>
      </w:r>
      <w:r>
        <w:rPr>
          <w:spacing w:val="-2"/>
        </w:rPr>
        <w:t xml:space="preserve"> </w:t>
      </w:r>
      <w:r>
        <w:t>me</w:t>
      </w:r>
      <w:r>
        <w:rPr>
          <w:spacing w:val="-2"/>
        </w:rPr>
        <w:t>e</w:t>
      </w:r>
      <w:r>
        <w:t>ti</w:t>
      </w:r>
      <w:r>
        <w:rPr>
          <w:spacing w:val="-1"/>
        </w:rPr>
        <w:t>ng</w:t>
      </w:r>
      <w:r>
        <w:t>. S</w:t>
      </w:r>
      <w:r>
        <w:rPr>
          <w:spacing w:val="-2"/>
        </w:rPr>
        <w:t>u</w:t>
      </w:r>
      <w:r>
        <w:t>ch mi</w:t>
      </w:r>
      <w:r>
        <w:rPr>
          <w:spacing w:val="-2"/>
        </w:rPr>
        <w:t>n</w:t>
      </w:r>
      <w:r>
        <w:rPr>
          <w:spacing w:val="-1"/>
        </w:rPr>
        <w:t>u</w:t>
      </w:r>
      <w:r>
        <w:t>tes</w:t>
      </w:r>
      <w:r>
        <w:rPr>
          <w:spacing w:val="-3"/>
        </w:rPr>
        <w:t xml:space="preserve"> </w:t>
      </w:r>
      <w:r>
        <w:rPr>
          <w:spacing w:val="1"/>
        </w:rPr>
        <w:t>o</w:t>
      </w:r>
      <w:r>
        <w:t>r</w:t>
      </w:r>
      <w:r>
        <w:rPr>
          <w:spacing w:val="-3"/>
        </w:rPr>
        <w:t xml:space="preserve"> </w:t>
      </w:r>
      <w:r>
        <w:t>re</w:t>
      </w:r>
      <w:r>
        <w:rPr>
          <w:spacing w:val="-1"/>
        </w:rPr>
        <w:t>g</w:t>
      </w:r>
      <w:r>
        <w:t>is</w:t>
      </w:r>
      <w:r>
        <w:rPr>
          <w:spacing w:val="-3"/>
        </w:rPr>
        <w:t>t</w:t>
      </w:r>
      <w:r>
        <w:rPr>
          <w:spacing w:val="2"/>
        </w:rPr>
        <w:t>e</w:t>
      </w:r>
      <w:r>
        <w:t>r sha</w:t>
      </w:r>
      <w:r>
        <w:rPr>
          <w:spacing w:val="-1"/>
        </w:rPr>
        <w:t>l</w:t>
      </w:r>
      <w:r>
        <w:t>l</w:t>
      </w:r>
      <w:r>
        <w:rPr>
          <w:spacing w:val="-2"/>
        </w:rPr>
        <w:t xml:space="preserve"> </w:t>
      </w:r>
      <w:r>
        <w:rPr>
          <w:spacing w:val="-1"/>
        </w:rPr>
        <w:t>n</w:t>
      </w:r>
      <w:r>
        <w:rPr>
          <w:spacing w:val="1"/>
        </w:rPr>
        <w:t>o</w:t>
      </w:r>
      <w:r>
        <w:t xml:space="preserve">t </w:t>
      </w:r>
      <w:r>
        <w:rPr>
          <w:spacing w:val="-1"/>
        </w:rPr>
        <w:t>b</w:t>
      </w:r>
      <w:r>
        <w:t>e</w:t>
      </w:r>
      <w:r>
        <w:rPr>
          <w:spacing w:val="-2"/>
        </w:rPr>
        <w:t xml:space="preserve"> </w:t>
      </w:r>
      <w:r>
        <w:t xml:space="preserve">used </w:t>
      </w:r>
      <w:r>
        <w:rPr>
          <w:spacing w:val="-3"/>
        </w:rPr>
        <w:t>f</w:t>
      </w:r>
      <w:r>
        <w:rPr>
          <w:spacing w:val="1"/>
        </w:rPr>
        <w:t>o</w:t>
      </w:r>
      <w:r>
        <w:t>r t</w:t>
      </w:r>
      <w:r>
        <w:rPr>
          <w:spacing w:val="-4"/>
        </w:rPr>
        <w:t>h</w:t>
      </w:r>
      <w:r>
        <w:t xml:space="preserve">e </w:t>
      </w:r>
      <w:r>
        <w:rPr>
          <w:spacing w:val="-1"/>
        </w:rPr>
        <w:t>pu</w:t>
      </w:r>
      <w:r>
        <w:t>r</w:t>
      </w:r>
      <w:r>
        <w:rPr>
          <w:spacing w:val="-1"/>
        </w:rPr>
        <w:t>p</w:t>
      </w:r>
      <w:r>
        <w:rPr>
          <w:spacing w:val="1"/>
        </w:rPr>
        <w:t>o</w:t>
      </w:r>
      <w:r>
        <w:rPr>
          <w:spacing w:val="-3"/>
        </w:rPr>
        <w:t>s</w:t>
      </w:r>
      <w:r>
        <w:t xml:space="preserve">e </w:t>
      </w:r>
      <w:r>
        <w:rPr>
          <w:spacing w:val="1"/>
        </w:rPr>
        <w:t>o</w:t>
      </w:r>
      <w:r>
        <w:t>f</w:t>
      </w:r>
      <w:r>
        <w:rPr>
          <w:spacing w:val="-3"/>
        </w:rPr>
        <w:t xml:space="preserve"> </w:t>
      </w:r>
      <w:r>
        <w:rPr>
          <w:spacing w:val="-2"/>
        </w:rPr>
        <w:t>c</w:t>
      </w:r>
      <w:r>
        <w:rPr>
          <w:spacing w:val="1"/>
        </w:rPr>
        <w:t>o</w:t>
      </w:r>
      <w:r>
        <w:rPr>
          <w:spacing w:val="-1"/>
        </w:rPr>
        <w:t>n</w:t>
      </w:r>
      <w:r>
        <w:t>fi</w:t>
      </w:r>
      <w:r>
        <w:rPr>
          <w:spacing w:val="-1"/>
        </w:rPr>
        <w:t>r</w:t>
      </w:r>
      <w:r>
        <w:t>mi</w:t>
      </w:r>
      <w:r>
        <w:rPr>
          <w:spacing w:val="-2"/>
        </w:rPr>
        <w:t>n</w:t>
      </w:r>
      <w:r>
        <w:t>g</w:t>
      </w:r>
      <w:r>
        <w:rPr>
          <w:spacing w:val="-1"/>
        </w:rPr>
        <w:t xml:space="preserve"> </w:t>
      </w:r>
      <w:r>
        <w:t>a</w:t>
      </w:r>
      <w:r>
        <w:rPr>
          <w:spacing w:val="-2"/>
        </w:rPr>
        <w:t>c</w:t>
      </w:r>
      <w:r>
        <w:t>ti</w:t>
      </w:r>
      <w:r>
        <w:rPr>
          <w:spacing w:val="1"/>
        </w:rPr>
        <w:t>o</w:t>
      </w:r>
      <w:r>
        <w:rPr>
          <w:spacing w:val="-1"/>
        </w:rPr>
        <w:t>n</w:t>
      </w:r>
      <w:r>
        <w:t>s</w:t>
      </w:r>
      <w:r>
        <w:rPr>
          <w:spacing w:val="-3"/>
        </w:rPr>
        <w:t xml:space="preserve"> </w:t>
      </w:r>
      <w:r>
        <w:rPr>
          <w:spacing w:val="1"/>
        </w:rPr>
        <w:t>o</w:t>
      </w:r>
      <w:r>
        <w:t>r i</w:t>
      </w:r>
      <w:r>
        <w:rPr>
          <w:spacing w:val="-2"/>
        </w:rPr>
        <w:t>n</w:t>
      </w:r>
      <w:r>
        <w:t>structio</w:t>
      </w:r>
      <w:r>
        <w:rPr>
          <w:spacing w:val="-1"/>
        </w:rPr>
        <w:t>n</w:t>
      </w:r>
      <w:r>
        <w:t>s</w:t>
      </w:r>
      <w:r>
        <w:rPr>
          <w:spacing w:val="-3"/>
        </w:rPr>
        <w:t xml:space="preserve"> </w:t>
      </w:r>
      <w:r>
        <w:t>u</w:t>
      </w:r>
      <w:r>
        <w:rPr>
          <w:spacing w:val="-2"/>
        </w:rPr>
        <w:t>n</w:t>
      </w:r>
      <w:r>
        <w:rPr>
          <w:spacing w:val="-1"/>
        </w:rPr>
        <w:t>d</w:t>
      </w:r>
      <w:r>
        <w:t>er the</w:t>
      </w:r>
      <w:r>
        <w:rPr>
          <w:spacing w:val="-2"/>
        </w:rPr>
        <w:t xml:space="preserve"> </w:t>
      </w:r>
      <w:r>
        <w:t>c</w:t>
      </w:r>
      <w:r>
        <w:rPr>
          <w:spacing w:val="1"/>
        </w:rPr>
        <w:t>o</w:t>
      </w:r>
      <w:r>
        <w:rPr>
          <w:spacing w:val="-4"/>
        </w:rPr>
        <w:t>n</w:t>
      </w:r>
      <w:r>
        <w:rPr>
          <w:spacing w:val="-2"/>
        </w:rPr>
        <w:t>t</w:t>
      </w:r>
      <w:r>
        <w:t>ract as</w:t>
      </w:r>
      <w:r>
        <w:rPr>
          <w:spacing w:val="-2"/>
        </w:rPr>
        <w:t xml:space="preserve"> </w:t>
      </w:r>
      <w:r>
        <w:t>these</w:t>
      </w:r>
      <w:r>
        <w:rPr>
          <w:spacing w:val="-2"/>
        </w:rPr>
        <w:t xml:space="preserve"> </w:t>
      </w:r>
      <w:r>
        <w:t>sha</w:t>
      </w:r>
      <w:r>
        <w:rPr>
          <w:spacing w:val="-1"/>
        </w:rPr>
        <w:t>l</w:t>
      </w:r>
      <w:r>
        <w:t>l be</w:t>
      </w:r>
      <w:r>
        <w:rPr>
          <w:spacing w:val="-3"/>
        </w:rPr>
        <w:t xml:space="preserve"> </w:t>
      </w:r>
      <w:r>
        <w:t>do</w:t>
      </w:r>
      <w:r>
        <w:rPr>
          <w:spacing w:val="-1"/>
        </w:rPr>
        <w:t>n</w:t>
      </w:r>
      <w:r>
        <w:t>e</w:t>
      </w:r>
      <w:r>
        <w:rPr>
          <w:spacing w:val="-4"/>
        </w:rPr>
        <w:t xml:space="preserve"> </w:t>
      </w:r>
      <w:r>
        <w:t>separ</w:t>
      </w:r>
      <w:r>
        <w:rPr>
          <w:spacing w:val="-1"/>
        </w:rPr>
        <w:t>a</w:t>
      </w:r>
      <w:r>
        <w:t>te</w:t>
      </w:r>
      <w:r>
        <w:rPr>
          <w:spacing w:val="-3"/>
        </w:rPr>
        <w:t>l</w:t>
      </w:r>
      <w:r>
        <w:t>y by</w:t>
      </w:r>
      <w:r>
        <w:rPr>
          <w:spacing w:val="-2"/>
        </w:rPr>
        <w:t xml:space="preserve"> </w:t>
      </w:r>
      <w:r>
        <w:t>t</w:t>
      </w:r>
      <w:r>
        <w:rPr>
          <w:spacing w:val="-1"/>
        </w:rPr>
        <w:t>h</w:t>
      </w:r>
      <w:r>
        <w:t xml:space="preserve">e </w:t>
      </w:r>
      <w:r>
        <w:rPr>
          <w:spacing w:val="-4"/>
        </w:rPr>
        <w:t>p</w:t>
      </w:r>
      <w:r>
        <w:t>ers</w:t>
      </w:r>
      <w:r>
        <w:rPr>
          <w:spacing w:val="1"/>
        </w:rPr>
        <w:t>o</w:t>
      </w:r>
      <w:r>
        <w:t>n</w:t>
      </w:r>
      <w:r>
        <w:rPr>
          <w:spacing w:val="-3"/>
        </w:rPr>
        <w:t xml:space="preserve"> </w:t>
      </w:r>
      <w:r>
        <w:t>ide</w:t>
      </w:r>
      <w:r>
        <w:rPr>
          <w:spacing w:val="-1"/>
        </w:rPr>
        <w:t>n</w:t>
      </w:r>
      <w:r>
        <w:t>tified</w:t>
      </w:r>
      <w:r>
        <w:rPr>
          <w:spacing w:val="-1"/>
        </w:rPr>
        <w:t xml:space="preserve"> </w:t>
      </w:r>
      <w:r>
        <w:t>in t</w:t>
      </w:r>
      <w:r>
        <w:rPr>
          <w:spacing w:val="-3"/>
        </w:rPr>
        <w:t>h</w:t>
      </w:r>
      <w:r>
        <w:t xml:space="preserve">e </w:t>
      </w:r>
      <w:r>
        <w:rPr>
          <w:spacing w:val="-3"/>
        </w:rPr>
        <w:t>c</w:t>
      </w:r>
      <w:r>
        <w:rPr>
          <w:spacing w:val="1"/>
        </w:rPr>
        <w:t>o</w:t>
      </w:r>
      <w:r>
        <w:rPr>
          <w:spacing w:val="-1"/>
        </w:rPr>
        <w:t>nd</w:t>
      </w:r>
      <w:r>
        <w:t>itio</w:t>
      </w:r>
      <w:r>
        <w:rPr>
          <w:spacing w:val="-1"/>
        </w:rPr>
        <w:t>n</w:t>
      </w:r>
      <w:r>
        <w:t xml:space="preserve">s </w:t>
      </w:r>
      <w:r>
        <w:rPr>
          <w:spacing w:val="1"/>
        </w:rPr>
        <w:t>o</w:t>
      </w:r>
      <w:r>
        <w:t xml:space="preserve">f </w:t>
      </w:r>
      <w:r>
        <w:rPr>
          <w:spacing w:val="-2"/>
        </w:rPr>
        <w:t>c</w:t>
      </w:r>
      <w:r>
        <w:rPr>
          <w:spacing w:val="1"/>
        </w:rPr>
        <w:t>o</w:t>
      </w:r>
      <w:r>
        <w:rPr>
          <w:spacing w:val="-1"/>
        </w:rPr>
        <w:t>n</w:t>
      </w:r>
      <w:r>
        <w:t>tra</w:t>
      </w:r>
      <w:r>
        <w:rPr>
          <w:spacing w:val="-3"/>
        </w:rPr>
        <w:t>c</w:t>
      </w:r>
      <w:r>
        <w:t xml:space="preserve">t </w:t>
      </w:r>
      <w:r>
        <w:rPr>
          <w:spacing w:val="-2"/>
        </w:rPr>
        <w:t>t</w:t>
      </w:r>
      <w:r>
        <w:t>o</w:t>
      </w:r>
      <w:r>
        <w:rPr>
          <w:spacing w:val="1"/>
        </w:rPr>
        <w:t xml:space="preserve"> </w:t>
      </w:r>
      <w:r>
        <w:t>ca</w:t>
      </w:r>
      <w:r>
        <w:rPr>
          <w:spacing w:val="-3"/>
        </w:rPr>
        <w:t>r</w:t>
      </w:r>
      <w:r>
        <w:t>ry</w:t>
      </w:r>
      <w:r>
        <w:rPr>
          <w:spacing w:val="-1"/>
        </w:rPr>
        <w:t xml:space="preserve"> </w:t>
      </w:r>
      <w:r>
        <w:rPr>
          <w:spacing w:val="1"/>
        </w:rPr>
        <w:t>o</w:t>
      </w:r>
      <w:r>
        <w:rPr>
          <w:spacing w:val="-1"/>
        </w:rPr>
        <w:t>u</w:t>
      </w:r>
      <w:r>
        <w:t>t</w:t>
      </w:r>
      <w:r>
        <w:rPr>
          <w:spacing w:val="-2"/>
        </w:rPr>
        <w:t xml:space="preserve"> </w:t>
      </w:r>
      <w:r>
        <w:t>su</w:t>
      </w:r>
      <w:r>
        <w:rPr>
          <w:spacing w:val="-3"/>
        </w:rPr>
        <w:t>c</w:t>
      </w:r>
      <w:r>
        <w:t>h</w:t>
      </w:r>
      <w:r>
        <w:rPr>
          <w:spacing w:val="-1"/>
        </w:rPr>
        <w:t xml:space="preserve"> </w:t>
      </w:r>
      <w:r>
        <w:t>actio</w:t>
      </w:r>
      <w:r>
        <w:rPr>
          <w:spacing w:val="-1"/>
        </w:rPr>
        <w:t>n</w:t>
      </w:r>
      <w:r>
        <w:t>s</w:t>
      </w:r>
      <w:r>
        <w:rPr>
          <w:spacing w:val="-3"/>
        </w:rPr>
        <w:t xml:space="preserve"> </w:t>
      </w:r>
      <w:r>
        <w:rPr>
          <w:spacing w:val="1"/>
        </w:rPr>
        <w:t>o</w:t>
      </w:r>
      <w:r>
        <w:t>r</w:t>
      </w:r>
      <w:r>
        <w:rPr>
          <w:spacing w:val="-3"/>
        </w:rPr>
        <w:t xml:space="preserve"> </w:t>
      </w:r>
      <w:r>
        <w:t>instr</w:t>
      </w:r>
      <w:r>
        <w:rPr>
          <w:spacing w:val="-2"/>
        </w:rPr>
        <w:t>u</w:t>
      </w:r>
      <w:r>
        <w:t>ct</w:t>
      </w:r>
      <w:r>
        <w:rPr>
          <w:spacing w:val="-3"/>
        </w:rPr>
        <w:t>i</w:t>
      </w:r>
      <w:r>
        <w:rPr>
          <w:spacing w:val="1"/>
        </w:rPr>
        <w:t>o</w:t>
      </w:r>
      <w:r>
        <w:rPr>
          <w:spacing w:val="-1"/>
        </w:rPr>
        <w:t>n</w:t>
      </w:r>
      <w:r>
        <w:t xml:space="preserve">s. </w:t>
      </w:r>
      <w:r>
        <w:rPr>
          <w:spacing w:val="-3"/>
        </w:rPr>
        <w:t>R</w:t>
      </w:r>
      <w:r>
        <w:t>ec</w:t>
      </w:r>
      <w:r>
        <w:rPr>
          <w:spacing w:val="1"/>
        </w:rPr>
        <w:t>o</w:t>
      </w:r>
      <w:r>
        <w:t>r</w:t>
      </w:r>
      <w:r>
        <w:rPr>
          <w:spacing w:val="-1"/>
        </w:rPr>
        <w:t>d</w:t>
      </w:r>
      <w:r>
        <w:t>s</w:t>
      </w:r>
      <w:r>
        <w:rPr>
          <w:spacing w:val="-3"/>
        </w:rPr>
        <w:t xml:space="preserve"> </w:t>
      </w:r>
      <w:r>
        <w:rPr>
          <w:spacing w:val="1"/>
        </w:rPr>
        <w:t>o</w:t>
      </w:r>
      <w:r>
        <w:t>f</w:t>
      </w:r>
      <w:r>
        <w:rPr>
          <w:spacing w:val="-3"/>
        </w:rPr>
        <w:t xml:space="preserve"> </w:t>
      </w:r>
      <w:r>
        <w:t>t</w:t>
      </w:r>
      <w:r>
        <w:rPr>
          <w:spacing w:val="-1"/>
        </w:rPr>
        <w:t>h</w:t>
      </w:r>
      <w:r>
        <w:t>e</w:t>
      </w:r>
      <w:r>
        <w:rPr>
          <w:spacing w:val="-2"/>
        </w:rPr>
        <w:t>s</w:t>
      </w:r>
      <w:r>
        <w:t>e</w:t>
      </w:r>
      <w:r>
        <w:rPr>
          <w:spacing w:val="-2"/>
        </w:rPr>
        <w:t xml:space="preserve"> </w:t>
      </w:r>
      <w:r>
        <w:t>me</w:t>
      </w:r>
      <w:r>
        <w:rPr>
          <w:spacing w:val="-2"/>
        </w:rPr>
        <w:t>e</w:t>
      </w:r>
      <w:r>
        <w:t>ti</w:t>
      </w:r>
      <w:r>
        <w:rPr>
          <w:spacing w:val="-1"/>
        </w:rPr>
        <w:t>ng</w:t>
      </w:r>
      <w:r>
        <w:t xml:space="preserve">s </w:t>
      </w:r>
      <w:r>
        <w:rPr>
          <w:spacing w:val="-2"/>
        </w:rPr>
        <w:t>s</w:t>
      </w:r>
      <w:r>
        <w:rPr>
          <w:spacing w:val="-1"/>
        </w:rPr>
        <w:t>h</w:t>
      </w:r>
      <w:r>
        <w:t>all</w:t>
      </w:r>
      <w:r>
        <w:rPr>
          <w:spacing w:val="4"/>
        </w:rPr>
        <w:t xml:space="preserve"> </w:t>
      </w:r>
      <w:r>
        <w:rPr>
          <w:spacing w:val="-1"/>
        </w:rPr>
        <w:t>b</w:t>
      </w:r>
      <w:r>
        <w:t>e su</w:t>
      </w:r>
      <w:r>
        <w:rPr>
          <w:spacing w:val="-2"/>
        </w:rPr>
        <w:t>b</w:t>
      </w:r>
      <w:r>
        <w:t>mi</w:t>
      </w:r>
      <w:r>
        <w:rPr>
          <w:spacing w:val="-3"/>
        </w:rPr>
        <w:t>t</w:t>
      </w:r>
      <w:r>
        <w:t>ted</w:t>
      </w:r>
      <w:r>
        <w:rPr>
          <w:spacing w:val="-3"/>
        </w:rPr>
        <w:t xml:space="preserve"> </w:t>
      </w:r>
      <w:r>
        <w:t>to</w:t>
      </w:r>
      <w:r>
        <w:rPr>
          <w:spacing w:val="-1"/>
        </w:rPr>
        <w:t xml:space="preserve"> </w:t>
      </w:r>
      <w:r>
        <w:t>the Depa</w:t>
      </w:r>
      <w:r>
        <w:rPr>
          <w:spacing w:val="-1"/>
        </w:rPr>
        <w:t>r</w:t>
      </w:r>
      <w:r>
        <w:rPr>
          <w:spacing w:val="-2"/>
        </w:rPr>
        <w:t>t</w:t>
      </w:r>
      <w:r>
        <w:t>me</w:t>
      </w:r>
      <w:r>
        <w:rPr>
          <w:spacing w:val="-3"/>
        </w:rPr>
        <w:t>n</w:t>
      </w:r>
      <w:r>
        <w:t>t that</w:t>
      </w:r>
      <w:r>
        <w:rPr>
          <w:spacing w:val="-3"/>
        </w:rPr>
        <w:t xml:space="preserve"> </w:t>
      </w:r>
      <w:r>
        <w:t>re</w:t>
      </w:r>
      <w:r>
        <w:rPr>
          <w:spacing w:val="-1"/>
        </w:rPr>
        <w:t>qu</w:t>
      </w:r>
      <w:r>
        <w:t>e</w:t>
      </w:r>
      <w:r>
        <w:rPr>
          <w:spacing w:val="-2"/>
        </w:rPr>
        <w:t>s</w:t>
      </w:r>
      <w:r>
        <w:t>t</w:t>
      </w:r>
      <w:r>
        <w:rPr>
          <w:spacing w:val="-2"/>
        </w:rPr>
        <w:t>e</w:t>
      </w:r>
      <w:r>
        <w:t>d</w:t>
      </w:r>
      <w:r>
        <w:rPr>
          <w:spacing w:val="-1"/>
        </w:rPr>
        <w:t xml:space="preserve"> </w:t>
      </w:r>
      <w:r>
        <w:t>t</w:t>
      </w:r>
      <w:r>
        <w:rPr>
          <w:spacing w:val="-1"/>
        </w:rPr>
        <w:t>h</w:t>
      </w:r>
      <w:r>
        <w:t>e</w:t>
      </w:r>
      <w:r>
        <w:rPr>
          <w:spacing w:val="-2"/>
        </w:rPr>
        <w:t xml:space="preserve"> </w:t>
      </w:r>
      <w:r>
        <w:t>me</w:t>
      </w:r>
      <w:r>
        <w:rPr>
          <w:spacing w:val="-2"/>
        </w:rPr>
        <w:t>e</w:t>
      </w:r>
      <w:r>
        <w:t>ti</w:t>
      </w:r>
      <w:r>
        <w:rPr>
          <w:spacing w:val="-1"/>
        </w:rPr>
        <w:t>n</w:t>
      </w:r>
      <w:r>
        <w:t>g</w:t>
      </w:r>
      <w:r>
        <w:rPr>
          <w:spacing w:val="-1"/>
        </w:rPr>
        <w:t xml:space="preserve"> </w:t>
      </w:r>
      <w:r>
        <w:t>and</w:t>
      </w:r>
      <w:r>
        <w:rPr>
          <w:spacing w:val="-2"/>
        </w:rPr>
        <w:t xml:space="preserve"> c</w:t>
      </w:r>
      <w:r>
        <w:rPr>
          <w:spacing w:val="1"/>
        </w:rPr>
        <w:t>o</w:t>
      </w:r>
      <w:r>
        <w:rPr>
          <w:spacing w:val="-1"/>
        </w:rPr>
        <w:t>p</w:t>
      </w:r>
      <w:r>
        <w:t>y t</w:t>
      </w:r>
      <w:r>
        <w:rPr>
          <w:spacing w:val="-4"/>
        </w:rPr>
        <w:t>h</w:t>
      </w:r>
      <w:r>
        <w:t>e</w:t>
      </w:r>
      <w:r>
        <w:rPr>
          <w:spacing w:val="4"/>
        </w:rPr>
        <w:t xml:space="preserve"> </w:t>
      </w:r>
      <w:r>
        <w:rPr>
          <w:rFonts w:cs="Calibri"/>
          <w:i/>
        </w:rPr>
        <w:t>S</w:t>
      </w:r>
      <w:r>
        <w:rPr>
          <w:rFonts w:cs="Calibri"/>
          <w:i/>
          <w:spacing w:val="-3"/>
        </w:rPr>
        <w:t>e</w:t>
      </w:r>
      <w:r>
        <w:rPr>
          <w:rFonts w:cs="Calibri"/>
          <w:i/>
        </w:rPr>
        <w:t>rvi</w:t>
      </w:r>
      <w:r>
        <w:rPr>
          <w:rFonts w:cs="Calibri"/>
          <w:i/>
          <w:spacing w:val="-1"/>
        </w:rPr>
        <w:t>c</w:t>
      </w:r>
      <w:r>
        <w:rPr>
          <w:rFonts w:cs="Calibri"/>
          <w:i/>
        </w:rPr>
        <w:t>e</w:t>
      </w:r>
      <w:r>
        <w:rPr>
          <w:rFonts w:cs="Calibri"/>
          <w:i/>
          <w:spacing w:val="-2"/>
        </w:rPr>
        <w:t xml:space="preserve"> </w:t>
      </w:r>
      <w:r>
        <w:rPr>
          <w:rFonts w:cs="Calibri"/>
          <w:i/>
        </w:rPr>
        <w:t>M</w:t>
      </w:r>
      <w:r>
        <w:rPr>
          <w:rFonts w:cs="Calibri"/>
          <w:i/>
          <w:spacing w:val="-1"/>
        </w:rPr>
        <w:t>anag</w:t>
      </w:r>
      <w:r>
        <w:rPr>
          <w:rFonts w:cs="Calibri"/>
          <w:i/>
        </w:rPr>
        <w:t xml:space="preserve">er </w:t>
      </w:r>
      <w:r>
        <w:rPr>
          <w:spacing w:val="-1"/>
        </w:rPr>
        <w:t>b</w:t>
      </w:r>
      <w:r>
        <w:t>y</w:t>
      </w:r>
      <w:r>
        <w:rPr>
          <w:spacing w:val="-2"/>
        </w:rPr>
        <w:t xml:space="preserve"> </w:t>
      </w:r>
      <w:r>
        <w:t xml:space="preserve">the </w:t>
      </w:r>
      <w:r>
        <w:rPr>
          <w:spacing w:val="-3"/>
        </w:rPr>
        <w:t>p</w:t>
      </w:r>
      <w:r>
        <w:t>ers</w:t>
      </w:r>
      <w:r>
        <w:rPr>
          <w:spacing w:val="1"/>
        </w:rPr>
        <w:t>o</w:t>
      </w:r>
      <w:r>
        <w:t>n</w:t>
      </w:r>
      <w:r>
        <w:rPr>
          <w:spacing w:val="-3"/>
        </w:rPr>
        <w:t xml:space="preserve"> </w:t>
      </w:r>
      <w:r>
        <w:t>c</w:t>
      </w:r>
      <w:r>
        <w:rPr>
          <w:spacing w:val="1"/>
        </w:rPr>
        <w:t>o</w:t>
      </w:r>
      <w:r>
        <w:rPr>
          <w:spacing w:val="-4"/>
        </w:rPr>
        <w:t>n</w:t>
      </w:r>
      <w:r>
        <w:t>ven</w:t>
      </w:r>
      <w:r>
        <w:rPr>
          <w:spacing w:val="-1"/>
        </w:rPr>
        <w:t>in</w:t>
      </w:r>
      <w:r>
        <w:t>g</w:t>
      </w:r>
      <w:r>
        <w:rPr>
          <w:spacing w:val="-1"/>
        </w:rPr>
        <w:t xml:space="preserve"> </w:t>
      </w:r>
      <w:r>
        <w:t>t</w:t>
      </w:r>
      <w:r>
        <w:rPr>
          <w:spacing w:val="-1"/>
        </w:rPr>
        <w:t>h</w:t>
      </w:r>
      <w:r>
        <w:t>e m</w:t>
      </w:r>
      <w:r>
        <w:rPr>
          <w:spacing w:val="-2"/>
        </w:rPr>
        <w:t>e</w:t>
      </w:r>
      <w:r>
        <w:t>eti</w:t>
      </w:r>
      <w:r>
        <w:rPr>
          <w:spacing w:val="-2"/>
        </w:rPr>
        <w:t>n</w:t>
      </w:r>
      <w:r>
        <w:t>g</w:t>
      </w:r>
      <w:r>
        <w:rPr>
          <w:spacing w:val="-1"/>
        </w:rPr>
        <w:t xml:space="preserve"> </w:t>
      </w:r>
      <w:r>
        <w:t>wit</w:t>
      </w:r>
      <w:r>
        <w:rPr>
          <w:spacing w:val="-1"/>
        </w:rPr>
        <w:t>h</w:t>
      </w:r>
      <w:r>
        <w:t>in</w:t>
      </w:r>
      <w:r>
        <w:rPr>
          <w:spacing w:val="-1"/>
        </w:rPr>
        <w:t xml:space="preserve"> </w:t>
      </w:r>
      <w:r>
        <w:t>f</w:t>
      </w:r>
      <w:r>
        <w:rPr>
          <w:spacing w:val="-3"/>
        </w:rPr>
        <w:t>i</w:t>
      </w:r>
      <w:r>
        <w:t>ve</w:t>
      </w:r>
      <w:r>
        <w:rPr>
          <w:spacing w:val="-2"/>
        </w:rPr>
        <w:t xml:space="preserve"> </w:t>
      </w:r>
      <w:r>
        <w:t>days</w:t>
      </w:r>
      <w:r>
        <w:rPr>
          <w:spacing w:val="-2"/>
        </w:rPr>
        <w:t xml:space="preserve"> </w:t>
      </w:r>
      <w:r>
        <w:rPr>
          <w:spacing w:val="1"/>
        </w:rPr>
        <w:t>o</w:t>
      </w:r>
      <w:r>
        <w:t>f</w:t>
      </w:r>
      <w:r>
        <w:rPr>
          <w:spacing w:val="-3"/>
        </w:rPr>
        <w:t xml:space="preserve"> </w:t>
      </w:r>
      <w:r>
        <w:t>t</w:t>
      </w:r>
      <w:r>
        <w:rPr>
          <w:spacing w:val="-1"/>
        </w:rPr>
        <w:t>h</w:t>
      </w:r>
      <w:r>
        <w:t>e</w:t>
      </w:r>
      <w:r>
        <w:rPr>
          <w:spacing w:val="-2"/>
        </w:rPr>
        <w:t xml:space="preserve"> </w:t>
      </w:r>
      <w:r>
        <w:t>m</w:t>
      </w:r>
      <w:r>
        <w:rPr>
          <w:spacing w:val="-2"/>
        </w:rPr>
        <w:t>e</w:t>
      </w:r>
      <w:r>
        <w:t>eti</w:t>
      </w:r>
      <w:r>
        <w:rPr>
          <w:spacing w:val="-2"/>
        </w:rPr>
        <w:t>n</w:t>
      </w:r>
      <w:r>
        <w:rPr>
          <w:spacing w:val="-1"/>
        </w:rPr>
        <w:t>g</w:t>
      </w:r>
      <w:r>
        <w:t>. A</w:t>
      </w:r>
      <w:r>
        <w:rPr>
          <w:spacing w:val="-2"/>
        </w:rPr>
        <w:t>n</w:t>
      </w:r>
      <w:r>
        <w:t>y</w:t>
      </w:r>
      <w:r>
        <w:rPr>
          <w:spacing w:val="-2"/>
        </w:rPr>
        <w:t xml:space="preserve"> </w:t>
      </w:r>
      <w:r>
        <w:rPr>
          <w:spacing w:val="1"/>
        </w:rPr>
        <w:t>o</w:t>
      </w:r>
      <w:r>
        <w:t>ther</w:t>
      </w:r>
      <w:r>
        <w:rPr>
          <w:spacing w:val="-5"/>
        </w:rPr>
        <w:t xml:space="preserve"> </w:t>
      </w:r>
      <w:r>
        <w:rPr>
          <w:spacing w:val="-2"/>
        </w:rPr>
        <w:t>m</w:t>
      </w:r>
      <w:r>
        <w:t>eeti</w:t>
      </w:r>
      <w:r>
        <w:rPr>
          <w:spacing w:val="-1"/>
        </w:rPr>
        <w:t>n</w:t>
      </w:r>
      <w:r>
        <w:t>g</w:t>
      </w:r>
      <w:r>
        <w:rPr>
          <w:spacing w:val="-1"/>
        </w:rPr>
        <w:t xml:space="preserve"> </w:t>
      </w:r>
      <w:r>
        <w:t>t</w:t>
      </w:r>
      <w:r>
        <w:rPr>
          <w:spacing w:val="-1"/>
        </w:rPr>
        <w:t>h</w:t>
      </w:r>
      <w:r>
        <w:t>at</w:t>
      </w:r>
      <w:r>
        <w:rPr>
          <w:spacing w:val="-2"/>
        </w:rPr>
        <w:t xml:space="preserve"> </w:t>
      </w:r>
      <w:r>
        <w:t xml:space="preserve">is </w:t>
      </w:r>
      <w:r>
        <w:rPr>
          <w:spacing w:val="-4"/>
        </w:rPr>
        <w:t>n</w:t>
      </w:r>
      <w:r>
        <w:rPr>
          <w:spacing w:val="1"/>
        </w:rPr>
        <w:t>o</w:t>
      </w:r>
      <w:r>
        <w:t>t s</w:t>
      </w:r>
      <w:r>
        <w:rPr>
          <w:spacing w:val="-4"/>
        </w:rPr>
        <w:t>p</w:t>
      </w:r>
      <w:r>
        <w:t>ecified</w:t>
      </w:r>
      <w:r>
        <w:rPr>
          <w:spacing w:val="-2"/>
        </w:rPr>
        <w:t xml:space="preserve"> </w:t>
      </w:r>
      <w:r>
        <w:t>a</w:t>
      </w:r>
      <w:r>
        <w:rPr>
          <w:spacing w:val="-1"/>
        </w:rPr>
        <w:t>b</w:t>
      </w:r>
      <w:r>
        <w:rPr>
          <w:spacing w:val="1"/>
        </w:rPr>
        <w:t>o</w:t>
      </w:r>
      <w:r>
        <w:rPr>
          <w:spacing w:val="-2"/>
        </w:rPr>
        <w:t>v</w:t>
      </w:r>
      <w:r>
        <w:t>e,</w:t>
      </w:r>
      <w:r>
        <w:rPr>
          <w:spacing w:val="1"/>
        </w:rPr>
        <w:t xml:space="preserve"> </w:t>
      </w:r>
      <w:r>
        <w:t>the</w:t>
      </w:r>
      <w:r>
        <w:rPr>
          <w:spacing w:val="4"/>
        </w:rPr>
        <w:t xml:space="preserv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 xml:space="preserve">r </w:t>
      </w:r>
      <w:r>
        <w:t>to i</w:t>
      </w:r>
      <w:r>
        <w:rPr>
          <w:spacing w:val="-2"/>
        </w:rPr>
        <w:t>n</w:t>
      </w:r>
      <w:r>
        <w:t>form</w:t>
      </w:r>
      <w:r>
        <w:rPr>
          <w:spacing w:val="-2"/>
        </w:rPr>
        <w:t xml:space="preserve"> </w:t>
      </w:r>
      <w:r>
        <w:t>t</w:t>
      </w:r>
      <w:r>
        <w:rPr>
          <w:spacing w:val="-1"/>
        </w:rPr>
        <w:t>h</w:t>
      </w:r>
      <w:r>
        <w:t>e</w:t>
      </w:r>
      <w:r>
        <w:rPr>
          <w:spacing w:val="-1"/>
        </w:rPr>
        <w:t xml:space="preserve"> </w:t>
      </w:r>
      <w:r>
        <w:rPr>
          <w:rFonts w:cs="Calibri"/>
          <w:i/>
        </w:rPr>
        <w:t>S</w:t>
      </w:r>
      <w:r>
        <w:rPr>
          <w:rFonts w:cs="Calibri"/>
          <w:i/>
          <w:spacing w:val="-3"/>
        </w:rPr>
        <w:t>e</w:t>
      </w:r>
      <w:r>
        <w:rPr>
          <w:rFonts w:cs="Calibri"/>
          <w:i/>
        </w:rPr>
        <w:t>rvi</w:t>
      </w:r>
      <w:r>
        <w:rPr>
          <w:rFonts w:cs="Calibri"/>
          <w:i/>
          <w:spacing w:val="-1"/>
        </w:rPr>
        <w:t>c</w:t>
      </w:r>
      <w:r>
        <w:rPr>
          <w:rFonts w:cs="Calibri"/>
          <w:i/>
        </w:rPr>
        <w:t>e</w:t>
      </w:r>
      <w:r>
        <w:rPr>
          <w:rFonts w:cs="Calibri"/>
          <w:i/>
          <w:spacing w:val="-2"/>
        </w:rPr>
        <w:t xml:space="preserve"> </w:t>
      </w:r>
      <w:r>
        <w:rPr>
          <w:rFonts w:cs="Calibri"/>
          <w:i/>
        </w:rPr>
        <w:t>M</w:t>
      </w:r>
      <w:r>
        <w:rPr>
          <w:rFonts w:cs="Calibri"/>
          <w:i/>
          <w:spacing w:val="-1"/>
        </w:rPr>
        <w:t>anag</w:t>
      </w:r>
      <w:r>
        <w:rPr>
          <w:rFonts w:cs="Calibri"/>
          <w:i/>
        </w:rPr>
        <w:t>er</w:t>
      </w:r>
      <w:r>
        <w:rPr>
          <w:rFonts w:cs="Calibri"/>
          <w:i/>
          <w:spacing w:val="2"/>
        </w:rPr>
        <w:t xml:space="preserve"> </w:t>
      </w:r>
      <w:r>
        <w:t>at</w:t>
      </w:r>
      <w:r>
        <w:rPr>
          <w:spacing w:val="-2"/>
        </w:rPr>
        <w:t xml:space="preserve"> </w:t>
      </w:r>
      <w:r>
        <w:t>least</w:t>
      </w:r>
      <w:r>
        <w:rPr>
          <w:spacing w:val="-2"/>
        </w:rPr>
        <w:t xml:space="preserve"> </w:t>
      </w:r>
      <w:r>
        <w:rPr>
          <w:spacing w:val="1"/>
        </w:rPr>
        <w:t>o</w:t>
      </w:r>
      <w:r>
        <w:rPr>
          <w:spacing w:val="-4"/>
        </w:rPr>
        <w:t>n</w:t>
      </w:r>
      <w:r>
        <w:t xml:space="preserve">e </w:t>
      </w:r>
      <w:r>
        <w:rPr>
          <w:spacing w:val="-3"/>
        </w:rPr>
        <w:t>(</w:t>
      </w:r>
      <w:r>
        <w:t>01)</w:t>
      </w:r>
      <w:r>
        <w:rPr>
          <w:spacing w:val="-3"/>
        </w:rPr>
        <w:t xml:space="preserve"> </w:t>
      </w:r>
      <w:r>
        <w:t xml:space="preserve">day </w:t>
      </w:r>
      <w:r>
        <w:rPr>
          <w:spacing w:val="-1"/>
        </w:rPr>
        <w:t>b</w:t>
      </w:r>
      <w:r>
        <w:rPr>
          <w:spacing w:val="-2"/>
        </w:rPr>
        <w:t>e</w:t>
      </w:r>
      <w:r>
        <w:t>f</w:t>
      </w:r>
      <w:r>
        <w:rPr>
          <w:spacing w:val="-2"/>
        </w:rPr>
        <w:t>o</w:t>
      </w:r>
      <w:r>
        <w:t>re the</w:t>
      </w:r>
      <w:r>
        <w:rPr>
          <w:spacing w:val="-2"/>
        </w:rPr>
        <w:t xml:space="preserve"> </w:t>
      </w:r>
      <w:r>
        <w:t>sitting</w:t>
      </w:r>
      <w:r>
        <w:rPr>
          <w:spacing w:val="-3"/>
        </w:rPr>
        <w:t xml:space="preserve"> </w:t>
      </w:r>
      <w:r>
        <w:rPr>
          <w:spacing w:val="1"/>
        </w:rPr>
        <w:t>o</w:t>
      </w:r>
      <w:r>
        <w:t>f t</w:t>
      </w:r>
      <w:r>
        <w:rPr>
          <w:spacing w:val="-4"/>
        </w:rPr>
        <w:t>h</w:t>
      </w:r>
      <w:r>
        <w:t>e</w:t>
      </w:r>
      <w:r>
        <w:rPr>
          <w:spacing w:val="-2"/>
        </w:rPr>
        <w:t xml:space="preserve"> </w:t>
      </w:r>
      <w:r>
        <w:t>me</w:t>
      </w:r>
      <w:r>
        <w:rPr>
          <w:spacing w:val="-2"/>
        </w:rPr>
        <w:t>e</w:t>
      </w:r>
      <w:r>
        <w:t>ti</w:t>
      </w:r>
      <w:r>
        <w:rPr>
          <w:spacing w:val="-1"/>
        </w:rPr>
        <w:t>ng</w:t>
      </w:r>
      <w:r>
        <w:t>.</w:t>
      </w:r>
    </w:p>
    <w:p w14:paraId="482030F4" w14:textId="77777777" w:rsidR="007C62E7" w:rsidRDefault="007C62E7" w:rsidP="007C62E7">
      <w:pPr>
        <w:sectPr w:rsidR="007C62E7">
          <w:pgSz w:w="11907" w:h="16840"/>
          <w:pgMar w:top="1360" w:right="320" w:bottom="1080" w:left="1020" w:header="755" w:footer="891" w:gutter="0"/>
          <w:cols w:space="720"/>
        </w:sectPr>
      </w:pPr>
    </w:p>
    <w:p w14:paraId="1602C9A0" w14:textId="77777777" w:rsidR="007C62E7" w:rsidRDefault="007C62E7" w:rsidP="007C62E7">
      <w:pPr>
        <w:spacing w:before="1" w:line="180" w:lineRule="exact"/>
        <w:rPr>
          <w:sz w:val="18"/>
          <w:szCs w:val="18"/>
        </w:rPr>
      </w:pPr>
    </w:p>
    <w:p w14:paraId="03FDAF75" w14:textId="77777777" w:rsidR="007C62E7" w:rsidRDefault="007C62E7" w:rsidP="007C62E7">
      <w:pPr>
        <w:spacing w:line="200" w:lineRule="exact"/>
        <w:rPr>
          <w:sz w:val="20"/>
          <w:szCs w:val="20"/>
        </w:rPr>
      </w:pPr>
    </w:p>
    <w:p w14:paraId="3640D50D" w14:textId="77777777" w:rsidR="007C62E7" w:rsidRDefault="007C62E7" w:rsidP="005B3361">
      <w:pPr>
        <w:pStyle w:val="Heading5"/>
        <w:numPr>
          <w:ilvl w:val="1"/>
          <w:numId w:val="39"/>
        </w:numPr>
        <w:tabs>
          <w:tab w:val="left" w:pos="689"/>
        </w:tabs>
        <w:spacing w:before="51"/>
        <w:rPr>
          <w:rFonts w:cs="Calibri"/>
          <w:b w:val="0"/>
          <w:bCs w:val="0"/>
        </w:rPr>
      </w:pPr>
      <w:bookmarkStart w:id="8" w:name="_bookmark21"/>
      <w:bookmarkEnd w:id="8"/>
      <w:r>
        <w:t>Cont</w:t>
      </w:r>
      <w:r>
        <w:rPr>
          <w:spacing w:val="1"/>
        </w:rPr>
        <w:t>r</w:t>
      </w:r>
      <w:r>
        <w:rPr>
          <w:spacing w:val="-1"/>
        </w:rPr>
        <w:t>a</w:t>
      </w:r>
      <w:r>
        <w:rPr>
          <w:spacing w:val="-3"/>
        </w:rPr>
        <w:t>c</w:t>
      </w:r>
      <w:r>
        <w:t>t</w:t>
      </w:r>
      <w:r>
        <w:rPr>
          <w:spacing w:val="1"/>
        </w:rPr>
        <w:t>or</w:t>
      </w:r>
      <w:r>
        <w:rPr>
          <w:rFonts w:cs="Calibri"/>
          <w:spacing w:val="-2"/>
        </w:rPr>
        <w:t>’</w:t>
      </w:r>
      <w:r>
        <w:rPr>
          <w:rFonts w:cs="Calibri"/>
        </w:rPr>
        <w:t>s</w:t>
      </w:r>
      <w:r>
        <w:rPr>
          <w:rFonts w:cs="Calibri"/>
          <w:spacing w:val="-2"/>
        </w:rPr>
        <w:t xml:space="preserve"> </w:t>
      </w:r>
      <w:r>
        <w:rPr>
          <w:rFonts w:cs="Calibri"/>
          <w:spacing w:val="-1"/>
        </w:rPr>
        <w:t>ma</w:t>
      </w:r>
      <w:r>
        <w:rPr>
          <w:rFonts w:cs="Calibri"/>
        </w:rPr>
        <w:t>n</w:t>
      </w:r>
      <w:r>
        <w:rPr>
          <w:rFonts w:cs="Calibri"/>
          <w:spacing w:val="-1"/>
        </w:rPr>
        <w:t>agem</w:t>
      </w:r>
      <w:r>
        <w:rPr>
          <w:rFonts w:cs="Calibri"/>
          <w:spacing w:val="1"/>
        </w:rPr>
        <w:t>e</w:t>
      </w:r>
      <w:r>
        <w:rPr>
          <w:rFonts w:cs="Calibri"/>
        </w:rPr>
        <w:t xml:space="preserve">nt, </w:t>
      </w:r>
      <w:proofErr w:type="gramStart"/>
      <w:r>
        <w:rPr>
          <w:rFonts w:cs="Calibri"/>
          <w:spacing w:val="-3"/>
        </w:rPr>
        <w:t>s</w:t>
      </w:r>
      <w:r>
        <w:rPr>
          <w:rFonts w:cs="Calibri"/>
        </w:rPr>
        <w:t>up</w:t>
      </w:r>
      <w:r>
        <w:rPr>
          <w:rFonts w:cs="Calibri"/>
          <w:spacing w:val="-1"/>
        </w:rPr>
        <w:t>e</w:t>
      </w:r>
      <w:r>
        <w:rPr>
          <w:rFonts w:cs="Calibri"/>
        </w:rPr>
        <w:t>rvi</w:t>
      </w:r>
      <w:r>
        <w:rPr>
          <w:rFonts w:cs="Calibri"/>
          <w:spacing w:val="-2"/>
        </w:rPr>
        <w:t>s</w:t>
      </w:r>
      <w:r>
        <w:rPr>
          <w:rFonts w:cs="Calibri"/>
        </w:rPr>
        <w:t>ion</w:t>
      </w:r>
      <w:proofErr w:type="gramEnd"/>
      <w:r>
        <w:rPr>
          <w:rFonts w:cs="Calibri"/>
          <w:spacing w:val="-3"/>
        </w:rPr>
        <w:t xml:space="preserve"> </w:t>
      </w:r>
      <w:r>
        <w:rPr>
          <w:rFonts w:cs="Calibri"/>
          <w:spacing w:val="-1"/>
        </w:rPr>
        <w:t>a</w:t>
      </w:r>
      <w:r>
        <w:rPr>
          <w:rFonts w:cs="Calibri"/>
        </w:rPr>
        <w:t>nd k</w:t>
      </w:r>
      <w:r>
        <w:rPr>
          <w:rFonts w:cs="Calibri"/>
          <w:spacing w:val="-1"/>
        </w:rPr>
        <w:t>e</w:t>
      </w:r>
      <w:r>
        <w:rPr>
          <w:rFonts w:cs="Calibri"/>
        </w:rPr>
        <w:t>y</w:t>
      </w:r>
      <w:r>
        <w:rPr>
          <w:rFonts w:cs="Calibri"/>
          <w:spacing w:val="-5"/>
        </w:rPr>
        <w:t xml:space="preserve"> </w:t>
      </w:r>
      <w:r>
        <w:rPr>
          <w:rFonts w:cs="Calibri"/>
        </w:rPr>
        <w:t>p</w:t>
      </w:r>
      <w:r>
        <w:rPr>
          <w:rFonts w:cs="Calibri"/>
          <w:spacing w:val="-1"/>
        </w:rPr>
        <w:t>e</w:t>
      </w:r>
      <w:r>
        <w:rPr>
          <w:rFonts w:cs="Calibri"/>
        </w:rPr>
        <w:t>opl</w:t>
      </w:r>
      <w:r>
        <w:rPr>
          <w:rFonts w:cs="Calibri"/>
          <w:spacing w:val="-1"/>
        </w:rPr>
        <w:t>e</w:t>
      </w:r>
      <w:r>
        <w:rPr>
          <w:rFonts w:cs="Calibri"/>
        </w:rPr>
        <w:t>.</w:t>
      </w:r>
    </w:p>
    <w:p w14:paraId="703A1A61" w14:textId="77777777" w:rsidR="007C62E7" w:rsidRDefault="007C62E7" w:rsidP="007C62E7">
      <w:pPr>
        <w:spacing w:before="8" w:line="110" w:lineRule="exact"/>
        <w:rPr>
          <w:sz w:val="11"/>
          <w:szCs w:val="11"/>
        </w:rPr>
      </w:pPr>
    </w:p>
    <w:p w14:paraId="0012E019" w14:textId="77777777" w:rsidR="007C62E7" w:rsidRDefault="007C62E7" w:rsidP="007C62E7">
      <w:pPr>
        <w:pStyle w:val="BodyText"/>
        <w:spacing w:line="239" w:lineRule="auto"/>
        <w:ind w:left="113" w:right="114"/>
      </w:pPr>
      <w:r>
        <w:t xml:space="preserve">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t>sh</w:t>
      </w:r>
      <w:r>
        <w:rPr>
          <w:spacing w:val="-1"/>
        </w:rPr>
        <w:t>a</w:t>
      </w:r>
      <w:r>
        <w:t>ll</w:t>
      </w:r>
      <w:r>
        <w:rPr>
          <w:spacing w:val="-1"/>
        </w:rPr>
        <w:t xml:space="preserve"> </w:t>
      </w:r>
      <w:r>
        <w:t>su</w:t>
      </w:r>
      <w:r>
        <w:rPr>
          <w:spacing w:val="-2"/>
        </w:rPr>
        <w:t>p</w:t>
      </w:r>
      <w:r>
        <w:rPr>
          <w:spacing w:val="-1"/>
        </w:rPr>
        <w:t>p</w:t>
      </w:r>
      <w:r>
        <w:t>ly</w:t>
      </w:r>
      <w:r>
        <w:rPr>
          <w:spacing w:val="-2"/>
        </w:rPr>
        <w:t xml:space="preserve"> </w:t>
      </w:r>
      <w:r>
        <w:t>t</w:t>
      </w:r>
      <w:r>
        <w:rPr>
          <w:spacing w:val="-1"/>
        </w:rPr>
        <w:t>h</w:t>
      </w:r>
      <w:r>
        <w:t xml:space="preserve">e </w:t>
      </w:r>
      <w:r>
        <w:rPr>
          <w:spacing w:val="-3"/>
        </w:rPr>
        <w:t>c</w:t>
      </w:r>
      <w:r>
        <w:rPr>
          <w:spacing w:val="1"/>
        </w:rPr>
        <w:t>o</w:t>
      </w:r>
      <w:r>
        <w:rPr>
          <w:spacing w:val="-1"/>
        </w:rPr>
        <w:t>n</w:t>
      </w:r>
      <w:r>
        <w:t>tra</w:t>
      </w:r>
      <w:r>
        <w:rPr>
          <w:spacing w:val="-3"/>
        </w:rPr>
        <w:t>c</w:t>
      </w:r>
      <w:r>
        <w:t>t</w:t>
      </w:r>
      <w:r>
        <w:rPr>
          <w:spacing w:val="-1"/>
        </w:rPr>
        <w:t xml:space="preserve"> </w:t>
      </w:r>
      <w:r>
        <w:rPr>
          <w:color w:val="212121"/>
          <w:spacing w:val="1"/>
        </w:rPr>
        <w:t>o</w:t>
      </w:r>
      <w:r>
        <w:rPr>
          <w:color w:val="212121"/>
        </w:rPr>
        <w:t>r</w:t>
      </w:r>
      <w:r>
        <w:rPr>
          <w:color w:val="212121"/>
          <w:spacing w:val="-1"/>
        </w:rPr>
        <w:t>g</w:t>
      </w:r>
      <w:r>
        <w:rPr>
          <w:color w:val="212121"/>
        </w:rPr>
        <w:t>a</w:t>
      </w:r>
      <w:r>
        <w:rPr>
          <w:color w:val="212121"/>
          <w:spacing w:val="-1"/>
        </w:rPr>
        <w:t>n</w:t>
      </w:r>
      <w:r>
        <w:rPr>
          <w:color w:val="212121"/>
          <w:spacing w:val="1"/>
        </w:rPr>
        <w:t>o</w:t>
      </w:r>
      <w:r>
        <w:rPr>
          <w:color w:val="212121"/>
          <w:spacing w:val="-1"/>
        </w:rPr>
        <w:t>g</w:t>
      </w:r>
      <w:r>
        <w:rPr>
          <w:color w:val="212121"/>
        </w:rPr>
        <w:t>r</w:t>
      </w:r>
      <w:r>
        <w:rPr>
          <w:color w:val="212121"/>
          <w:spacing w:val="-3"/>
        </w:rPr>
        <w:t>a</w:t>
      </w:r>
      <w:r>
        <w:rPr>
          <w:color w:val="212121"/>
        </w:rPr>
        <w:t xml:space="preserve">m </w:t>
      </w:r>
      <w:r>
        <w:rPr>
          <w:color w:val="000000"/>
          <w:spacing w:val="-2"/>
        </w:rPr>
        <w:t>o</w:t>
      </w:r>
      <w:r>
        <w:rPr>
          <w:color w:val="000000"/>
        </w:rPr>
        <w:t xml:space="preserve">f all </w:t>
      </w:r>
      <w:r>
        <w:rPr>
          <w:color w:val="000000"/>
          <w:spacing w:val="-1"/>
        </w:rPr>
        <w:t>n</w:t>
      </w:r>
      <w:r>
        <w:rPr>
          <w:color w:val="000000"/>
        </w:rPr>
        <w:t>a</w:t>
      </w:r>
      <w:r>
        <w:rPr>
          <w:color w:val="000000"/>
          <w:spacing w:val="-2"/>
        </w:rPr>
        <w:t>m</w:t>
      </w:r>
      <w:r>
        <w:rPr>
          <w:color w:val="000000"/>
        </w:rPr>
        <w:t>es</w:t>
      </w:r>
      <w:r>
        <w:rPr>
          <w:color w:val="000000"/>
          <w:spacing w:val="1"/>
        </w:rPr>
        <w:t xml:space="preserve"> </w:t>
      </w:r>
      <w:r>
        <w:rPr>
          <w:color w:val="000000"/>
        </w:rPr>
        <w:t>a</w:t>
      </w:r>
      <w:r>
        <w:rPr>
          <w:color w:val="000000"/>
          <w:spacing w:val="-1"/>
        </w:rPr>
        <w:t>n</w:t>
      </w:r>
      <w:r>
        <w:rPr>
          <w:color w:val="000000"/>
        </w:rPr>
        <w:t>d</w:t>
      </w:r>
      <w:r>
        <w:rPr>
          <w:color w:val="000000"/>
          <w:spacing w:val="-1"/>
        </w:rPr>
        <w:t xml:space="preserve"> </w:t>
      </w:r>
      <w:r>
        <w:rPr>
          <w:color w:val="000000"/>
        </w:rPr>
        <w:t>sur</w:t>
      </w:r>
      <w:r>
        <w:rPr>
          <w:color w:val="000000"/>
          <w:spacing w:val="-2"/>
        </w:rPr>
        <w:t>n</w:t>
      </w:r>
      <w:r>
        <w:rPr>
          <w:color w:val="000000"/>
          <w:spacing w:val="-3"/>
        </w:rPr>
        <w:t>a</w:t>
      </w:r>
      <w:r>
        <w:rPr>
          <w:color w:val="000000"/>
        </w:rPr>
        <w:t>mes,</w:t>
      </w:r>
      <w:r>
        <w:rPr>
          <w:color w:val="000000"/>
          <w:spacing w:val="-4"/>
        </w:rPr>
        <w:t xml:space="preserve"> </w:t>
      </w:r>
      <w:r>
        <w:rPr>
          <w:color w:val="000000"/>
        </w:rPr>
        <w:t>a</w:t>
      </w:r>
      <w:r>
        <w:rPr>
          <w:color w:val="000000"/>
          <w:spacing w:val="-1"/>
        </w:rPr>
        <w:t>dd</w:t>
      </w:r>
      <w:r>
        <w:rPr>
          <w:color w:val="000000"/>
        </w:rPr>
        <w:t>resses,</w:t>
      </w:r>
      <w:r>
        <w:rPr>
          <w:color w:val="000000"/>
          <w:spacing w:val="-2"/>
        </w:rPr>
        <w:t xml:space="preserve"> </w:t>
      </w:r>
      <w:r>
        <w:rPr>
          <w:color w:val="000000"/>
        </w:rPr>
        <w:t>c</w:t>
      </w:r>
      <w:r>
        <w:rPr>
          <w:color w:val="000000"/>
          <w:spacing w:val="1"/>
        </w:rPr>
        <w:t>o</w:t>
      </w:r>
      <w:r>
        <w:rPr>
          <w:color w:val="000000"/>
          <w:spacing w:val="-1"/>
        </w:rPr>
        <w:t>n</w:t>
      </w:r>
      <w:r>
        <w:rPr>
          <w:color w:val="000000"/>
          <w:spacing w:val="-2"/>
        </w:rPr>
        <w:t>t</w:t>
      </w:r>
      <w:r>
        <w:rPr>
          <w:color w:val="000000"/>
        </w:rPr>
        <w:t xml:space="preserve">act </w:t>
      </w:r>
      <w:r>
        <w:rPr>
          <w:color w:val="000000"/>
          <w:spacing w:val="-4"/>
        </w:rPr>
        <w:t>d</w:t>
      </w:r>
      <w:r>
        <w:rPr>
          <w:color w:val="000000"/>
        </w:rPr>
        <w:t>etai</w:t>
      </w:r>
      <w:r>
        <w:rPr>
          <w:color w:val="000000"/>
          <w:spacing w:val="-1"/>
        </w:rPr>
        <w:t>l</w:t>
      </w:r>
      <w:r>
        <w:rPr>
          <w:color w:val="000000"/>
        </w:rPr>
        <w:t>s, at lea</w:t>
      </w:r>
      <w:r>
        <w:rPr>
          <w:color w:val="000000"/>
          <w:spacing w:val="-3"/>
        </w:rPr>
        <w:t>s</w:t>
      </w:r>
      <w:r>
        <w:rPr>
          <w:color w:val="000000"/>
        </w:rPr>
        <w:t xml:space="preserve">t </w:t>
      </w:r>
      <w:r>
        <w:rPr>
          <w:color w:val="000000"/>
          <w:spacing w:val="-2"/>
        </w:rPr>
        <w:t>0</w:t>
      </w:r>
      <w:r>
        <w:rPr>
          <w:color w:val="000000"/>
        </w:rPr>
        <w:t>2 n</w:t>
      </w:r>
      <w:r>
        <w:rPr>
          <w:color w:val="000000"/>
          <w:spacing w:val="-3"/>
        </w:rPr>
        <w:t>e</w:t>
      </w:r>
      <w:r>
        <w:rPr>
          <w:color w:val="000000"/>
        </w:rPr>
        <w:t>xt</w:t>
      </w:r>
      <w:r>
        <w:rPr>
          <w:color w:val="000000"/>
          <w:spacing w:val="-2"/>
        </w:rPr>
        <w:t xml:space="preserve"> </w:t>
      </w:r>
      <w:r>
        <w:rPr>
          <w:color w:val="000000"/>
          <w:spacing w:val="1"/>
        </w:rPr>
        <w:t>o</w:t>
      </w:r>
      <w:r>
        <w:rPr>
          <w:color w:val="000000"/>
        </w:rPr>
        <w:t>f</w:t>
      </w:r>
      <w:r>
        <w:rPr>
          <w:color w:val="000000"/>
          <w:spacing w:val="-2"/>
        </w:rPr>
        <w:t xml:space="preserve"> </w:t>
      </w:r>
      <w:r>
        <w:rPr>
          <w:color w:val="000000"/>
        </w:rPr>
        <w:t>kin</w:t>
      </w:r>
      <w:r>
        <w:rPr>
          <w:color w:val="000000"/>
          <w:spacing w:val="-1"/>
        </w:rPr>
        <w:t xml:space="preserve"> </w:t>
      </w:r>
      <w:r>
        <w:rPr>
          <w:color w:val="000000"/>
        </w:rPr>
        <w:t>na</w:t>
      </w:r>
      <w:r>
        <w:rPr>
          <w:color w:val="000000"/>
          <w:spacing w:val="-2"/>
        </w:rPr>
        <w:t>m</w:t>
      </w:r>
      <w:r>
        <w:rPr>
          <w:color w:val="000000"/>
        </w:rPr>
        <w:t>es,</w:t>
      </w:r>
      <w:r>
        <w:rPr>
          <w:color w:val="000000"/>
          <w:spacing w:val="1"/>
        </w:rPr>
        <w:t xml:space="preserve"> </w:t>
      </w:r>
      <w:r>
        <w:rPr>
          <w:color w:val="000000"/>
        </w:rPr>
        <w:t>su</w:t>
      </w:r>
      <w:r>
        <w:rPr>
          <w:color w:val="000000"/>
          <w:spacing w:val="-1"/>
        </w:rPr>
        <w:t>rn</w:t>
      </w:r>
      <w:r>
        <w:rPr>
          <w:color w:val="000000"/>
          <w:spacing w:val="-3"/>
        </w:rPr>
        <w:t>a</w:t>
      </w:r>
      <w:r>
        <w:rPr>
          <w:color w:val="000000"/>
        </w:rPr>
        <w:t>me</w:t>
      </w:r>
      <w:r>
        <w:rPr>
          <w:color w:val="000000"/>
          <w:spacing w:val="-2"/>
        </w:rPr>
        <w:t xml:space="preserve"> </w:t>
      </w:r>
      <w:r>
        <w:rPr>
          <w:color w:val="000000"/>
        </w:rPr>
        <w:t>&amp;</w:t>
      </w:r>
      <w:r>
        <w:rPr>
          <w:color w:val="000000"/>
          <w:spacing w:val="3"/>
        </w:rPr>
        <w:t xml:space="preserve"> </w:t>
      </w:r>
      <w:r>
        <w:rPr>
          <w:color w:val="000000"/>
          <w:spacing w:val="-3"/>
        </w:rPr>
        <w:t>c</w:t>
      </w:r>
      <w:r>
        <w:rPr>
          <w:color w:val="000000"/>
        </w:rPr>
        <w:t>ell n</w:t>
      </w:r>
      <w:r>
        <w:rPr>
          <w:color w:val="000000"/>
          <w:spacing w:val="-2"/>
        </w:rPr>
        <w:t>u</w:t>
      </w:r>
      <w:r>
        <w:rPr>
          <w:color w:val="000000"/>
        </w:rPr>
        <w:t>m</w:t>
      </w:r>
      <w:r>
        <w:rPr>
          <w:color w:val="000000"/>
          <w:spacing w:val="-4"/>
        </w:rPr>
        <w:t>b</w:t>
      </w:r>
      <w:r>
        <w:rPr>
          <w:color w:val="000000"/>
        </w:rPr>
        <w:t>er,</w:t>
      </w:r>
      <w:r>
        <w:rPr>
          <w:color w:val="000000"/>
          <w:spacing w:val="-2"/>
        </w:rPr>
        <w:t xml:space="preserve"> </w:t>
      </w:r>
      <w:r>
        <w:rPr>
          <w:color w:val="000000"/>
        </w:rPr>
        <w:t>li</w:t>
      </w:r>
      <w:r>
        <w:rPr>
          <w:color w:val="000000"/>
          <w:spacing w:val="-1"/>
        </w:rPr>
        <w:t>n</w:t>
      </w:r>
      <w:r>
        <w:rPr>
          <w:color w:val="000000"/>
        </w:rPr>
        <w:t>es</w:t>
      </w:r>
      <w:r>
        <w:rPr>
          <w:color w:val="000000"/>
          <w:spacing w:val="1"/>
        </w:rPr>
        <w:t xml:space="preserve"> </w:t>
      </w:r>
      <w:r>
        <w:rPr>
          <w:color w:val="000000"/>
          <w:spacing w:val="-2"/>
        </w:rPr>
        <w:t>o</w:t>
      </w:r>
      <w:r>
        <w:rPr>
          <w:color w:val="000000"/>
        </w:rPr>
        <w:t>f aut</w:t>
      </w:r>
      <w:r>
        <w:rPr>
          <w:color w:val="000000"/>
          <w:spacing w:val="-4"/>
        </w:rPr>
        <w:t>h</w:t>
      </w:r>
      <w:r>
        <w:rPr>
          <w:color w:val="000000"/>
          <w:spacing w:val="1"/>
        </w:rPr>
        <w:t>o</w:t>
      </w:r>
      <w:r>
        <w:rPr>
          <w:color w:val="000000"/>
        </w:rPr>
        <w:t>rity</w:t>
      </w:r>
      <w:r>
        <w:rPr>
          <w:color w:val="000000"/>
          <w:spacing w:val="-2"/>
        </w:rPr>
        <w:t xml:space="preserve"> </w:t>
      </w:r>
      <w:r>
        <w:rPr>
          <w:color w:val="000000"/>
        </w:rPr>
        <w:t>and</w:t>
      </w:r>
      <w:r>
        <w:rPr>
          <w:color w:val="000000"/>
          <w:spacing w:val="-2"/>
        </w:rPr>
        <w:t xml:space="preserve"> </w:t>
      </w:r>
      <w:r>
        <w:rPr>
          <w:color w:val="000000"/>
        </w:rPr>
        <w:t>r</w:t>
      </w:r>
      <w:r>
        <w:rPr>
          <w:color w:val="000000"/>
          <w:spacing w:val="1"/>
        </w:rPr>
        <w:t>o</w:t>
      </w:r>
      <w:r>
        <w:rPr>
          <w:color w:val="000000"/>
          <w:spacing w:val="-3"/>
        </w:rPr>
        <w:t>l</w:t>
      </w:r>
      <w:r>
        <w:rPr>
          <w:color w:val="000000"/>
        </w:rPr>
        <w:t>es</w:t>
      </w:r>
      <w:r>
        <w:rPr>
          <w:color w:val="000000"/>
          <w:spacing w:val="-2"/>
        </w:rPr>
        <w:t xml:space="preserve"> </w:t>
      </w:r>
      <w:r>
        <w:rPr>
          <w:color w:val="000000"/>
          <w:spacing w:val="1"/>
        </w:rPr>
        <w:t>o</w:t>
      </w:r>
      <w:r>
        <w:rPr>
          <w:color w:val="000000"/>
        </w:rPr>
        <w:t>f all</w:t>
      </w:r>
      <w:r>
        <w:rPr>
          <w:color w:val="000000"/>
          <w:spacing w:val="-3"/>
        </w:rPr>
        <w:t xml:space="preserve"> </w:t>
      </w:r>
      <w:r>
        <w:rPr>
          <w:color w:val="000000"/>
          <w:spacing w:val="-2"/>
        </w:rPr>
        <w:t>e</w:t>
      </w:r>
      <w:r>
        <w:rPr>
          <w:color w:val="000000"/>
        </w:rPr>
        <w:t>m</w:t>
      </w:r>
      <w:r>
        <w:rPr>
          <w:color w:val="000000"/>
          <w:spacing w:val="-1"/>
        </w:rPr>
        <w:t>p</w:t>
      </w:r>
      <w:r>
        <w:rPr>
          <w:color w:val="000000"/>
        </w:rPr>
        <w:t>l</w:t>
      </w:r>
      <w:r>
        <w:rPr>
          <w:color w:val="000000"/>
          <w:spacing w:val="-2"/>
        </w:rPr>
        <w:t>o</w:t>
      </w:r>
      <w:r>
        <w:rPr>
          <w:color w:val="000000"/>
        </w:rPr>
        <w:t>ye</w:t>
      </w:r>
      <w:r>
        <w:rPr>
          <w:color w:val="000000"/>
          <w:spacing w:val="-2"/>
        </w:rPr>
        <w:t>e</w:t>
      </w:r>
      <w:r>
        <w:rPr>
          <w:color w:val="000000"/>
        </w:rPr>
        <w:t>s in</w:t>
      </w:r>
      <w:r>
        <w:rPr>
          <w:color w:val="000000"/>
          <w:spacing w:val="-2"/>
        </w:rPr>
        <w:t>v</w:t>
      </w:r>
      <w:r>
        <w:rPr>
          <w:color w:val="000000"/>
          <w:spacing w:val="1"/>
        </w:rPr>
        <w:t>o</w:t>
      </w:r>
      <w:r>
        <w:rPr>
          <w:color w:val="000000"/>
        </w:rPr>
        <w:t>l</w:t>
      </w:r>
      <w:r>
        <w:rPr>
          <w:color w:val="000000"/>
          <w:spacing w:val="-2"/>
        </w:rPr>
        <w:t>v</w:t>
      </w:r>
      <w:r>
        <w:rPr>
          <w:color w:val="000000"/>
        </w:rPr>
        <w:t>ed in</w:t>
      </w:r>
      <w:r>
        <w:rPr>
          <w:color w:val="000000"/>
          <w:spacing w:val="-1"/>
        </w:rPr>
        <w:t xml:space="preserve"> </w:t>
      </w:r>
      <w:r>
        <w:rPr>
          <w:color w:val="000000"/>
        </w:rPr>
        <w:t>t</w:t>
      </w:r>
      <w:r>
        <w:rPr>
          <w:color w:val="000000"/>
          <w:spacing w:val="-1"/>
        </w:rPr>
        <w:t>h</w:t>
      </w:r>
      <w:r>
        <w:rPr>
          <w:color w:val="000000"/>
        </w:rPr>
        <w:t xml:space="preserve">e </w:t>
      </w:r>
      <w:r>
        <w:rPr>
          <w:color w:val="000000"/>
          <w:spacing w:val="-3"/>
        </w:rPr>
        <w:t>c</w:t>
      </w:r>
      <w:r>
        <w:rPr>
          <w:color w:val="000000"/>
          <w:spacing w:val="1"/>
        </w:rPr>
        <w:t>o</w:t>
      </w:r>
      <w:r>
        <w:rPr>
          <w:color w:val="000000"/>
          <w:spacing w:val="-1"/>
        </w:rPr>
        <w:t>n</w:t>
      </w:r>
      <w:r>
        <w:rPr>
          <w:color w:val="000000"/>
        </w:rPr>
        <w:t>tra</w:t>
      </w:r>
      <w:r>
        <w:rPr>
          <w:color w:val="000000"/>
          <w:spacing w:val="-3"/>
        </w:rPr>
        <w:t>c</w:t>
      </w:r>
      <w:r>
        <w:rPr>
          <w:color w:val="000000"/>
        </w:rPr>
        <w:t>t. S</w:t>
      </w:r>
      <w:r>
        <w:rPr>
          <w:color w:val="000000"/>
          <w:spacing w:val="-2"/>
        </w:rPr>
        <w:t>h</w:t>
      </w:r>
      <w:r>
        <w:rPr>
          <w:color w:val="000000"/>
          <w:spacing w:val="1"/>
        </w:rPr>
        <w:t>o</w:t>
      </w:r>
      <w:r>
        <w:rPr>
          <w:color w:val="000000"/>
          <w:spacing w:val="-1"/>
        </w:rPr>
        <w:t>u</w:t>
      </w:r>
      <w:r>
        <w:rPr>
          <w:color w:val="000000"/>
        </w:rPr>
        <w:t>ld</w:t>
      </w:r>
      <w:r>
        <w:rPr>
          <w:color w:val="000000"/>
          <w:spacing w:val="-1"/>
        </w:rPr>
        <w:t xml:space="preserve"> </w:t>
      </w:r>
      <w:r>
        <w:rPr>
          <w:color w:val="000000"/>
        </w:rPr>
        <w:t>t</w:t>
      </w:r>
      <w:r>
        <w:rPr>
          <w:color w:val="000000"/>
          <w:spacing w:val="-1"/>
        </w:rPr>
        <w:t>h</w:t>
      </w:r>
      <w:r>
        <w:rPr>
          <w:color w:val="000000"/>
          <w:spacing w:val="-2"/>
        </w:rPr>
        <w:t>e</w:t>
      </w:r>
      <w:r>
        <w:rPr>
          <w:color w:val="000000"/>
          <w:spacing w:val="-3"/>
        </w:rPr>
        <w:t>r</w:t>
      </w:r>
      <w:r>
        <w:rPr>
          <w:color w:val="000000"/>
        </w:rPr>
        <w:t xml:space="preserve">e </w:t>
      </w:r>
      <w:r>
        <w:rPr>
          <w:color w:val="000000"/>
          <w:spacing w:val="-1"/>
        </w:rPr>
        <w:t>b</w:t>
      </w:r>
      <w:r>
        <w:rPr>
          <w:color w:val="000000"/>
        </w:rPr>
        <w:t>e a</w:t>
      </w:r>
      <w:r>
        <w:rPr>
          <w:color w:val="000000"/>
          <w:spacing w:val="-4"/>
        </w:rPr>
        <w:t>n</w:t>
      </w:r>
      <w:r>
        <w:rPr>
          <w:color w:val="000000"/>
        </w:rPr>
        <w:t>y c</w:t>
      </w:r>
      <w:r>
        <w:rPr>
          <w:color w:val="000000"/>
          <w:spacing w:val="-1"/>
        </w:rPr>
        <w:t>h</w:t>
      </w:r>
      <w:r>
        <w:rPr>
          <w:color w:val="000000"/>
        </w:rPr>
        <w:t>a</w:t>
      </w:r>
      <w:r>
        <w:rPr>
          <w:color w:val="000000"/>
          <w:spacing w:val="-1"/>
        </w:rPr>
        <w:t>ng</w:t>
      </w:r>
      <w:r>
        <w:rPr>
          <w:color w:val="000000"/>
        </w:rPr>
        <w:t>es,</w:t>
      </w:r>
      <w:r>
        <w:rPr>
          <w:color w:val="000000"/>
          <w:spacing w:val="-2"/>
        </w:rPr>
        <w:t xml:space="preserve"> </w:t>
      </w:r>
      <w:r>
        <w:rPr>
          <w:color w:val="000000"/>
        </w:rPr>
        <w:t>t</w:t>
      </w:r>
      <w:r>
        <w:rPr>
          <w:color w:val="000000"/>
          <w:spacing w:val="-1"/>
        </w:rPr>
        <w:t>h</w:t>
      </w:r>
      <w:r>
        <w:rPr>
          <w:color w:val="000000"/>
        </w:rPr>
        <w:t>e</w:t>
      </w:r>
      <w:r>
        <w:rPr>
          <w:color w:val="000000"/>
          <w:spacing w:val="2"/>
        </w:rPr>
        <w:t xml:space="preserve"> </w:t>
      </w:r>
      <w:r>
        <w:rPr>
          <w:rFonts w:cs="Calibri"/>
          <w:i/>
          <w:color w:val="000000"/>
        </w:rPr>
        <w:t>Co</w:t>
      </w:r>
      <w:r>
        <w:rPr>
          <w:rFonts w:cs="Calibri"/>
          <w:i/>
          <w:color w:val="000000"/>
          <w:spacing w:val="-2"/>
        </w:rPr>
        <w:t>nt</w:t>
      </w:r>
      <w:r>
        <w:rPr>
          <w:rFonts w:cs="Calibri"/>
          <w:i/>
          <w:color w:val="000000"/>
        </w:rPr>
        <w:t>r</w:t>
      </w:r>
      <w:r>
        <w:rPr>
          <w:rFonts w:cs="Calibri"/>
          <w:i/>
          <w:color w:val="000000"/>
          <w:spacing w:val="-1"/>
        </w:rPr>
        <w:t>a</w:t>
      </w:r>
      <w:r>
        <w:rPr>
          <w:rFonts w:cs="Calibri"/>
          <w:i/>
          <w:color w:val="000000"/>
        </w:rPr>
        <w:t>ct</w:t>
      </w:r>
      <w:r>
        <w:rPr>
          <w:rFonts w:cs="Calibri"/>
          <w:i/>
          <w:color w:val="000000"/>
          <w:spacing w:val="-1"/>
        </w:rPr>
        <w:t>o</w:t>
      </w:r>
      <w:r>
        <w:rPr>
          <w:rFonts w:cs="Calibri"/>
          <w:i/>
          <w:color w:val="000000"/>
        </w:rPr>
        <w:t>r</w:t>
      </w:r>
      <w:r>
        <w:rPr>
          <w:rFonts w:cs="Calibri"/>
          <w:i/>
          <w:color w:val="000000"/>
          <w:spacing w:val="-1"/>
        </w:rPr>
        <w:t xml:space="preserve"> </w:t>
      </w:r>
      <w:r>
        <w:rPr>
          <w:color w:val="000000"/>
        </w:rPr>
        <w:t>to</w:t>
      </w:r>
      <w:r>
        <w:rPr>
          <w:color w:val="000000"/>
          <w:spacing w:val="-1"/>
        </w:rPr>
        <w:t xml:space="preserve"> </w:t>
      </w:r>
      <w:r>
        <w:rPr>
          <w:color w:val="000000"/>
        </w:rPr>
        <w:t>su</w:t>
      </w:r>
      <w:r>
        <w:rPr>
          <w:color w:val="000000"/>
          <w:spacing w:val="-2"/>
        </w:rPr>
        <w:t>b</w:t>
      </w:r>
      <w:r>
        <w:rPr>
          <w:color w:val="000000"/>
        </w:rPr>
        <w:t>mit</w:t>
      </w:r>
      <w:r>
        <w:rPr>
          <w:color w:val="000000"/>
          <w:spacing w:val="-3"/>
        </w:rPr>
        <w:t xml:space="preserve"> </w:t>
      </w:r>
      <w:r>
        <w:rPr>
          <w:color w:val="000000"/>
        </w:rPr>
        <w:t>c</w:t>
      </w:r>
      <w:r>
        <w:rPr>
          <w:color w:val="000000"/>
          <w:spacing w:val="-1"/>
        </w:rPr>
        <w:t>h</w:t>
      </w:r>
      <w:r>
        <w:rPr>
          <w:color w:val="000000"/>
        </w:rPr>
        <w:t>a</w:t>
      </w:r>
      <w:r>
        <w:rPr>
          <w:color w:val="000000"/>
          <w:spacing w:val="-1"/>
        </w:rPr>
        <w:t>ng</w:t>
      </w:r>
      <w:r>
        <w:rPr>
          <w:color w:val="000000"/>
        </w:rPr>
        <w:t>es</w:t>
      </w:r>
      <w:r>
        <w:rPr>
          <w:color w:val="000000"/>
          <w:spacing w:val="-2"/>
        </w:rPr>
        <w:t xml:space="preserve"> t</w:t>
      </w:r>
      <w:r>
        <w:rPr>
          <w:color w:val="000000"/>
        </w:rPr>
        <w:t>o</w:t>
      </w:r>
      <w:r>
        <w:rPr>
          <w:color w:val="000000"/>
          <w:spacing w:val="1"/>
        </w:rPr>
        <w:t xml:space="preserve"> </w:t>
      </w:r>
      <w:r>
        <w:rPr>
          <w:color w:val="000000"/>
        </w:rPr>
        <w:t>t</w:t>
      </w:r>
      <w:r>
        <w:rPr>
          <w:color w:val="000000"/>
          <w:spacing w:val="-1"/>
        </w:rPr>
        <w:t>h</w:t>
      </w:r>
      <w:r>
        <w:rPr>
          <w:color w:val="000000"/>
        </w:rPr>
        <w:t xml:space="preserve">e </w:t>
      </w:r>
      <w:r>
        <w:rPr>
          <w:rFonts w:cs="Calibri"/>
          <w:i/>
          <w:color w:val="000000"/>
        </w:rPr>
        <w:t>S</w:t>
      </w:r>
      <w:r>
        <w:rPr>
          <w:rFonts w:cs="Calibri"/>
          <w:i/>
          <w:color w:val="000000"/>
          <w:spacing w:val="-3"/>
        </w:rPr>
        <w:t>e</w:t>
      </w:r>
      <w:r>
        <w:rPr>
          <w:rFonts w:cs="Calibri"/>
          <w:i/>
          <w:color w:val="000000"/>
        </w:rPr>
        <w:t>rvi</w:t>
      </w:r>
      <w:r>
        <w:rPr>
          <w:rFonts w:cs="Calibri"/>
          <w:i/>
          <w:color w:val="000000"/>
          <w:spacing w:val="-1"/>
        </w:rPr>
        <w:t>c</w:t>
      </w:r>
      <w:r>
        <w:rPr>
          <w:rFonts w:cs="Calibri"/>
          <w:i/>
          <w:color w:val="000000"/>
        </w:rPr>
        <w:t>e</w:t>
      </w:r>
      <w:r>
        <w:rPr>
          <w:rFonts w:cs="Calibri"/>
          <w:i/>
          <w:color w:val="000000"/>
          <w:spacing w:val="-3"/>
        </w:rPr>
        <w:t xml:space="preserve"> </w:t>
      </w:r>
      <w:r>
        <w:rPr>
          <w:rFonts w:cs="Calibri"/>
          <w:i/>
          <w:color w:val="000000"/>
          <w:spacing w:val="1"/>
        </w:rPr>
        <w:t>M</w:t>
      </w:r>
      <w:r>
        <w:rPr>
          <w:rFonts w:cs="Calibri"/>
          <w:i/>
          <w:color w:val="000000"/>
          <w:spacing w:val="-1"/>
        </w:rPr>
        <w:t>anag</w:t>
      </w:r>
      <w:r>
        <w:rPr>
          <w:rFonts w:cs="Calibri"/>
          <w:i/>
          <w:color w:val="000000"/>
        </w:rPr>
        <w:t xml:space="preserve">er </w:t>
      </w:r>
      <w:r>
        <w:rPr>
          <w:color w:val="000000"/>
        </w:rPr>
        <w:t>within</w:t>
      </w:r>
      <w:r>
        <w:rPr>
          <w:color w:val="000000"/>
          <w:spacing w:val="-2"/>
        </w:rPr>
        <w:t xml:space="preserve"> 0</w:t>
      </w:r>
      <w:r>
        <w:rPr>
          <w:color w:val="000000"/>
        </w:rPr>
        <w:t xml:space="preserve">7 </w:t>
      </w:r>
      <w:r>
        <w:rPr>
          <w:color w:val="000000"/>
          <w:spacing w:val="-2"/>
        </w:rPr>
        <w:t>w</w:t>
      </w:r>
      <w:r>
        <w:rPr>
          <w:color w:val="000000"/>
          <w:spacing w:val="1"/>
        </w:rPr>
        <w:t>o</w:t>
      </w:r>
      <w:r>
        <w:rPr>
          <w:color w:val="000000"/>
        </w:rPr>
        <w:t>rki</w:t>
      </w:r>
      <w:r>
        <w:rPr>
          <w:color w:val="000000"/>
          <w:spacing w:val="-1"/>
        </w:rPr>
        <w:t>n</w:t>
      </w:r>
      <w:r>
        <w:rPr>
          <w:color w:val="000000"/>
        </w:rPr>
        <w:t>g</w:t>
      </w:r>
      <w:r>
        <w:rPr>
          <w:color w:val="000000"/>
          <w:spacing w:val="-1"/>
        </w:rPr>
        <w:t xml:space="preserve"> </w:t>
      </w:r>
      <w:r>
        <w:rPr>
          <w:color w:val="000000"/>
        </w:rPr>
        <w:t>d</w:t>
      </w:r>
      <w:r>
        <w:rPr>
          <w:color w:val="000000"/>
          <w:spacing w:val="-3"/>
        </w:rPr>
        <w:t>a</w:t>
      </w:r>
      <w:r>
        <w:rPr>
          <w:color w:val="000000"/>
        </w:rPr>
        <w:t>ys a</w:t>
      </w:r>
      <w:r>
        <w:rPr>
          <w:color w:val="000000"/>
          <w:spacing w:val="-3"/>
        </w:rPr>
        <w:t>f</w:t>
      </w:r>
      <w:r>
        <w:rPr>
          <w:color w:val="000000"/>
          <w:spacing w:val="-2"/>
        </w:rPr>
        <w:t>t</w:t>
      </w:r>
      <w:r>
        <w:rPr>
          <w:color w:val="000000"/>
        </w:rPr>
        <w:t>er ch</w:t>
      </w:r>
      <w:r>
        <w:rPr>
          <w:color w:val="000000"/>
          <w:spacing w:val="-1"/>
        </w:rPr>
        <w:t>ang</w:t>
      </w:r>
      <w:r>
        <w:rPr>
          <w:color w:val="000000"/>
        </w:rPr>
        <w:t>es</w:t>
      </w:r>
      <w:r>
        <w:rPr>
          <w:color w:val="000000"/>
          <w:spacing w:val="1"/>
        </w:rPr>
        <w:t xml:space="preserve"> </w:t>
      </w:r>
      <w:r>
        <w:rPr>
          <w:color w:val="000000"/>
          <w:spacing w:val="-1"/>
        </w:rPr>
        <w:t>h</w:t>
      </w:r>
      <w:r>
        <w:rPr>
          <w:color w:val="000000"/>
          <w:spacing w:val="-3"/>
        </w:rPr>
        <w:t>a</w:t>
      </w:r>
      <w:r>
        <w:rPr>
          <w:color w:val="000000"/>
        </w:rPr>
        <w:t>ve</w:t>
      </w:r>
      <w:r>
        <w:rPr>
          <w:color w:val="000000"/>
          <w:spacing w:val="-2"/>
        </w:rPr>
        <w:t xml:space="preserve"> </w:t>
      </w:r>
      <w:r>
        <w:rPr>
          <w:color w:val="000000"/>
        </w:rPr>
        <w:t>been</w:t>
      </w:r>
      <w:r>
        <w:rPr>
          <w:color w:val="000000"/>
          <w:spacing w:val="-3"/>
        </w:rPr>
        <w:t xml:space="preserve"> </w:t>
      </w:r>
      <w:r>
        <w:rPr>
          <w:color w:val="000000"/>
        </w:rPr>
        <w:t>ma</w:t>
      </w:r>
      <w:r>
        <w:rPr>
          <w:color w:val="000000"/>
          <w:spacing w:val="-4"/>
        </w:rPr>
        <w:t>d</w:t>
      </w:r>
      <w:r>
        <w:rPr>
          <w:color w:val="000000"/>
        </w:rPr>
        <w:t>e.</w:t>
      </w:r>
    </w:p>
    <w:p w14:paraId="6F2BBF13" w14:textId="77777777" w:rsidR="007C62E7" w:rsidRDefault="007C62E7" w:rsidP="007C62E7">
      <w:pPr>
        <w:pStyle w:val="BodyText"/>
        <w:ind w:left="113"/>
      </w:pPr>
      <w:r>
        <w:t xml:space="preserve">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t xml:space="preserve">will </w:t>
      </w:r>
      <w:r>
        <w:rPr>
          <w:spacing w:val="-1"/>
        </w:rPr>
        <w:t>b</w:t>
      </w:r>
      <w:r>
        <w:t>e</w:t>
      </w:r>
      <w:r>
        <w:rPr>
          <w:spacing w:val="-2"/>
        </w:rPr>
        <w:t xml:space="preserve"> </w:t>
      </w:r>
      <w:r>
        <w:t>re</w:t>
      </w:r>
      <w:r>
        <w:rPr>
          <w:spacing w:val="-1"/>
        </w:rPr>
        <w:t>q</w:t>
      </w:r>
      <w:r>
        <w:rPr>
          <w:spacing w:val="-4"/>
        </w:rPr>
        <w:t>u</w:t>
      </w:r>
      <w:r>
        <w:t>ired</w:t>
      </w:r>
      <w:r>
        <w:rPr>
          <w:spacing w:val="-1"/>
        </w:rPr>
        <w:t xml:space="preserve"> </w:t>
      </w:r>
      <w:r>
        <w:rPr>
          <w:spacing w:val="1"/>
        </w:rPr>
        <w:t>t</w:t>
      </w:r>
      <w:r>
        <w:t>o</w:t>
      </w:r>
      <w:r>
        <w:rPr>
          <w:spacing w:val="-1"/>
        </w:rPr>
        <w:t xml:space="preserve"> </w:t>
      </w:r>
      <w:r>
        <w:t>e</w:t>
      </w:r>
      <w:r>
        <w:rPr>
          <w:spacing w:val="-1"/>
        </w:rPr>
        <w:t>n</w:t>
      </w:r>
      <w:r>
        <w:t>su</w:t>
      </w:r>
      <w:r>
        <w:rPr>
          <w:spacing w:val="-1"/>
        </w:rPr>
        <w:t>r</w:t>
      </w:r>
      <w:r>
        <w:t>e</w:t>
      </w:r>
      <w:r>
        <w:rPr>
          <w:spacing w:val="-2"/>
        </w:rPr>
        <w:t xml:space="preserve"> </w:t>
      </w:r>
      <w:r>
        <w:t>t</w:t>
      </w:r>
      <w:r>
        <w:rPr>
          <w:spacing w:val="-1"/>
        </w:rPr>
        <w:t>h</w:t>
      </w:r>
      <w:r>
        <w:t xml:space="preserve">e </w:t>
      </w:r>
      <w:r>
        <w:rPr>
          <w:spacing w:val="-3"/>
        </w:rPr>
        <w:t>f</w:t>
      </w:r>
      <w:r>
        <w:rPr>
          <w:spacing w:val="1"/>
        </w:rPr>
        <w:t>o</w:t>
      </w:r>
      <w:r>
        <w:t>l</w:t>
      </w:r>
      <w:r>
        <w:rPr>
          <w:spacing w:val="-3"/>
        </w:rPr>
        <w:t>l</w:t>
      </w:r>
      <w:r>
        <w:rPr>
          <w:spacing w:val="1"/>
        </w:rPr>
        <w:t>o</w:t>
      </w:r>
      <w:r>
        <w:t>wi</w:t>
      </w:r>
      <w:r>
        <w:rPr>
          <w:spacing w:val="-3"/>
        </w:rPr>
        <w:t>n</w:t>
      </w:r>
      <w:r>
        <w:t>g</w:t>
      </w:r>
      <w:r>
        <w:rPr>
          <w:spacing w:val="-1"/>
        </w:rPr>
        <w:t xml:space="preserve"> </w:t>
      </w:r>
      <w:r>
        <w:t>t</w:t>
      </w:r>
      <w:r>
        <w:rPr>
          <w:spacing w:val="-1"/>
        </w:rPr>
        <w:t>h</w:t>
      </w:r>
      <w:r>
        <w:t>ro</w:t>
      </w:r>
      <w:r>
        <w:rPr>
          <w:spacing w:val="-1"/>
        </w:rPr>
        <w:t>ugh</w:t>
      </w:r>
      <w:r>
        <w:rPr>
          <w:spacing w:val="1"/>
        </w:rPr>
        <w:t>o</w:t>
      </w:r>
      <w:r>
        <w:rPr>
          <w:spacing w:val="-1"/>
        </w:rPr>
        <w:t>u</w:t>
      </w:r>
      <w:r>
        <w:t>t</w:t>
      </w:r>
      <w:r>
        <w:rPr>
          <w:spacing w:val="-2"/>
        </w:rPr>
        <w:t xml:space="preserve"> </w:t>
      </w:r>
      <w:r>
        <w:t>t</w:t>
      </w:r>
      <w:r>
        <w:rPr>
          <w:spacing w:val="-1"/>
        </w:rPr>
        <w:t>h</w:t>
      </w:r>
      <w:r>
        <w:t>e</w:t>
      </w:r>
      <w:r>
        <w:rPr>
          <w:spacing w:val="-2"/>
        </w:rPr>
        <w:t xml:space="preserve"> </w:t>
      </w:r>
      <w:r>
        <w:t>c</w:t>
      </w:r>
      <w:r>
        <w:rPr>
          <w:spacing w:val="1"/>
        </w:rPr>
        <w:t>o</w:t>
      </w:r>
      <w:r>
        <w:rPr>
          <w:spacing w:val="-1"/>
        </w:rPr>
        <w:t>n</w:t>
      </w:r>
      <w:r>
        <w:t>tr</w:t>
      </w:r>
      <w:r>
        <w:rPr>
          <w:spacing w:val="-3"/>
        </w:rPr>
        <w:t>a</w:t>
      </w:r>
      <w:r>
        <w:t>ct:</w:t>
      </w:r>
    </w:p>
    <w:p w14:paraId="7C4E2B3E" w14:textId="77777777" w:rsidR="007C62E7" w:rsidRDefault="007C62E7" w:rsidP="005B3361">
      <w:pPr>
        <w:pStyle w:val="BodyText"/>
        <w:numPr>
          <w:ilvl w:val="0"/>
          <w:numId w:val="29"/>
        </w:numPr>
        <w:tabs>
          <w:tab w:val="left" w:pos="833"/>
        </w:tabs>
      </w:pPr>
      <w:r>
        <w:t xml:space="preserve">That he </w:t>
      </w:r>
      <w:r>
        <w:rPr>
          <w:spacing w:val="-1"/>
        </w:rPr>
        <w:t>p</w:t>
      </w:r>
      <w:r>
        <w:rPr>
          <w:spacing w:val="-3"/>
        </w:rPr>
        <w:t>r</w:t>
      </w:r>
      <w:r>
        <w:rPr>
          <w:spacing w:val="1"/>
        </w:rPr>
        <w:t>o</w:t>
      </w:r>
      <w:r>
        <w:t>vi</w:t>
      </w:r>
      <w:r>
        <w:rPr>
          <w:spacing w:val="-4"/>
        </w:rPr>
        <w:t>d</w:t>
      </w:r>
      <w:r>
        <w:t>es</w:t>
      </w:r>
      <w:r>
        <w:rPr>
          <w:spacing w:val="1"/>
        </w:rPr>
        <w:t xml:space="preserve"> </w:t>
      </w:r>
      <w:r>
        <w:rPr>
          <w:spacing w:val="-3"/>
        </w:rPr>
        <w:t>c</w:t>
      </w:r>
      <w:r>
        <w:rPr>
          <w:spacing w:val="1"/>
        </w:rPr>
        <w:t>o</w:t>
      </w:r>
      <w:r>
        <w:rPr>
          <w:spacing w:val="-1"/>
        </w:rPr>
        <w:t>n</w:t>
      </w:r>
      <w:r>
        <w:t>stant</w:t>
      </w:r>
      <w:r>
        <w:rPr>
          <w:spacing w:val="-5"/>
        </w:rPr>
        <w:t xml:space="preserve"> </w:t>
      </w:r>
      <w:r>
        <w:t>su</w:t>
      </w:r>
      <w:r>
        <w:rPr>
          <w:spacing w:val="-2"/>
        </w:rPr>
        <w:t>p</w:t>
      </w:r>
      <w:r>
        <w:t>er</w:t>
      </w:r>
      <w:r>
        <w:rPr>
          <w:spacing w:val="1"/>
        </w:rPr>
        <w:t>v</w:t>
      </w:r>
      <w:r>
        <w:t>is</w:t>
      </w:r>
      <w:r>
        <w:rPr>
          <w:spacing w:val="-3"/>
        </w:rPr>
        <w:t>i</w:t>
      </w:r>
      <w:r>
        <w:rPr>
          <w:spacing w:val="1"/>
        </w:rPr>
        <w:t>o</w:t>
      </w:r>
      <w:r>
        <w:t>n</w:t>
      </w:r>
      <w:r>
        <w:rPr>
          <w:spacing w:val="-1"/>
        </w:rPr>
        <w:t xml:space="preserve"> </w:t>
      </w:r>
      <w:r>
        <w:t>in all</w:t>
      </w:r>
      <w:r>
        <w:rPr>
          <w:spacing w:val="-1"/>
        </w:rPr>
        <w:t xml:space="preserve"> </w:t>
      </w:r>
      <w:r>
        <w:t>a</w:t>
      </w:r>
      <w:r>
        <w:rPr>
          <w:spacing w:val="-3"/>
        </w:rPr>
        <w:t>r</w:t>
      </w:r>
      <w:r>
        <w:t>eas</w:t>
      </w:r>
      <w:r>
        <w:rPr>
          <w:spacing w:val="-2"/>
        </w:rPr>
        <w:t xml:space="preserve"> </w:t>
      </w:r>
      <w:r>
        <w:t>where</w:t>
      </w:r>
      <w:r>
        <w:rPr>
          <w:spacing w:val="-2"/>
        </w:rPr>
        <w:t xml:space="preserve"> </w:t>
      </w:r>
      <w:r>
        <w:t>w</w:t>
      </w:r>
      <w:r>
        <w:rPr>
          <w:spacing w:val="1"/>
        </w:rPr>
        <w:t>o</w:t>
      </w:r>
      <w:r>
        <w:rPr>
          <w:spacing w:val="-3"/>
        </w:rPr>
        <w:t>r</w:t>
      </w:r>
      <w:r>
        <w:t>k is bei</w:t>
      </w:r>
      <w:r>
        <w:rPr>
          <w:spacing w:val="-2"/>
        </w:rPr>
        <w:t>n</w:t>
      </w:r>
      <w:r>
        <w:t>g</w:t>
      </w:r>
      <w:r>
        <w:rPr>
          <w:spacing w:val="-1"/>
        </w:rPr>
        <w:t xml:space="preserve"> </w:t>
      </w:r>
      <w:r>
        <w:rPr>
          <w:spacing w:val="-3"/>
        </w:rPr>
        <w:t>p</w:t>
      </w:r>
      <w:r>
        <w:t>erf</w:t>
      </w:r>
      <w:r>
        <w:rPr>
          <w:spacing w:val="1"/>
        </w:rPr>
        <w:t>o</w:t>
      </w:r>
      <w:r>
        <w:rPr>
          <w:spacing w:val="-3"/>
        </w:rPr>
        <w:t>r</w:t>
      </w:r>
      <w:r>
        <w:rPr>
          <w:spacing w:val="-2"/>
        </w:rPr>
        <w:t>me</w:t>
      </w:r>
      <w:r>
        <w:rPr>
          <w:spacing w:val="-1"/>
        </w:rPr>
        <w:t>d</w:t>
      </w:r>
      <w:r>
        <w:t>.</w:t>
      </w:r>
    </w:p>
    <w:p w14:paraId="5DDDF45D" w14:textId="77777777" w:rsidR="007C62E7" w:rsidRDefault="007C62E7" w:rsidP="005B3361">
      <w:pPr>
        <w:numPr>
          <w:ilvl w:val="0"/>
          <w:numId w:val="29"/>
        </w:numPr>
        <w:tabs>
          <w:tab w:val="left" w:pos="833"/>
        </w:tabs>
        <w:ind w:left="833" w:right="117"/>
        <w:jc w:val="both"/>
        <w:rPr>
          <w:rFonts w:ascii="Calibri" w:eastAsia="Calibri" w:hAnsi="Calibri" w:cs="Calibri"/>
        </w:rPr>
      </w:pPr>
      <w:r>
        <w:rPr>
          <w:rFonts w:ascii="Calibri" w:eastAsia="Calibri" w:hAnsi="Calibri" w:cs="Calibri"/>
        </w:rPr>
        <w:t>The</w:t>
      </w:r>
      <w:r>
        <w:rPr>
          <w:rFonts w:ascii="Calibri" w:eastAsia="Calibri" w:hAnsi="Calibri" w:cs="Calibri"/>
          <w:spacing w:val="24"/>
        </w:rPr>
        <w:t xml:space="preserve"> </w:t>
      </w:r>
      <w:r>
        <w:rPr>
          <w:rFonts w:ascii="Calibri" w:eastAsia="Calibri" w:hAnsi="Calibri" w:cs="Calibri"/>
          <w:i/>
        </w:rPr>
        <w:t>S</w:t>
      </w:r>
      <w:r>
        <w:rPr>
          <w:rFonts w:ascii="Calibri" w:eastAsia="Calibri" w:hAnsi="Calibri" w:cs="Calibri"/>
          <w:i/>
          <w:spacing w:val="-3"/>
        </w:rPr>
        <w:t>e</w:t>
      </w:r>
      <w:r>
        <w:rPr>
          <w:rFonts w:ascii="Calibri" w:eastAsia="Calibri" w:hAnsi="Calibri" w:cs="Calibri"/>
          <w:i/>
        </w:rPr>
        <w:t>rvi</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22"/>
        </w:rPr>
        <w:t xml:space="preserve"> </w:t>
      </w:r>
      <w:r>
        <w:rPr>
          <w:rFonts w:ascii="Calibri" w:eastAsia="Calibri" w:hAnsi="Calibri" w:cs="Calibri"/>
          <w:i/>
        </w:rPr>
        <w:t>M</w:t>
      </w:r>
      <w:r>
        <w:rPr>
          <w:rFonts w:ascii="Calibri" w:eastAsia="Calibri" w:hAnsi="Calibri" w:cs="Calibri"/>
          <w:i/>
          <w:spacing w:val="-1"/>
        </w:rPr>
        <w:t>anag</w:t>
      </w:r>
      <w:r>
        <w:rPr>
          <w:rFonts w:ascii="Calibri" w:eastAsia="Calibri" w:hAnsi="Calibri" w:cs="Calibri"/>
          <w:i/>
        </w:rPr>
        <w:t>er</w:t>
      </w:r>
      <w:r>
        <w:rPr>
          <w:rFonts w:ascii="Calibri" w:eastAsia="Calibri" w:hAnsi="Calibri" w:cs="Calibri"/>
          <w:i/>
          <w:spacing w:val="26"/>
        </w:rPr>
        <w:t xml:space="preserve"> </w:t>
      </w:r>
      <w:r>
        <w:rPr>
          <w:rFonts w:ascii="Calibri" w:eastAsia="Calibri" w:hAnsi="Calibri" w:cs="Calibri"/>
        </w:rPr>
        <w:t>m</w:t>
      </w:r>
      <w:r>
        <w:rPr>
          <w:rFonts w:ascii="Calibri" w:eastAsia="Calibri" w:hAnsi="Calibri" w:cs="Calibri"/>
          <w:spacing w:val="-1"/>
        </w:rPr>
        <w:t>u</w:t>
      </w:r>
      <w:r>
        <w:rPr>
          <w:rFonts w:ascii="Calibri" w:eastAsia="Calibri" w:hAnsi="Calibri" w:cs="Calibri"/>
          <w:spacing w:val="-3"/>
        </w:rPr>
        <w:t>s</w:t>
      </w:r>
      <w:r>
        <w:rPr>
          <w:rFonts w:ascii="Calibri" w:eastAsia="Calibri" w:hAnsi="Calibri" w:cs="Calibri"/>
        </w:rPr>
        <w:t>t</w:t>
      </w:r>
      <w:r>
        <w:rPr>
          <w:rFonts w:ascii="Calibri" w:eastAsia="Calibri" w:hAnsi="Calibri" w:cs="Calibri"/>
          <w:spacing w:val="22"/>
        </w:rPr>
        <w:t xml:space="preserve"> </w:t>
      </w:r>
      <w:r>
        <w:rPr>
          <w:rFonts w:ascii="Calibri" w:eastAsia="Calibri" w:hAnsi="Calibri" w:cs="Calibri"/>
        </w:rPr>
        <w:t>a</w:t>
      </w:r>
      <w:r>
        <w:rPr>
          <w:rFonts w:ascii="Calibri" w:eastAsia="Calibri" w:hAnsi="Calibri" w:cs="Calibri"/>
          <w:spacing w:val="-1"/>
        </w:rPr>
        <w:t>pp</w:t>
      </w:r>
      <w:r>
        <w:rPr>
          <w:rFonts w:ascii="Calibri" w:eastAsia="Calibri" w:hAnsi="Calibri" w:cs="Calibri"/>
        </w:rPr>
        <w:t>rove</w:t>
      </w:r>
      <w:r>
        <w:rPr>
          <w:rFonts w:ascii="Calibri" w:eastAsia="Calibri" w:hAnsi="Calibri" w:cs="Calibri"/>
          <w:spacing w:val="25"/>
        </w:rPr>
        <w:t xml:space="preserve"> </w:t>
      </w:r>
      <w:r>
        <w:rPr>
          <w:rFonts w:ascii="Calibri" w:eastAsia="Calibri" w:hAnsi="Calibri" w:cs="Calibri"/>
        </w:rPr>
        <w:t>in</w:t>
      </w:r>
      <w:r>
        <w:rPr>
          <w:rFonts w:ascii="Calibri" w:eastAsia="Calibri" w:hAnsi="Calibri" w:cs="Calibri"/>
          <w:spacing w:val="23"/>
        </w:rPr>
        <w:t xml:space="preserve"> </w:t>
      </w:r>
      <w:r>
        <w:rPr>
          <w:rFonts w:ascii="Calibri" w:eastAsia="Calibri" w:hAnsi="Calibri" w:cs="Calibri"/>
        </w:rPr>
        <w:t>wr</w:t>
      </w:r>
      <w:r>
        <w:rPr>
          <w:rFonts w:ascii="Calibri" w:eastAsia="Calibri" w:hAnsi="Calibri" w:cs="Calibri"/>
          <w:spacing w:val="-3"/>
        </w:rPr>
        <w:t>i</w:t>
      </w:r>
      <w:r>
        <w:rPr>
          <w:rFonts w:ascii="Calibri" w:eastAsia="Calibri" w:hAnsi="Calibri" w:cs="Calibri"/>
        </w:rPr>
        <w:t>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23"/>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25"/>
        </w:rPr>
        <w:t xml:space="preserve"> </w:t>
      </w:r>
      <w:r>
        <w:rPr>
          <w:rFonts w:ascii="Calibri" w:eastAsia="Calibri" w:hAnsi="Calibri" w:cs="Calibri"/>
        </w:rPr>
        <w:t>c</w:t>
      </w:r>
      <w:r>
        <w:rPr>
          <w:rFonts w:ascii="Calibri" w:eastAsia="Calibri" w:hAnsi="Calibri" w:cs="Calibri"/>
          <w:spacing w:val="-3"/>
        </w:rPr>
        <w:t>h</w:t>
      </w:r>
      <w:r>
        <w:rPr>
          <w:rFonts w:ascii="Calibri" w:eastAsia="Calibri" w:hAnsi="Calibri" w:cs="Calibri"/>
        </w:rPr>
        <w:t>a</w:t>
      </w:r>
      <w:r>
        <w:rPr>
          <w:rFonts w:ascii="Calibri" w:eastAsia="Calibri" w:hAnsi="Calibri" w:cs="Calibri"/>
          <w:spacing w:val="-1"/>
        </w:rPr>
        <w:t>ng</w:t>
      </w:r>
      <w:r>
        <w:rPr>
          <w:rFonts w:ascii="Calibri" w:eastAsia="Calibri" w:hAnsi="Calibri" w:cs="Calibri"/>
        </w:rPr>
        <w:t>e</w:t>
      </w:r>
      <w:r>
        <w:rPr>
          <w:rFonts w:ascii="Calibri" w:eastAsia="Calibri" w:hAnsi="Calibri" w:cs="Calibri"/>
          <w:spacing w:val="24"/>
        </w:rPr>
        <w:t xml:space="preserve"> </w:t>
      </w:r>
      <w:r>
        <w:rPr>
          <w:rFonts w:ascii="Calibri" w:eastAsia="Calibri" w:hAnsi="Calibri" w:cs="Calibri"/>
        </w:rPr>
        <w:t>to</w:t>
      </w:r>
      <w:r>
        <w:rPr>
          <w:rFonts w:ascii="Calibri" w:eastAsia="Calibri" w:hAnsi="Calibri" w:cs="Calibri"/>
          <w:spacing w:val="26"/>
        </w:rPr>
        <w:t xml:space="preserve"> </w:t>
      </w:r>
      <w:r>
        <w:rPr>
          <w:rFonts w:ascii="Calibri" w:eastAsia="Calibri" w:hAnsi="Calibri" w:cs="Calibri"/>
        </w:rPr>
        <w:t>staff</w:t>
      </w:r>
      <w:r>
        <w:rPr>
          <w:rFonts w:ascii="Calibri" w:eastAsia="Calibri" w:hAnsi="Calibri" w:cs="Calibri"/>
          <w:spacing w:val="21"/>
        </w:rPr>
        <w:t xml:space="preserve"> </w:t>
      </w:r>
      <w:r>
        <w:rPr>
          <w:rFonts w:ascii="Calibri" w:eastAsia="Calibri" w:hAnsi="Calibri" w:cs="Calibri"/>
        </w:rPr>
        <w:t>structu</w:t>
      </w:r>
      <w:r>
        <w:rPr>
          <w:rFonts w:ascii="Calibri" w:eastAsia="Calibri" w:hAnsi="Calibri" w:cs="Calibri"/>
          <w:spacing w:val="-1"/>
        </w:rPr>
        <w:t>r</w:t>
      </w:r>
      <w:r>
        <w:rPr>
          <w:rFonts w:ascii="Calibri" w:eastAsia="Calibri" w:hAnsi="Calibri" w:cs="Calibri"/>
        </w:rPr>
        <w:t>e</w:t>
      </w:r>
      <w:r>
        <w:rPr>
          <w:rFonts w:ascii="Calibri" w:eastAsia="Calibri" w:hAnsi="Calibri" w:cs="Calibri"/>
          <w:spacing w:val="25"/>
        </w:rPr>
        <w:t xml:space="preserve"> </w:t>
      </w:r>
      <w:r>
        <w:rPr>
          <w:rFonts w:ascii="Calibri" w:eastAsia="Calibri" w:hAnsi="Calibri" w:cs="Calibri"/>
        </w:rPr>
        <w:t>i</w:t>
      </w:r>
      <w:r>
        <w:rPr>
          <w:rFonts w:ascii="Calibri" w:eastAsia="Calibri" w:hAnsi="Calibri" w:cs="Calibri"/>
          <w:spacing w:val="-2"/>
        </w:rPr>
        <w:t>n</w:t>
      </w:r>
      <w:r>
        <w:rPr>
          <w:rFonts w:ascii="Calibri" w:eastAsia="Calibri" w:hAnsi="Calibri" w:cs="Calibri"/>
        </w:rPr>
        <w:t>c</w:t>
      </w:r>
      <w:r>
        <w:rPr>
          <w:rFonts w:ascii="Calibri" w:eastAsia="Calibri" w:hAnsi="Calibri" w:cs="Calibri"/>
          <w:spacing w:val="-3"/>
        </w:rPr>
        <w:t>l</w:t>
      </w:r>
      <w:r>
        <w:rPr>
          <w:rFonts w:ascii="Calibri" w:eastAsia="Calibri" w:hAnsi="Calibri" w:cs="Calibri"/>
          <w:spacing w:val="-1"/>
        </w:rPr>
        <w:t>ud</w:t>
      </w:r>
      <w:r>
        <w:rPr>
          <w:rFonts w:ascii="Calibri" w:eastAsia="Calibri" w:hAnsi="Calibri" w:cs="Calibri"/>
        </w:rPr>
        <w:t>i</w:t>
      </w:r>
      <w:r>
        <w:rPr>
          <w:rFonts w:ascii="Calibri" w:eastAsia="Calibri" w:hAnsi="Calibri" w:cs="Calibri"/>
          <w:spacing w:val="-2"/>
        </w:rPr>
        <w:t>n</w:t>
      </w:r>
      <w:r>
        <w:rPr>
          <w:rFonts w:ascii="Calibri" w:eastAsia="Calibri" w:hAnsi="Calibri" w:cs="Calibri"/>
        </w:rPr>
        <w:t>g</w:t>
      </w:r>
      <w:r>
        <w:rPr>
          <w:rFonts w:ascii="Calibri" w:eastAsia="Calibri" w:hAnsi="Calibri" w:cs="Calibri"/>
          <w:spacing w:val="23"/>
        </w:rPr>
        <w:t xml:space="preserve"> </w:t>
      </w:r>
      <w:r>
        <w:rPr>
          <w:rFonts w:ascii="Calibri" w:eastAsia="Calibri" w:hAnsi="Calibri" w:cs="Calibri"/>
          <w:spacing w:val="-1"/>
        </w:rPr>
        <w:t>n</w:t>
      </w:r>
      <w:r>
        <w:rPr>
          <w:rFonts w:ascii="Calibri" w:eastAsia="Calibri" w:hAnsi="Calibri" w:cs="Calibri"/>
        </w:rPr>
        <w:t>ames</w:t>
      </w:r>
      <w:r>
        <w:rPr>
          <w:rFonts w:ascii="Calibri" w:eastAsia="Calibri" w:hAnsi="Calibri" w:cs="Calibri"/>
          <w:spacing w:val="2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 after</w:t>
      </w:r>
      <w:r>
        <w:rPr>
          <w:rFonts w:ascii="Calibri" w:eastAsia="Calibri" w:hAnsi="Calibri" w:cs="Calibri"/>
          <w:spacing w:val="1"/>
        </w:rPr>
        <w:t xml:space="preserve"> </w:t>
      </w:r>
      <w:r>
        <w:rPr>
          <w:rFonts w:ascii="Calibri" w:eastAsia="Calibri" w:hAnsi="Calibri" w:cs="Calibri"/>
        </w:rPr>
        <w:t>such</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pp</w:t>
      </w:r>
      <w:r>
        <w:rPr>
          <w:rFonts w:ascii="Calibri" w:eastAsia="Calibri" w:hAnsi="Calibri" w:cs="Calibri"/>
        </w:rPr>
        <w:t>ro</w:t>
      </w:r>
      <w:r>
        <w:rPr>
          <w:rFonts w:ascii="Calibri" w:eastAsia="Calibri" w:hAnsi="Calibri" w:cs="Calibri"/>
          <w:spacing w:val="-2"/>
        </w:rPr>
        <w:t>v</w:t>
      </w:r>
      <w:r>
        <w:rPr>
          <w:rFonts w:ascii="Calibri" w:eastAsia="Calibri" w:hAnsi="Calibri" w:cs="Calibri"/>
        </w:rPr>
        <w:t>al, the</w:t>
      </w:r>
      <w:r>
        <w:rPr>
          <w:rFonts w:ascii="Calibri" w:eastAsia="Calibri" w:hAnsi="Calibri" w:cs="Calibri"/>
          <w:spacing w:val="-1"/>
        </w:rPr>
        <w:t xml:space="preserve"> </w:t>
      </w:r>
      <w:r>
        <w:rPr>
          <w:rFonts w:ascii="Calibri" w:eastAsia="Calibri" w:hAnsi="Calibri" w:cs="Calibri"/>
          <w:i/>
        </w:rPr>
        <w:t>C</w:t>
      </w:r>
      <w:r>
        <w:rPr>
          <w:rFonts w:ascii="Calibri" w:eastAsia="Calibri" w:hAnsi="Calibri" w:cs="Calibri"/>
          <w:i/>
          <w:spacing w:val="-3"/>
        </w:rPr>
        <w:t>o</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1"/>
        </w:rPr>
        <w:t>r</w:t>
      </w:r>
      <w:r>
        <w:rPr>
          <w:rFonts w:ascii="Calibri" w:eastAsia="Calibri" w:hAnsi="Calibri" w:cs="Calibri"/>
          <w:i/>
          <w:spacing w:val="-1"/>
        </w:rPr>
        <w:t>ac</w:t>
      </w:r>
      <w:r>
        <w:rPr>
          <w:rFonts w:ascii="Calibri" w:eastAsia="Calibri" w:hAnsi="Calibri" w:cs="Calibri"/>
          <w:i/>
        </w:rPr>
        <w:t>tor</w:t>
      </w:r>
      <w:r>
        <w:rPr>
          <w:rFonts w:ascii="Calibri" w:eastAsia="Calibri" w:hAnsi="Calibri" w:cs="Calibri"/>
          <w:i/>
          <w:spacing w:val="-1"/>
        </w:rPr>
        <w:t xml:space="preserve"> </w:t>
      </w:r>
      <w:r>
        <w:rPr>
          <w:rFonts w:ascii="Calibri" w:eastAsia="Calibri" w:hAnsi="Calibri" w:cs="Calibri"/>
        </w:rPr>
        <w:t>sh</w:t>
      </w:r>
      <w:r>
        <w:rPr>
          <w:rFonts w:ascii="Calibri" w:eastAsia="Calibri" w:hAnsi="Calibri" w:cs="Calibri"/>
          <w:spacing w:val="-1"/>
        </w:rPr>
        <w:t>a</w:t>
      </w:r>
      <w:r>
        <w:rPr>
          <w:rFonts w:ascii="Calibri" w:eastAsia="Calibri" w:hAnsi="Calibri" w:cs="Calibri"/>
        </w:rPr>
        <w:t>ll</w:t>
      </w:r>
      <w:r>
        <w:rPr>
          <w:rFonts w:ascii="Calibri" w:eastAsia="Calibri" w:hAnsi="Calibri" w:cs="Calibri"/>
          <w:spacing w:val="-1"/>
        </w:rPr>
        <w:t xml:space="preserve"> </w:t>
      </w:r>
      <w:r>
        <w:rPr>
          <w:rFonts w:ascii="Calibri" w:eastAsia="Calibri" w:hAnsi="Calibri" w:cs="Calibri"/>
        </w:rPr>
        <w:t>su</w:t>
      </w:r>
      <w:r>
        <w:rPr>
          <w:rFonts w:ascii="Calibri" w:eastAsia="Calibri" w:hAnsi="Calibri" w:cs="Calibri"/>
          <w:spacing w:val="-2"/>
        </w:rPr>
        <w:t>b</w:t>
      </w:r>
      <w:r>
        <w:rPr>
          <w:rFonts w:ascii="Calibri" w:eastAsia="Calibri" w:hAnsi="Calibri" w:cs="Calibri"/>
        </w:rPr>
        <w:t>m</w:t>
      </w:r>
      <w:r>
        <w:rPr>
          <w:rFonts w:ascii="Calibri" w:eastAsia="Calibri" w:hAnsi="Calibri" w:cs="Calibri"/>
          <w:spacing w:val="-3"/>
        </w:rPr>
        <w:t>i</w:t>
      </w:r>
      <w:r>
        <w:rPr>
          <w:rFonts w:ascii="Calibri" w:eastAsia="Calibri" w:hAnsi="Calibri" w:cs="Calibri"/>
        </w:rPr>
        <w:t>t an</w:t>
      </w:r>
      <w:r>
        <w:rPr>
          <w:rFonts w:ascii="Calibri" w:eastAsia="Calibri" w:hAnsi="Calibri" w:cs="Calibri"/>
          <w:spacing w:val="-1"/>
        </w:rPr>
        <w:t xml:space="preserve"> </w:t>
      </w:r>
      <w:r>
        <w:rPr>
          <w:rFonts w:ascii="Calibri" w:eastAsia="Calibri" w:hAnsi="Calibri" w:cs="Calibri"/>
        </w:rPr>
        <w:t>u</w:t>
      </w:r>
      <w:r>
        <w:rPr>
          <w:rFonts w:ascii="Calibri" w:eastAsia="Calibri" w:hAnsi="Calibri" w:cs="Calibri"/>
          <w:spacing w:val="-4"/>
        </w:rPr>
        <w:t>p</w:t>
      </w:r>
      <w:r>
        <w:rPr>
          <w:rFonts w:ascii="Calibri" w:eastAsia="Calibri" w:hAnsi="Calibri" w:cs="Calibri"/>
          <w:spacing w:val="-1"/>
        </w:rPr>
        <w:t>d</w:t>
      </w:r>
      <w:r>
        <w:rPr>
          <w:rFonts w:ascii="Calibri" w:eastAsia="Calibri" w:hAnsi="Calibri" w:cs="Calibri"/>
        </w:rPr>
        <w:t>ated</w:t>
      </w:r>
      <w:r>
        <w:rPr>
          <w:rFonts w:ascii="Calibri" w:eastAsia="Calibri" w:hAnsi="Calibri" w:cs="Calibri"/>
          <w:spacing w:val="-1"/>
        </w:rPr>
        <w:t xml:space="preserve"> </w:t>
      </w:r>
      <w:r>
        <w:rPr>
          <w:rFonts w:ascii="Calibri" w:eastAsia="Calibri" w:hAnsi="Calibri" w:cs="Calibri"/>
        </w:rPr>
        <w:t>staff</w:t>
      </w:r>
      <w:r>
        <w:rPr>
          <w:rFonts w:ascii="Calibri" w:eastAsia="Calibri" w:hAnsi="Calibri" w:cs="Calibri"/>
          <w:spacing w:val="-3"/>
        </w:rPr>
        <w:t xml:space="preserve"> </w:t>
      </w:r>
      <w:r>
        <w:rPr>
          <w:rFonts w:ascii="Calibri" w:eastAsia="Calibri" w:hAnsi="Calibri" w:cs="Calibri"/>
        </w:rPr>
        <w:t>str</w:t>
      </w:r>
      <w:r>
        <w:rPr>
          <w:rFonts w:ascii="Calibri" w:eastAsia="Calibri" w:hAnsi="Calibri" w:cs="Calibri"/>
          <w:spacing w:val="-1"/>
        </w:rPr>
        <w:t>u</w:t>
      </w:r>
      <w:r>
        <w:rPr>
          <w:rFonts w:ascii="Calibri" w:eastAsia="Calibri" w:hAnsi="Calibri" w:cs="Calibri"/>
        </w:rPr>
        <w:t>ctu</w:t>
      </w:r>
      <w:r>
        <w:rPr>
          <w:rFonts w:ascii="Calibri" w:eastAsia="Calibri" w:hAnsi="Calibri" w:cs="Calibri"/>
          <w:spacing w:val="-3"/>
        </w:rPr>
        <w:t>r</w:t>
      </w:r>
      <w:r>
        <w:rPr>
          <w:rFonts w:ascii="Calibri" w:eastAsia="Calibri" w:hAnsi="Calibri" w:cs="Calibri"/>
        </w:rPr>
        <w:t xml:space="preserve">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4"/>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i/>
        </w:rPr>
        <w:t>S</w:t>
      </w:r>
      <w:r>
        <w:rPr>
          <w:rFonts w:ascii="Calibri" w:eastAsia="Calibri" w:hAnsi="Calibri" w:cs="Calibri"/>
          <w:i/>
          <w:spacing w:val="-3"/>
        </w:rPr>
        <w:t>e</w:t>
      </w:r>
      <w:r>
        <w:rPr>
          <w:rFonts w:ascii="Calibri" w:eastAsia="Calibri" w:hAnsi="Calibri" w:cs="Calibri"/>
          <w:i/>
        </w:rPr>
        <w:t>rvi</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2"/>
        </w:rPr>
        <w:t xml:space="preserve"> </w:t>
      </w:r>
      <w:r>
        <w:rPr>
          <w:rFonts w:ascii="Calibri" w:eastAsia="Calibri" w:hAnsi="Calibri" w:cs="Calibri"/>
          <w:i/>
        </w:rPr>
        <w:t>M</w:t>
      </w:r>
      <w:r>
        <w:rPr>
          <w:rFonts w:ascii="Calibri" w:eastAsia="Calibri" w:hAnsi="Calibri" w:cs="Calibri"/>
          <w:i/>
          <w:spacing w:val="-1"/>
        </w:rPr>
        <w:t>anag</w:t>
      </w:r>
      <w:r>
        <w:rPr>
          <w:rFonts w:ascii="Calibri" w:eastAsia="Calibri" w:hAnsi="Calibri" w:cs="Calibri"/>
          <w:i/>
        </w:rPr>
        <w:t>e</w:t>
      </w:r>
      <w:r>
        <w:rPr>
          <w:rFonts w:ascii="Calibri" w:eastAsia="Calibri" w:hAnsi="Calibri" w:cs="Calibri"/>
          <w:i/>
          <w:spacing w:val="1"/>
        </w:rPr>
        <w:t>r</w:t>
      </w:r>
      <w:r>
        <w:rPr>
          <w:rFonts w:ascii="Calibri" w:eastAsia="Calibri" w:hAnsi="Calibri" w:cs="Calibri"/>
          <w:i/>
        </w:rPr>
        <w:t>.</w:t>
      </w:r>
    </w:p>
    <w:p w14:paraId="26F483F4" w14:textId="77777777" w:rsidR="007C62E7" w:rsidRDefault="007C62E7" w:rsidP="005B3361">
      <w:pPr>
        <w:numPr>
          <w:ilvl w:val="0"/>
          <w:numId w:val="29"/>
        </w:numPr>
        <w:tabs>
          <w:tab w:val="left" w:pos="833"/>
        </w:tabs>
        <w:ind w:left="833" w:right="119"/>
        <w:jc w:val="both"/>
        <w:rPr>
          <w:rFonts w:ascii="Calibri" w:eastAsia="Calibri" w:hAnsi="Calibri" w:cs="Calibri"/>
        </w:rPr>
      </w:pPr>
      <w:r>
        <w:rPr>
          <w:rFonts w:ascii="Calibri" w:eastAsia="Calibri" w:hAnsi="Calibri" w:cs="Calibri"/>
          <w:b/>
          <w:bCs/>
          <w:i/>
          <w:spacing w:val="-1"/>
        </w:rPr>
        <w:t>M</w:t>
      </w:r>
      <w:r>
        <w:rPr>
          <w:rFonts w:ascii="Calibri" w:eastAsia="Calibri" w:hAnsi="Calibri" w:cs="Calibri"/>
          <w:b/>
          <w:bCs/>
          <w:i/>
        </w:rPr>
        <w:t>a</w:t>
      </w:r>
      <w:r>
        <w:rPr>
          <w:rFonts w:ascii="Calibri" w:eastAsia="Calibri" w:hAnsi="Calibri" w:cs="Calibri"/>
          <w:b/>
          <w:bCs/>
          <w:i/>
          <w:spacing w:val="-2"/>
        </w:rPr>
        <w:t>n</w:t>
      </w:r>
      <w:r>
        <w:rPr>
          <w:rFonts w:ascii="Calibri" w:eastAsia="Calibri" w:hAnsi="Calibri" w:cs="Calibri"/>
          <w:b/>
          <w:bCs/>
          <w:i/>
        </w:rPr>
        <w:t>ag</w:t>
      </w:r>
      <w:r>
        <w:rPr>
          <w:rFonts w:ascii="Calibri" w:eastAsia="Calibri" w:hAnsi="Calibri" w:cs="Calibri"/>
          <w:b/>
          <w:bCs/>
          <w:i/>
          <w:spacing w:val="-3"/>
        </w:rPr>
        <w:t>e</w:t>
      </w:r>
      <w:r>
        <w:rPr>
          <w:rFonts w:ascii="Calibri" w:eastAsia="Calibri" w:hAnsi="Calibri" w:cs="Calibri"/>
          <w:b/>
          <w:bCs/>
          <w:i/>
        </w:rPr>
        <w:t>ment</w:t>
      </w:r>
      <w:r>
        <w:rPr>
          <w:rFonts w:ascii="Calibri" w:eastAsia="Calibri" w:hAnsi="Calibri" w:cs="Calibri"/>
          <w:b/>
          <w:bCs/>
          <w:i/>
          <w:spacing w:val="7"/>
        </w:rPr>
        <w:t xml:space="preserve"> </w:t>
      </w:r>
      <w:r>
        <w:rPr>
          <w:rFonts w:ascii="Calibri" w:eastAsia="Calibri" w:hAnsi="Calibri" w:cs="Calibri"/>
          <w:b/>
          <w:bCs/>
          <w:i/>
          <w:spacing w:val="-2"/>
        </w:rPr>
        <w:t>a</w:t>
      </w:r>
      <w:r>
        <w:rPr>
          <w:rFonts w:ascii="Calibri" w:eastAsia="Calibri" w:hAnsi="Calibri" w:cs="Calibri"/>
          <w:b/>
          <w:bCs/>
          <w:i/>
          <w:spacing w:val="1"/>
        </w:rPr>
        <w:t>n</w:t>
      </w:r>
      <w:r>
        <w:rPr>
          <w:rFonts w:ascii="Calibri" w:eastAsia="Calibri" w:hAnsi="Calibri" w:cs="Calibri"/>
          <w:b/>
          <w:bCs/>
          <w:i/>
        </w:rPr>
        <w:t>d</w:t>
      </w:r>
      <w:r>
        <w:rPr>
          <w:rFonts w:ascii="Calibri" w:eastAsia="Calibri" w:hAnsi="Calibri" w:cs="Calibri"/>
          <w:b/>
          <w:bCs/>
          <w:i/>
          <w:spacing w:val="8"/>
        </w:rPr>
        <w:t xml:space="preserve"> </w:t>
      </w:r>
      <w:r>
        <w:rPr>
          <w:rFonts w:ascii="Calibri" w:eastAsia="Calibri" w:hAnsi="Calibri" w:cs="Calibri"/>
          <w:b/>
          <w:bCs/>
          <w:i/>
        </w:rPr>
        <w:t>s</w:t>
      </w:r>
      <w:r>
        <w:rPr>
          <w:rFonts w:ascii="Calibri" w:eastAsia="Calibri" w:hAnsi="Calibri" w:cs="Calibri"/>
          <w:b/>
          <w:bCs/>
          <w:i/>
          <w:spacing w:val="-2"/>
        </w:rPr>
        <w:t>u</w:t>
      </w:r>
      <w:r>
        <w:rPr>
          <w:rFonts w:ascii="Calibri" w:eastAsia="Calibri" w:hAnsi="Calibri" w:cs="Calibri"/>
          <w:b/>
          <w:bCs/>
          <w:i/>
        </w:rPr>
        <w:t>pe</w:t>
      </w:r>
      <w:r>
        <w:rPr>
          <w:rFonts w:ascii="Calibri" w:eastAsia="Calibri" w:hAnsi="Calibri" w:cs="Calibri"/>
          <w:b/>
          <w:bCs/>
          <w:i/>
          <w:spacing w:val="-2"/>
        </w:rPr>
        <w:t>r</w:t>
      </w:r>
      <w:r>
        <w:rPr>
          <w:rFonts w:ascii="Calibri" w:eastAsia="Calibri" w:hAnsi="Calibri" w:cs="Calibri"/>
          <w:b/>
          <w:bCs/>
          <w:i/>
        </w:rPr>
        <w:t>v</w:t>
      </w:r>
      <w:r>
        <w:rPr>
          <w:rFonts w:ascii="Calibri" w:eastAsia="Calibri" w:hAnsi="Calibri" w:cs="Calibri"/>
          <w:b/>
          <w:bCs/>
          <w:i/>
          <w:spacing w:val="-2"/>
        </w:rPr>
        <w:t>i</w:t>
      </w:r>
      <w:r>
        <w:rPr>
          <w:rFonts w:ascii="Calibri" w:eastAsia="Calibri" w:hAnsi="Calibri" w:cs="Calibri"/>
          <w:b/>
          <w:bCs/>
          <w:i/>
        </w:rPr>
        <w:t>si</w:t>
      </w:r>
      <w:r>
        <w:rPr>
          <w:rFonts w:ascii="Calibri" w:eastAsia="Calibri" w:hAnsi="Calibri" w:cs="Calibri"/>
          <w:b/>
          <w:bCs/>
          <w:i/>
          <w:spacing w:val="-1"/>
        </w:rPr>
        <w:t>o</w:t>
      </w:r>
      <w:r>
        <w:rPr>
          <w:rFonts w:ascii="Calibri" w:eastAsia="Calibri" w:hAnsi="Calibri" w:cs="Calibri"/>
          <w:b/>
          <w:bCs/>
          <w:i/>
        </w:rPr>
        <w:t>n</w:t>
      </w:r>
      <w:r>
        <w:rPr>
          <w:rFonts w:ascii="Calibri" w:eastAsia="Calibri" w:hAnsi="Calibri" w:cs="Calibri"/>
          <w:b/>
          <w:bCs/>
          <w:i/>
          <w:spacing w:val="11"/>
        </w:rPr>
        <w:t xml:space="preserve"> </w:t>
      </w:r>
      <w:r>
        <w:rPr>
          <w:rFonts w:ascii="Calibri" w:eastAsia="Calibri" w:hAnsi="Calibri" w:cs="Calibri"/>
          <w:b/>
          <w:bCs/>
          <w:i/>
          <w:spacing w:val="-3"/>
        </w:rPr>
        <w:t>t</w:t>
      </w:r>
      <w:r>
        <w:rPr>
          <w:rFonts w:ascii="Calibri" w:eastAsia="Calibri" w:hAnsi="Calibri" w:cs="Calibri"/>
          <w:b/>
          <w:bCs/>
          <w:i/>
        </w:rPr>
        <w:t>o</w:t>
      </w:r>
      <w:r>
        <w:rPr>
          <w:rFonts w:ascii="Calibri" w:eastAsia="Calibri" w:hAnsi="Calibri" w:cs="Calibri"/>
          <w:b/>
          <w:bCs/>
          <w:i/>
          <w:spacing w:val="11"/>
        </w:rPr>
        <w:t xml:space="preserve"> </w:t>
      </w:r>
      <w:proofErr w:type="gramStart"/>
      <w:r>
        <w:rPr>
          <w:rFonts w:ascii="Calibri" w:eastAsia="Calibri" w:hAnsi="Calibri" w:cs="Calibri"/>
          <w:b/>
          <w:bCs/>
          <w:i/>
        </w:rPr>
        <w:t>be</w:t>
      </w:r>
      <w:r>
        <w:rPr>
          <w:rFonts w:ascii="Calibri" w:eastAsia="Calibri" w:hAnsi="Calibri" w:cs="Calibri"/>
          <w:b/>
          <w:bCs/>
          <w:i/>
          <w:spacing w:val="9"/>
        </w:rPr>
        <w:t xml:space="preserve"> </w:t>
      </w:r>
      <w:r>
        <w:rPr>
          <w:rFonts w:ascii="Calibri" w:eastAsia="Calibri" w:hAnsi="Calibri" w:cs="Calibri"/>
          <w:b/>
          <w:bCs/>
          <w:i/>
          <w:spacing w:val="-3"/>
        </w:rPr>
        <w:t>v</w:t>
      </w:r>
      <w:r>
        <w:rPr>
          <w:rFonts w:ascii="Calibri" w:eastAsia="Calibri" w:hAnsi="Calibri" w:cs="Calibri"/>
          <w:b/>
          <w:bCs/>
          <w:i/>
        </w:rPr>
        <w:t>is</w:t>
      </w:r>
      <w:r>
        <w:rPr>
          <w:rFonts w:ascii="Calibri" w:eastAsia="Calibri" w:hAnsi="Calibri" w:cs="Calibri"/>
          <w:b/>
          <w:bCs/>
          <w:i/>
          <w:spacing w:val="-3"/>
        </w:rPr>
        <w:t>i</w:t>
      </w:r>
      <w:r>
        <w:rPr>
          <w:rFonts w:ascii="Calibri" w:eastAsia="Calibri" w:hAnsi="Calibri" w:cs="Calibri"/>
          <w:b/>
          <w:bCs/>
          <w:i/>
        </w:rPr>
        <w:t>ble</w:t>
      </w:r>
      <w:r>
        <w:rPr>
          <w:rFonts w:ascii="Calibri" w:eastAsia="Calibri" w:hAnsi="Calibri" w:cs="Calibri"/>
          <w:b/>
          <w:bCs/>
          <w:i/>
          <w:spacing w:val="7"/>
        </w:rPr>
        <w:t xml:space="preserve"> </w:t>
      </w:r>
      <w:r>
        <w:rPr>
          <w:rFonts w:ascii="Calibri" w:eastAsia="Calibri" w:hAnsi="Calibri" w:cs="Calibri"/>
          <w:b/>
          <w:bCs/>
          <w:i/>
          <w:spacing w:val="-2"/>
        </w:rPr>
        <w:t>o</w:t>
      </w:r>
      <w:r>
        <w:rPr>
          <w:rFonts w:ascii="Calibri" w:eastAsia="Calibri" w:hAnsi="Calibri" w:cs="Calibri"/>
          <w:b/>
          <w:bCs/>
          <w:i/>
        </w:rPr>
        <w:t>n</w:t>
      </w:r>
      <w:r>
        <w:rPr>
          <w:rFonts w:ascii="Calibri" w:eastAsia="Calibri" w:hAnsi="Calibri" w:cs="Calibri"/>
          <w:b/>
          <w:bCs/>
          <w:i/>
          <w:spacing w:val="11"/>
        </w:rPr>
        <w:t xml:space="preserve"> </w:t>
      </w:r>
      <w:r>
        <w:rPr>
          <w:rFonts w:ascii="Calibri" w:eastAsia="Calibri" w:hAnsi="Calibri" w:cs="Calibri"/>
          <w:b/>
          <w:bCs/>
          <w:i/>
          <w:spacing w:val="-3"/>
        </w:rPr>
        <w:t>t</w:t>
      </w:r>
      <w:r>
        <w:rPr>
          <w:rFonts w:ascii="Calibri" w:eastAsia="Calibri" w:hAnsi="Calibri" w:cs="Calibri"/>
          <w:b/>
          <w:bCs/>
          <w:i/>
          <w:spacing w:val="1"/>
        </w:rPr>
        <w:t>h</w:t>
      </w:r>
      <w:r>
        <w:rPr>
          <w:rFonts w:ascii="Calibri" w:eastAsia="Calibri" w:hAnsi="Calibri" w:cs="Calibri"/>
          <w:b/>
          <w:bCs/>
          <w:i/>
        </w:rPr>
        <w:t>e</w:t>
      </w:r>
      <w:r>
        <w:rPr>
          <w:rFonts w:ascii="Calibri" w:eastAsia="Calibri" w:hAnsi="Calibri" w:cs="Calibri"/>
          <w:b/>
          <w:bCs/>
          <w:i/>
          <w:spacing w:val="7"/>
        </w:rPr>
        <w:t xml:space="preserve"> </w:t>
      </w:r>
      <w:r>
        <w:rPr>
          <w:rFonts w:ascii="Calibri" w:eastAsia="Calibri" w:hAnsi="Calibri" w:cs="Calibri"/>
          <w:b/>
          <w:bCs/>
          <w:i/>
        </w:rPr>
        <w:t>p</w:t>
      </w:r>
      <w:r>
        <w:rPr>
          <w:rFonts w:ascii="Calibri" w:eastAsia="Calibri" w:hAnsi="Calibri" w:cs="Calibri"/>
          <w:b/>
          <w:bCs/>
          <w:i/>
          <w:spacing w:val="-2"/>
        </w:rPr>
        <w:t>l</w:t>
      </w:r>
      <w:r>
        <w:rPr>
          <w:rFonts w:ascii="Calibri" w:eastAsia="Calibri" w:hAnsi="Calibri" w:cs="Calibri"/>
          <w:b/>
          <w:bCs/>
          <w:i/>
        </w:rPr>
        <w:t>a</w:t>
      </w:r>
      <w:r>
        <w:rPr>
          <w:rFonts w:ascii="Calibri" w:eastAsia="Calibri" w:hAnsi="Calibri" w:cs="Calibri"/>
          <w:b/>
          <w:bCs/>
          <w:i/>
          <w:spacing w:val="1"/>
        </w:rPr>
        <w:t>n</w:t>
      </w:r>
      <w:r>
        <w:rPr>
          <w:rFonts w:ascii="Calibri" w:eastAsia="Calibri" w:hAnsi="Calibri" w:cs="Calibri"/>
          <w:b/>
          <w:bCs/>
          <w:i/>
        </w:rPr>
        <w:t>t</w:t>
      </w:r>
      <w:r>
        <w:rPr>
          <w:rFonts w:ascii="Calibri" w:eastAsia="Calibri" w:hAnsi="Calibri" w:cs="Calibri"/>
          <w:b/>
          <w:bCs/>
          <w:i/>
          <w:spacing w:val="7"/>
        </w:rPr>
        <w:t xml:space="preserve"> </w:t>
      </w:r>
      <w:r>
        <w:rPr>
          <w:rFonts w:ascii="Calibri" w:eastAsia="Calibri" w:hAnsi="Calibri" w:cs="Calibri"/>
          <w:b/>
          <w:bCs/>
          <w:i/>
        </w:rPr>
        <w:t>at</w:t>
      </w:r>
      <w:r>
        <w:rPr>
          <w:rFonts w:ascii="Calibri" w:eastAsia="Calibri" w:hAnsi="Calibri" w:cs="Calibri"/>
          <w:b/>
          <w:bCs/>
          <w:i/>
          <w:spacing w:val="7"/>
        </w:rPr>
        <w:t xml:space="preserve"> </w:t>
      </w:r>
      <w:r>
        <w:rPr>
          <w:rFonts w:ascii="Calibri" w:eastAsia="Calibri" w:hAnsi="Calibri" w:cs="Calibri"/>
          <w:b/>
          <w:bCs/>
          <w:i/>
          <w:spacing w:val="-2"/>
        </w:rPr>
        <w:t>a</w:t>
      </w:r>
      <w:r>
        <w:rPr>
          <w:rFonts w:ascii="Calibri" w:eastAsia="Calibri" w:hAnsi="Calibri" w:cs="Calibri"/>
          <w:b/>
          <w:bCs/>
          <w:i/>
        </w:rPr>
        <w:t>ll</w:t>
      </w:r>
      <w:r>
        <w:rPr>
          <w:rFonts w:ascii="Calibri" w:eastAsia="Calibri" w:hAnsi="Calibri" w:cs="Calibri"/>
          <w:b/>
          <w:bCs/>
          <w:i/>
          <w:spacing w:val="10"/>
        </w:rPr>
        <w:t xml:space="preserve"> </w:t>
      </w:r>
      <w:r>
        <w:rPr>
          <w:rFonts w:ascii="Calibri" w:eastAsia="Calibri" w:hAnsi="Calibri" w:cs="Calibri"/>
          <w:b/>
          <w:bCs/>
          <w:i/>
          <w:spacing w:val="-3"/>
        </w:rPr>
        <w:t>t</w:t>
      </w:r>
      <w:r>
        <w:rPr>
          <w:rFonts w:ascii="Calibri" w:eastAsia="Calibri" w:hAnsi="Calibri" w:cs="Calibri"/>
          <w:b/>
          <w:bCs/>
          <w:i/>
        </w:rPr>
        <w:t>imes</w:t>
      </w:r>
      <w:proofErr w:type="gramEnd"/>
      <w:r>
        <w:rPr>
          <w:rFonts w:ascii="Calibri" w:eastAsia="Calibri" w:hAnsi="Calibri" w:cs="Calibri"/>
          <w:b/>
          <w:bCs/>
          <w:i/>
          <w:spacing w:val="9"/>
        </w:rPr>
        <w:t xml:space="preserve"> </w:t>
      </w:r>
      <w:r>
        <w:rPr>
          <w:rFonts w:ascii="Calibri" w:eastAsia="Calibri" w:hAnsi="Calibri" w:cs="Calibri"/>
          <w:b/>
          <w:bCs/>
          <w:i/>
          <w:spacing w:val="-3"/>
        </w:rPr>
        <w:t>t</w:t>
      </w:r>
      <w:r>
        <w:rPr>
          <w:rFonts w:ascii="Calibri" w:eastAsia="Calibri" w:hAnsi="Calibri" w:cs="Calibri"/>
          <w:b/>
          <w:bCs/>
          <w:i/>
        </w:rPr>
        <w:t>o</w:t>
      </w:r>
      <w:r>
        <w:rPr>
          <w:rFonts w:ascii="Calibri" w:eastAsia="Calibri" w:hAnsi="Calibri" w:cs="Calibri"/>
          <w:b/>
          <w:bCs/>
          <w:i/>
          <w:spacing w:val="11"/>
        </w:rPr>
        <w:t xml:space="preserve"> </w:t>
      </w:r>
      <w:r>
        <w:rPr>
          <w:rFonts w:ascii="Calibri" w:eastAsia="Calibri" w:hAnsi="Calibri" w:cs="Calibri"/>
          <w:b/>
          <w:bCs/>
          <w:i/>
          <w:spacing w:val="-3"/>
        </w:rPr>
        <w:t>e</w:t>
      </w:r>
      <w:r>
        <w:rPr>
          <w:rFonts w:ascii="Calibri" w:eastAsia="Calibri" w:hAnsi="Calibri" w:cs="Calibri"/>
          <w:b/>
          <w:bCs/>
          <w:i/>
          <w:spacing w:val="1"/>
        </w:rPr>
        <w:t>n</w:t>
      </w:r>
      <w:r>
        <w:rPr>
          <w:rFonts w:ascii="Calibri" w:eastAsia="Calibri" w:hAnsi="Calibri" w:cs="Calibri"/>
          <w:b/>
          <w:bCs/>
          <w:i/>
        </w:rPr>
        <w:t>sure</w:t>
      </w:r>
      <w:r>
        <w:rPr>
          <w:rFonts w:ascii="Calibri" w:eastAsia="Calibri" w:hAnsi="Calibri" w:cs="Calibri"/>
          <w:b/>
          <w:bCs/>
          <w:i/>
          <w:spacing w:val="6"/>
        </w:rPr>
        <w:t xml:space="preserve"> </w:t>
      </w:r>
      <w:r>
        <w:rPr>
          <w:rFonts w:ascii="Calibri" w:eastAsia="Calibri" w:hAnsi="Calibri" w:cs="Calibri"/>
          <w:b/>
          <w:bCs/>
          <w:i/>
        </w:rPr>
        <w:t>w</w:t>
      </w:r>
      <w:r>
        <w:rPr>
          <w:rFonts w:ascii="Calibri" w:eastAsia="Calibri" w:hAnsi="Calibri" w:cs="Calibri"/>
          <w:b/>
          <w:bCs/>
          <w:i/>
          <w:spacing w:val="1"/>
        </w:rPr>
        <w:t>o</w:t>
      </w:r>
      <w:r>
        <w:rPr>
          <w:rFonts w:ascii="Calibri" w:eastAsia="Calibri" w:hAnsi="Calibri" w:cs="Calibri"/>
          <w:b/>
          <w:bCs/>
          <w:i/>
          <w:spacing w:val="-1"/>
        </w:rPr>
        <w:t>r</w:t>
      </w:r>
      <w:r>
        <w:rPr>
          <w:rFonts w:ascii="Calibri" w:eastAsia="Calibri" w:hAnsi="Calibri" w:cs="Calibri"/>
          <w:b/>
          <w:bCs/>
          <w:i/>
        </w:rPr>
        <w:t>k</w:t>
      </w:r>
      <w:r>
        <w:rPr>
          <w:rFonts w:ascii="Calibri" w:eastAsia="Calibri" w:hAnsi="Calibri" w:cs="Calibri"/>
          <w:b/>
          <w:bCs/>
          <w:i/>
          <w:spacing w:val="7"/>
        </w:rPr>
        <w:t xml:space="preserve"> </w:t>
      </w:r>
      <w:r>
        <w:rPr>
          <w:rFonts w:ascii="Calibri" w:eastAsia="Calibri" w:hAnsi="Calibri" w:cs="Calibri"/>
          <w:b/>
          <w:bCs/>
          <w:i/>
        </w:rPr>
        <w:t>is</w:t>
      </w:r>
      <w:r>
        <w:rPr>
          <w:rFonts w:ascii="Calibri" w:eastAsia="Calibri" w:hAnsi="Calibri" w:cs="Calibri"/>
          <w:b/>
          <w:bCs/>
          <w:i/>
          <w:spacing w:val="9"/>
        </w:rPr>
        <w:t xml:space="preserve"> </w:t>
      </w:r>
      <w:r>
        <w:rPr>
          <w:rFonts w:ascii="Calibri" w:eastAsia="Calibri" w:hAnsi="Calibri" w:cs="Calibri"/>
          <w:b/>
          <w:bCs/>
          <w:i/>
          <w:spacing w:val="-3"/>
        </w:rPr>
        <w:t>c</w:t>
      </w:r>
      <w:r>
        <w:rPr>
          <w:rFonts w:ascii="Calibri" w:eastAsia="Calibri" w:hAnsi="Calibri" w:cs="Calibri"/>
          <w:b/>
          <w:bCs/>
          <w:i/>
        </w:rPr>
        <w:t>a</w:t>
      </w:r>
      <w:r>
        <w:rPr>
          <w:rFonts w:ascii="Calibri" w:eastAsia="Calibri" w:hAnsi="Calibri" w:cs="Calibri"/>
          <w:b/>
          <w:bCs/>
          <w:i/>
          <w:spacing w:val="-1"/>
        </w:rPr>
        <w:t>rr</w:t>
      </w:r>
      <w:r>
        <w:rPr>
          <w:rFonts w:ascii="Calibri" w:eastAsia="Calibri" w:hAnsi="Calibri" w:cs="Calibri"/>
          <w:b/>
          <w:bCs/>
          <w:i/>
        </w:rPr>
        <w:t>ied</w:t>
      </w:r>
      <w:r>
        <w:rPr>
          <w:rFonts w:ascii="Calibri" w:eastAsia="Calibri" w:hAnsi="Calibri" w:cs="Calibri"/>
          <w:b/>
          <w:bCs/>
          <w:i/>
          <w:spacing w:val="8"/>
        </w:rPr>
        <w:t xml:space="preserve"> </w:t>
      </w:r>
      <w:r>
        <w:rPr>
          <w:rFonts w:ascii="Calibri" w:eastAsia="Calibri" w:hAnsi="Calibri" w:cs="Calibri"/>
          <w:b/>
          <w:bCs/>
          <w:i/>
          <w:spacing w:val="-2"/>
        </w:rPr>
        <w:t>o</w:t>
      </w:r>
      <w:r>
        <w:rPr>
          <w:rFonts w:ascii="Calibri" w:eastAsia="Calibri" w:hAnsi="Calibri" w:cs="Calibri"/>
          <w:b/>
          <w:bCs/>
          <w:i/>
          <w:spacing w:val="1"/>
        </w:rPr>
        <w:t>u</w:t>
      </w:r>
      <w:r>
        <w:rPr>
          <w:rFonts w:ascii="Calibri" w:eastAsia="Calibri" w:hAnsi="Calibri" w:cs="Calibri"/>
          <w:b/>
          <w:bCs/>
          <w:i/>
        </w:rPr>
        <w:t>t safely</w:t>
      </w:r>
      <w:r>
        <w:rPr>
          <w:rFonts w:ascii="Calibri" w:eastAsia="Calibri" w:hAnsi="Calibri" w:cs="Calibri"/>
          <w:b/>
          <w:bCs/>
          <w:i/>
          <w:spacing w:val="-3"/>
        </w:rPr>
        <w:t xml:space="preserve"> </w:t>
      </w:r>
      <w:r>
        <w:rPr>
          <w:rFonts w:ascii="Calibri" w:eastAsia="Calibri" w:hAnsi="Calibri" w:cs="Calibri"/>
          <w:b/>
          <w:bCs/>
          <w:i/>
        </w:rPr>
        <w:t>a</w:t>
      </w:r>
      <w:r>
        <w:rPr>
          <w:rFonts w:ascii="Calibri" w:eastAsia="Calibri" w:hAnsi="Calibri" w:cs="Calibri"/>
          <w:b/>
          <w:bCs/>
          <w:i/>
          <w:spacing w:val="-2"/>
        </w:rPr>
        <w:t>n</w:t>
      </w:r>
      <w:r>
        <w:rPr>
          <w:rFonts w:ascii="Calibri" w:eastAsia="Calibri" w:hAnsi="Calibri" w:cs="Calibri"/>
          <w:b/>
          <w:bCs/>
          <w:i/>
        </w:rPr>
        <w:t>d</w:t>
      </w:r>
      <w:r>
        <w:rPr>
          <w:rFonts w:ascii="Calibri" w:eastAsia="Calibri" w:hAnsi="Calibri" w:cs="Calibri"/>
          <w:b/>
          <w:bCs/>
          <w:i/>
          <w:spacing w:val="-1"/>
        </w:rPr>
        <w:t xml:space="preserve"> </w:t>
      </w:r>
      <w:r>
        <w:rPr>
          <w:rFonts w:ascii="Calibri" w:eastAsia="Calibri" w:hAnsi="Calibri" w:cs="Calibri"/>
          <w:b/>
          <w:bCs/>
          <w:i/>
        </w:rPr>
        <w:t>ac</w:t>
      </w:r>
      <w:r>
        <w:rPr>
          <w:rFonts w:ascii="Calibri" w:eastAsia="Calibri" w:hAnsi="Calibri" w:cs="Calibri"/>
          <w:b/>
          <w:bCs/>
          <w:i/>
          <w:spacing w:val="-2"/>
        </w:rPr>
        <w:t>c</w:t>
      </w:r>
      <w:r>
        <w:rPr>
          <w:rFonts w:ascii="Calibri" w:eastAsia="Calibri" w:hAnsi="Calibri" w:cs="Calibri"/>
          <w:b/>
          <w:bCs/>
          <w:i/>
          <w:spacing w:val="1"/>
        </w:rPr>
        <w:t>o</w:t>
      </w:r>
      <w:r>
        <w:rPr>
          <w:rFonts w:ascii="Calibri" w:eastAsia="Calibri" w:hAnsi="Calibri" w:cs="Calibri"/>
          <w:b/>
          <w:bCs/>
          <w:i/>
          <w:spacing w:val="-1"/>
        </w:rPr>
        <w:t>r</w:t>
      </w:r>
      <w:r>
        <w:rPr>
          <w:rFonts w:ascii="Calibri" w:eastAsia="Calibri" w:hAnsi="Calibri" w:cs="Calibri"/>
          <w:b/>
          <w:bCs/>
          <w:i/>
          <w:spacing w:val="-2"/>
        </w:rPr>
        <w:t>di</w:t>
      </w:r>
      <w:r>
        <w:rPr>
          <w:rFonts w:ascii="Calibri" w:eastAsia="Calibri" w:hAnsi="Calibri" w:cs="Calibri"/>
          <w:b/>
          <w:bCs/>
          <w:i/>
          <w:spacing w:val="1"/>
        </w:rPr>
        <w:t>n</w:t>
      </w:r>
      <w:r>
        <w:rPr>
          <w:rFonts w:ascii="Calibri" w:eastAsia="Calibri" w:hAnsi="Calibri" w:cs="Calibri"/>
          <w:b/>
          <w:bCs/>
          <w:i/>
        </w:rPr>
        <w:t>g</w:t>
      </w:r>
      <w:r>
        <w:rPr>
          <w:rFonts w:ascii="Calibri" w:eastAsia="Calibri" w:hAnsi="Calibri" w:cs="Calibri"/>
          <w:b/>
          <w:bCs/>
          <w:i/>
          <w:spacing w:val="-1"/>
        </w:rPr>
        <w:t xml:space="preserve"> </w:t>
      </w:r>
      <w:r>
        <w:rPr>
          <w:rFonts w:ascii="Calibri" w:eastAsia="Calibri" w:hAnsi="Calibri" w:cs="Calibri"/>
          <w:b/>
          <w:bCs/>
          <w:i/>
        </w:rPr>
        <w:t>to</w:t>
      </w:r>
      <w:r>
        <w:rPr>
          <w:rFonts w:ascii="Calibri" w:eastAsia="Calibri" w:hAnsi="Calibri" w:cs="Calibri"/>
          <w:b/>
          <w:bCs/>
          <w:i/>
          <w:spacing w:val="-1"/>
        </w:rPr>
        <w:t xml:space="preserve"> </w:t>
      </w:r>
      <w:r>
        <w:rPr>
          <w:rFonts w:ascii="Calibri" w:eastAsia="Calibri" w:hAnsi="Calibri" w:cs="Calibri"/>
          <w:b/>
          <w:bCs/>
          <w:i/>
        </w:rPr>
        <w:t>t</w:t>
      </w:r>
      <w:r>
        <w:rPr>
          <w:rFonts w:ascii="Calibri" w:eastAsia="Calibri" w:hAnsi="Calibri" w:cs="Calibri"/>
          <w:b/>
          <w:bCs/>
          <w:i/>
          <w:spacing w:val="-2"/>
        </w:rPr>
        <w:t>h</w:t>
      </w:r>
      <w:r>
        <w:rPr>
          <w:rFonts w:ascii="Calibri" w:eastAsia="Calibri" w:hAnsi="Calibri" w:cs="Calibri"/>
          <w:b/>
          <w:bCs/>
          <w:i/>
        </w:rPr>
        <w:t xml:space="preserve">e </w:t>
      </w:r>
      <w:r>
        <w:rPr>
          <w:rFonts w:ascii="Calibri" w:eastAsia="Calibri" w:hAnsi="Calibri" w:cs="Calibri"/>
          <w:b/>
          <w:bCs/>
          <w:i/>
          <w:spacing w:val="-1"/>
        </w:rPr>
        <w:t>r</w:t>
      </w:r>
      <w:r>
        <w:rPr>
          <w:rFonts w:ascii="Calibri" w:eastAsia="Calibri" w:hAnsi="Calibri" w:cs="Calibri"/>
          <w:b/>
          <w:bCs/>
          <w:i/>
        </w:rPr>
        <w:t>equir</w:t>
      </w:r>
      <w:r>
        <w:rPr>
          <w:rFonts w:ascii="Calibri" w:eastAsia="Calibri" w:hAnsi="Calibri" w:cs="Calibri"/>
          <w:b/>
          <w:bCs/>
          <w:i/>
          <w:spacing w:val="-2"/>
        </w:rPr>
        <w:t>e</w:t>
      </w:r>
      <w:r>
        <w:rPr>
          <w:rFonts w:ascii="Calibri" w:eastAsia="Calibri" w:hAnsi="Calibri" w:cs="Calibri"/>
          <w:b/>
          <w:bCs/>
          <w:i/>
        </w:rPr>
        <w:t>me</w:t>
      </w:r>
      <w:r>
        <w:rPr>
          <w:rFonts w:ascii="Calibri" w:eastAsia="Calibri" w:hAnsi="Calibri" w:cs="Calibri"/>
          <w:b/>
          <w:bCs/>
          <w:i/>
          <w:spacing w:val="-2"/>
        </w:rPr>
        <w:t>n</w:t>
      </w:r>
      <w:r>
        <w:rPr>
          <w:rFonts w:ascii="Calibri" w:eastAsia="Calibri" w:hAnsi="Calibri" w:cs="Calibri"/>
          <w:b/>
          <w:bCs/>
          <w:i/>
        </w:rPr>
        <w:t xml:space="preserve">ts </w:t>
      </w:r>
      <w:r>
        <w:rPr>
          <w:rFonts w:ascii="Calibri" w:eastAsia="Calibri" w:hAnsi="Calibri" w:cs="Calibri"/>
          <w:b/>
          <w:bCs/>
          <w:i/>
          <w:spacing w:val="1"/>
        </w:rPr>
        <w:t>o</w:t>
      </w:r>
      <w:r>
        <w:rPr>
          <w:rFonts w:ascii="Calibri" w:eastAsia="Calibri" w:hAnsi="Calibri" w:cs="Calibri"/>
          <w:b/>
          <w:bCs/>
          <w:i/>
        </w:rPr>
        <w:t>f</w:t>
      </w:r>
      <w:r>
        <w:rPr>
          <w:rFonts w:ascii="Calibri" w:eastAsia="Calibri" w:hAnsi="Calibri" w:cs="Calibri"/>
          <w:b/>
          <w:bCs/>
          <w:i/>
          <w:spacing w:val="-3"/>
        </w:rPr>
        <w:t xml:space="preserve"> </w:t>
      </w:r>
      <w:r>
        <w:rPr>
          <w:rFonts w:ascii="Calibri" w:eastAsia="Calibri" w:hAnsi="Calibri" w:cs="Calibri"/>
          <w:b/>
          <w:bCs/>
          <w:i/>
          <w:spacing w:val="-2"/>
        </w:rPr>
        <w:t>t</w:t>
      </w:r>
      <w:r>
        <w:rPr>
          <w:rFonts w:ascii="Calibri" w:eastAsia="Calibri" w:hAnsi="Calibri" w:cs="Calibri"/>
          <w:b/>
          <w:bCs/>
          <w:i/>
          <w:spacing w:val="1"/>
        </w:rPr>
        <w:t>h</w:t>
      </w:r>
      <w:r>
        <w:rPr>
          <w:rFonts w:ascii="Calibri" w:eastAsia="Calibri" w:hAnsi="Calibri" w:cs="Calibri"/>
          <w:b/>
          <w:bCs/>
          <w:i/>
        </w:rPr>
        <w:t xml:space="preserve">e </w:t>
      </w:r>
      <w:r>
        <w:rPr>
          <w:rFonts w:ascii="Calibri" w:eastAsia="Calibri" w:hAnsi="Calibri" w:cs="Calibri"/>
          <w:b/>
          <w:bCs/>
          <w:i/>
          <w:spacing w:val="-2"/>
        </w:rPr>
        <w:t>w</w:t>
      </w:r>
      <w:r>
        <w:rPr>
          <w:rFonts w:ascii="Calibri" w:eastAsia="Calibri" w:hAnsi="Calibri" w:cs="Calibri"/>
          <w:b/>
          <w:bCs/>
          <w:i/>
          <w:spacing w:val="1"/>
        </w:rPr>
        <w:t>o</w:t>
      </w:r>
      <w:r>
        <w:rPr>
          <w:rFonts w:ascii="Calibri" w:eastAsia="Calibri" w:hAnsi="Calibri" w:cs="Calibri"/>
          <w:b/>
          <w:bCs/>
          <w:i/>
          <w:spacing w:val="-4"/>
        </w:rPr>
        <w:t>r</w:t>
      </w:r>
      <w:r>
        <w:rPr>
          <w:rFonts w:ascii="Calibri" w:eastAsia="Calibri" w:hAnsi="Calibri" w:cs="Calibri"/>
          <w:b/>
          <w:bCs/>
          <w:i/>
        </w:rPr>
        <w:t>ks</w:t>
      </w:r>
      <w:r>
        <w:rPr>
          <w:rFonts w:ascii="Calibri" w:eastAsia="Calibri" w:hAnsi="Calibri" w:cs="Calibri"/>
          <w:b/>
          <w:bCs/>
          <w:i/>
          <w:spacing w:val="-1"/>
        </w:rPr>
        <w:t xml:space="preserve"> </w:t>
      </w:r>
      <w:r>
        <w:rPr>
          <w:rFonts w:ascii="Calibri" w:eastAsia="Calibri" w:hAnsi="Calibri" w:cs="Calibri"/>
          <w:b/>
          <w:bCs/>
          <w:i/>
          <w:spacing w:val="1"/>
        </w:rPr>
        <w:t>in</w:t>
      </w:r>
      <w:r>
        <w:rPr>
          <w:rFonts w:ascii="Calibri" w:eastAsia="Calibri" w:hAnsi="Calibri" w:cs="Calibri"/>
          <w:b/>
          <w:bCs/>
          <w:i/>
          <w:spacing w:val="-3"/>
        </w:rPr>
        <w:t>f</w:t>
      </w:r>
      <w:r>
        <w:rPr>
          <w:rFonts w:ascii="Calibri" w:eastAsia="Calibri" w:hAnsi="Calibri" w:cs="Calibri"/>
          <w:b/>
          <w:bCs/>
          <w:i/>
          <w:spacing w:val="1"/>
        </w:rPr>
        <w:t>o</w:t>
      </w:r>
      <w:r>
        <w:rPr>
          <w:rFonts w:ascii="Calibri" w:eastAsia="Calibri" w:hAnsi="Calibri" w:cs="Calibri"/>
          <w:b/>
          <w:bCs/>
          <w:i/>
          <w:spacing w:val="-1"/>
        </w:rPr>
        <w:t>r</w:t>
      </w:r>
      <w:r>
        <w:rPr>
          <w:rFonts w:ascii="Calibri" w:eastAsia="Calibri" w:hAnsi="Calibri" w:cs="Calibri"/>
          <w:b/>
          <w:bCs/>
          <w:i/>
          <w:spacing w:val="-3"/>
        </w:rPr>
        <w:t>m</w:t>
      </w:r>
      <w:r>
        <w:rPr>
          <w:rFonts w:ascii="Calibri" w:eastAsia="Calibri" w:hAnsi="Calibri" w:cs="Calibri"/>
          <w:b/>
          <w:bCs/>
          <w:i/>
        </w:rPr>
        <w:t>at</w:t>
      </w:r>
      <w:r>
        <w:rPr>
          <w:rFonts w:ascii="Calibri" w:eastAsia="Calibri" w:hAnsi="Calibri" w:cs="Calibri"/>
          <w:b/>
          <w:bCs/>
          <w:i/>
          <w:spacing w:val="-2"/>
        </w:rPr>
        <w:t>io</w:t>
      </w:r>
      <w:r>
        <w:rPr>
          <w:rFonts w:ascii="Calibri" w:eastAsia="Calibri" w:hAnsi="Calibri" w:cs="Calibri"/>
          <w:b/>
          <w:bCs/>
          <w:i/>
          <w:spacing w:val="1"/>
        </w:rPr>
        <w:t>n</w:t>
      </w:r>
      <w:r>
        <w:rPr>
          <w:rFonts w:ascii="Calibri" w:eastAsia="Calibri" w:hAnsi="Calibri" w:cs="Calibri"/>
          <w:b/>
          <w:bCs/>
          <w:i/>
        </w:rPr>
        <w:t>.</w:t>
      </w:r>
    </w:p>
    <w:p w14:paraId="0D76FE43" w14:textId="77777777" w:rsidR="007C62E7" w:rsidRDefault="007C62E7" w:rsidP="005B3361">
      <w:pPr>
        <w:pStyle w:val="BodyText"/>
        <w:numPr>
          <w:ilvl w:val="0"/>
          <w:numId w:val="29"/>
        </w:numPr>
        <w:tabs>
          <w:tab w:val="left" w:pos="833"/>
        </w:tabs>
        <w:spacing w:before="5" w:line="268" w:lineRule="exact"/>
        <w:ind w:right="114"/>
        <w:jc w:val="both"/>
      </w:pPr>
      <w:r>
        <w:t>The</w:t>
      </w:r>
      <w:r>
        <w:rPr>
          <w:spacing w:val="17"/>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19"/>
        </w:rPr>
        <w:t xml:space="preserve"> </w:t>
      </w:r>
      <w:r>
        <w:t>ens</w:t>
      </w:r>
      <w:r>
        <w:rPr>
          <w:spacing w:val="-1"/>
        </w:rPr>
        <w:t>u</w:t>
      </w:r>
      <w:r>
        <w:t>res</w:t>
      </w:r>
      <w:r>
        <w:rPr>
          <w:spacing w:val="15"/>
        </w:rPr>
        <w:t xml:space="preserve"> </w:t>
      </w:r>
      <w:r>
        <w:t>t</w:t>
      </w:r>
      <w:r>
        <w:rPr>
          <w:spacing w:val="-1"/>
        </w:rPr>
        <w:t>h</w:t>
      </w:r>
      <w:r>
        <w:t>at</w:t>
      </w:r>
      <w:r>
        <w:rPr>
          <w:spacing w:val="17"/>
        </w:rPr>
        <w:t xml:space="preserve"> </w:t>
      </w:r>
      <w:r>
        <w:rPr>
          <w:spacing w:val="-1"/>
        </w:rPr>
        <w:t>h</w:t>
      </w:r>
      <w:r>
        <w:t>is</w:t>
      </w:r>
      <w:r>
        <w:rPr>
          <w:spacing w:val="17"/>
        </w:rPr>
        <w:t xml:space="preserve"> </w:t>
      </w:r>
      <w:r>
        <w:rPr>
          <w:rFonts w:cs="Calibri"/>
          <w:i/>
        </w:rPr>
        <w:t>Site</w:t>
      </w:r>
      <w:r>
        <w:rPr>
          <w:rFonts w:cs="Calibri"/>
          <w:i/>
          <w:spacing w:val="15"/>
        </w:rPr>
        <w:t xml:space="preserve"> </w:t>
      </w:r>
      <w:r>
        <w:rPr>
          <w:rFonts w:cs="Calibri"/>
          <w:i/>
        </w:rPr>
        <w:t>S</w:t>
      </w:r>
      <w:r>
        <w:rPr>
          <w:rFonts w:cs="Calibri"/>
          <w:i/>
          <w:spacing w:val="-1"/>
        </w:rPr>
        <w:t>up</w:t>
      </w:r>
      <w:r>
        <w:rPr>
          <w:rFonts w:cs="Calibri"/>
          <w:i/>
        </w:rPr>
        <w:t>e</w:t>
      </w:r>
      <w:r>
        <w:rPr>
          <w:rFonts w:cs="Calibri"/>
          <w:i/>
          <w:spacing w:val="1"/>
        </w:rPr>
        <w:t>r</w:t>
      </w:r>
      <w:r>
        <w:rPr>
          <w:rFonts w:cs="Calibri"/>
          <w:i/>
        </w:rPr>
        <w:t>vis</w:t>
      </w:r>
      <w:r>
        <w:rPr>
          <w:rFonts w:cs="Calibri"/>
          <w:i/>
          <w:spacing w:val="-3"/>
        </w:rPr>
        <w:t>o</w:t>
      </w:r>
      <w:r>
        <w:rPr>
          <w:rFonts w:cs="Calibri"/>
          <w:i/>
        </w:rPr>
        <w:t>r</w:t>
      </w:r>
      <w:r>
        <w:rPr>
          <w:rFonts w:cs="Calibri"/>
          <w:i/>
          <w:spacing w:val="19"/>
        </w:rPr>
        <w:t xml:space="preserve"> </w:t>
      </w:r>
      <w:r>
        <w:rPr>
          <w:spacing w:val="-1"/>
        </w:rPr>
        <w:t>b</w:t>
      </w:r>
      <w:r>
        <w:t>e</w:t>
      </w:r>
      <w:r>
        <w:rPr>
          <w:spacing w:val="-3"/>
        </w:rPr>
        <w:t>f</w:t>
      </w:r>
      <w:r>
        <w:rPr>
          <w:spacing w:val="1"/>
        </w:rPr>
        <w:t>o</w:t>
      </w:r>
      <w:r>
        <w:rPr>
          <w:spacing w:val="-3"/>
        </w:rPr>
        <w:t>r</w:t>
      </w:r>
      <w:r>
        <w:t>e</w:t>
      </w:r>
      <w:r>
        <w:rPr>
          <w:spacing w:val="17"/>
        </w:rPr>
        <w:t xml:space="preserve"> </w:t>
      </w:r>
      <w:r>
        <w:t>a</w:t>
      </w:r>
      <w:r>
        <w:rPr>
          <w:spacing w:val="-1"/>
        </w:rPr>
        <w:t>n</w:t>
      </w:r>
      <w:r>
        <w:t>y</w:t>
      </w:r>
      <w:r>
        <w:rPr>
          <w:spacing w:val="17"/>
        </w:rPr>
        <w:t xml:space="preserve"> </w:t>
      </w:r>
      <w:r>
        <w:rPr>
          <w:spacing w:val="-2"/>
        </w:rPr>
        <w:t>w</w:t>
      </w:r>
      <w:r>
        <w:rPr>
          <w:spacing w:val="1"/>
        </w:rPr>
        <w:t>o</w:t>
      </w:r>
      <w:r>
        <w:t>rk</w:t>
      </w:r>
      <w:r>
        <w:rPr>
          <w:spacing w:val="17"/>
        </w:rPr>
        <w:t xml:space="preserve"> </w:t>
      </w:r>
      <w:r>
        <w:rPr>
          <w:spacing w:val="-1"/>
        </w:rPr>
        <w:t>b</w:t>
      </w:r>
      <w:r>
        <w:t>ei</w:t>
      </w:r>
      <w:r>
        <w:rPr>
          <w:spacing w:val="-1"/>
        </w:rPr>
        <w:t>n</w:t>
      </w:r>
      <w:r>
        <w:t>g</w:t>
      </w:r>
      <w:r>
        <w:rPr>
          <w:spacing w:val="16"/>
        </w:rPr>
        <w:t xml:space="preserve"> </w:t>
      </w:r>
      <w:r>
        <w:t>sta</w:t>
      </w:r>
      <w:r>
        <w:rPr>
          <w:spacing w:val="-3"/>
        </w:rPr>
        <w:t>r</w:t>
      </w:r>
      <w:r>
        <w:t>ted</w:t>
      </w:r>
      <w:r>
        <w:rPr>
          <w:spacing w:val="14"/>
        </w:rPr>
        <w:t xml:space="preserve"> </w:t>
      </w:r>
      <w:r>
        <w:rPr>
          <w:spacing w:val="-1"/>
        </w:rPr>
        <w:t>d</w:t>
      </w:r>
      <w:r>
        <w:rPr>
          <w:spacing w:val="1"/>
        </w:rPr>
        <w:t>o</w:t>
      </w:r>
      <w:r>
        <w:t>es</w:t>
      </w:r>
      <w:r>
        <w:rPr>
          <w:spacing w:val="17"/>
        </w:rPr>
        <w:t xml:space="preserve"> </w:t>
      </w:r>
      <w:r>
        <w:t>the</w:t>
      </w:r>
      <w:r>
        <w:rPr>
          <w:spacing w:val="17"/>
        </w:rPr>
        <w:t xml:space="preserve"> </w:t>
      </w:r>
      <w:r>
        <w:rPr>
          <w:spacing w:val="-4"/>
        </w:rPr>
        <w:t>n</w:t>
      </w:r>
      <w:r>
        <w:t>ec</w:t>
      </w:r>
      <w:r>
        <w:rPr>
          <w:spacing w:val="1"/>
        </w:rPr>
        <w:t>e</w:t>
      </w:r>
      <w:r>
        <w:t>s</w:t>
      </w:r>
      <w:r>
        <w:rPr>
          <w:spacing w:val="-3"/>
        </w:rPr>
        <w:t>s</w:t>
      </w:r>
      <w:r>
        <w:t>ary risk</w:t>
      </w:r>
      <w:r>
        <w:rPr>
          <w:spacing w:val="17"/>
        </w:rPr>
        <w:t xml:space="preserve"> </w:t>
      </w:r>
      <w:r>
        <w:t>asses</w:t>
      </w:r>
      <w:r>
        <w:rPr>
          <w:spacing w:val="-2"/>
        </w:rPr>
        <w:t>sm</w:t>
      </w:r>
      <w:r>
        <w:t>ents</w:t>
      </w:r>
      <w:r>
        <w:rPr>
          <w:spacing w:val="17"/>
        </w:rPr>
        <w:t xml:space="preserve"> </w:t>
      </w:r>
      <w:r>
        <w:t>a</w:t>
      </w:r>
      <w:r>
        <w:rPr>
          <w:spacing w:val="-1"/>
        </w:rPr>
        <w:t>n</w:t>
      </w:r>
      <w:r>
        <w:t>d</w:t>
      </w:r>
      <w:r>
        <w:rPr>
          <w:spacing w:val="16"/>
        </w:rPr>
        <w:t xml:space="preserve"> </w:t>
      </w:r>
      <w:r>
        <w:t>i</w:t>
      </w:r>
      <w:r>
        <w:rPr>
          <w:spacing w:val="-2"/>
        </w:rPr>
        <w:t>n</w:t>
      </w:r>
      <w:r>
        <w:t>fo</w:t>
      </w:r>
      <w:r>
        <w:rPr>
          <w:spacing w:val="-3"/>
        </w:rPr>
        <w:t>r</w:t>
      </w:r>
      <w:r>
        <w:t>ms</w:t>
      </w:r>
      <w:r>
        <w:rPr>
          <w:spacing w:val="17"/>
        </w:rPr>
        <w:t xml:space="preserve"> </w:t>
      </w:r>
      <w:r>
        <w:rPr>
          <w:spacing w:val="-1"/>
        </w:rPr>
        <w:t>h</w:t>
      </w:r>
      <w:r>
        <w:t>is</w:t>
      </w:r>
      <w:r>
        <w:rPr>
          <w:spacing w:val="17"/>
        </w:rPr>
        <w:t xml:space="preserve"> </w:t>
      </w:r>
      <w:r>
        <w:t>staff</w:t>
      </w:r>
      <w:r>
        <w:rPr>
          <w:spacing w:val="14"/>
        </w:rPr>
        <w:t xml:space="preserve"> </w:t>
      </w:r>
      <w:r>
        <w:rPr>
          <w:spacing w:val="1"/>
        </w:rPr>
        <w:t>o</w:t>
      </w:r>
      <w:r>
        <w:t>f</w:t>
      </w:r>
      <w:r>
        <w:rPr>
          <w:spacing w:val="17"/>
        </w:rPr>
        <w:t xml:space="preserve"> </w:t>
      </w:r>
      <w:r>
        <w:t>what</w:t>
      </w:r>
      <w:r>
        <w:rPr>
          <w:spacing w:val="17"/>
        </w:rPr>
        <w:t xml:space="preserve"> </w:t>
      </w:r>
      <w:r>
        <w:t>is</w:t>
      </w:r>
      <w:r>
        <w:rPr>
          <w:spacing w:val="17"/>
        </w:rPr>
        <w:t xml:space="preserve"> </w:t>
      </w:r>
      <w:r>
        <w:rPr>
          <w:spacing w:val="-2"/>
        </w:rPr>
        <w:t>t</w:t>
      </w:r>
      <w:r>
        <w:t>o</w:t>
      </w:r>
      <w:r>
        <w:rPr>
          <w:spacing w:val="15"/>
        </w:rPr>
        <w:t xml:space="preserve"> </w:t>
      </w:r>
      <w:r>
        <w:rPr>
          <w:spacing w:val="-1"/>
        </w:rPr>
        <w:t>b</w:t>
      </w:r>
      <w:r>
        <w:t>e</w:t>
      </w:r>
      <w:r>
        <w:rPr>
          <w:spacing w:val="17"/>
        </w:rPr>
        <w:t xml:space="preserve"> </w:t>
      </w:r>
      <w:r>
        <w:rPr>
          <w:spacing w:val="-1"/>
        </w:rPr>
        <w:t>d</w:t>
      </w:r>
      <w:r>
        <w:rPr>
          <w:spacing w:val="1"/>
        </w:rPr>
        <w:t>o</w:t>
      </w:r>
      <w:r>
        <w:rPr>
          <w:spacing w:val="-1"/>
        </w:rPr>
        <w:t>n</w:t>
      </w:r>
      <w:r>
        <w:t>e</w:t>
      </w:r>
      <w:r>
        <w:rPr>
          <w:spacing w:val="17"/>
        </w:rPr>
        <w:t xml:space="preserve"> </w:t>
      </w:r>
      <w:r>
        <w:t>a</w:t>
      </w:r>
      <w:r>
        <w:rPr>
          <w:spacing w:val="-1"/>
        </w:rPr>
        <w:t>n</w:t>
      </w:r>
      <w:r>
        <w:t>d</w:t>
      </w:r>
      <w:r>
        <w:rPr>
          <w:spacing w:val="16"/>
        </w:rPr>
        <w:t xml:space="preserve"> </w:t>
      </w:r>
      <w:r>
        <w:t>ens</w:t>
      </w:r>
      <w:r>
        <w:rPr>
          <w:spacing w:val="-1"/>
        </w:rPr>
        <w:t>u</w:t>
      </w:r>
      <w:r>
        <w:t>res</w:t>
      </w:r>
      <w:r>
        <w:rPr>
          <w:spacing w:val="17"/>
        </w:rPr>
        <w:t xml:space="preserve"> </w:t>
      </w:r>
      <w:r>
        <w:t>the</w:t>
      </w:r>
      <w:r>
        <w:rPr>
          <w:spacing w:val="15"/>
        </w:rPr>
        <w:t xml:space="preserve"> </w:t>
      </w:r>
      <w:r>
        <w:t>w</w:t>
      </w:r>
      <w:r>
        <w:rPr>
          <w:spacing w:val="1"/>
        </w:rPr>
        <w:t>o</w:t>
      </w:r>
      <w:r>
        <w:t>rk</w:t>
      </w:r>
      <w:r>
        <w:rPr>
          <w:spacing w:val="15"/>
        </w:rPr>
        <w:t xml:space="preserve"> </w:t>
      </w:r>
      <w:r>
        <w:t>can</w:t>
      </w:r>
      <w:r>
        <w:rPr>
          <w:spacing w:val="16"/>
        </w:rPr>
        <w:t xml:space="preserve"> </w:t>
      </w:r>
      <w:r>
        <w:rPr>
          <w:spacing w:val="-1"/>
        </w:rPr>
        <w:t>b</w:t>
      </w:r>
      <w:r>
        <w:t>e</w:t>
      </w:r>
      <w:r>
        <w:rPr>
          <w:spacing w:val="17"/>
        </w:rPr>
        <w:t xml:space="preserve"> </w:t>
      </w:r>
      <w:r>
        <w:t>carr</w:t>
      </w:r>
      <w:r>
        <w:rPr>
          <w:spacing w:val="-1"/>
        </w:rPr>
        <w:t>i</w:t>
      </w:r>
      <w:r>
        <w:t xml:space="preserve">ed </w:t>
      </w:r>
      <w:r>
        <w:rPr>
          <w:spacing w:val="1"/>
        </w:rPr>
        <w:t>o</w:t>
      </w:r>
      <w:r>
        <w:rPr>
          <w:spacing w:val="-1"/>
        </w:rPr>
        <w:t>u</w:t>
      </w:r>
      <w:r>
        <w:t>t sa</w:t>
      </w:r>
      <w:r>
        <w:rPr>
          <w:spacing w:val="-3"/>
        </w:rPr>
        <w:t>f</w:t>
      </w:r>
      <w:r>
        <w:t>ely.</w:t>
      </w:r>
    </w:p>
    <w:p w14:paraId="290502EB" w14:textId="77777777" w:rsidR="007C62E7" w:rsidRDefault="007C62E7" w:rsidP="005B3361">
      <w:pPr>
        <w:pStyle w:val="BodyText"/>
        <w:numPr>
          <w:ilvl w:val="0"/>
          <w:numId w:val="29"/>
        </w:numPr>
        <w:tabs>
          <w:tab w:val="left" w:pos="833"/>
        </w:tabs>
        <w:spacing w:before="6"/>
        <w:ind w:right="111"/>
        <w:jc w:val="both"/>
        <w:rPr>
          <w:rFonts w:cs="Calibri"/>
        </w:rPr>
      </w:pPr>
      <w:r>
        <w:t>It is the responsi</w:t>
      </w:r>
      <w:r>
        <w:rPr>
          <w:spacing w:val="-2"/>
        </w:rPr>
        <w:t>b</w:t>
      </w:r>
      <w:r>
        <w:t>i</w:t>
      </w:r>
      <w:r>
        <w:rPr>
          <w:spacing w:val="-1"/>
        </w:rPr>
        <w:t>l</w:t>
      </w:r>
      <w:r>
        <w:t>ity</w:t>
      </w:r>
      <w:r>
        <w:rPr>
          <w:spacing w:val="1"/>
        </w:rPr>
        <w:t xml:space="preserve"> o</w:t>
      </w:r>
      <w:r>
        <w:t>f</w:t>
      </w:r>
      <w:r>
        <w:rPr>
          <w:spacing w:val="1"/>
        </w:rPr>
        <w:t xml:space="preserve"> </w:t>
      </w:r>
      <w:r>
        <w:rPr>
          <w:rFonts w:cs="Calibri"/>
          <w:i/>
        </w:rPr>
        <w:t>Si</w:t>
      </w:r>
      <w:r>
        <w:rPr>
          <w:rFonts w:cs="Calibri"/>
          <w:i/>
          <w:spacing w:val="-3"/>
        </w:rPr>
        <w:t>t</w:t>
      </w:r>
      <w:r>
        <w:rPr>
          <w:rFonts w:cs="Calibri"/>
          <w:i/>
        </w:rPr>
        <w:t xml:space="preserve">e </w:t>
      </w:r>
      <w:r>
        <w:rPr>
          <w:rFonts w:cs="Calibri"/>
          <w:i/>
          <w:spacing w:val="1"/>
        </w:rPr>
        <w:t>S</w:t>
      </w:r>
      <w:r>
        <w:rPr>
          <w:rFonts w:cs="Calibri"/>
          <w:i/>
          <w:spacing w:val="-1"/>
        </w:rPr>
        <w:t>up</w:t>
      </w:r>
      <w:r>
        <w:rPr>
          <w:rFonts w:cs="Calibri"/>
          <w:i/>
        </w:rPr>
        <w:t>e</w:t>
      </w:r>
      <w:r>
        <w:rPr>
          <w:rFonts w:cs="Calibri"/>
          <w:i/>
          <w:spacing w:val="1"/>
        </w:rPr>
        <w:t>r</w:t>
      </w:r>
      <w:r>
        <w:rPr>
          <w:rFonts w:cs="Calibri"/>
          <w:i/>
        </w:rPr>
        <w:t>vis</w:t>
      </w:r>
      <w:r>
        <w:rPr>
          <w:rFonts w:cs="Calibri"/>
          <w:i/>
          <w:spacing w:val="-3"/>
        </w:rPr>
        <w:t>o</w:t>
      </w:r>
      <w:r>
        <w:rPr>
          <w:rFonts w:cs="Calibri"/>
          <w:i/>
        </w:rPr>
        <w:t>r</w:t>
      </w:r>
      <w:r>
        <w:rPr>
          <w:rFonts w:cs="Calibri"/>
          <w:i/>
          <w:spacing w:val="2"/>
        </w:rPr>
        <w:t xml:space="preserve"> </w:t>
      </w:r>
      <w:r>
        <w:t>to</w:t>
      </w:r>
      <w:r>
        <w:rPr>
          <w:spacing w:val="1"/>
        </w:rPr>
        <w:t xml:space="preserve"> </w:t>
      </w:r>
      <w:r>
        <w:t>alw</w:t>
      </w:r>
      <w:r>
        <w:rPr>
          <w:spacing w:val="-2"/>
        </w:rPr>
        <w:t>a</w:t>
      </w:r>
      <w:r>
        <w:t>ys in</w:t>
      </w:r>
      <w:r>
        <w:rPr>
          <w:spacing w:val="-1"/>
        </w:rPr>
        <w:t>f</w:t>
      </w:r>
      <w:r>
        <w:rPr>
          <w:spacing w:val="-2"/>
        </w:rPr>
        <w:t>o</w:t>
      </w:r>
      <w:r>
        <w:t>rm t</w:t>
      </w:r>
      <w:r>
        <w:rPr>
          <w:spacing w:val="-1"/>
        </w:rPr>
        <w:t>h</w:t>
      </w:r>
      <w:r>
        <w:t>e</w:t>
      </w:r>
      <w:r>
        <w:rPr>
          <w:spacing w:val="1"/>
        </w:rPr>
        <w:t xml:space="preserve"> </w:t>
      </w:r>
      <w:r>
        <w:rPr>
          <w:rFonts w:cs="Calibri"/>
          <w:i/>
        </w:rPr>
        <w:t>S</w:t>
      </w:r>
      <w:r>
        <w:rPr>
          <w:rFonts w:cs="Calibri"/>
          <w:i/>
          <w:spacing w:val="-3"/>
        </w:rPr>
        <w:t>e</w:t>
      </w:r>
      <w:r>
        <w:rPr>
          <w:rFonts w:cs="Calibri"/>
          <w:i/>
        </w:rPr>
        <w:t>rvi</w:t>
      </w:r>
      <w:r>
        <w:rPr>
          <w:rFonts w:cs="Calibri"/>
          <w:i/>
          <w:spacing w:val="-1"/>
        </w:rPr>
        <w:t>c</w:t>
      </w:r>
      <w:r>
        <w:rPr>
          <w:rFonts w:cs="Calibri"/>
          <w:i/>
        </w:rPr>
        <w:t xml:space="preserve">e </w:t>
      </w:r>
      <w:r>
        <w:rPr>
          <w:rFonts w:cs="Calibri"/>
          <w:i/>
          <w:spacing w:val="2"/>
        </w:rPr>
        <w:t>M</w:t>
      </w:r>
      <w:r>
        <w:rPr>
          <w:rFonts w:cs="Calibri"/>
          <w:i/>
          <w:spacing w:val="-1"/>
        </w:rPr>
        <w:t>anag</w:t>
      </w:r>
      <w:r>
        <w:rPr>
          <w:rFonts w:cs="Calibri"/>
          <w:i/>
        </w:rPr>
        <w:t>er</w:t>
      </w:r>
      <w:r>
        <w:rPr>
          <w:rFonts w:cs="Calibri"/>
          <w:i/>
          <w:spacing w:val="1"/>
        </w:rPr>
        <w:t xml:space="preserve"> </w:t>
      </w:r>
      <w:r>
        <w:rPr>
          <w:spacing w:val="-2"/>
        </w:rPr>
        <w:t>w</w:t>
      </w:r>
      <w:r>
        <w:rPr>
          <w:spacing w:val="-1"/>
        </w:rPr>
        <w:t>h</w:t>
      </w:r>
      <w:r>
        <w:t xml:space="preserve">en he </w:t>
      </w:r>
      <w:r>
        <w:rPr>
          <w:spacing w:val="1"/>
        </w:rPr>
        <w:t>o</w:t>
      </w:r>
      <w:r>
        <w:t>r she pl</w:t>
      </w:r>
      <w:r>
        <w:rPr>
          <w:spacing w:val="-1"/>
        </w:rPr>
        <w:t>an</w:t>
      </w:r>
      <w:r>
        <w:t>s to</w:t>
      </w:r>
      <w:r>
        <w:rPr>
          <w:spacing w:val="16"/>
        </w:rPr>
        <w:t xml:space="preserve"> </w:t>
      </w:r>
      <w:r>
        <w:rPr>
          <w:spacing w:val="-1"/>
        </w:rPr>
        <w:t>b</w:t>
      </w:r>
      <w:r>
        <w:t>e</w:t>
      </w:r>
      <w:r>
        <w:rPr>
          <w:spacing w:val="15"/>
        </w:rPr>
        <w:t xml:space="preserve"> </w:t>
      </w:r>
      <w:r>
        <w:t>a</w:t>
      </w:r>
      <w:r>
        <w:rPr>
          <w:spacing w:val="-1"/>
        </w:rPr>
        <w:t>b</w:t>
      </w:r>
      <w:r>
        <w:t>sent</w:t>
      </w:r>
      <w:r>
        <w:rPr>
          <w:spacing w:val="14"/>
        </w:rPr>
        <w:t xml:space="preserve"> </w:t>
      </w:r>
      <w:r>
        <w:t>fr</w:t>
      </w:r>
      <w:r>
        <w:rPr>
          <w:spacing w:val="-2"/>
        </w:rPr>
        <w:t>o</w:t>
      </w:r>
      <w:r>
        <w:t>m</w:t>
      </w:r>
      <w:r>
        <w:rPr>
          <w:spacing w:val="15"/>
        </w:rPr>
        <w:t xml:space="preserve"> </w:t>
      </w:r>
      <w:r>
        <w:rPr>
          <w:spacing w:val="-2"/>
        </w:rPr>
        <w:t>w</w:t>
      </w:r>
      <w:r>
        <w:rPr>
          <w:spacing w:val="1"/>
        </w:rPr>
        <w:t>o</w:t>
      </w:r>
      <w:r>
        <w:t>rk</w:t>
      </w:r>
      <w:r>
        <w:rPr>
          <w:spacing w:val="15"/>
        </w:rPr>
        <w:t xml:space="preserve"> </w:t>
      </w:r>
      <w:r>
        <w:t>in</w:t>
      </w:r>
      <w:r>
        <w:rPr>
          <w:spacing w:val="11"/>
        </w:rPr>
        <w:t xml:space="preserve"> </w:t>
      </w:r>
      <w:r>
        <w:t>writi</w:t>
      </w:r>
      <w:r>
        <w:rPr>
          <w:spacing w:val="-1"/>
        </w:rPr>
        <w:t>n</w:t>
      </w:r>
      <w:r>
        <w:t>g</w:t>
      </w:r>
      <w:r>
        <w:rPr>
          <w:spacing w:val="13"/>
        </w:rPr>
        <w:t xml:space="preserve"> </w:t>
      </w:r>
      <w:r>
        <w:t>via</w:t>
      </w:r>
      <w:r>
        <w:rPr>
          <w:spacing w:val="14"/>
        </w:rPr>
        <w:t xml:space="preserve"> </w:t>
      </w:r>
      <w:r>
        <w:t>e</w:t>
      </w:r>
      <w:r>
        <w:rPr>
          <w:spacing w:val="1"/>
        </w:rPr>
        <w:t>m</w:t>
      </w:r>
      <w:r>
        <w:t>ail</w:t>
      </w:r>
      <w:r>
        <w:rPr>
          <w:spacing w:val="11"/>
        </w:rPr>
        <w:t xml:space="preserve"> </w:t>
      </w:r>
      <w:r>
        <w:rPr>
          <w:spacing w:val="1"/>
        </w:rPr>
        <w:t>o</w:t>
      </w:r>
      <w:r>
        <w:t>r</w:t>
      </w:r>
      <w:r>
        <w:rPr>
          <w:spacing w:val="14"/>
        </w:rPr>
        <w:t xml:space="preserve"> </w:t>
      </w:r>
      <w:r>
        <w:t>cell</w:t>
      </w:r>
      <w:r>
        <w:rPr>
          <w:spacing w:val="-1"/>
        </w:rPr>
        <w:t>ph</w:t>
      </w:r>
      <w:r>
        <w:rPr>
          <w:spacing w:val="1"/>
        </w:rPr>
        <w:t>o</w:t>
      </w:r>
      <w:r>
        <w:rPr>
          <w:spacing w:val="-1"/>
        </w:rPr>
        <w:t>n</w:t>
      </w:r>
      <w:r>
        <w:t>e</w:t>
      </w:r>
      <w:r>
        <w:rPr>
          <w:spacing w:val="15"/>
        </w:rPr>
        <w:t xml:space="preserve"> </w:t>
      </w:r>
      <w:r>
        <w:t>s</w:t>
      </w:r>
      <w:r>
        <w:rPr>
          <w:spacing w:val="-2"/>
        </w:rPr>
        <w:t>m</w:t>
      </w:r>
      <w:r>
        <w:t>all</w:t>
      </w:r>
      <w:r>
        <w:rPr>
          <w:spacing w:val="14"/>
        </w:rPr>
        <w:t xml:space="preserve"> </w:t>
      </w:r>
      <w:r>
        <w:t>me</w:t>
      </w:r>
      <w:r>
        <w:rPr>
          <w:spacing w:val="-2"/>
        </w:rPr>
        <w:t>s</w:t>
      </w:r>
      <w:r>
        <w:t>sa</w:t>
      </w:r>
      <w:r>
        <w:rPr>
          <w:spacing w:val="-1"/>
        </w:rPr>
        <w:t>g</w:t>
      </w:r>
      <w:r>
        <w:t>e</w:t>
      </w:r>
      <w:r>
        <w:rPr>
          <w:spacing w:val="15"/>
        </w:rPr>
        <w:t xml:space="preserve"> </w:t>
      </w:r>
      <w:r>
        <w:t>se</w:t>
      </w:r>
      <w:r>
        <w:rPr>
          <w:spacing w:val="-3"/>
        </w:rPr>
        <w:t>r</w:t>
      </w:r>
      <w:r>
        <w:t>vice</w:t>
      </w:r>
      <w:r>
        <w:rPr>
          <w:spacing w:val="20"/>
        </w:rPr>
        <w:t xml:space="preserve"> </w:t>
      </w:r>
      <w:r>
        <w:t>-</w:t>
      </w:r>
      <w:r>
        <w:rPr>
          <w:spacing w:val="14"/>
        </w:rPr>
        <w:t xml:space="preserve"> </w:t>
      </w:r>
      <w:r>
        <w:t>SMS</w:t>
      </w:r>
      <w:r>
        <w:rPr>
          <w:spacing w:val="14"/>
        </w:rPr>
        <w:t xml:space="preserve"> </w:t>
      </w:r>
      <w:r>
        <w:t>(in</w:t>
      </w:r>
      <w:r>
        <w:rPr>
          <w:spacing w:val="13"/>
        </w:rPr>
        <w:t xml:space="preserve"> </w:t>
      </w:r>
      <w:r>
        <w:t>cases</w:t>
      </w:r>
      <w:r>
        <w:rPr>
          <w:spacing w:val="15"/>
        </w:rPr>
        <w:t xml:space="preserve"> </w:t>
      </w:r>
      <w:r>
        <w:rPr>
          <w:spacing w:val="1"/>
        </w:rPr>
        <w:t>o</w:t>
      </w:r>
      <w:r>
        <w:t>f a</w:t>
      </w:r>
      <w:r>
        <w:rPr>
          <w:spacing w:val="-1"/>
        </w:rPr>
        <w:t>n</w:t>
      </w:r>
      <w:r>
        <w:t>y</w:t>
      </w:r>
      <w:r>
        <w:rPr>
          <w:spacing w:val="46"/>
        </w:rPr>
        <w:t xml:space="preserve"> </w:t>
      </w:r>
      <w:r>
        <w:rPr>
          <w:spacing w:val="-2"/>
        </w:rPr>
        <w:t>t</w:t>
      </w:r>
      <w:r>
        <w:t>y</w:t>
      </w:r>
      <w:r>
        <w:rPr>
          <w:spacing w:val="-1"/>
        </w:rPr>
        <w:t>p</w:t>
      </w:r>
      <w:r>
        <w:t>e</w:t>
      </w:r>
      <w:r>
        <w:rPr>
          <w:spacing w:val="44"/>
        </w:rPr>
        <w:t xml:space="preserve"> </w:t>
      </w:r>
      <w:r>
        <w:rPr>
          <w:spacing w:val="1"/>
        </w:rPr>
        <w:t>o</w:t>
      </w:r>
      <w:r>
        <w:t>f</w:t>
      </w:r>
      <w:r>
        <w:rPr>
          <w:spacing w:val="46"/>
        </w:rPr>
        <w:t xml:space="preserve"> </w:t>
      </w:r>
      <w:r>
        <w:t>l</w:t>
      </w:r>
      <w:r>
        <w:rPr>
          <w:spacing w:val="-3"/>
        </w:rPr>
        <w:t>e</w:t>
      </w:r>
      <w:r>
        <w:t>a</w:t>
      </w:r>
      <w:r>
        <w:rPr>
          <w:spacing w:val="-2"/>
        </w:rPr>
        <w:t>v</w:t>
      </w:r>
      <w:r>
        <w:t>e,</w:t>
      </w:r>
      <w:r>
        <w:rPr>
          <w:spacing w:val="46"/>
        </w:rPr>
        <w:t xml:space="preserve"> </w:t>
      </w:r>
      <w:r>
        <w:t>le</w:t>
      </w:r>
      <w:r>
        <w:rPr>
          <w:spacing w:val="-3"/>
        </w:rPr>
        <w:t>a</w:t>
      </w:r>
      <w:r>
        <w:t>ve</w:t>
      </w:r>
      <w:r>
        <w:rPr>
          <w:spacing w:val="44"/>
        </w:rPr>
        <w:t xml:space="preserve"> </w:t>
      </w:r>
      <w:r>
        <w:rPr>
          <w:spacing w:val="-3"/>
        </w:rPr>
        <w:t>f</w:t>
      </w:r>
      <w:r>
        <w:rPr>
          <w:spacing w:val="1"/>
        </w:rPr>
        <w:t>o</w:t>
      </w:r>
      <w:r>
        <w:t>r</w:t>
      </w:r>
      <w:r>
        <w:rPr>
          <w:spacing w:val="-2"/>
        </w:rPr>
        <w:t>m</w:t>
      </w:r>
      <w:r>
        <w:t>s</w:t>
      </w:r>
      <w:r>
        <w:rPr>
          <w:spacing w:val="46"/>
        </w:rPr>
        <w:t xml:space="preserve"> </w:t>
      </w:r>
      <w:r>
        <w:t>the</w:t>
      </w:r>
      <w:r>
        <w:rPr>
          <w:spacing w:val="-3"/>
        </w:rPr>
        <w:t>r</w:t>
      </w:r>
      <w:r>
        <w:t>eaf</w:t>
      </w:r>
      <w:r>
        <w:rPr>
          <w:spacing w:val="-2"/>
        </w:rPr>
        <w:t>t</w:t>
      </w:r>
      <w:r>
        <w:t>er</w:t>
      </w:r>
      <w:r>
        <w:rPr>
          <w:spacing w:val="46"/>
        </w:rPr>
        <w:t xml:space="preserve"> </w:t>
      </w:r>
      <w:r>
        <w:rPr>
          <w:spacing w:val="-2"/>
        </w:rPr>
        <w:t>t</w:t>
      </w:r>
      <w:r>
        <w:t>o</w:t>
      </w:r>
      <w:r>
        <w:rPr>
          <w:spacing w:val="46"/>
        </w:rPr>
        <w:t xml:space="preserve"> </w:t>
      </w:r>
      <w:r>
        <w:rPr>
          <w:spacing w:val="-4"/>
        </w:rPr>
        <w:t>b</w:t>
      </w:r>
      <w:r>
        <w:t>e</w:t>
      </w:r>
      <w:r>
        <w:rPr>
          <w:spacing w:val="46"/>
        </w:rPr>
        <w:t xml:space="preserve"> </w:t>
      </w:r>
      <w:r>
        <w:t>si</w:t>
      </w:r>
      <w:r>
        <w:rPr>
          <w:spacing w:val="-4"/>
        </w:rPr>
        <w:t>g</w:t>
      </w:r>
      <w:r>
        <w:rPr>
          <w:spacing w:val="-1"/>
        </w:rPr>
        <w:t>n</w:t>
      </w:r>
      <w:r>
        <w:t>ed</w:t>
      </w:r>
      <w:r>
        <w:rPr>
          <w:spacing w:val="46"/>
        </w:rPr>
        <w:t xml:space="preserve"> </w:t>
      </w:r>
      <w:r>
        <w:t>a</w:t>
      </w:r>
      <w:r>
        <w:rPr>
          <w:spacing w:val="-1"/>
        </w:rPr>
        <w:t>n</w:t>
      </w:r>
      <w:r>
        <w:t>d</w:t>
      </w:r>
      <w:r>
        <w:rPr>
          <w:spacing w:val="44"/>
        </w:rPr>
        <w:t xml:space="preserve"> </w:t>
      </w:r>
      <w:r>
        <w:t>a</w:t>
      </w:r>
      <w:r>
        <w:rPr>
          <w:spacing w:val="-1"/>
        </w:rPr>
        <w:t>pp</w:t>
      </w:r>
      <w:r>
        <w:t>r</w:t>
      </w:r>
      <w:r>
        <w:rPr>
          <w:spacing w:val="-2"/>
        </w:rPr>
        <w:t>o</w:t>
      </w:r>
      <w:r>
        <w:t>ved</w:t>
      </w:r>
      <w:r>
        <w:rPr>
          <w:spacing w:val="46"/>
        </w:rPr>
        <w:t xml:space="preserve"> </w:t>
      </w:r>
      <w:r>
        <w:rPr>
          <w:spacing w:val="-1"/>
        </w:rPr>
        <w:t>b</w:t>
      </w:r>
      <w:r>
        <w:t>y</w:t>
      </w:r>
      <w:r>
        <w:rPr>
          <w:spacing w:val="44"/>
        </w:rPr>
        <w:t xml:space="preserve"> </w:t>
      </w:r>
      <w:r>
        <w:t>the</w:t>
      </w:r>
      <w:r>
        <w:rPr>
          <w:spacing w:val="48"/>
        </w:rPr>
        <w:t xml:space="preserve"> </w:t>
      </w:r>
      <w:r>
        <w:rPr>
          <w:rFonts w:cs="Calibri"/>
          <w:i/>
        </w:rPr>
        <w:t>S</w:t>
      </w:r>
      <w:r>
        <w:rPr>
          <w:rFonts w:cs="Calibri"/>
          <w:i/>
          <w:spacing w:val="-3"/>
        </w:rPr>
        <w:t>e</w:t>
      </w:r>
      <w:r>
        <w:rPr>
          <w:rFonts w:cs="Calibri"/>
          <w:i/>
        </w:rPr>
        <w:t>rvi</w:t>
      </w:r>
      <w:r>
        <w:rPr>
          <w:rFonts w:cs="Calibri"/>
          <w:i/>
          <w:spacing w:val="-1"/>
        </w:rPr>
        <w:t>c</w:t>
      </w:r>
      <w:r>
        <w:rPr>
          <w:rFonts w:cs="Calibri"/>
          <w:i/>
        </w:rPr>
        <w:t>e</w:t>
      </w:r>
      <w:r>
        <w:rPr>
          <w:rFonts w:cs="Calibri"/>
          <w:i/>
          <w:spacing w:val="43"/>
        </w:rPr>
        <w:t xml:space="preserve"> </w:t>
      </w:r>
      <w:r>
        <w:rPr>
          <w:rFonts w:cs="Calibri"/>
          <w:i/>
        </w:rPr>
        <w:t>M</w:t>
      </w:r>
      <w:r>
        <w:rPr>
          <w:rFonts w:cs="Calibri"/>
          <w:i/>
          <w:spacing w:val="-1"/>
        </w:rPr>
        <w:t>anag</w:t>
      </w:r>
      <w:r>
        <w:rPr>
          <w:rFonts w:cs="Calibri"/>
          <w:i/>
        </w:rPr>
        <w:t xml:space="preserve">er </w:t>
      </w:r>
      <w:r>
        <w:rPr>
          <w:spacing w:val="-1"/>
        </w:rPr>
        <w:t>d</w:t>
      </w:r>
      <w:r>
        <w:t>epen</w:t>
      </w:r>
      <w:r>
        <w:rPr>
          <w:spacing w:val="-2"/>
        </w:rPr>
        <w:t>d</w:t>
      </w:r>
      <w:r>
        <w:t>i</w:t>
      </w:r>
      <w:r>
        <w:rPr>
          <w:spacing w:val="-2"/>
        </w:rPr>
        <w:t>n</w:t>
      </w:r>
      <w:r>
        <w:t>g</w:t>
      </w:r>
      <w:r>
        <w:rPr>
          <w:spacing w:val="-1"/>
        </w:rPr>
        <w:t xml:space="preserve"> </w:t>
      </w:r>
      <w:r>
        <w:rPr>
          <w:spacing w:val="1"/>
        </w:rPr>
        <w:t>o</w:t>
      </w:r>
      <w:r>
        <w:t>n</w:t>
      </w:r>
      <w:r>
        <w:rPr>
          <w:spacing w:val="-1"/>
        </w:rPr>
        <w:t xml:space="preserve"> </w:t>
      </w:r>
      <w:r>
        <w:t>t</w:t>
      </w:r>
      <w:r>
        <w:rPr>
          <w:spacing w:val="-1"/>
        </w:rPr>
        <w:t>h</w:t>
      </w:r>
      <w:r>
        <w:t>e</w:t>
      </w:r>
      <w:r>
        <w:rPr>
          <w:spacing w:val="-2"/>
        </w:rPr>
        <w:t xml:space="preserve"> </w:t>
      </w:r>
      <w:r>
        <w:t>ty</w:t>
      </w:r>
      <w:r>
        <w:rPr>
          <w:spacing w:val="-4"/>
        </w:rPr>
        <w:t>p</w:t>
      </w:r>
      <w:r>
        <w:t>e</w:t>
      </w:r>
      <w:r>
        <w:rPr>
          <w:spacing w:val="-2"/>
        </w:rPr>
        <w:t xml:space="preserve"> </w:t>
      </w:r>
      <w:r>
        <w:rPr>
          <w:spacing w:val="1"/>
        </w:rPr>
        <w:t>o</w:t>
      </w:r>
      <w:r>
        <w:t xml:space="preserve">f </w:t>
      </w:r>
      <w:r>
        <w:rPr>
          <w:spacing w:val="-3"/>
        </w:rPr>
        <w:t>l</w:t>
      </w:r>
      <w:r>
        <w:t>ea</w:t>
      </w:r>
      <w:r>
        <w:rPr>
          <w:spacing w:val="1"/>
        </w:rPr>
        <w:t>v</w:t>
      </w:r>
      <w:r>
        <w:rPr>
          <w:spacing w:val="-1"/>
        </w:rPr>
        <w:t>e</w:t>
      </w:r>
      <w:r>
        <w:rPr>
          <w:rFonts w:cs="Calibri"/>
          <w:i/>
        </w:rPr>
        <w:t>).</w:t>
      </w:r>
    </w:p>
    <w:p w14:paraId="404DBC26" w14:textId="77777777" w:rsidR="007C62E7" w:rsidRDefault="007C62E7" w:rsidP="005B3361">
      <w:pPr>
        <w:pStyle w:val="BodyText"/>
        <w:numPr>
          <w:ilvl w:val="0"/>
          <w:numId w:val="29"/>
        </w:numPr>
        <w:tabs>
          <w:tab w:val="left" w:pos="833"/>
        </w:tabs>
        <w:spacing w:before="4" w:line="268" w:lineRule="exact"/>
        <w:ind w:right="116"/>
        <w:jc w:val="both"/>
      </w:pPr>
      <w:r>
        <w:t>The</w:t>
      </w:r>
      <w:r>
        <w:rPr>
          <w:spacing w:val="26"/>
        </w:rPr>
        <w:t xml:space="preserve"> </w:t>
      </w:r>
      <w:r>
        <w:rPr>
          <w:rFonts w:cs="Calibri"/>
          <w:i/>
          <w:spacing w:val="-1"/>
        </w:rPr>
        <w:t>Con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29"/>
        </w:rPr>
        <w:t xml:space="preserve"> </w:t>
      </w:r>
      <w:r>
        <w:t>ens</w:t>
      </w:r>
      <w:r>
        <w:rPr>
          <w:spacing w:val="-1"/>
        </w:rPr>
        <w:t>u</w:t>
      </w:r>
      <w:r>
        <w:t>res</w:t>
      </w:r>
      <w:r>
        <w:rPr>
          <w:spacing w:val="27"/>
        </w:rPr>
        <w:t xml:space="preserve"> </w:t>
      </w:r>
      <w:r>
        <w:t>t</w:t>
      </w:r>
      <w:r>
        <w:rPr>
          <w:spacing w:val="-3"/>
        </w:rPr>
        <w:t>h</w:t>
      </w:r>
      <w:r>
        <w:t>at</w:t>
      </w:r>
      <w:r>
        <w:rPr>
          <w:spacing w:val="26"/>
        </w:rPr>
        <w:t xml:space="preserve"> </w:t>
      </w:r>
      <w:r>
        <w:rPr>
          <w:spacing w:val="-1"/>
        </w:rPr>
        <w:t>h</w:t>
      </w:r>
      <w:r>
        <w:t>is</w:t>
      </w:r>
      <w:r>
        <w:rPr>
          <w:spacing w:val="26"/>
        </w:rPr>
        <w:t xml:space="preserve"> </w:t>
      </w:r>
      <w:r>
        <w:t>staffs</w:t>
      </w:r>
      <w:r>
        <w:rPr>
          <w:spacing w:val="27"/>
        </w:rPr>
        <w:t xml:space="preserve"> </w:t>
      </w:r>
      <w:r>
        <w:t>is</w:t>
      </w:r>
      <w:r>
        <w:rPr>
          <w:spacing w:val="26"/>
        </w:rPr>
        <w:t xml:space="preserve"> </w:t>
      </w:r>
      <w:r>
        <w:t>always</w:t>
      </w:r>
      <w:r>
        <w:rPr>
          <w:spacing w:val="26"/>
        </w:rPr>
        <w:t xml:space="preserve"> </w:t>
      </w:r>
      <w:r>
        <w:rPr>
          <w:spacing w:val="-3"/>
        </w:rPr>
        <w:t>a</w:t>
      </w:r>
      <w:r>
        <w:t>vai</w:t>
      </w:r>
      <w:r>
        <w:rPr>
          <w:spacing w:val="-4"/>
        </w:rPr>
        <w:t>l</w:t>
      </w:r>
      <w:r>
        <w:t>a</w:t>
      </w:r>
      <w:r>
        <w:rPr>
          <w:spacing w:val="-1"/>
        </w:rPr>
        <w:t>b</w:t>
      </w:r>
      <w:r>
        <w:t>le</w:t>
      </w:r>
      <w:r>
        <w:rPr>
          <w:spacing w:val="27"/>
        </w:rPr>
        <w:t xml:space="preserve"> </w:t>
      </w:r>
      <w:r>
        <w:t>a</w:t>
      </w:r>
      <w:r>
        <w:rPr>
          <w:spacing w:val="-1"/>
        </w:rPr>
        <w:t>n</w:t>
      </w:r>
      <w:r>
        <w:t>d</w:t>
      </w:r>
      <w:r>
        <w:rPr>
          <w:spacing w:val="26"/>
        </w:rPr>
        <w:t xml:space="preserve"> </w:t>
      </w:r>
      <w:r>
        <w:t>vis</w:t>
      </w:r>
      <w:r>
        <w:rPr>
          <w:spacing w:val="-1"/>
        </w:rPr>
        <w:t>ib</w:t>
      </w:r>
      <w:r>
        <w:t>le</w:t>
      </w:r>
      <w:r>
        <w:rPr>
          <w:spacing w:val="26"/>
        </w:rPr>
        <w:t xml:space="preserve"> </w:t>
      </w:r>
      <w:r>
        <w:t>in</w:t>
      </w:r>
      <w:r>
        <w:rPr>
          <w:spacing w:val="26"/>
        </w:rPr>
        <w:t xml:space="preserve"> </w:t>
      </w:r>
      <w:r>
        <w:t>the</w:t>
      </w:r>
      <w:r>
        <w:rPr>
          <w:spacing w:val="27"/>
        </w:rPr>
        <w:t xml:space="preserve"> </w:t>
      </w:r>
      <w:r>
        <w:rPr>
          <w:spacing w:val="-1"/>
        </w:rPr>
        <w:t>p</w:t>
      </w:r>
      <w:r>
        <w:t>la</w:t>
      </w:r>
      <w:r>
        <w:rPr>
          <w:spacing w:val="-2"/>
        </w:rPr>
        <w:t>n</w:t>
      </w:r>
      <w:r>
        <w:t>t</w:t>
      </w:r>
      <w:r>
        <w:rPr>
          <w:spacing w:val="27"/>
        </w:rPr>
        <w:t xml:space="preserve"> </w:t>
      </w:r>
      <w:r>
        <w:t>to</w:t>
      </w:r>
      <w:r>
        <w:rPr>
          <w:spacing w:val="27"/>
        </w:rPr>
        <w:t xml:space="preserve"> </w:t>
      </w:r>
      <w:r>
        <w:rPr>
          <w:spacing w:val="-1"/>
        </w:rPr>
        <w:t>d</w:t>
      </w:r>
      <w:r>
        <w:t>eli</w:t>
      </w:r>
      <w:r>
        <w:rPr>
          <w:spacing w:val="-2"/>
        </w:rPr>
        <w:t>v</w:t>
      </w:r>
      <w:r>
        <w:t>er</w:t>
      </w:r>
      <w:r>
        <w:rPr>
          <w:spacing w:val="27"/>
        </w:rPr>
        <w:t xml:space="preserve"> </w:t>
      </w:r>
      <w:r>
        <w:t xml:space="preserve">their </w:t>
      </w:r>
      <w:r>
        <w:rPr>
          <w:spacing w:val="-1"/>
        </w:rPr>
        <w:t>d</w:t>
      </w:r>
      <w:r>
        <w:t>ai</w:t>
      </w:r>
      <w:r>
        <w:rPr>
          <w:spacing w:val="-1"/>
        </w:rPr>
        <w:t>l</w:t>
      </w:r>
      <w:r>
        <w:t>y</w:t>
      </w:r>
      <w:r>
        <w:rPr>
          <w:spacing w:val="3"/>
        </w:rPr>
        <w:t xml:space="preserve"> </w:t>
      </w:r>
      <w:r>
        <w:t>act</w:t>
      </w:r>
      <w:r>
        <w:rPr>
          <w:spacing w:val="-3"/>
        </w:rPr>
        <w:t>i</w:t>
      </w:r>
      <w:r>
        <w:t>viti</w:t>
      </w:r>
      <w:r>
        <w:rPr>
          <w:spacing w:val="-2"/>
        </w:rPr>
        <w:t>e</w:t>
      </w:r>
      <w:r>
        <w:t>s</w:t>
      </w:r>
      <w:r>
        <w:rPr>
          <w:spacing w:val="2"/>
        </w:rPr>
        <w:t xml:space="preserve"> </w:t>
      </w:r>
      <w:r>
        <w:t>se</w:t>
      </w:r>
      <w:r>
        <w:rPr>
          <w:spacing w:val="-3"/>
        </w:rPr>
        <w:t>r</w:t>
      </w:r>
      <w:r>
        <w:t>vi</w:t>
      </w:r>
      <w:r>
        <w:rPr>
          <w:spacing w:val="-3"/>
        </w:rPr>
        <w:t>c</w:t>
      </w:r>
      <w:r>
        <w:t>es</w:t>
      </w:r>
      <w:r>
        <w:rPr>
          <w:spacing w:val="3"/>
        </w:rPr>
        <w:t xml:space="preserve"> </w:t>
      </w:r>
      <w:r>
        <w:t xml:space="preserve">as </w:t>
      </w:r>
      <w:r>
        <w:rPr>
          <w:spacing w:val="-1"/>
        </w:rPr>
        <w:t>p</w:t>
      </w:r>
      <w:r>
        <w:t>er</w:t>
      </w:r>
      <w:r>
        <w:rPr>
          <w:spacing w:val="3"/>
        </w:rPr>
        <w:t xml:space="preserve"> </w:t>
      </w:r>
      <w:r>
        <w:t xml:space="preserve">the </w:t>
      </w:r>
      <w:r>
        <w:rPr>
          <w:spacing w:val="-1"/>
        </w:rPr>
        <w:t>p</w:t>
      </w:r>
      <w:r>
        <w:t>e</w:t>
      </w:r>
      <w:r>
        <w:rPr>
          <w:spacing w:val="1"/>
        </w:rPr>
        <w:t>o</w:t>
      </w:r>
      <w:r>
        <w:rPr>
          <w:spacing w:val="-1"/>
        </w:rPr>
        <w:t>p</w:t>
      </w:r>
      <w:r>
        <w:rPr>
          <w:spacing w:val="-3"/>
        </w:rPr>
        <w:t>l</w:t>
      </w:r>
      <w:r>
        <w:t>e</w:t>
      </w:r>
      <w:r>
        <w:rPr>
          <w:spacing w:val="3"/>
        </w:rPr>
        <w:t xml:space="preserve"> </w:t>
      </w:r>
      <w:r>
        <w:t>re</w:t>
      </w:r>
      <w:r>
        <w:rPr>
          <w:spacing w:val="-3"/>
        </w:rPr>
        <w:t>s</w:t>
      </w:r>
      <w:r>
        <w:t>trict</w:t>
      </w:r>
      <w:r>
        <w:rPr>
          <w:spacing w:val="-3"/>
        </w:rPr>
        <w:t>i</w:t>
      </w:r>
      <w:r>
        <w:rPr>
          <w:spacing w:val="1"/>
        </w:rPr>
        <w:t>o</w:t>
      </w:r>
      <w:r>
        <w:rPr>
          <w:spacing w:val="-1"/>
        </w:rPr>
        <w:t>n</w:t>
      </w:r>
      <w:r>
        <w:t>s, ho</w:t>
      </w:r>
      <w:r>
        <w:rPr>
          <w:spacing w:val="-1"/>
        </w:rPr>
        <w:t>u</w:t>
      </w:r>
      <w:r>
        <w:t>rs</w:t>
      </w:r>
      <w:r>
        <w:rPr>
          <w:spacing w:val="2"/>
        </w:rPr>
        <w:t xml:space="preserve"> </w:t>
      </w:r>
      <w:r>
        <w:rPr>
          <w:spacing w:val="1"/>
        </w:rPr>
        <w:t>o</w:t>
      </w:r>
      <w:r>
        <w:t xml:space="preserve">f </w:t>
      </w:r>
      <w:r>
        <w:rPr>
          <w:spacing w:val="-2"/>
        </w:rPr>
        <w:t>w</w:t>
      </w:r>
      <w:r>
        <w:rPr>
          <w:spacing w:val="1"/>
        </w:rPr>
        <w:t>o</w:t>
      </w:r>
      <w:r>
        <w:t xml:space="preserve">rk, </w:t>
      </w:r>
      <w:r>
        <w:rPr>
          <w:spacing w:val="-3"/>
        </w:rPr>
        <w:t>c</w:t>
      </w:r>
      <w:r>
        <w:rPr>
          <w:spacing w:val="1"/>
        </w:rPr>
        <w:t>o</w:t>
      </w:r>
      <w:r>
        <w:rPr>
          <w:spacing w:val="-1"/>
        </w:rPr>
        <w:t>ndu</w:t>
      </w:r>
      <w:r>
        <w:t>ct</w:t>
      </w:r>
      <w:r>
        <w:rPr>
          <w:spacing w:val="3"/>
        </w:rPr>
        <w:t xml:space="preserve"> </w:t>
      </w:r>
      <w:r>
        <w:t>a</w:t>
      </w:r>
      <w:r>
        <w:rPr>
          <w:spacing w:val="-4"/>
        </w:rPr>
        <w:t>n</w:t>
      </w:r>
      <w:r>
        <w:t>d</w:t>
      </w:r>
      <w:r>
        <w:rPr>
          <w:spacing w:val="2"/>
        </w:rPr>
        <w:t xml:space="preserve"> </w:t>
      </w:r>
      <w:r>
        <w:t>rec</w:t>
      </w:r>
      <w:r>
        <w:rPr>
          <w:spacing w:val="1"/>
        </w:rPr>
        <w:t>o</w:t>
      </w:r>
      <w:r>
        <w:t>r</w:t>
      </w:r>
      <w:r>
        <w:rPr>
          <w:spacing w:val="-1"/>
        </w:rPr>
        <w:t>d</w:t>
      </w:r>
      <w:r>
        <w:t>s in</w:t>
      </w:r>
      <w:r>
        <w:rPr>
          <w:spacing w:val="1"/>
        </w:rPr>
        <w:t xml:space="preserve"> </w:t>
      </w:r>
      <w:r>
        <w:t>s</w:t>
      </w:r>
      <w:r>
        <w:rPr>
          <w:spacing w:val="-2"/>
        </w:rPr>
        <w:t>e</w:t>
      </w:r>
      <w:r>
        <w:t>ct</w:t>
      </w:r>
      <w:r>
        <w:rPr>
          <w:spacing w:val="-3"/>
        </w:rPr>
        <w:t>i</w:t>
      </w:r>
      <w:r>
        <w:rPr>
          <w:spacing w:val="1"/>
        </w:rPr>
        <w:t>o</w:t>
      </w:r>
      <w:r>
        <w:t>n 5.2.</w:t>
      </w:r>
    </w:p>
    <w:p w14:paraId="0137E24A" w14:textId="77777777" w:rsidR="007C62E7" w:rsidRDefault="007C62E7" w:rsidP="007C62E7">
      <w:pPr>
        <w:spacing w:before="3" w:line="170" w:lineRule="exact"/>
        <w:rPr>
          <w:sz w:val="17"/>
          <w:szCs w:val="17"/>
        </w:rPr>
      </w:pPr>
    </w:p>
    <w:p w14:paraId="57F0D43F" w14:textId="77777777" w:rsidR="007C62E7" w:rsidRDefault="007C62E7" w:rsidP="007C62E7">
      <w:pPr>
        <w:spacing w:line="200" w:lineRule="exact"/>
        <w:rPr>
          <w:sz w:val="20"/>
          <w:szCs w:val="20"/>
        </w:rPr>
      </w:pPr>
    </w:p>
    <w:p w14:paraId="4D0B6AE6" w14:textId="77777777" w:rsidR="007C62E7" w:rsidRDefault="007C62E7" w:rsidP="005B3361">
      <w:pPr>
        <w:pStyle w:val="Heading5"/>
        <w:numPr>
          <w:ilvl w:val="1"/>
          <w:numId w:val="39"/>
        </w:numPr>
        <w:tabs>
          <w:tab w:val="left" w:pos="689"/>
        </w:tabs>
        <w:rPr>
          <w:b w:val="0"/>
          <w:bCs w:val="0"/>
        </w:rPr>
      </w:pPr>
      <w:bookmarkStart w:id="9" w:name="_bookmark22"/>
      <w:bookmarkEnd w:id="9"/>
      <w:r>
        <w:t>Docu</w:t>
      </w:r>
      <w:r>
        <w:rPr>
          <w:spacing w:val="-1"/>
        </w:rPr>
        <w:t>me</w:t>
      </w:r>
      <w:r>
        <w:t>ntat</w:t>
      </w:r>
      <w:r>
        <w:rPr>
          <w:spacing w:val="1"/>
        </w:rPr>
        <w:t>i</w:t>
      </w:r>
      <w:r>
        <w:rPr>
          <w:spacing w:val="-2"/>
        </w:rPr>
        <w:t>o</w:t>
      </w:r>
      <w:r>
        <w:t>n</w:t>
      </w:r>
      <w:r>
        <w:rPr>
          <w:spacing w:val="-12"/>
        </w:rPr>
        <w:t xml:space="preserve"> </w:t>
      </w:r>
      <w:r>
        <w:t>c</w:t>
      </w:r>
      <w:r>
        <w:rPr>
          <w:spacing w:val="-2"/>
        </w:rPr>
        <w:t>o</w:t>
      </w:r>
      <w:r>
        <w:t>n</w:t>
      </w:r>
      <w:r>
        <w:rPr>
          <w:spacing w:val="-2"/>
        </w:rPr>
        <w:t>t</w:t>
      </w:r>
      <w:r>
        <w:t>ro</w:t>
      </w:r>
      <w:r>
        <w:rPr>
          <w:spacing w:val="1"/>
        </w:rPr>
        <w:t>l</w:t>
      </w:r>
      <w:r>
        <w:t>.</w:t>
      </w:r>
    </w:p>
    <w:p w14:paraId="4A10E214" w14:textId="77777777" w:rsidR="007C62E7" w:rsidRDefault="007C62E7" w:rsidP="007C62E7">
      <w:pPr>
        <w:spacing w:before="7" w:line="110" w:lineRule="exact"/>
        <w:rPr>
          <w:sz w:val="11"/>
          <w:szCs w:val="11"/>
        </w:rPr>
      </w:pPr>
    </w:p>
    <w:p w14:paraId="04BE0205" w14:textId="77777777" w:rsidR="007C62E7" w:rsidRDefault="007C62E7" w:rsidP="007C62E7">
      <w:pPr>
        <w:ind w:left="113"/>
        <w:rPr>
          <w:rFonts w:ascii="Calibri" w:eastAsia="Calibri" w:hAnsi="Calibri" w:cs="Calibri"/>
        </w:rPr>
      </w:pPr>
      <w:r>
        <w:rPr>
          <w:rFonts w:ascii="Calibri" w:eastAsia="Calibri" w:hAnsi="Calibri" w:cs="Calibri"/>
        </w:rPr>
        <w:t>A</w:t>
      </w:r>
      <w:r>
        <w:rPr>
          <w:rFonts w:ascii="Calibri" w:eastAsia="Calibri" w:hAnsi="Calibri" w:cs="Calibri"/>
          <w:spacing w:val="-1"/>
        </w:rPr>
        <w:t>l</w:t>
      </w:r>
      <w:r>
        <w:rPr>
          <w:rFonts w:ascii="Calibri" w:eastAsia="Calibri" w:hAnsi="Calibri" w:cs="Calibri"/>
        </w:rPr>
        <w:t>l c</w:t>
      </w:r>
      <w:r>
        <w:rPr>
          <w:rFonts w:ascii="Calibri" w:eastAsia="Calibri" w:hAnsi="Calibri" w:cs="Calibri"/>
          <w:spacing w:val="1"/>
        </w:rPr>
        <w:t>o</w:t>
      </w:r>
      <w:r>
        <w:rPr>
          <w:rFonts w:ascii="Calibri" w:eastAsia="Calibri" w:hAnsi="Calibri" w:cs="Calibri"/>
        </w:rPr>
        <w:t>r</w:t>
      </w:r>
      <w:r>
        <w:rPr>
          <w:rFonts w:ascii="Calibri" w:eastAsia="Calibri" w:hAnsi="Calibri" w:cs="Calibri"/>
          <w:spacing w:val="-3"/>
        </w:rPr>
        <w:t>r</w:t>
      </w:r>
      <w:r>
        <w:rPr>
          <w:rFonts w:ascii="Calibri" w:eastAsia="Calibri" w:hAnsi="Calibri" w:cs="Calibri"/>
        </w:rPr>
        <w:t>espo</w:t>
      </w:r>
      <w:r>
        <w:rPr>
          <w:rFonts w:ascii="Calibri" w:eastAsia="Calibri" w:hAnsi="Calibri" w:cs="Calibri"/>
          <w:spacing w:val="-1"/>
        </w:rPr>
        <w:t>nd</w:t>
      </w:r>
      <w:r>
        <w:rPr>
          <w:rFonts w:ascii="Calibri" w:eastAsia="Calibri" w:hAnsi="Calibri" w:cs="Calibri"/>
        </w:rPr>
        <w:t>en</w:t>
      </w:r>
      <w:r>
        <w:rPr>
          <w:rFonts w:ascii="Calibri" w:eastAsia="Calibri" w:hAnsi="Calibri" w:cs="Calibri"/>
          <w:spacing w:val="-3"/>
        </w:rPr>
        <w:t>c</w:t>
      </w:r>
      <w:r>
        <w:rPr>
          <w:rFonts w:ascii="Calibri" w:eastAsia="Calibri" w:hAnsi="Calibri" w:cs="Calibri"/>
        </w:rPr>
        <w:t xml:space="preserve">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2"/>
        </w:rPr>
        <w:t>t</w:t>
      </w:r>
      <w:r>
        <w:rPr>
          <w:rFonts w:ascii="Calibri" w:eastAsia="Calibri" w:hAnsi="Calibri" w:cs="Calibri"/>
        </w:rPr>
        <w:t>w</w:t>
      </w:r>
      <w:r>
        <w:rPr>
          <w:rFonts w:ascii="Calibri" w:eastAsia="Calibri" w:hAnsi="Calibri" w:cs="Calibri"/>
          <w:spacing w:val="-2"/>
        </w:rPr>
        <w:t>ee</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i/>
        </w:rPr>
        <w:t>Co</w:t>
      </w:r>
      <w:r>
        <w:rPr>
          <w:rFonts w:ascii="Calibri" w:eastAsia="Calibri" w:hAnsi="Calibri" w:cs="Calibri"/>
          <w:i/>
          <w:spacing w:val="-2"/>
        </w:rPr>
        <w:t>nt</w:t>
      </w:r>
      <w:r>
        <w:rPr>
          <w:rFonts w:ascii="Calibri" w:eastAsia="Calibri" w:hAnsi="Calibri" w:cs="Calibri"/>
          <w:i/>
        </w:rPr>
        <w:t>r</w:t>
      </w:r>
      <w:r>
        <w:rPr>
          <w:rFonts w:ascii="Calibri" w:eastAsia="Calibri" w:hAnsi="Calibri" w:cs="Calibri"/>
          <w:i/>
          <w:spacing w:val="-1"/>
        </w:rPr>
        <w:t>a</w:t>
      </w:r>
      <w:r>
        <w:rPr>
          <w:rFonts w:ascii="Calibri" w:eastAsia="Calibri" w:hAnsi="Calibri" w:cs="Calibri"/>
          <w:i/>
        </w:rPr>
        <w:t>ct</w:t>
      </w:r>
      <w:r>
        <w:rPr>
          <w:rFonts w:ascii="Calibri" w:eastAsia="Calibri" w:hAnsi="Calibri" w:cs="Calibri"/>
          <w:i/>
          <w:spacing w:val="-1"/>
        </w:rPr>
        <w:t>o</w:t>
      </w:r>
      <w:r>
        <w:rPr>
          <w:rFonts w:ascii="Calibri" w:eastAsia="Calibri" w:hAnsi="Calibri" w:cs="Calibri"/>
          <w:i/>
        </w:rPr>
        <w:t>r,</w:t>
      </w:r>
      <w:r>
        <w:rPr>
          <w:rFonts w:ascii="Calibri" w:eastAsia="Calibri" w:hAnsi="Calibri" w:cs="Calibri"/>
          <w:i/>
          <w:spacing w:val="-2"/>
        </w:rPr>
        <w:t xml:space="preserve"> </w:t>
      </w:r>
      <w:r>
        <w:rPr>
          <w:rFonts w:ascii="Calibri" w:eastAsia="Calibri" w:hAnsi="Calibri" w:cs="Calibri"/>
        </w:rPr>
        <w:t>the</w:t>
      </w:r>
      <w:r>
        <w:rPr>
          <w:rFonts w:ascii="Calibri" w:eastAsia="Calibri" w:hAnsi="Calibri" w:cs="Calibri"/>
          <w:spacing w:val="-2"/>
        </w:rPr>
        <w:t xml:space="preserve"> </w:t>
      </w:r>
      <w:r>
        <w:rPr>
          <w:rFonts w:ascii="Calibri" w:eastAsia="Calibri" w:hAnsi="Calibri" w:cs="Calibri"/>
          <w:i/>
        </w:rPr>
        <w:t>S</w:t>
      </w:r>
      <w:r>
        <w:rPr>
          <w:rFonts w:ascii="Calibri" w:eastAsia="Calibri" w:hAnsi="Calibri" w:cs="Calibri"/>
          <w:i/>
          <w:spacing w:val="-3"/>
        </w:rPr>
        <w:t>e</w:t>
      </w:r>
      <w:r>
        <w:rPr>
          <w:rFonts w:ascii="Calibri" w:eastAsia="Calibri" w:hAnsi="Calibri" w:cs="Calibri"/>
          <w:i/>
        </w:rPr>
        <w:t>rvi</w:t>
      </w:r>
      <w:r>
        <w:rPr>
          <w:rFonts w:ascii="Calibri" w:eastAsia="Calibri" w:hAnsi="Calibri" w:cs="Calibri"/>
          <w:i/>
          <w:spacing w:val="-4"/>
        </w:rPr>
        <w:t>c</w:t>
      </w:r>
      <w:r>
        <w:rPr>
          <w:rFonts w:ascii="Calibri" w:eastAsia="Calibri" w:hAnsi="Calibri" w:cs="Calibri"/>
          <w:i/>
        </w:rPr>
        <w:t xml:space="preserve">e </w:t>
      </w:r>
      <w:r>
        <w:rPr>
          <w:rFonts w:ascii="Calibri" w:eastAsia="Calibri" w:hAnsi="Calibri" w:cs="Calibri"/>
          <w:i/>
          <w:spacing w:val="1"/>
        </w:rPr>
        <w:t>M</w:t>
      </w:r>
      <w:r>
        <w:rPr>
          <w:rFonts w:ascii="Calibri" w:eastAsia="Calibri" w:hAnsi="Calibri" w:cs="Calibri"/>
          <w:i/>
          <w:spacing w:val="-1"/>
        </w:rPr>
        <w:t>anag</w:t>
      </w:r>
      <w:r>
        <w:rPr>
          <w:rFonts w:ascii="Calibri" w:eastAsia="Calibri" w:hAnsi="Calibri" w:cs="Calibri"/>
          <w:i/>
        </w:rPr>
        <w:t xml:space="preserve">er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i/>
        </w:rPr>
        <w:t>Si</w:t>
      </w:r>
      <w:r>
        <w:rPr>
          <w:rFonts w:ascii="Calibri" w:eastAsia="Calibri" w:hAnsi="Calibri" w:cs="Calibri"/>
          <w:i/>
          <w:spacing w:val="-3"/>
        </w:rPr>
        <w:t>t</w:t>
      </w:r>
      <w:r>
        <w:rPr>
          <w:rFonts w:ascii="Calibri" w:eastAsia="Calibri" w:hAnsi="Calibri" w:cs="Calibri"/>
          <w:i/>
        </w:rPr>
        <w:t>e</w:t>
      </w:r>
      <w:r>
        <w:rPr>
          <w:rFonts w:ascii="Calibri" w:eastAsia="Calibri" w:hAnsi="Calibri" w:cs="Calibri"/>
          <w:i/>
          <w:spacing w:val="1"/>
        </w:rPr>
        <w:t xml:space="preserve"> </w:t>
      </w:r>
      <w:r>
        <w:rPr>
          <w:rFonts w:ascii="Calibri" w:eastAsia="Calibri" w:hAnsi="Calibri" w:cs="Calibri"/>
          <w:i/>
        </w:rPr>
        <w:t>S</w:t>
      </w:r>
      <w:r>
        <w:rPr>
          <w:rFonts w:ascii="Calibri" w:eastAsia="Calibri" w:hAnsi="Calibri" w:cs="Calibri"/>
          <w:i/>
          <w:spacing w:val="-4"/>
        </w:rPr>
        <w:t>u</w:t>
      </w:r>
      <w:r>
        <w:rPr>
          <w:rFonts w:ascii="Calibri" w:eastAsia="Calibri" w:hAnsi="Calibri" w:cs="Calibri"/>
          <w:i/>
          <w:spacing w:val="-1"/>
        </w:rPr>
        <w:t>p</w:t>
      </w:r>
      <w:r>
        <w:rPr>
          <w:rFonts w:ascii="Calibri" w:eastAsia="Calibri" w:hAnsi="Calibri" w:cs="Calibri"/>
          <w:i/>
        </w:rPr>
        <w:t>e</w:t>
      </w:r>
      <w:r>
        <w:rPr>
          <w:rFonts w:ascii="Calibri" w:eastAsia="Calibri" w:hAnsi="Calibri" w:cs="Calibri"/>
          <w:i/>
          <w:spacing w:val="1"/>
        </w:rPr>
        <w:t>r</w:t>
      </w:r>
      <w:r>
        <w:rPr>
          <w:rFonts w:ascii="Calibri" w:eastAsia="Calibri" w:hAnsi="Calibri" w:cs="Calibri"/>
          <w:i/>
        </w:rPr>
        <w:t>vis</w:t>
      </w:r>
      <w:r>
        <w:rPr>
          <w:rFonts w:ascii="Calibri" w:eastAsia="Calibri" w:hAnsi="Calibri" w:cs="Calibri"/>
          <w:i/>
          <w:spacing w:val="-3"/>
        </w:rPr>
        <w:t>o</w:t>
      </w:r>
      <w:r>
        <w:rPr>
          <w:rFonts w:ascii="Calibri" w:eastAsia="Calibri" w:hAnsi="Calibri" w:cs="Calibri"/>
          <w:i/>
        </w:rPr>
        <w:t>r</w:t>
      </w:r>
      <w:r>
        <w:rPr>
          <w:rFonts w:ascii="Calibri" w:eastAsia="Calibri" w:hAnsi="Calibri" w:cs="Calibri"/>
          <w:i/>
          <w:spacing w:val="2"/>
        </w:rPr>
        <w:t xml:space="preserve"> </w:t>
      </w:r>
      <w:r>
        <w:rPr>
          <w:rFonts w:ascii="Calibri" w:eastAsia="Calibri" w:hAnsi="Calibri" w:cs="Calibri"/>
        </w:rPr>
        <w:t>will</w:t>
      </w:r>
      <w:r>
        <w:rPr>
          <w:rFonts w:ascii="Calibri" w:eastAsia="Calibri" w:hAnsi="Calibri" w:cs="Calibri"/>
          <w:spacing w:val="-3"/>
        </w:rPr>
        <w:t xml:space="preserve"> </w:t>
      </w:r>
      <w:r>
        <w:rPr>
          <w:rFonts w:ascii="Calibri" w:eastAsia="Calibri" w:hAnsi="Calibri" w:cs="Calibri"/>
        </w:rPr>
        <w:t xml:space="preserve">be </w:t>
      </w:r>
      <w:r>
        <w:rPr>
          <w:rFonts w:ascii="Calibri" w:eastAsia="Calibri" w:hAnsi="Calibri" w:cs="Calibri"/>
          <w:spacing w:val="-4"/>
        </w:rPr>
        <w:t>d</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e in writi</w:t>
      </w:r>
      <w:r>
        <w:rPr>
          <w:rFonts w:ascii="Calibri" w:eastAsia="Calibri" w:hAnsi="Calibri" w:cs="Calibri"/>
          <w:spacing w:val="-1"/>
        </w:rPr>
        <w:t>n</w:t>
      </w:r>
      <w:r>
        <w:rPr>
          <w:rFonts w:ascii="Calibri" w:eastAsia="Calibri" w:hAnsi="Calibri" w:cs="Calibri"/>
        </w:rPr>
        <w:t>g fol</w:t>
      </w:r>
      <w:r>
        <w:rPr>
          <w:rFonts w:ascii="Calibri" w:eastAsia="Calibri" w:hAnsi="Calibri" w:cs="Calibri"/>
          <w:spacing w:val="-3"/>
        </w:rPr>
        <w:t>l</w:t>
      </w:r>
      <w:r>
        <w:rPr>
          <w:rFonts w:ascii="Calibri" w:eastAsia="Calibri" w:hAnsi="Calibri" w:cs="Calibri"/>
          <w:spacing w:val="1"/>
        </w:rPr>
        <w:t>o</w:t>
      </w:r>
      <w:r>
        <w:rPr>
          <w:rFonts w:ascii="Calibri" w:eastAsia="Calibri" w:hAnsi="Calibri" w:cs="Calibri"/>
        </w:rPr>
        <w:t>wing</w:t>
      </w:r>
      <w:r>
        <w:rPr>
          <w:rFonts w:ascii="Calibri" w:eastAsia="Calibri" w:hAnsi="Calibri" w:cs="Calibri"/>
          <w:spacing w:val="-3"/>
        </w:rPr>
        <w:t xml:space="preserve"> </w:t>
      </w:r>
      <w:r>
        <w:rPr>
          <w:rFonts w:ascii="Calibri" w:eastAsia="Calibri" w:hAnsi="Calibri" w:cs="Calibri"/>
        </w:rPr>
        <w:t>these</w:t>
      </w:r>
      <w:r>
        <w:rPr>
          <w:rFonts w:ascii="Calibri" w:eastAsia="Calibri" w:hAnsi="Calibri" w:cs="Calibri"/>
          <w:spacing w:val="-2"/>
        </w:rPr>
        <w:t xml:space="preserve"> </w:t>
      </w:r>
      <w:r>
        <w:rPr>
          <w:rFonts w:ascii="Calibri" w:eastAsia="Calibri" w:hAnsi="Calibri" w:cs="Calibri"/>
        </w:rPr>
        <w:t>ru</w:t>
      </w:r>
      <w:r>
        <w:rPr>
          <w:rFonts w:ascii="Calibri" w:eastAsia="Calibri" w:hAnsi="Calibri" w:cs="Calibri"/>
          <w:spacing w:val="-1"/>
        </w:rPr>
        <w:t>l</w:t>
      </w:r>
      <w:r>
        <w:rPr>
          <w:rFonts w:ascii="Calibri" w:eastAsia="Calibri" w:hAnsi="Calibri" w:cs="Calibri"/>
          <w:spacing w:val="-2"/>
        </w:rPr>
        <w:t>e</w:t>
      </w:r>
      <w:r>
        <w:rPr>
          <w:rFonts w:ascii="Calibri" w:eastAsia="Calibri" w:hAnsi="Calibri" w:cs="Calibri"/>
        </w:rPr>
        <w:t>s.</w:t>
      </w:r>
    </w:p>
    <w:p w14:paraId="08602AC0" w14:textId="77777777" w:rsidR="007C62E7" w:rsidRDefault="007C62E7" w:rsidP="005B3361">
      <w:pPr>
        <w:pStyle w:val="BodyText"/>
        <w:numPr>
          <w:ilvl w:val="0"/>
          <w:numId w:val="28"/>
        </w:numPr>
        <w:tabs>
          <w:tab w:val="left" w:pos="833"/>
        </w:tabs>
        <w:ind w:left="742" w:hanging="202"/>
        <w:jc w:val="left"/>
      </w:pPr>
      <w:r>
        <w:t>A</w:t>
      </w:r>
      <w:r>
        <w:rPr>
          <w:spacing w:val="-1"/>
        </w:rPr>
        <w:t>l</w:t>
      </w:r>
      <w:r>
        <w:t>l let</w:t>
      </w:r>
      <w:r>
        <w:rPr>
          <w:spacing w:val="1"/>
        </w:rPr>
        <w:t>t</w:t>
      </w:r>
      <w:r>
        <w:rPr>
          <w:spacing w:val="-2"/>
        </w:rPr>
        <w:t>e</w:t>
      </w:r>
      <w:r>
        <w:t xml:space="preserve">rs </w:t>
      </w:r>
      <w:proofErr w:type="gramStart"/>
      <w:r>
        <w:t>bears</w:t>
      </w:r>
      <w:proofErr w:type="gramEnd"/>
      <w:r>
        <w:rPr>
          <w:spacing w:val="-3"/>
        </w:rPr>
        <w:t xml:space="preserve"> </w:t>
      </w:r>
      <w:r>
        <w:t>t</w:t>
      </w:r>
      <w:r>
        <w:rPr>
          <w:spacing w:val="-1"/>
        </w:rPr>
        <w:t>h</w:t>
      </w:r>
      <w:r>
        <w:t>e</w:t>
      </w:r>
      <w:r>
        <w:rPr>
          <w:spacing w:val="-2"/>
        </w:rPr>
        <w:t xml:space="preserve"> </w:t>
      </w:r>
      <w:r>
        <w:t>sen</w:t>
      </w:r>
      <w:r>
        <w:rPr>
          <w:spacing w:val="-1"/>
        </w:rPr>
        <w:t>d</w:t>
      </w:r>
      <w:r>
        <w:t>e</w:t>
      </w:r>
      <w:r>
        <w:rPr>
          <w:spacing w:val="-3"/>
        </w:rPr>
        <w:t>r</w:t>
      </w:r>
      <w:r>
        <w:rPr>
          <w:spacing w:val="-1"/>
        </w:rPr>
        <w:t>'</w:t>
      </w:r>
      <w:r>
        <w:t>s sig</w:t>
      </w:r>
      <w:r>
        <w:rPr>
          <w:spacing w:val="-2"/>
        </w:rPr>
        <w:t>n</w:t>
      </w:r>
      <w:r>
        <w:t>atu</w:t>
      </w:r>
      <w:r>
        <w:rPr>
          <w:spacing w:val="-1"/>
        </w:rPr>
        <w:t>r</w:t>
      </w:r>
      <w:r>
        <w:t>e.</w:t>
      </w:r>
    </w:p>
    <w:p w14:paraId="6C54AC50" w14:textId="77777777" w:rsidR="007C62E7" w:rsidRDefault="007C62E7" w:rsidP="005B3361">
      <w:pPr>
        <w:pStyle w:val="Heading6"/>
        <w:numPr>
          <w:ilvl w:val="0"/>
          <w:numId w:val="28"/>
        </w:numPr>
        <w:tabs>
          <w:tab w:val="left" w:pos="833"/>
        </w:tabs>
        <w:jc w:val="left"/>
        <w:rPr>
          <w:b w:val="0"/>
          <w:bCs w:val="0"/>
        </w:rPr>
      </w:pPr>
      <w:r>
        <w:t>A</w:t>
      </w:r>
      <w:r>
        <w:rPr>
          <w:spacing w:val="1"/>
        </w:rPr>
        <w:t>l</w:t>
      </w:r>
      <w:r>
        <w:t>l</w:t>
      </w:r>
      <w:r>
        <w:rPr>
          <w:spacing w:val="-2"/>
        </w:rPr>
        <w:t xml:space="preserve"> </w:t>
      </w:r>
      <w:r>
        <w:rPr>
          <w:spacing w:val="1"/>
        </w:rPr>
        <w:t>l</w:t>
      </w:r>
      <w:r>
        <w:rPr>
          <w:spacing w:val="-1"/>
        </w:rPr>
        <w:t>e</w:t>
      </w:r>
      <w:r>
        <w:t>tt</w:t>
      </w:r>
      <w:r>
        <w:rPr>
          <w:spacing w:val="-3"/>
        </w:rPr>
        <w:t>e</w:t>
      </w:r>
      <w:r>
        <w:t>rs</w:t>
      </w:r>
      <w:r>
        <w:rPr>
          <w:spacing w:val="-2"/>
        </w:rPr>
        <w:t xml:space="preserve"> </w:t>
      </w:r>
      <w:r>
        <w:t>to</w:t>
      </w:r>
      <w:r>
        <w:rPr>
          <w:spacing w:val="-1"/>
        </w:rPr>
        <w:t xml:space="preserve"> </w:t>
      </w:r>
      <w:r>
        <w:t>h</w:t>
      </w:r>
      <w:r>
        <w:rPr>
          <w:spacing w:val="-2"/>
        </w:rPr>
        <w:t>a</w:t>
      </w:r>
      <w:r>
        <w:t>ve</w:t>
      </w:r>
      <w:r>
        <w:rPr>
          <w:spacing w:val="-1"/>
        </w:rPr>
        <w:t xml:space="preserve"> </w:t>
      </w:r>
      <w:r>
        <w:t>a</w:t>
      </w:r>
      <w:r>
        <w:rPr>
          <w:spacing w:val="-3"/>
        </w:rPr>
        <w:t xml:space="preserve"> </w:t>
      </w:r>
      <w:r>
        <w:t>v</w:t>
      </w:r>
      <w:r>
        <w:rPr>
          <w:spacing w:val="-2"/>
        </w:rPr>
        <w:t>a</w:t>
      </w:r>
      <w:r>
        <w:t>lid</w:t>
      </w:r>
      <w:r>
        <w:rPr>
          <w:spacing w:val="-3"/>
        </w:rPr>
        <w:t xml:space="preserve"> </w:t>
      </w:r>
      <w:r>
        <w:rPr>
          <w:spacing w:val="-2"/>
        </w:rPr>
        <w:t>c</w:t>
      </w:r>
      <w:r>
        <w:rPr>
          <w:spacing w:val="-1"/>
        </w:rPr>
        <w:t>o</w:t>
      </w:r>
      <w:r>
        <w:t>mp</w:t>
      </w:r>
      <w:r>
        <w:rPr>
          <w:spacing w:val="-2"/>
        </w:rPr>
        <w:t>a</w:t>
      </w:r>
      <w:r>
        <w:rPr>
          <w:spacing w:val="-1"/>
        </w:rPr>
        <w:t>n</w:t>
      </w:r>
      <w:r>
        <w:t xml:space="preserve">y </w:t>
      </w:r>
      <w:r>
        <w:rPr>
          <w:spacing w:val="1"/>
        </w:rPr>
        <w:t>l</w:t>
      </w:r>
      <w:r>
        <w:rPr>
          <w:spacing w:val="-1"/>
        </w:rPr>
        <w:t>o</w:t>
      </w:r>
      <w:r>
        <w:t>go</w:t>
      </w:r>
      <w:r>
        <w:rPr>
          <w:spacing w:val="-1"/>
        </w:rPr>
        <w:t xml:space="preserve"> o</w:t>
      </w:r>
      <w:r>
        <w:t>r</w:t>
      </w:r>
      <w:r>
        <w:rPr>
          <w:spacing w:val="-2"/>
        </w:rPr>
        <w:t xml:space="preserve"> </w:t>
      </w:r>
      <w:r>
        <w:t>l</w:t>
      </w:r>
      <w:r>
        <w:rPr>
          <w:spacing w:val="-1"/>
        </w:rPr>
        <w:t>e</w:t>
      </w:r>
      <w:r>
        <w:t>tt</w:t>
      </w:r>
      <w:r>
        <w:rPr>
          <w:spacing w:val="-3"/>
        </w:rPr>
        <w:t>e</w:t>
      </w:r>
      <w:r>
        <w:t>r h</w:t>
      </w:r>
      <w:r>
        <w:rPr>
          <w:spacing w:val="-2"/>
        </w:rPr>
        <w:t>ea</w:t>
      </w:r>
      <w:r>
        <w:rPr>
          <w:spacing w:val="-1"/>
        </w:rPr>
        <w:t>d</w:t>
      </w:r>
      <w:r>
        <w:t>.</w:t>
      </w:r>
    </w:p>
    <w:p w14:paraId="07636B7B" w14:textId="77777777" w:rsidR="007C62E7" w:rsidRDefault="007C62E7" w:rsidP="005B3361">
      <w:pPr>
        <w:pStyle w:val="BodyText"/>
        <w:numPr>
          <w:ilvl w:val="0"/>
          <w:numId w:val="28"/>
        </w:numPr>
        <w:tabs>
          <w:tab w:val="left" w:pos="811"/>
        </w:tabs>
        <w:spacing w:line="266" w:lineRule="exact"/>
        <w:ind w:left="811" w:hanging="272"/>
        <w:jc w:val="left"/>
      </w:pPr>
      <w:r>
        <w:t>L</w:t>
      </w:r>
      <w:r>
        <w:rPr>
          <w:spacing w:val="-2"/>
        </w:rPr>
        <w:t>e</w:t>
      </w:r>
      <w:r>
        <w:t>tte</w:t>
      </w:r>
      <w:r>
        <w:rPr>
          <w:spacing w:val="-3"/>
        </w:rPr>
        <w:t>r</w:t>
      </w:r>
      <w:r>
        <w:t xml:space="preserve">s </w:t>
      </w:r>
      <w:r>
        <w:rPr>
          <w:spacing w:val="-3"/>
        </w:rPr>
        <w:t>f</w:t>
      </w:r>
      <w:r>
        <w:rPr>
          <w:spacing w:val="1"/>
        </w:rPr>
        <w:t>o</w:t>
      </w:r>
      <w:r>
        <w:t>l</w:t>
      </w:r>
      <w:r>
        <w:rPr>
          <w:spacing w:val="-1"/>
        </w:rPr>
        <w:t>l</w:t>
      </w:r>
      <w:r>
        <w:rPr>
          <w:spacing w:val="-2"/>
        </w:rPr>
        <w:t>o</w:t>
      </w:r>
      <w:r>
        <w:t>ws</w:t>
      </w:r>
      <w:r>
        <w:rPr>
          <w:spacing w:val="1"/>
        </w:rPr>
        <w:t xml:space="preserve"> </w:t>
      </w:r>
      <w:r>
        <w:t>t</w:t>
      </w:r>
      <w:r>
        <w:rPr>
          <w:spacing w:val="-3"/>
        </w:rPr>
        <w:t>h</w:t>
      </w:r>
      <w:r>
        <w:t xml:space="preserve">e </w:t>
      </w:r>
      <w:r>
        <w:rPr>
          <w:spacing w:val="-1"/>
        </w:rPr>
        <w:t>nu</w:t>
      </w:r>
      <w:r>
        <w:rPr>
          <w:spacing w:val="-2"/>
        </w:rPr>
        <w:t>m</w:t>
      </w:r>
      <w:r>
        <w:rPr>
          <w:spacing w:val="-1"/>
        </w:rPr>
        <w:t>b</w:t>
      </w:r>
      <w:r>
        <w:t>eri</w:t>
      </w:r>
      <w:r>
        <w:rPr>
          <w:spacing w:val="-1"/>
        </w:rPr>
        <w:t>n</w:t>
      </w:r>
      <w:r>
        <w:t>g</w:t>
      </w:r>
      <w:r>
        <w:rPr>
          <w:spacing w:val="-1"/>
        </w:rPr>
        <w:t xml:space="preserve"> </w:t>
      </w:r>
      <w:r>
        <w:t>sc</w:t>
      </w:r>
      <w:r>
        <w:rPr>
          <w:spacing w:val="-1"/>
        </w:rPr>
        <w:t>h</w:t>
      </w:r>
      <w:r>
        <w:rPr>
          <w:spacing w:val="-2"/>
        </w:rPr>
        <w:t>e</w:t>
      </w:r>
      <w:r>
        <w:t xml:space="preserve">me </w:t>
      </w:r>
      <w:r>
        <w:rPr>
          <w:spacing w:val="-1"/>
        </w:rPr>
        <w:t>d</w:t>
      </w:r>
      <w:r>
        <w:rPr>
          <w:spacing w:val="-2"/>
        </w:rPr>
        <w:t>e</w:t>
      </w:r>
      <w:r>
        <w:t>scri</w:t>
      </w:r>
      <w:r>
        <w:rPr>
          <w:spacing w:val="-1"/>
        </w:rPr>
        <w:t>b</w:t>
      </w:r>
      <w:r>
        <w:rPr>
          <w:spacing w:val="3"/>
        </w:rPr>
        <w:t>e</w:t>
      </w:r>
      <w:r>
        <w:t>d</w:t>
      </w:r>
      <w:r>
        <w:rPr>
          <w:spacing w:val="-1"/>
        </w:rPr>
        <w:t xml:space="preserve"> </w:t>
      </w:r>
      <w:r>
        <w:t>in</w:t>
      </w:r>
      <w:r>
        <w:rPr>
          <w:spacing w:val="-3"/>
        </w:rPr>
        <w:t xml:space="preserve"> </w:t>
      </w:r>
      <w:r>
        <w:t>poi</w:t>
      </w:r>
      <w:r>
        <w:rPr>
          <w:spacing w:val="-2"/>
        </w:rPr>
        <w:t>n</w:t>
      </w:r>
      <w:r>
        <w:t>t</w:t>
      </w:r>
      <w:r>
        <w:rPr>
          <w:spacing w:val="-2"/>
        </w:rPr>
        <w:t xml:space="preserve"> </w:t>
      </w:r>
      <w:r>
        <w:t>9.</w:t>
      </w:r>
    </w:p>
    <w:p w14:paraId="0C1F0F40" w14:textId="77777777" w:rsidR="007C62E7" w:rsidRDefault="007C62E7" w:rsidP="005B3361">
      <w:pPr>
        <w:pStyle w:val="BodyText"/>
        <w:numPr>
          <w:ilvl w:val="0"/>
          <w:numId w:val="28"/>
        </w:numPr>
        <w:tabs>
          <w:tab w:val="left" w:pos="809"/>
        </w:tabs>
        <w:ind w:left="809" w:hanging="269"/>
        <w:jc w:val="left"/>
      </w:pPr>
      <w:r>
        <w:rPr>
          <w:spacing w:val="-3"/>
        </w:rPr>
        <w:t>C</w:t>
      </w:r>
      <w:r>
        <w:rPr>
          <w:spacing w:val="1"/>
        </w:rPr>
        <w:t>o</w:t>
      </w:r>
      <w:r>
        <w:t>rres</w:t>
      </w:r>
      <w:r>
        <w:rPr>
          <w:spacing w:val="-3"/>
        </w:rPr>
        <w:t>p</w:t>
      </w:r>
      <w:r>
        <w:rPr>
          <w:spacing w:val="1"/>
        </w:rPr>
        <w:t>o</w:t>
      </w:r>
      <w:r>
        <w:rPr>
          <w:spacing w:val="-1"/>
        </w:rPr>
        <w:t>nd</w:t>
      </w:r>
      <w:r>
        <w:t>ence</w:t>
      </w:r>
      <w:r>
        <w:rPr>
          <w:spacing w:val="-2"/>
        </w:rPr>
        <w:t xml:space="preserve"> </w:t>
      </w:r>
      <w:r>
        <w:t>se</w:t>
      </w:r>
      <w:r>
        <w:rPr>
          <w:spacing w:val="-1"/>
        </w:rPr>
        <w:t>n</w:t>
      </w:r>
      <w:r>
        <w:t>t</w:t>
      </w:r>
      <w:r>
        <w:rPr>
          <w:spacing w:val="-2"/>
        </w:rPr>
        <w:t xml:space="preserve"> </w:t>
      </w:r>
      <w:r>
        <w:rPr>
          <w:spacing w:val="1"/>
        </w:rPr>
        <w:t>v</w:t>
      </w:r>
      <w:r>
        <w:rPr>
          <w:spacing w:val="-3"/>
        </w:rPr>
        <w:t>i</w:t>
      </w:r>
      <w:r>
        <w:t xml:space="preserve">a </w:t>
      </w:r>
      <w:r>
        <w:rPr>
          <w:spacing w:val="1"/>
        </w:rPr>
        <w:t>E</w:t>
      </w:r>
      <w:r>
        <w:rPr>
          <w:spacing w:val="-1"/>
        </w:rPr>
        <w:t>-</w:t>
      </w:r>
      <w:r>
        <w:t>mai</w:t>
      </w:r>
      <w:r>
        <w:rPr>
          <w:spacing w:val="-4"/>
        </w:rPr>
        <w:t>l</w:t>
      </w:r>
      <w:r>
        <w:t>:</w:t>
      </w:r>
    </w:p>
    <w:p w14:paraId="1E98BB41" w14:textId="77777777" w:rsidR="007C62E7" w:rsidRDefault="007C62E7" w:rsidP="005B3361">
      <w:pPr>
        <w:pStyle w:val="BodyText"/>
        <w:numPr>
          <w:ilvl w:val="0"/>
          <w:numId w:val="28"/>
        </w:numPr>
        <w:tabs>
          <w:tab w:val="left" w:pos="808"/>
        </w:tabs>
        <w:ind w:left="742" w:right="161" w:hanging="202"/>
        <w:jc w:val="both"/>
      </w:pPr>
      <w:r>
        <w:t xml:space="preserve">Call </w:t>
      </w:r>
      <w:r>
        <w:rPr>
          <w:spacing w:val="-3"/>
        </w:rPr>
        <w:t>f</w:t>
      </w:r>
      <w:r>
        <w:rPr>
          <w:spacing w:val="1"/>
        </w:rPr>
        <w:t>o</w:t>
      </w:r>
      <w:r>
        <w:t xml:space="preserve">r </w:t>
      </w:r>
      <w:r>
        <w:rPr>
          <w:spacing w:val="-2"/>
        </w:rPr>
        <w:t>s</w:t>
      </w:r>
      <w:r>
        <w:t>e</w:t>
      </w:r>
      <w:r>
        <w:rPr>
          <w:spacing w:val="-3"/>
        </w:rPr>
        <w:t>r</w:t>
      </w:r>
      <w:r>
        <w:t xml:space="preserve">vice </w:t>
      </w:r>
      <w:r>
        <w:rPr>
          <w:spacing w:val="-3"/>
        </w:rPr>
        <w:t>r</w:t>
      </w:r>
      <w:r>
        <w:t>eq</w:t>
      </w:r>
      <w:r>
        <w:rPr>
          <w:spacing w:val="-2"/>
        </w:rPr>
        <w:t>u</w:t>
      </w:r>
      <w:r>
        <w:t>ests</w:t>
      </w:r>
      <w:r>
        <w:rPr>
          <w:spacing w:val="-5"/>
        </w:rPr>
        <w:t xml:space="preserve"> </w:t>
      </w:r>
      <w:r>
        <w:t xml:space="preserve">will </w:t>
      </w:r>
      <w:r>
        <w:rPr>
          <w:spacing w:val="-1"/>
        </w:rPr>
        <w:t>b</w:t>
      </w:r>
      <w:r>
        <w:t xml:space="preserve">e </w:t>
      </w:r>
      <w:r>
        <w:rPr>
          <w:spacing w:val="-4"/>
        </w:rPr>
        <w:t>d</w:t>
      </w:r>
      <w:r>
        <w:rPr>
          <w:spacing w:val="1"/>
        </w:rPr>
        <w:t>o</w:t>
      </w:r>
      <w:r>
        <w:rPr>
          <w:spacing w:val="-1"/>
        </w:rPr>
        <w:t>n</w:t>
      </w:r>
      <w:r>
        <w:t>e</w:t>
      </w:r>
      <w:r>
        <w:rPr>
          <w:spacing w:val="-2"/>
        </w:rPr>
        <w:t xml:space="preserve"> </w:t>
      </w:r>
      <w:r>
        <w:t xml:space="preserve">via </w:t>
      </w:r>
      <w:proofErr w:type="gramStart"/>
      <w:r>
        <w:rPr>
          <w:spacing w:val="-3"/>
        </w:rPr>
        <w:t>E</w:t>
      </w:r>
      <w:r>
        <w:t>mail</w:t>
      </w:r>
      <w:proofErr w:type="gramEnd"/>
      <w:r>
        <w:rPr>
          <w:spacing w:val="-1"/>
        </w:rPr>
        <w:t xml:space="preserve"> </w:t>
      </w:r>
      <w:r>
        <w:rPr>
          <w:spacing w:val="-2"/>
        </w:rPr>
        <w:t>a</w:t>
      </w:r>
      <w:r>
        <w:t>s it</w:t>
      </w:r>
      <w:r>
        <w:rPr>
          <w:spacing w:val="-2"/>
        </w:rPr>
        <w:t xml:space="preserve"> </w:t>
      </w:r>
      <w:r>
        <w:t xml:space="preserve">will </w:t>
      </w:r>
      <w:r>
        <w:rPr>
          <w:spacing w:val="-1"/>
        </w:rPr>
        <w:t>b</w:t>
      </w:r>
      <w:r>
        <w:t>e an</w:t>
      </w:r>
      <w:r>
        <w:rPr>
          <w:spacing w:val="-3"/>
        </w:rPr>
        <w:t xml:space="preserve"> </w:t>
      </w:r>
      <w:r>
        <w:t>e</w:t>
      </w:r>
      <w:r>
        <w:rPr>
          <w:spacing w:val="-1"/>
        </w:rPr>
        <w:t>v</w:t>
      </w:r>
      <w:r>
        <w:t>ery</w:t>
      </w:r>
      <w:r>
        <w:rPr>
          <w:spacing w:val="-1"/>
        </w:rPr>
        <w:t>d</w:t>
      </w:r>
      <w:r>
        <w:rPr>
          <w:spacing w:val="-3"/>
        </w:rPr>
        <w:t>a</w:t>
      </w:r>
      <w:r>
        <w:t>y t</w:t>
      </w:r>
      <w:r>
        <w:rPr>
          <w:spacing w:val="-1"/>
        </w:rPr>
        <w:t>h</w:t>
      </w:r>
      <w:r>
        <w:t>i</w:t>
      </w:r>
      <w:r>
        <w:rPr>
          <w:spacing w:val="-2"/>
        </w:rPr>
        <w:t>n</w:t>
      </w:r>
      <w:r>
        <w:rPr>
          <w:spacing w:val="-1"/>
        </w:rPr>
        <w:t>g</w:t>
      </w:r>
      <w:r>
        <w:t xml:space="preserve">, </w:t>
      </w:r>
      <w:r>
        <w:rPr>
          <w:spacing w:val="-2"/>
        </w:rPr>
        <w:t>t</w:t>
      </w:r>
      <w:r>
        <w:rPr>
          <w:spacing w:val="-1"/>
        </w:rPr>
        <w:t>h</w:t>
      </w:r>
      <w:r>
        <w:rPr>
          <w:spacing w:val="5"/>
        </w:rPr>
        <w:t>e</w:t>
      </w:r>
      <w:r>
        <w:rPr>
          <w:spacing w:val="-1"/>
        </w:rPr>
        <w:t>r</w:t>
      </w:r>
      <w:r>
        <w:t>e</w:t>
      </w:r>
      <w:r>
        <w:rPr>
          <w:spacing w:val="1"/>
        </w:rPr>
        <w:t xml:space="preserve"> </w:t>
      </w:r>
      <w:r>
        <w:rPr>
          <w:rFonts w:cs="Calibri"/>
          <w:spacing w:val="-2"/>
        </w:rPr>
        <w:t>w</w:t>
      </w:r>
      <w:r>
        <w:rPr>
          <w:rFonts w:cs="Calibri"/>
          <w:spacing w:val="1"/>
        </w:rPr>
        <w:t>o</w:t>
      </w:r>
      <w:r>
        <w:rPr>
          <w:rFonts w:cs="Calibri"/>
          <w:spacing w:val="-1"/>
        </w:rPr>
        <w:t>n</w:t>
      </w:r>
      <w:r>
        <w:rPr>
          <w:rFonts w:cs="Calibri"/>
        </w:rPr>
        <w:t>’t</w:t>
      </w:r>
      <w:r>
        <w:rPr>
          <w:rFonts w:cs="Calibri"/>
          <w:spacing w:val="-2"/>
        </w:rPr>
        <w:t xml:space="preserve"> </w:t>
      </w:r>
      <w:r>
        <w:rPr>
          <w:rFonts w:cs="Calibri"/>
        </w:rPr>
        <w:t xml:space="preserve">be a </w:t>
      </w:r>
      <w:r>
        <w:rPr>
          <w:rFonts w:cs="Calibri"/>
          <w:spacing w:val="-3"/>
        </w:rPr>
        <w:t>n</w:t>
      </w:r>
      <w:r>
        <w:rPr>
          <w:rFonts w:cs="Calibri"/>
        </w:rPr>
        <w:t xml:space="preserve">eed </w:t>
      </w:r>
      <w:r>
        <w:rPr>
          <w:spacing w:val="-3"/>
        </w:rPr>
        <w:t>f</w:t>
      </w:r>
      <w:r>
        <w:rPr>
          <w:spacing w:val="1"/>
        </w:rPr>
        <w:t>o</w:t>
      </w:r>
      <w:r>
        <w:t>r</w:t>
      </w:r>
      <w:r>
        <w:rPr>
          <w:spacing w:val="-2"/>
        </w:rPr>
        <w:t xml:space="preserve"> </w:t>
      </w:r>
      <w:r>
        <w:t>writi</w:t>
      </w:r>
      <w:r>
        <w:rPr>
          <w:spacing w:val="-1"/>
        </w:rPr>
        <w:t>n</w:t>
      </w:r>
      <w:r>
        <w:t>g</w:t>
      </w:r>
      <w:r>
        <w:rPr>
          <w:spacing w:val="-1"/>
        </w:rPr>
        <w:t xml:space="preserve"> </w:t>
      </w:r>
      <w:r>
        <w:t>a l</w:t>
      </w:r>
      <w:r>
        <w:rPr>
          <w:spacing w:val="-3"/>
        </w:rPr>
        <w:t>e</w:t>
      </w:r>
      <w:r>
        <w:t>tter.</w:t>
      </w:r>
    </w:p>
    <w:p w14:paraId="64547E82" w14:textId="77777777" w:rsidR="007C62E7" w:rsidRDefault="007C62E7" w:rsidP="007C62E7">
      <w:pPr>
        <w:pStyle w:val="BodyText"/>
        <w:ind w:right="1254"/>
      </w:pPr>
      <w:r>
        <w:rPr>
          <w:rFonts w:cs="Calibri"/>
          <w:b/>
          <w:bCs/>
          <w:spacing w:val="-2"/>
          <w:u w:val="single" w:color="000000"/>
        </w:rPr>
        <w:t>S</w:t>
      </w:r>
      <w:r>
        <w:rPr>
          <w:rFonts w:cs="Calibri"/>
          <w:b/>
          <w:bCs/>
          <w:spacing w:val="-1"/>
          <w:u w:val="single" w:color="000000"/>
        </w:rPr>
        <w:t>ende</w:t>
      </w:r>
      <w:r>
        <w:rPr>
          <w:rFonts w:cs="Calibri"/>
          <w:b/>
          <w:bCs/>
          <w:u w:val="single" w:color="000000"/>
        </w:rPr>
        <w:t>r</w:t>
      </w:r>
      <w:r>
        <w:rPr>
          <w:rFonts w:cs="Calibri"/>
          <w:b/>
          <w:bCs/>
        </w:rPr>
        <w:t>:</w:t>
      </w:r>
      <w:r>
        <w:rPr>
          <w:rFonts w:cs="Calibri"/>
          <w:b/>
          <w:bCs/>
          <w:spacing w:val="-1"/>
        </w:rPr>
        <w:t xml:space="preserve"> </w:t>
      </w:r>
      <w:r>
        <w:t>The let</w:t>
      </w:r>
      <w:r>
        <w:rPr>
          <w:spacing w:val="-2"/>
        </w:rPr>
        <w:t>t</w:t>
      </w:r>
      <w:r>
        <w:t>er is s</w:t>
      </w:r>
      <w:r>
        <w:rPr>
          <w:spacing w:val="-3"/>
        </w:rPr>
        <w:t>a</w:t>
      </w:r>
      <w:r>
        <w:t>ved</w:t>
      </w:r>
      <w:r>
        <w:rPr>
          <w:spacing w:val="-5"/>
        </w:rPr>
        <w:t xml:space="preserve"> </w:t>
      </w:r>
      <w:r>
        <w:t>in</w:t>
      </w:r>
      <w:r>
        <w:rPr>
          <w:spacing w:val="-1"/>
        </w:rPr>
        <w:t xml:space="preserve"> </w:t>
      </w:r>
      <w:r>
        <w:rPr>
          <w:spacing w:val="1"/>
        </w:rPr>
        <w:t>P</w:t>
      </w:r>
      <w:r>
        <w:t xml:space="preserve">DF </w:t>
      </w:r>
      <w:r>
        <w:rPr>
          <w:spacing w:val="-3"/>
        </w:rPr>
        <w:t>f</w:t>
      </w:r>
      <w:r>
        <w:rPr>
          <w:spacing w:val="1"/>
        </w:rPr>
        <w:t>o</w:t>
      </w:r>
      <w:r>
        <w:rPr>
          <w:spacing w:val="-3"/>
        </w:rPr>
        <w:t>r</w:t>
      </w:r>
      <w:r>
        <w:t>mat</w:t>
      </w:r>
      <w:r>
        <w:rPr>
          <w:spacing w:val="-2"/>
        </w:rPr>
        <w:t xml:space="preserve"> </w:t>
      </w:r>
      <w:r>
        <w:t>and</w:t>
      </w:r>
      <w:r>
        <w:rPr>
          <w:spacing w:val="-2"/>
        </w:rPr>
        <w:t xml:space="preserve"> </w:t>
      </w:r>
      <w:r>
        <w:t>se</w:t>
      </w:r>
      <w:r>
        <w:rPr>
          <w:spacing w:val="-1"/>
        </w:rPr>
        <w:t>n</w:t>
      </w:r>
      <w:r>
        <w:t>t</w:t>
      </w:r>
      <w:r>
        <w:rPr>
          <w:spacing w:val="-2"/>
        </w:rPr>
        <w:t xml:space="preserve"> </w:t>
      </w:r>
      <w:r>
        <w:t xml:space="preserve">as </w:t>
      </w:r>
      <w:r>
        <w:rPr>
          <w:spacing w:val="-3"/>
        </w:rPr>
        <w:t>a</w:t>
      </w:r>
      <w:r>
        <w:t>n</w:t>
      </w:r>
      <w:r>
        <w:rPr>
          <w:spacing w:val="-1"/>
        </w:rPr>
        <w:t xml:space="preserve"> </w:t>
      </w:r>
      <w:r>
        <w:t>attac</w:t>
      </w:r>
      <w:r>
        <w:rPr>
          <w:spacing w:val="-3"/>
        </w:rPr>
        <w:t>h</w:t>
      </w:r>
      <w:r>
        <w:t>ment</w:t>
      </w:r>
      <w:r>
        <w:rPr>
          <w:spacing w:val="-2"/>
        </w:rPr>
        <w:t xml:space="preserve"> </w:t>
      </w:r>
      <w:r>
        <w:rPr>
          <w:spacing w:val="5"/>
        </w:rPr>
        <w:t>t</w:t>
      </w:r>
      <w:r>
        <w:t>o</w:t>
      </w:r>
      <w:r>
        <w:rPr>
          <w:spacing w:val="-1"/>
        </w:rPr>
        <w:t xml:space="preserve"> </w:t>
      </w:r>
      <w:r>
        <w:t>t</w:t>
      </w:r>
      <w:r>
        <w:rPr>
          <w:spacing w:val="-1"/>
        </w:rPr>
        <w:t>h</w:t>
      </w:r>
      <w:r>
        <w:t>e</w:t>
      </w:r>
      <w:r>
        <w:rPr>
          <w:spacing w:val="-2"/>
        </w:rPr>
        <w:t xml:space="preserve"> </w:t>
      </w:r>
      <w:r>
        <w:t>re</w:t>
      </w:r>
      <w:r>
        <w:rPr>
          <w:spacing w:val="-3"/>
        </w:rPr>
        <w:t>c</w:t>
      </w:r>
      <w:r>
        <w:t>ei</w:t>
      </w:r>
      <w:r>
        <w:rPr>
          <w:spacing w:val="-2"/>
        </w:rPr>
        <w:t>v</w:t>
      </w:r>
      <w:r>
        <w:t xml:space="preserve">er. The </w:t>
      </w:r>
      <w:r>
        <w:rPr>
          <w:spacing w:val="-2"/>
        </w:rPr>
        <w:t>e</w:t>
      </w:r>
      <w:r>
        <w:t>mail</w:t>
      </w:r>
      <w:r>
        <w:rPr>
          <w:spacing w:val="-1"/>
        </w:rPr>
        <w:t xml:space="preserve"> </w:t>
      </w:r>
      <w:r>
        <w:t>S</w:t>
      </w:r>
      <w:r>
        <w:rPr>
          <w:spacing w:val="-1"/>
        </w:rPr>
        <w:t>ub</w:t>
      </w:r>
      <w:r>
        <w:t>j</w:t>
      </w:r>
      <w:r>
        <w:rPr>
          <w:spacing w:val="-2"/>
        </w:rPr>
        <w:t>e</w:t>
      </w:r>
      <w:r>
        <w:t>ct</w:t>
      </w:r>
      <w:r>
        <w:rPr>
          <w:spacing w:val="1"/>
        </w:rPr>
        <w:t xml:space="preserve"> </w:t>
      </w:r>
      <w:r>
        <w:t>field</w:t>
      </w:r>
      <w:r>
        <w:rPr>
          <w:spacing w:val="-4"/>
        </w:rPr>
        <w:t xml:space="preserve"> </w:t>
      </w:r>
      <w:r>
        <w:t>c</w:t>
      </w:r>
      <w:r>
        <w:rPr>
          <w:spacing w:val="1"/>
        </w:rPr>
        <w:t>o</w:t>
      </w:r>
      <w:r>
        <w:rPr>
          <w:spacing w:val="-4"/>
        </w:rPr>
        <w:t>n</w:t>
      </w:r>
      <w:r>
        <w:t>tai</w:t>
      </w:r>
      <w:r>
        <w:rPr>
          <w:spacing w:val="-1"/>
        </w:rPr>
        <w:t>n</w:t>
      </w:r>
      <w:r>
        <w:t xml:space="preserve">s </w:t>
      </w:r>
      <w:r>
        <w:rPr>
          <w:spacing w:val="1"/>
        </w:rPr>
        <w:t>o</w:t>
      </w:r>
      <w:r>
        <w:rPr>
          <w:spacing w:val="-1"/>
        </w:rPr>
        <w:t>n</w:t>
      </w:r>
      <w:r>
        <w:rPr>
          <w:spacing w:val="-3"/>
        </w:rPr>
        <w:t>l</w:t>
      </w:r>
      <w:r>
        <w:t>y t</w:t>
      </w:r>
      <w:r>
        <w:rPr>
          <w:spacing w:val="-1"/>
        </w:rPr>
        <w:t>h</w:t>
      </w:r>
      <w:r>
        <w:t>e</w:t>
      </w:r>
      <w:r>
        <w:rPr>
          <w:spacing w:val="-2"/>
        </w:rPr>
        <w:t xml:space="preserve"> </w:t>
      </w:r>
      <w:r>
        <w:t>doc</w:t>
      </w:r>
      <w:r>
        <w:rPr>
          <w:spacing w:val="-2"/>
        </w:rPr>
        <w:t xml:space="preserve"> </w:t>
      </w:r>
      <w:r>
        <w:t>refe</w:t>
      </w:r>
      <w:r>
        <w:rPr>
          <w:spacing w:val="-3"/>
        </w:rPr>
        <w:t>r</w:t>
      </w:r>
      <w:r>
        <w:t>en</w:t>
      </w:r>
      <w:r>
        <w:rPr>
          <w:spacing w:val="-3"/>
        </w:rPr>
        <w:t>c</w:t>
      </w:r>
      <w:r>
        <w:t xml:space="preserve">e </w:t>
      </w:r>
      <w:r>
        <w:rPr>
          <w:spacing w:val="-1"/>
        </w:rPr>
        <w:t>nu</w:t>
      </w:r>
      <w:r>
        <w:t>m</w:t>
      </w:r>
      <w:r>
        <w:rPr>
          <w:spacing w:val="-1"/>
        </w:rPr>
        <w:t>b</w:t>
      </w:r>
      <w:r>
        <w:t>er</w:t>
      </w:r>
      <w:r>
        <w:rPr>
          <w:spacing w:val="-2"/>
        </w:rPr>
        <w:t xml:space="preserve"> </w:t>
      </w:r>
      <w:r>
        <w:t xml:space="preserve">as </w:t>
      </w:r>
      <w:r>
        <w:rPr>
          <w:spacing w:val="-1"/>
        </w:rPr>
        <w:t>d</w:t>
      </w:r>
      <w:r>
        <w:rPr>
          <w:spacing w:val="-2"/>
        </w:rPr>
        <w:t>e</w:t>
      </w:r>
      <w:r>
        <w:t>scri</w:t>
      </w:r>
      <w:r>
        <w:rPr>
          <w:spacing w:val="-1"/>
        </w:rPr>
        <w:t>b</w:t>
      </w:r>
      <w:r>
        <w:t>ed in</w:t>
      </w:r>
      <w:r>
        <w:rPr>
          <w:spacing w:val="-1"/>
        </w:rPr>
        <w:t xml:space="preserve"> </w:t>
      </w:r>
      <w:r>
        <w:rPr>
          <w:spacing w:val="-3"/>
        </w:rPr>
        <w:t>p</w:t>
      </w:r>
      <w:r>
        <w:rPr>
          <w:spacing w:val="1"/>
        </w:rPr>
        <w:t>o</w:t>
      </w:r>
      <w:r>
        <w:t>i</w:t>
      </w:r>
      <w:r>
        <w:rPr>
          <w:spacing w:val="-2"/>
        </w:rPr>
        <w:t>n</w:t>
      </w:r>
      <w:r>
        <w:t>t</w:t>
      </w:r>
      <w:r>
        <w:rPr>
          <w:spacing w:val="-2"/>
        </w:rPr>
        <w:t xml:space="preserve"> </w:t>
      </w:r>
      <w:r>
        <w:t>9. The e</w:t>
      </w:r>
      <w:r>
        <w:rPr>
          <w:spacing w:val="-3"/>
        </w:rPr>
        <w:t>-</w:t>
      </w:r>
      <w:r>
        <w:t>mail</w:t>
      </w:r>
      <w:r>
        <w:rPr>
          <w:spacing w:val="-1"/>
        </w:rPr>
        <w:t xml:space="preserve"> </w:t>
      </w:r>
      <w:r>
        <w:rPr>
          <w:spacing w:val="-3"/>
        </w:rPr>
        <w:t>b</w:t>
      </w:r>
      <w:r>
        <w:rPr>
          <w:spacing w:val="1"/>
        </w:rPr>
        <w:t>o</w:t>
      </w:r>
      <w:r>
        <w:rPr>
          <w:spacing w:val="-1"/>
        </w:rPr>
        <w:t>d</w:t>
      </w:r>
      <w:r>
        <w:t>y</w:t>
      </w:r>
      <w:r>
        <w:rPr>
          <w:spacing w:val="-2"/>
        </w:rPr>
        <w:t xml:space="preserve"> </w:t>
      </w:r>
      <w:r>
        <w:t>m</w:t>
      </w:r>
      <w:r>
        <w:rPr>
          <w:spacing w:val="-3"/>
        </w:rPr>
        <w:t>a</w:t>
      </w:r>
      <w:r>
        <w:t xml:space="preserve">y </w:t>
      </w:r>
      <w:r>
        <w:rPr>
          <w:spacing w:val="-2"/>
        </w:rPr>
        <w:t>c</w:t>
      </w:r>
      <w:r>
        <w:rPr>
          <w:spacing w:val="1"/>
        </w:rPr>
        <w:t>o</w:t>
      </w:r>
      <w:r>
        <w:rPr>
          <w:spacing w:val="-1"/>
        </w:rPr>
        <w:t>n</w:t>
      </w:r>
      <w:r>
        <w:t>t</w:t>
      </w:r>
      <w:r>
        <w:rPr>
          <w:spacing w:val="-3"/>
        </w:rPr>
        <w:t>a</w:t>
      </w:r>
      <w:r>
        <w:t>in</w:t>
      </w:r>
      <w:r>
        <w:rPr>
          <w:spacing w:val="-1"/>
        </w:rPr>
        <w:t xml:space="preserve"> </w:t>
      </w:r>
      <w:r>
        <w:t>in</w:t>
      </w:r>
      <w:r>
        <w:rPr>
          <w:spacing w:val="-1"/>
        </w:rPr>
        <w:t>f</w:t>
      </w:r>
      <w:r>
        <w:rPr>
          <w:spacing w:val="1"/>
        </w:rPr>
        <w:t>o</w:t>
      </w:r>
      <w:r>
        <w:t>rmal</w:t>
      </w:r>
      <w:r>
        <w:rPr>
          <w:spacing w:val="-3"/>
        </w:rPr>
        <w:t xml:space="preserve"> </w:t>
      </w:r>
      <w:r>
        <w:t>t</w:t>
      </w:r>
      <w:r>
        <w:rPr>
          <w:spacing w:val="-2"/>
        </w:rPr>
        <w:t>e</w:t>
      </w:r>
      <w:r>
        <w:t>xt b</w:t>
      </w:r>
      <w:r>
        <w:rPr>
          <w:spacing w:val="-2"/>
        </w:rPr>
        <w:t>u</w:t>
      </w:r>
      <w:r>
        <w:t xml:space="preserve">t </w:t>
      </w:r>
      <w:r>
        <w:rPr>
          <w:spacing w:val="-3"/>
        </w:rPr>
        <w:t>i</w:t>
      </w:r>
      <w:r>
        <w:t>s n</w:t>
      </w:r>
      <w:r>
        <w:rPr>
          <w:spacing w:val="-2"/>
        </w:rPr>
        <w:t>o</w:t>
      </w:r>
      <w:r>
        <w:t xml:space="preserve">t </w:t>
      </w:r>
      <w:r>
        <w:rPr>
          <w:spacing w:val="-3"/>
        </w:rPr>
        <w:t>c</w:t>
      </w:r>
      <w:r>
        <w:rPr>
          <w:spacing w:val="1"/>
        </w:rPr>
        <w:t>o</w:t>
      </w:r>
      <w:r>
        <w:rPr>
          <w:spacing w:val="-1"/>
        </w:rPr>
        <w:t>n</w:t>
      </w:r>
      <w:r>
        <w:t>tractual</w:t>
      </w:r>
      <w:r>
        <w:rPr>
          <w:spacing w:val="-4"/>
        </w:rPr>
        <w:t>l</w:t>
      </w:r>
      <w:r>
        <w:t>y bi</w:t>
      </w:r>
      <w:r>
        <w:rPr>
          <w:spacing w:val="-2"/>
        </w:rPr>
        <w:t>n</w:t>
      </w:r>
      <w:r>
        <w:rPr>
          <w:spacing w:val="-1"/>
        </w:rPr>
        <w:t>d</w:t>
      </w:r>
      <w:r>
        <w:t>i</w:t>
      </w:r>
      <w:r>
        <w:rPr>
          <w:spacing w:val="-2"/>
        </w:rPr>
        <w:t>n</w:t>
      </w:r>
      <w:r>
        <w:rPr>
          <w:spacing w:val="-1"/>
        </w:rPr>
        <w:t>g</w:t>
      </w:r>
      <w:r>
        <w:t>.</w:t>
      </w:r>
    </w:p>
    <w:p w14:paraId="18862F86" w14:textId="77777777" w:rsidR="007C62E7" w:rsidRDefault="007C62E7" w:rsidP="007C62E7">
      <w:pPr>
        <w:pStyle w:val="BodyText"/>
        <w:spacing w:line="239" w:lineRule="auto"/>
        <w:ind w:right="172"/>
        <w:rPr>
          <w:rFonts w:cs="Calibri"/>
        </w:rPr>
      </w:pPr>
      <w:r>
        <w:rPr>
          <w:rFonts w:cs="Calibri"/>
          <w:b/>
          <w:bCs/>
          <w:u w:val="single" w:color="000000"/>
        </w:rPr>
        <w:t>Rec</w:t>
      </w:r>
      <w:r>
        <w:rPr>
          <w:rFonts w:cs="Calibri"/>
          <w:b/>
          <w:bCs/>
          <w:spacing w:val="-1"/>
          <w:u w:val="single" w:color="000000"/>
        </w:rPr>
        <w:t>e</w:t>
      </w:r>
      <w:r>
        <w:rPr>
          <w:rFonts w:cs="Calibri"/>
          <w:b/>
          <w:bCs/>
          <w:spacing w:val="-2"/>
          <w:u w:val="single" w:color="000000"/>
        </w:rPr>
        <w:t>i</w:t>
      </w:r>
      <w:r>
        <w:rPr>
          <w:rFonts w:cs="Calibri"/>
          <w:b/>
          <w:bCs/>
          <w:u w:val="single" w:color="000000"/>
        </w:rPr>
        <w:t>v</w:t>
      </w:r>
      <w:r>
        <w:rPr>
          <w:rFonts w:cs="Calibri"/>
          <w:b/>
          <w:bCs/>
          <w:spacing w:val="-1"/>
          <w:u w:val="single" w:color="000000"/>
        </w:rPr>
        <w:t>e</w:t>
      </w:r>
      <w:r>
        <w:rPr>
          <w:rFonts w:cs="Calibri"/>
          <w:b/>
          <w:bCs/>
          <w:spacing w:val="1"/>
          <w:u w:val="single" w:color="000000"/>
        </w:rPr>
        <w:t>r</w:t>
      </w:r>
      <w:r>
        <w:rPr>
          <w:rFonts w:cs="Calibri"/>
          <w:b/>
          <w:bCs/>
        </w:rPr>
        <w:t>:</w:t>
      </w:r>
      <w:r>
        <w:rPr>
          <w:rFonts w:cs="Calibri"/>
          <w:b/>
          <w:bCs/>
          <w:spacing w:val="-1"/>
        </w:rPr>
        <w:t xml:space="preserve"> </w:t>
      </w:r>
      <w:r>
        <w:t>T</w:t>
      </w:r>
      <w:r>
        <w:rPr>
          <w:spacing w:val="-3"/>
        </w:rPr>
        <w:t>h</w:t>
      </w:r>
      <w:r>
        <w:t>e r</w:t>
      </w:r>
      <w:r>
        <w:rPr>
          <w:spacing w:val="-3"/>
        </w:rPr>
        <w:t>e</w:t>
      </w:r>
      <w:r>
        <w:t>ce</w:t>
      </w:r>
      <w:r>
        <w:rPr>
          <w:spacing w:val="-2"/>
        </w:rPr>
        <w:t>i</w:t>
      </w:r>
      <w:r>
        <w:t xml:space="preserve">ver </w:t>
      </w:r>
      <w:r>
        <w:rPr>
          <w:spacing w:val="-3"/>
        </w:rPr>
        <w:t>r</w:t>
      </w:r>
      <w:r>
        <w:t>ep</w:t>
      </w:r>
      <w:r>
        <w:rPr>
          <w:spacing w:val="-1"/>
        </w:rPr>
        <w:t>l</w:t>
      </w:r>
      <w:r>
        <w:t xml:space="preserve">ies </w:t>
      </w:r>
      <w:r>
        <w:rPr>
          <w:spacing w:val="-2"/>
        </w:rPr>
        <w:t>t</w:t>
      </w:r>
      <w:r>
        <w:t>o</w:t>
      </w:r>
      <w:r>
        <w:rPr>
          <w:spacing w:val="1"/>
        </w:rPr>
        <w:t xml:space="preserve"> </w:t>
      </w:r>
      <w:r>
        <w:t>t</w:t>
      </w:r>
      <w:r>
        <w:rPr>
          <w:spacing w:val="-4"/>
        </w:rPr>
        <w:t>h</w:t>
      </w:r>
      <w:r>
        <w:t xml:space="preserve">e </w:t>
      </w:r>
      <w:r>
        <w:rPr>
          <w:spacing w:val="2"/>
        </w:rPr>
        <w:t>e</w:t>
      </w:r>
      <w:r>
        <w:rPr>
          <w:spacing w:val="-3"/>
        </w:rPr>
        <w:t>-</w:t>
      </w:r>
      <w:r>
        <w:t>mail</w:t>
      </w:r>
      <w:r>
        <w:rPr>
          <w:spacing w:val="-1"/>
        </w:rPr>
        <w:t xml:space="preserve"> </w:t>
      </w:r>
      <w:r>
        <w:rPr>
          <w:spacing w:val="-3"/>
        </w:rPr>
        <w:t>r</w:t>
      </w:r>
      <w:r>
        <w:t>ec</w:t>
      </w:r>
      <w:r>
        <w:rPr>
          <w:spacing w:val="1"/>
        </w:rPr>
        <w:t>e</w:t>
      </w:r>
      <w:r>
        <w:rPr>
          <w:spacing w:val="-3"/>
        </w:rPr>
        <w:t>i</w:t>
      </w:r>
      <w:r>
        <w:t>ved,</w:t>
      </w:r>
      <w:r>
        <w:rPr>
          <w:spacing w:val="-2"/>
        </w:rPr>
        <w:t xml:space="preserve"> e</w:t>
      </w:r>
      <w:r>
        <w:rPr>
          <w:spacing w:val="-1"/>
        </w:rPr>
        <w:t>n</w:t>
      </w:r>
      <w:r>
        <w:t>su</w:t>
      </w:r>
      <w:r>
        <w:rPr>
          <w:spacing w:val="-1"/>
        </w:rPr>
        <w:t>r</w:t>
      </w:r>
      <w:r>
        <w:t>i</w:t>
      </w:r>
      <w:r>
        <w:rPr>
          <w:spacing w:val="-2"/>
        </w:rPr>
        <w:t>n</w:t>
      </w:r>
      <w:r>
        <w:t>g</w:t>
      </w:r>
      <w:r>
        <w:rPr>
          <w:spacing w:val="-1"/>
        </w:rPr>
        <w:t xml:space="preserve"> </w:t>
      </w:r>
      <w:r>
        <w:t>t</w:t>
      </w:r>
      <w:r>
        <w:rPr>
          <w:spacing w:val="-1"/>
        </w:rPr>
        <w:t>h</w:t>
      </w:r>
      <w:r>
        <w:t>at the c</w:t>
      </w:r>
      <w:r>
        <w:rPr>
          <w:spacing w:val="-1"/>
        </w:rPr>
        <w:t>o</w:t>
      </w:r>
      <w:r>
        <w:t>m</w:t>
      </w:r>
      <w:r>
        <w:rPr>
          <w:spacing w:val="-1"/>
        </w:rPr>
        <w:t>p</w:t>
      </w:r>
      <w:r>
        <w:t>le</w:t>
      </w:r>
      <w:r>
        <w:rPr>
          <w:spacing w:val="-2"/>
        </w:rPr>
        <w:t>t</w:t>
      </w:r>
      <w:r>
        <w:t>e</w:t>
      </w:r>
      <w:r>
        <w:rPr>
          <w:spacing w:val="-2"/>
        </w:rPr>
        <w:t xml:space="preserve"> </w:t>
      </w:r>
      <w:r>
        <w:t>mes</w:t>
      </w:r>
      <w:r>
        <w:rPr>
          <w:spacing w:val="-2"/>
        </w:rPr>
        <w:t>s</w:t>
      </w:r>
      <w:r>
        <w:t>a</w:t>
      </w:r>
      <w:r>
        <w:rPr>
          <w:spacing w:val="-1"/>
        </w:rPr>
        <w:t>g</w:t>
      </w:r>
      <w:r>
        <w:t>e f</w:t>
      </w:r>
      <w:r>
        <w:rPr>
          <w:spacing w:val="-3"/>
        </w:rPr>
        <w:t>r</w:t>
      </w:r>
      <w:r>
        <w:rPr>
          <w:spacing w:val="-2"/>
        </w:rPr>
        <w:t>o</w:t>
      </w:r>
      <w:r>
        <w:t>m</w:t>
      </w:r>
      <w:r>
        <w:rPr>
          <w:spacing w:val="1"/>
        </w:rPr>
        <w:t xml:space="preserve"> </w:t>
      </w:r>
      <w:r>
        <w:t>t</w:t>
      </w:r>
      <w:r>
        <w:rPr>
          <w:spacing w:val="-1"/>
        </w:rPr>
        <w:t>h</w:t>
      </w:r>
      <w:r>
        <w:t>e sen</w:t>
      </w:r>
      <w:r>
        <w:rPr>
          <w:spacing w:val="-1"/>
        </w:rPr>
        <w:t>d</w:t>
      </w:r>
      <w:r>
        <w:t>er is i</w:t>
      </w:r>
      <w:r>
        <w:rPr>
          <w:spacing w:val="-1"/>
        </w:rPr>
        <w:t>n</w:t>
      </w:r>
      <w:r>
        <w:t>cl</w:t>
      </w:r>
      <w:r>
        <w:rPr>
          <w:spacing w:val="-1"/>
        </w:rPr>
        <w:t>ud</w:t>
      </w:r>
      <w:r>
        <w:t>ed in</w:t>
      </w:r>
      <w:r>
        <w:rPr>
          <w:spacing w:val="-4"/>
        </w:rPr>
        <w:t xml:space="preserve"> </w:t>
      </w:r>
      <w:r>
        <w:t>t</w:t>
      </w:r>
      <w:r>
        <w:rPr>
          <w:spacing w:val="-1"/>
        </w:rPr>
        <w:t>h</w:t>
      </w:r>
      <w:r>
        <w:t>e</w:t>
      </w:r>
      <w:r>
        <w:rPr>
          <w:spacing w:val="-2"/>
        </w:rPr>
        <w:t xml:space="preserve"> m</w:t>
      </w:r>
      <w:r>
        <w:t xml:space="preserve">essage </w:t>
      </w:r>
      <w:r>
        <w:rPr>
          <w:spacing w:val="-2"/>
        </w:rPr>
        <w:t>a</w:t>
      </w:r>
      <w:r>
        <w:t>s an a</w:t>
      </w:r>
      <w:r>
        <w:rPr>
          <w:spacing w:val="-2"/>
        </w:rPr>
        <w:t>t</w:t>
      </w:r>
      <w:r>
        <w:t>tac</w:t>
      </w:r>
      <w:r>
        <w:rPr>
          <w:spacing w:val="-3"/>
        </w:rPr>
        <w:t>h</w:t>
      </w:r>
      <w:r>
        <w:t>ment.</w:t>
      </w:r>
      <w:r>
        <w:rPr>
          <w:spacing w:val="-3"/>
        </w:rPr>
        <w:t xml:space="preserve"> T</w:t>
      </w:r>
      <w:r>
        <w:rPr>
          <w:spacing w:val="-1"/>
        </w:rPr>
        <w:t>h</w:t>
      </w:r>
      <w:r>
        <w:t>is attac</w:t>
      </w:r>
      <w:r>
        <w:rPr>
          <w:spacing w:val="-4"/>
        </w:rPr>
        <w:t>h</w:t>
      </w:r>
      <w:r>
        <w:t>ment</w:t>
      </w:r>
      <w:r>
        <w:rPr>
          <w:spacing w:val="-2"/>
        </w:rPr>
        <w:t xml:space="preserve"> </w:t>
      </w:r>
      <w:r>
        <w:t>inc</w:t>
      </w:r>
      <w:r>
        <w:rPr>
          <w:spacing w:val="-1"/>
        </w:rPr>
        <w:t>lud</w:t>
      </w:r>
      <w:r>
        <w:t>es</w:t>
      </w:r>
      <w:r>
        <w:rPr>
          <w:spacing w:val="1"/>
        </w:rPr>
        <w:t xml:space="preserve"> </w:t>
      </w:r>
      <w:r>
        <w:t>t</w:t>
      </w:r>
      <w:r>
        <w:rPr>
          <w:spacing w:val="-3"/>
        </w:rPr>
        <w:t>h</w:t>
      </w:r>
      <w:r>
        <w:t>e le</w:t>
      </w:r>
      <w:r>
        <w:rPr>
          <w:spacing w:val="-2"/>
        </w:rPr>
        <w:t>t</w:t>
      </w:r>
      <w:r>
        <w:t>ter in</w:t>
      </w:r>
      <w:r>
        <w:rPr>
          <w:spacing w:val="-3"/>
        </w:rPr>
        <w:t xml:space="preserve"> </w:t>
      </w:r>
      <w:r>
        <w:rPr>
          <w:spacing w:val="-2"/>
        </w:rPr>
        <w:t>P</w:t>
      </w:r>
      <w:r>
        <w:t>DF for</w:t>
      </w:r>
      <w:r>
        <w:rPr>
          <w:spacing w:val="-2"/>
        </w:rPr>
        <w:t>m</w:t>
      </w:r>
      <w:r>
        <w:t>at. In</w:t>
      </w:r>
      <w:r>
        <w:rPr>
          <w:spacing w:val="-1"/>
        </w:rPr>
        <w:t xml:space="preserve"> </w:t>
      </w:r>
      <w:r>
        <w:t xml:space="preserve">his </w:t>
      </w:r>
      <w:r>
        <w:rPr>
          <w:spacing w:val="-3"/>
        </w:rPr>
        <w:t>r</w:t>
      </w:r>
      <w:r>
        <w:t>ep</w:t>
      </w:r>
      <w:r>
        <w:rPr>
          <w:spacing w:val="-1"/>
        </w:rPr>
        <w:t>l</w:t>
      </w:r>
      <w:r>
        <w:t>y</w:t>
      </w:r>
      <w:r>
        <w:rPr>
          <w:spacing w:val="-2"/>
        </w:rPr>
        <w:t xml:space="preserve"> </w:t>
      </w:r>
      <w:r>
        <w:t>the r</w:t>
      </w:r>
      <w:r>
        <w:rPr>
          <w:spacing w:val="-2"/>
        </w:rPr>
        <w:t>e</w:t>
      </w:r>
      <w:r>
        <w:rPr>
          <w:spacing w:val="-3"/>
        </w:rPr>
        <w:t>c</w:t>
      </w:r>
      <w:r>
        <w:t>ei</w:t>
      </w:r>
      <w:r>
        <w:rPr>
          <w:spacing w:val="1"/>
        </w:rPr>
        <w:t>v</w:t>
      </w:r>
      <w:r>
        <w:t>er</w:t>
      </w:r>
      <w:r>
        <w:rPr>
          <w:spacing w:val="-2"/>
        </w:rPr>
        <w:t xml:space="preserve"> </w:t>
      </w:r>
      <w:r>
        <w:t>inc</w:t>
      </w:r>
      <w:r>
        <w:rPr>
          <w:spacing w:val="-1"/>
        </w:rPr>
        <w:t>lud</w:t>
      </w:r>
      <w:r>
        <w:t>es</w:t>
      </w:r>
      <w:r>
        <w:rPr>
          <w:spacing w:val="1"/>
        </w:rPr>
        <w:t xml:space="preserve"> </w:t>
      </w:r>
      <w:r>
        <w:t>t</w:t>
      </w:r>
      <w:r>
        <w:rPr>
          <w:spacing w:val="-3"/>
        </w:rPr>
        <w:t>h</w:t>
      </w:r>
      <w:r>
        <w:t xml:space="preserve">e </w:t>
      </w:r>
      <w:r>
        <w:rPr>
          <w:spacing w:val="-3"/>
        </w:rPr>
        <w:t>f</w:t>
      </w:r>
      <w:r>
        <w:rPr>
          <w:spacing w:val="1"/>
        </w:rPr>
        <w:t>o</w:t>
      </w:r>
      <w:r>
        <w:t>l</w:t>
      </w:r>
      <w:r>
        <w:rPr>
          <w:spacing w:val="-1"/>
        </w:rPr>
        <w:t>l</w:t>
      </w:r>
      <w:r>
        <w:rPr>
          <w:spacing w:val="-2"/>
        </w:rPr>
        <w:t>o</w:t>
      </w:r>
      <w:r>
        <w:t>wing</w:t>
      </w:r>
      <w:r>
        <w:rPr>
          <w:spacing w:val="-1"/>
        </w:rPr>
        <w:t xml:space="preserve"> </w:t>
      </w:r>
      <w:r>
        <w:t>text</w:t>
      </w:r>
      <w:r>
        <w:rPr>
          <w:spacing w:val="-2"/>
        </w:rPr>
        <w:t xml:space="preserve"> </w:t>
      </w:r>
      <w:r>
        <w:rPr>
          <w:spacing w:val="1"/>
        </w:rPr>
        <w:t>o</w:t>
      </w:r>
      <w:r>
        <w:t>n</w:t>
      </w:r>
      <w:r>
        <w:rPr>
          <w:spacing w:val="-3"/>
        </w:rPr>
        <w:t xml:space="preserve"> </w:t>
      </w:r>
      <w:r>
        <w:t>the fir</w:t>
      </w:r>
      <w:r>
        <w:rPr>
          <w:spacing w:val="-3"/>
        </w:rPr>
        <w:t>s</w:t>
      </w:r>
      <w:r>
        <w:t>t l</w:t>
      </w:r>
      <w:r>
        <w:rPr>
          <w:spacing w:val="-1"/>
        </w:rPr>
        <w:t>in</w:t>
      </w:r>
      <w:r>
        <w:t>e</w:t>
      </w:r>
      <w:r>
        <w:rPr>
          <w:spacing w:val="-2"/>
        </w:rPr>
        <w:t xml:space="preserve"> </w:t>
      </w:r>
      <w:r>
        <w:rPr>
          <w:spacing w:val="1"/>
        </w:rPr>
        <w:t>o</w:t>
      </w:r>
      <w:r>
        <w:t>f</w:t>
      </w:r>
      <w:r>
        <w:rPr>
          <w:spacing w:val="-2"/>
        </w:rPr>
        <w:t xml:space="preserve"> </w:t>
      </w:r>
      <w:r>
        <w:t xml:space="preserve">the </w:t>
      </w:r>
      <w:r>
        <w:rPr>
          <w:spacing w:val="-1"/>
        </w:rPr>
        <w:t>M</w:t>
      </w:r>
      <w:r>
        <w:t>essage</w:t>
      </w:r>
      <w:r>
        <w:rPr>
          <w:spacing w:val="-3"/>
        </w:rPr>
        <w:t xml:space="preserve"> </w:t>
      </w:r>
      <w:r>
        <w:t>B</w:t>
      </w:r>
      <w:r>
        <w:rPr>
          <w:spacing w:val="1"/>
        </w:rPr>
        <w:t>o</w:t>
      </w:r>
      <w:r>
        <w:rPr>
          <w:spacing w:val="-4"/>
        </w:rPr>
        <w:t>d</w:t>
      </w:r>
      <w:r>
        <w:t xml:space="preserve">y: </w:t>
      </w:r>
      <w:r>
        <w:rPr>
          <w:rFonts w:cs="Calibri"/>
        </w:rPr>
        <w:t>"Ackn</w:t>
      </w:r>
      <w:r>
        <w:rPr>
          <w:rFonts w:cs="Calibri"/>
          <w:spacing w:val="-2"/>
        </w:rPr>
        <w:t>o</w:t>
      </w:r>
      <w:r>
        <w:rPr>
          <w:rFonts w:cs="Calibri"/>
        </w:rPr>
        <w:t>wled</w:t>
      </w:r>
      <w:r>
        <w:rPr>
          <w:rFonts w:cs="Calibri"/>
          <w:spacing w:val="-1"/>
        </w:rPr>
        <w:t>g</w:t>
      </w:r>
      <w:r>
        <w:rPr>
          <w:rFonts w:cs="Calibri"/>
          <w:spacing w:val="-2"/>
        </w:rPr>
        <w:t>e</w:t>
      </w:r>
      <w:r>
        <w:rPr>
          <w:rFonts w:cs="Calibri"/>
        </w:rPr>
        <w:t>ment</w:t>
      </w:r>
      <w:r>
        <w:rPr>
          <w:rFonts w:cs="Calibri"/>
          <w:spacing w:val="-3"/>
        </w:rPr>
        <w:t xml:space="preserve"> </w:t>
      </w:r>
      <w:r>
        <w:rPr>
          <w:rFonts w:cs="Calibri"/>
          <w:spacing w:val="1"/>
        </w:rPr>
        <w:t>o</w:t>
      </w:r>
      <w:r>
        <w:rPr>
          <w:rFonts w:cs="Calibri"/>
        </w:rPr>
        <w:t>f</w:t>
      </w:r>
      <w:r>
        <w:rPr>
          <w:rFonts w:cs="Calibri"/>
          <w:spacing w:val="-3"/>
        </w:rPr>
        <w:t xml:space="preserve"> </w:t>
      </w:r>
      <w:r>
        <w:rPr>
          <w:rFonts w:cs="Calibri"/>
        </w:rPr>
        <w:t>re</w:t>
      </w:r>
      <w:r>
        <w:rPr>
          <w:rFonts w:cs="Calibri"/>
          <w:spacing w:val="-3"/>
        </w:rPr>
        <w:t>c</w:t>
      </w:r>
      <w:r>
        <w:rPr>
          <w:rFonts w:cs="Calibri"/>
          <w:spacing w:val="-2"/>
        </w:rPr>
        <w:t>e</w:t>
      </w:r>
      <w:r>
        <w:rPr>
          <w:rFonts w:cs="Calibri"/>
        </w:rPr>
        <w:t>i</w:t>
      </w:r>
      <w:r>
        <w:rPr>
          <w:rFonts w:cs="Calibri"/>
          <w:spacing w:val="-2"/>
        </w:rPr>
        <w:t>p</w:t>
      </w:r>
      <w:r>
        <w:rPr>
          <w:rFonts w:cs="Calibri"/>
        </w:rPr>
        <w:t>t</w:t>
      </w:r>
      <w:r>
        <w:rPr>
          <w:rFonts w:cs="Calibri"/>
          <w:spacing w:val="1"/>
        </w:rPr>
        <w:t>”</w:t>
      </w:r>
      <w:r>
        <w:rPr>
          <w:rFonts w:cs="Calibri"/>
        </w:rPr>
        <w:t>. This</w:t>
      </w:r>
      <w:r>
        <w:rPr>
          <w:rFonts w:cs="Calibri"/>
          <w:spacing w:val="1"/>
        </w:rPr>
        <w:t xml:space="preserve"> </w:t>
      </w:r>
      <w:r>
        <w:rPr>
          <w:spacing w:val="-3"/>
        </w:rPr>
        <w:t>a</w:t>
      </w:r>
      <w:r>
        <w:t>ck</w:t>
      </w:r>
      <w:r>
        <w:rPr>
          <w:spacing w:val="-3"/>
        </w:rPr>
        <w:t>n</w:t>
      </w:r>
      <w:r>
        <w:rPr>
          <w:spacing w:val="1"/>
        </w:rPr>
        <w:t>o</w:t>
      </w:r>
      <w:r>
        <w:t>wled</w:t>
      </w:r>
      <w:r>
        <w:rPr>
          <w:spacing w:val="-1"/>
        </w:rPr>
        <w:t>g</w:t>
      </w:r>
      <w:r>
        <w:rPr>
          <w:spacing w:val="-2"/>
        </w:rPr>
        <w:t>em</w:t>
      </w:r>
      <w:r>
        <w:t xml:space="preserve">ent </w:t>
      </w:r>
      <w:r>
        <w:rPr>
          <w:spacing w:val="1"/>
        </w:rPr>
        <w:t>o</w:t>
      </w:r>
      <w:r>
        <w:t>f</w:t>
      </w:r>
      <w:r>
        <w:rPr>
          <w:spacing w:val="-3"/>
        </w:rPr>
        <w:t xml:space="preserve"> </w:t>
      </w:r>
      <w:r>
        <w:t>re</w:t>
      </w:r>
      <w:r>
        <w:rPr>
          <w:spacing w:val="-3"/>
        </w:rPr>
        <w:t>c</w:t>
      </w:r>
      <w:r>
        <w:t>ei</w:t>
      </w:r>
      <w:r>
        <w:rPr>
          <w:spacing w:val="-1"/>
        </w:rPr>
        <w:t>p</w:t>
      </w:r>
      <w:r>
        <w:t>t is</w:t>
      </w:r>
      <w:r>
        <w:rPr>
          <w:spacing w:val="-2"/>
        </w:rPr>
        <w:t xml:space="preserve"> </w:t>
      </w:r>
      <w:r>
        <w:t>c</w:t>
      </w:r>
      <w:r>
        <w:rPr>
          <w:spacing w:val="1"/>
        </w:rPr>
        <w:t>o</w:t>
      </w:r>
      <w:r>
        <w:rPr>
          <w:spacing w:val="-1"/>
        </w:rPr>
        <w:t>n</w:t>
      </w:r>
      <w:r>
        <w:t>tr</w:t>
      </w:r>
      <w:r>
        <w:rPr>
          <w:spacing w:val="-3"/>
        </w:rPr>
        <w:t>a</w:t>
      </w:r>
      <w:r>
        <w:t>ctual</w:t>
      </w:r>
      <w:r>
        <w:rPr>
          <w:spacing w:val="-1"/>
        </w:rPr>
        <w:t>l</w:t>
      </w:r>
      <w:r>
        <w:t>y</w:t>
      </w:r>
      <w:r>
        <w:rPr>
          <w:spacing w:val="-4"/>
        </w:rPr>
        <w:t xml:space="preserve"> </w:t>
      </w:r>
      <w:r>
        <w:rPr>
          <w:spacing w:val="-1"/>
        </w:rPr>
        <w:t>b</w:t>
      </w:r>
      <w:r>
        <w:t>i</w:t>
      </w:r>
      <w:r>
        <w:rPr>
          <w:spacing w:val="-2"/>
        </w:rPr>
        <w:t>n</w:t>
      </w:r>
      <w:r>
        <w:rPr>
          <w:spacing w:val="-1"/>
        </w:rPr>
        <w:t>d</w:t>
      </w:r>
      <w:r>
        <w:t>i</w:t>
      </w:r>
      <w:r>
        <w:rPr>
          <w:spacing w:val="-2"/>
        </w:rPr>
        <w:t>n</w:t>
      </w:r>
      <w:r>
        <w:t>g</w:t>
      </w:r>
      <w:r>
        <w:rPr>
          <w:spacing w:val="-1"/>
        </w:rPr>
        <w:t xml:space="preserve"> </w:t>
      </w:r>
      <w:r>
        <w:t xml:space="preserve">and </w:t>
      </w:r>
      <w:r>
        <w:rPr>
          <w:rFonts w:cs="Calibri"/>
        </w:rPr>
        <w:t>ser</w:t>
      </w:r>
      <w:r>
        <w:rPr>
          <w:rFonts w:cs="Calibri"/>
          <w:spacing w:val="-2"/>
        </w:rPr>
        <w:t>v</w:t>
      </w:r>
      <w:r>
        <w:rPr>
          <w:rFonts w:cs="Calibri"/>
        </w:rPr>
        <w:t>es</w:t>
      </w:r>
      <w:r>
        <w:rPr>
          <w:rFonts w:cs="Calibri"/>
          <w:spacing w:val="1"/>
        </w:rPr>
        <w:t xml:space="preserve"> </w:t>
      </w:r>
      <w:r>
        <w:rPr>
          <w:rFonts w:cs="Calibri"/>
        </w:rPr>
        <w:t>as p</w:t>
      </w:r>
      <w:r>
        <w:rPr>
          <w:rFonts w:cs="Calibri"/>
          <w:spacing w:val="-3"/>
        </w:rPr>
        <w:t>r</w:t>
      </w:r>
      <w:r>
        <w:rPr>
          <w:rFonts w:cs="Calibri"/>
          <w:spacing w:val="-2"/>
        </w:rPr>
        <w:t>o</w:t>
      </w:r>
      <w:r>
        <w:rPr>
          <w:rFonts w:cs="Calibri"/>
          <w:spacing w:val="1"/>
        </w:rPr>
        <w:t>o</w:t>
      </w:r>
      <w:r>
        <w:rPr>
          <w:rFonts w:cs="Calibri"/>
        </w:rPr>
        <w:t>f t</w:t>
      </w:r>
      <w:r>
        <w:rPr>
          <w:rFonts w:cs="Calibri"/>
          <w:spacing w:val="-1"/>
        </w:rPr>
        <w:t>h</w:t>
      </w:r>
      <w:r>
        <w:rPr>
          <w:rFonts w:cs="Calibri"/>
        </w:rPr>
        <w:t>at</w:t>
      </w:r>
      <w:r>
        <w:rPr>
          <w:rFonts w:cs="Calibri"/>
          <w:spacing w:val="-3"/>
        </w:rPr>
        <w:t xml:space="preserve"> </w:t>
      </w:r>
      <w:r>
        <w:rPr>
          <w:rFonts w:cs="Calibri"/>
        </w:rPr>
        <w:t>t</w:t>
      </w:r>
      <w:r>
        <w:rPr>
          <w:rFonts w:cs="Calibri"/>
          <w:spacing w:val="-1"/>
        </w:rPr>
        <w:t>h</w:t>
      </w:r>
      <w:r>
        <w:rPr>
          <w:rFonts w:cs="Calibri"/>
        </w:rPr>
        <w:t>e</w:t>
      </w:r>
      <w:r>
        <w:rPr>
          <w:rFonts w:cs="Calibri"/>
          <w:spacing w:val="-2"/>
        </w:rPr>
        <w:t xml:space="preserve"> </w:t>
      </w:r>
      <w:r>
        <w:rPr>
          <w:rFonts w:cs="Calibri"/>
        </w:rPr>
        <w:t>le</w:t>
      </w:r>
      <w:r>
        <w:rPr>
          <w:rFonts w:cs="Calibri"/>
          <w:spacing w:val="-2"/>
        </w:rPr>
        <w:t>t</w:t>
      </w:r>
      <w:r>
        <w:rPr>
          <w:rFonts w:cs="Calibri"/>
        </w:rPr>
        <w:t xml:space="preserve">ter </w:t>
      </w:r>
      <w:r>
        <w:rPr>
          <w:rFonts w:cs="Calibri"/>
          <w:spacing w:val="-2"/>
        </w:rPr>
        <w:t>w</w:t>
      </w:r>
      <w:r>
        <w:rPr>
          <w:rFonts w:cs="Calibri"/>
        </w:rPr>
        <w:t>as del</w:t>
      </w:r>
      <w:r>
        <w:rPr>
          <w:rFonts w:cs="Calibri"/>
          <w:spacing w:val="-4"/>
        </w:rPr>
        <w:t>i</w:t>
      </w:r>
      <w:r>
        <w:rPr>
          <w:rFonts w:cs="Calibri"/>
        </w:rPr>
        <w:t>ve</w:t>
      </w:r>
      <w:r>
        <w:rPr>
          <w:rFonts w:cs="Calibri"/>
          <w:spacing w:val="-3"/>
        </w:rPr>
        <w:t>r</w:t>
      </w:r>
      <w:r>
        <w:rPr>
          <w:rFonts w:cs="Calibri"/>
        </w:rPr>
        <w:t xml:space="preserve">ed </w:t>
      </w:r>
      <w:r>
        <w:rPr>
          <w:rFonts w:cs="Calibri"/>
          <w:spacing w:val="-2"/>
        </w:rPr>
        <w:t>t</w:t>
      </w:r>
      <w:r>
        <w:rPr>
          <w:rFonts w:cs="Calibri"/>
        </w:rPr>
        <w:t>o</w:t>
      </w:r>
      <w:r>
        <w:rPr>
          <w:rFonts w:cs="Calibri"/>
          <w:spacing w:val="1"/>
        </w:rPr>
        <w:t xml:space="preserve"> </w:t>
      </w:r>
      <w:r>
        <w:rPr>
          <w:rFonts w:cs="Calibri"/>
        </w:rPr>
        <w:t>t</w:t>
      </w:r>
      <w:r>
        <w:rPr>
          <w:rFonts w:cs="Calibri"/>
          <w:spacing w:val="-1"/>
        </w:rPr>
        <w:t>h</w:t>
      </w:r>
      <w:r>
        <w:rPr>
          <w:rFonts w:cs="Calibri"/>
        </w:rPr>
        <w:t>e</w:t>
      </w:r>
      <w:r>
        <w:rPr>
          <w:rFonts w:cs="Calibri"/>
          <w:spacing w:val="-2"/>
        </w:rPr>
        <w:t xml:space="preserve"> </w:t>
      </w:r>
      <w:r>
        <w:rPr>
          <w:rFonts w:cs="Calibri"/>
        </w:rPr>
        <w:t>r</w:t>
      </w:r>
      <w:r>
        <w:rPr>
          <w:rFonts w:cs="Calibri"/>
          <w:spacing w:val="-2"/>
        </w:rPr>
        <w:t>e</w:t>
      </w:r>
      <w:r>
        <w:rPr>
          <w:rFonts w:cs="Calibri"/>
        </w:rPr>
        <w:t>cei</w:t>
      </w:r>
      <w:r>
        <w:rPr>
          <w:rFonts w:cs="Calibri"/>
          <w:spacing w:val="-2"/>
        </w:rPr>
        <w:t>v</w:t>
      </w:r>
      <w:r>
        <w:rPr>
          <w:rFonts w:cs="Calibri"/>
        </w:rPr>
        <w:t>er’s a</w:t>
      </w:r>
      <w:r>
        <w:rPr>
          <w:rFonts w:cs="Calibri"/>
          <w:spacing w:val="-1"/>
        </w:rPr>
        <w:t>dd</w:t>
      </w:r>
      <w:r>
        <w:rPr>
          <w:rFonts w:cs="Calibri"/>
        </w:rPr>
        <w:t>re</w:t>
      </w:r>
      <w:r>
        <w:rPr>
          <w:rFonts w:cs="Calibri"/>
          <w:spacing w:val="-3"/>
        </w:rPr>
        <w:t>s</w:t>
      </w:r>
      <w:r>
        <w:rPr>
          <w:rFonts w:cs="Calibri"/>
        </w:rPr>
        <w:t>s (</w:t>
      </w:r>
      <w:r>
        <w:rPr>
          <w:rFonts w:cs="Calibri"/>
          <w:spacing w:val="-3"/>
        </w:rPr>
        <w:t>C</w:t>
      </w:r>
      <w:r>
        <w:rPr>
          <w:rFonts w:cs="Calibri"/>
          <w:spacing w:val="1"/>
        </w:rPr>
        <w:t>o</w:t>
      </w:r>
      <w:r>
        <w:rPr>
          <w:rFonts w:cs="Calibri"/>
        </w:rPr>
        <w:t>re</w:t>
      </w:r>
      <w:r>
        <w:rPr>
          <w:rFonts w:cs="Calibri"/>
          <w:spacing w:val="-3"/>
        </w:rPr>
        <w:t xml:space="preserve"> </w:t>
      </w:r>
      <w:r>
        <w:rPr>
          <w:rFonts w:cs="Calibri"/>
        </w:rPr>
        <w:t>Cla</w:t>
      </w:r>
      <w:r>
        <w:rPr>
          <w:rFonts w:cs="Calibri"/>
          <w:spacing w:val="-4"/>
        </w:rPr>
        <w:t>u</w:t>
      </w:r>
      <w:r>
        <w:rPr>
          <w:rFonts w:cs="Calibri"/>
        </w:rPr>
        <w:t>se</w:t>
      </w:r>
      <w:r>
        <w:rPr>
          <w:rFonts w:cs="Calibri"/>
          <w:spacing w:val="1"/>
        </w:rPr>
        <w:t xml:space="preserve"> </w:t>
      </w:r>
      <w:r>
        <w:rPr>
          <w:rFonts w:cs="Calibri"/>
          <w:spacing w:val="-2"/>
        </w:rPr>
        <w:t>1</w:t>
      </w:r>
      <w:r>
        <w:rPr>
          <w:rFonts w:cs="Calibri"/>
        </w:rPr>
        <w:t>3.2).</w:t>
      </w:r>
    </w:p>
    <w:p w14:paraId="6ED9E98A" w14:textId="77777777" w:rsidR="007C62E7" w:rsidRDefault="007C62E7" w:rsidP="007C62E7">
      <w:pPr>
        <w:pStyle w:val="BodyText"/>
        <w:ind w:right="155"/>
      </w:pPr>
      <w:r>
        <w:rPr>
          <w:rFonts w:cs="Calibri"/>
        </w:rPr>
        <w:t>When</w:t>
      </w:r>
      <w:r>
        <w:rPr>
          <w:rFonts w:cs="Calibri"/>
          <w:spacing w:val="-1"/>
        </w:rPr>
        <w:t xml:space="preserve"> </w:t>
      </w:r>
      <w:r>
        <w:rPr>
          <w:rFonts w:cs="Calibri"/>
        </w:rPr>
        <w:t xml:space="preserve">a </w:t>
      </w:r>
      <w:r>
        <w:rPr>
          <w:rFonts w:cs="Calibri"/>
          <w:spacing w:val="-3"/>
        </w:rPr>
        <w:t>r</w:t>
      </w:r>
      <w:r>
        <w:rPr>
          <w:rFonts w:cs="Calibri"/>
        </w:rPr>
        <w:t>ep</w:t>
      </w:r>
      <w:r>
        <w:rPr>
          <w:rFonts w:cs="Calibri"/>
          <w:spacing w:val="-1"/>
        </w:rPr>
        <w:t>l</w:t>
      </w:r>
      <w:r>
        <w:rPr>
          <w:rFonts w:cs="Calibri"/>
        </w:rPr>
        <w:t xml:space="preserve">y </w:t>
      </w:r>
      <w:r>
        <w:rPr>
          <w:rFonts w:cs="Calibri"/>
          <w:spacing w:val="-2"/>
        </w:rPr>
        <w:t>t</w:t>
      </w:r>
      <w:r>
        <w:rPr>
          <w:rFonts w:cs="Calibri"/>
        </w:rPr>
        <w:t>o</w:t>
      </w:r>
      <w:r>
        <w:rPr>
          <w:rFonts w:cs="Calibri"/>
          <w:spacing w:val="1"/>
        </w:rPr>
        <w:t xml:space="preserve"> </w:t>
      </w:r>
      <w:r>
        <w:rPr>
          <w:rFonts w:cs="Calibri"/>
        </w:rPr>
        <w:t>a</w:t>
      </w:r>
      <w:r>
        <w:rPr>
          <w:rFonts w:cs="Calibri"/>
          <w:spacing w:val="-2"/>
        </w:rPr>
        <w:t xml:space="preserve"> </w:t>
      </w:r>
      <w:r>
        <w:rPr>
          <w:rFonts w:cs="Calibri"/>
        </w:rPr>
        <w:t>le</w:t>
      </w:r>
      <w:r>
        <w:rPr>
          <w:rFonts w:cs="Calibri"/>
          <w:spacing w:val="-2"/>
        </w:rPr>
        <w:t>t</w:t>
      </w:r>
      <w:r>
        <w:rPr>
          <w:rFonts w:cs="Calibri"/>
        </w:rPr>
        <w:t>ter is</w:t>
      </w:r>
      <w:r>
        <w:rPr>
          <w:rFonts w:cs="Calibri"/>
          <w:spacing w:val="-3"/>
        </w:rPr>
        <w:t xml:space="preserve"> r</w:t>
      </w:r>
      <w:r>
        <w:rPr>
          <w:rFonts w:cs="Calibri"/>
        </w:rPr>
        <w:t>eq</w:t>
      </w:r>
      <w:r>
        <w:rPr>
          <w:rFonts w:cs="Calibri"/>
          <w:spacing w:val="-2"/>
        </w:rPr>
        <w:t>u</w:t>
      </w:r>
      <w:r>
        <w:rPr>
          <w:rFonts w:cs="Calibri"/>
        </w:rPr>
        <w:t>ire</w:t>
      </w:r>
      <w:r>
        <w:rPr>
          <w:rFonts w:cs="Calibri"/>
          <w:spacing w:val="-1"/>
        </w:rPr>
        <w:t>d</w:t>
      </w:r>
      <w:r>
        <w:rPr>
          <w:rFonts w:cs="Calibri"/>
        </w:rPr>
        <w:t>, e.</w:t>
      </w:r>
      <w:r>
        <w:rPr>
          <w:rFonts w:cs="Calibri"/>
          <w:spacing w:val="-2"/>
        </w:rPr>
        <w:t>g</w:t>
      </w:r>
      <w:r>
        <w:rPr>
          <w:rFonts w:cs="Calibri"/>
        </w:rPr>
        <w:t>.</w:t>
      </w:r>
      <w:r>
        <w:rPr>
          <w:rFonts w:cs="Calibri"/>
          <w:spacing w:val="-3"/>
        </w:rPr>
        <w:t xml:space="preserve"> </w:t>
      </w:r>
      <w:r>
        <w:rPr>
          <w:rFonts w:cs="Calibri"/>
          <w:spacing w:val="1"/>
        </w:rPr>
        <w:t>“</w:t>
      </w:r>
      <w:r>
        <w:rPr>
          <w:rFonts w:cs="Calibri"/>
        </w:rPr>
        <w:t>Accep</w:t>
      </w:r>
      <w:r>
        <w:rPr>
          <w:rFonts w:cs="Calibri"/>
          <w:spacing w:val="-3"/>
        </w:rPr>
        <w:t>t</w:t>
      </w:r>
      <w:r>
        <w:rPr>
          <w:rFonts w:cs="Calibri"/>
        </w:rPr>
        <w:t>a</w:t>
      </w:r>
      <w:r>
        <w:rPr>
          <w:rFonts w:cs="Calibri"/>
          <w:spacing w:val="-1"/>
        </w:rPr>
        <w:t>n</w:t>
      </w:r>
      <w:r>
        <w:rPr>
          <w:rFonts w:cs="Calibri"/>
        </w:rPr>
        <w:t>ce</w:t>
      </w:r>
      <w:r>
        <w:rPr>
          <w:rFonts w:cs="Calibri"/>
          <w:spacing w:val="-2"/>
        </w:rPr>
        <w:t xml:space="preserve"> </w:t>
      </w:r>
      <w:r>
        <w:rPr>
          <w:rFonts w:cs="Calibri"/>
          <w:spacing w:val="1"/>
        </w:rPr>
        <w:t>o</w:t>
      </w:r>
      <w:r>
        <w:rPr>
          <w:rFonts w:cs="Calibri"/>
        </w:rPr>
        <w:t>f d</w:t>
      </w:r>
      <w:r>
        <w:rPr>
          <w:rFonts w:cs="Calibri"/>
          <w:spacing w:val="-2"/>
        </w:rPr>
        <w:t>o</w:t>
      </w:r>
      <w:r>
        <w:rPr>
          <w:rFonts w:cs="Calibri"/>
        </w:rPr>
        <w:t>cu</w:t>
      </w:r>
      <w:r>
        <w:rPr>
          <w:rFonts w:cs="Calibri"/>
          <w:spacing w:val="-2"/>
        </w:rPr>
        <w:t>m</w:t>
      </w:r>
      <w:r>
        <w:rPr>
          <w:rFonts w:cs="Calibri"/>
        </w:rPr>
        <w:t>entat</w:t>
      </w:r>
      <w:r>
        <w:rPr>
          <w:rFonts w:cs="Calibri"/>
          <w:spacing w:val="-3"/>
        </w:rPr>
        <w:t>i</w:t>
      </w:r>
      <w:r>
        <w:rPr>
          <w:rFonts w:cs="Calibri"/>
          <w:spacing w:val="1"/>
        </w:rPr>
        <w:t>o</w:t>
      </w:r>
      <w:r>
        <w:rPr>
          <w:rFonts w:cs="Calibri"/>
          <w:spacing w:val="-1"/>
        </w:rPr>
        <w:t>n</w:t>
      </w:r>
      <w:r>
        <w:rPr>
          <w:rFonts w:cs="Calibri"/>
        </w:rPr>
        <w:t>”</w:t>
      </w:r>
      <w:r>
        <w:rPr>
          <w:rFonts w:cs="Calibri"/>
          <w:spacing w:val="-1"/>
        </w:rPr>
        <w:t xml:space="preserve"> </w:t>
      </w:r>
      <w:r>
        <w:rPr>
          <w:rFonts w:cs="Calibri"/>
        </w:rPr>
        <w:t>t</w:t>
      </w:r>
      <w:r>
        <w:rPr>
          <w:rFonts w:cs="Calibri"/>
          <w:spacing w:val="-1"/>
        </w:rPr>
        <w:t>h</w:t>
      </w:r>
      <w:r>
        <w:rPr>
          <w:rFonts w:cs="Calibri"/>
        </w:rPr>
        <w:t xml:space="preserve">e </w:t>
      </w:r>
      <w:r>
        <w:rPr>
          <w:rFonts w:cs="Calibri"/>
          <w:spacing w:val="-3"/>
        </w:rPr>
        <w:t>r</w:t>
      </w:r>
      <w:r>
        <w:rPr>
          <w:rFonts w:cs="Calibri"/>
        </w:rPr>
        <w:t>e</w:t>
      </w:r>
      <w:r>
        <w:rPr>
          <w:rFonts w:cs="Calibri"/>
          <w:spacing w:val="-2"/>
        </w:rPr>
        <w:t>c</w:t>
      </w:r>
      <w:r>
        <w:rPr>
          <w:rFonts w:cs="Calibri"/>
        </w:rPr>
        <w:t>eiver</w:t>
      </w:r>
      <w:r>
        <w:rPr>
          <w:rFonts w:cs="Calibri"/>
          <w:spacing w:val="-3"/>
        </w:rPr>
        <w:t xml:space="preserve"> </w:t>
      </w:r>
      <w:r>
        <w:rPr>
          <w:rFonts w:cs="Calibri"/>
        </w:rPr>
        <w:t>n</w:t>
      </w:r>
      <w:r>
        <w:rPr>
          <w:rFonts w:cs="Calibri"/>
          <w:spacing w:val="-2"/>
        </w:rPr>
        <w:t>o</w:t>
      </w:r>
      <w:r>
        <w:rPr>
          <w:rFonts w:cs="Calibri"/>
        </w:rPr>
        <w:t>w</w:t>
      </w:r>
      <w:r>
        <w:rPr>
          <w:rFonts w:cs="Calibri"/>
          <w:spacing w:val="1"/>
        </w:rPr>
        <w:t xml:space="preserve"> </w:t>
      </w:r>
      <w:r>
        <w:rPr>
          <w:rFonts w:cs="Calibri"/>
          <w:spacing w:val="-1"/>
        </w:rPr>
        <w:t>b</w:t>
      </w:r>
      <w:r>
        <w:rPr>
          <w:rFonts w:cs="Calibri"/>
        </w:rPr>
        <w:t>e</w:t>
      </w:r>
      <w:r>
        <w:rPr>
          <w:rFonts w:cs="Calibri"/>
          <w:spacing w:val="-2"/>
        </w:rPr>
        <w:t>co</w:t>
      </w:r>
      <w:r>
        <w:rPr>
          <w:rFonts w:cs="Calibri"/>
        </w:rPr>
        <w:t xml:space="preserve">mes </w:t>
      </w:r>
      <w:r>
        <w:t>the sen</w:t>
      </w:r>
      <w:r>
        <w:rPr>
          <w:spacing w:val="-1"/>
        </w:rPr>
        <w:t>d</w:t>
      </w:r>
      <w:r>
        <w:t>er</w:t>
      </w:r>
      <w:r>
        <w:rPr>
          <w:spacing w:val="-2"/>
        </w:rPr>
        <w:t xml:space="preserve"> </w:t>
      </w:r>
      <w:r>
        <w:t>and</w:t>
      </w:r>
      <w:r>
        <w:rPr>
          <w:spacing w:val="-2"/>
        </w:rPr>
        <w:t xml:space="preserve"> </w:t>
      </w:r>
      <w:r>
        <w:t>t</w:t>
      </w:r>
      <w:r>
        <w:rPr>
          <w:spacing w:val="-1"/>
        </w:rPr>
        <w:t>h</w:t>
      </w:r>
      <w:r>
        <w:t>e</w:t>
      </w:r>
      <w:r>
        <w:rPr>
          <w:spacing w:val="-2"/>
        </w:rPr>
        <w:t xml:space="preserve"> </w:t>
      </w:r>
      <w:r>
        <w:t>pro</w:t>
      </w:r>
      <w:r>
        <w:rPr>
          <w:spacing w:val="-3"/>
        </w:rPr>
        <w:t>c</w:t>
      </w:r>
      <w:r>
        <w:t>e</w:t>
      </w:r>
      <w:r>
        <w:rPr>
          <w:spacing w:val="-3"/>
        </w:rPr>
        <w:t>d</w:t>
      </w:r>
      <w:r>
        <w:rPr>
          <w:spacing w:val="-1"/>
        </w:rPr>
        <w:t>u</w:t>
      </w:r>
      <w:r>
        <w:t xml:space="preserve">re </w:t>
      </w:r>
      <w:r>
        <w:rPr>
          <w:spacing w:val="-1"/>
        </w:rPr>
        <w:t>und</w:t>
      </w:r>
      <w:r>
        <w:t>er for</w:t>
      </w:r>
      <w:r>
        <w:rPr>
          <w:spacing w:val="-3"/>
        </w:rPr>
        <w:t xml:space="preserve"> </w:t>
      </w:r>
      <w:r>
        <w:t>3</w:t>
      </w:r>
      <w:r>
        <w:rPr>
          <w:spacing w:val="-1"/>
        </w:rPr>
        <w:t xml:space="preserve"> </w:t>
      </w:r>
      <w:r>
        <w:t>a. and</w:t>
      </w:r>
      <w:r>
        <w:rPr>
          <w:spacing w:val="-2"/>
        </w:rPr>
        <w:t xml:space="preserve"> </w:t>
      </w:r>
      <w:r>
        <w:t>b.</w:t>
      </w:r>
      <w:r>
        <w:rPr>
          <w:spacing w:val="-1"/>
        </w:rPr>
        <w:t xml:space="preserve"> </w:t>
      </w:r>
      <w:r>
        <w:t>is</w:t>
      </w:r>
      <w:r>
        <w:rPr>
          <w:spacing w:val="-2"/>
        </w:rPr>
        <w:t xml:space="preserve"> </w:t>
      </w:r>
      <w:r>
        <w:t>fol</w:t>
      </w:r>
      <w:r>
        <w:rPr>
          <w:spacing w:val="-1"/>
        </w:rPr>
        <w:t>l</w:t>
      </w:r>
      <w:r>
        <w:rPr>
          <w:spacing w:val="-2"/>
        </w:rPr>
        <w:t>o</w:t>
      </w:r>
      <w:r>
        <w:t>wed</w:t>
      </w:r>
      <w:r>
        <w:rPr>
          <w:spacing w:val="-3"/>
        </w:rPr>
        <w:t xml:space="preserve"> </w:t>
      </w:r>
      <w:r>
        <w:t>with</w:t>
      </w:r>
      <w:r>
        <w:rPr>
          <w:spacing w:val="3"/>
        </w:rPr>
        <w:t xml:space="preserve"> </w:t>
      </w:r>
      <w:r>
        <w:t>t</w:t>
      </w:r>
      <w:r>
        <w:rPr>
          <w:spacing w:val="-3"/>
        </w:rPr>
        <w:t>h</w:t>
      </w:r>
      <w:r>
        <w:t>e r</w:t>
      </w:r>
      <w:r>
        <w:rPr>
          <w:spacing w:val="-3"/>
        </w:rPr>
        <w:t>e</w:t>
      </w:r>
      <w:r>
        <w:t>cei</w:t>
      </w:r>
      <w:r>
        <w:rPr>
          <w:spacing w:val="-1"/>
        </w:rPr>
        <w:t>v</w:t>
      </w:r>
      <w:r>
        <w:t>er</w:t>
      </w:r>
      <w:r>
        <w:rPr>
          <w:spacing w:val="-2"/>
        </w:rPr>
        <w:t xml:space="preserve"> </w:t>
      </w:r>
      <w:r>
        <w:t>writi</w:t>
      </w:r>
      <w:r>
        <w:rPr>
          <w:spacing w:val="-1"/>
        </w:rPr>
        <w:t>n</w:t>
      </w:r>
      <w:r>
        <w:t>g</w:t>
      </w:r>
      <w:r>
        <w:rPr>
          <w:spacing w:val="-1"/>
        </w:rPr>
        <w:t xml:space="preserve"> </w:t>
      </w:r>
      <w:r>
        <w:t xml:space="preserve">a </w:t>
      </w:r>
      <w:proofErr w:type="gramStart"/>
      <w:r>
        <w:rPr>
          <w:spacing w:val="-1"/>
        </w:rPr>
        <w:t>n</w:t>
      </w:r>
      <w:r>
        <w:rPr>
          <w:spacing w:val="-2"/>
        </w:rPr>
        <w:t>e</w:t>
      </w:r>
      <w:r>
        <w:t>w  letter</w:t>
      </w:r>
      <w:proofErr w:type="gramEnd"/>
      <w:r>
        <w:rPr>
          <w:spacing w:val="-2"/>
        </w:rPr>
        <w:t xml:space="preserve"> </w:t>
      </w:r>
      <w:r>
        <w:t>with</w:t>
      </w:r>
      <w:r>
        <w:rPr>
          <w:spacing w:val="-3"/>
        </w:rPr>
        <w:t xml:space="preserve"> </w:t>
      </w:r>
      <w:r>
        <w:t>a n</w:t>
      </w:r>
      <w:r>
        <w:rPr>
          <w:spacing w:val="-3"/>
        </w:rPr>
        <w:t>e</w:t>
      </w:r>
      <w:r>
        <w:t>w</w:t>
      </w:r>
      <w:r>
        <w:rPr>
          <w:spacing w:val="1"/>
        </w:rPr>
        <w:t xml:space="preserve"> </w:t>
      </w:r>
      <w:r>
        <w:t>re</w:t>
      </w:r>
      <w:r>
        <w:rPr>
          <w:spacing w:val="-3"/>
        </w:rPr>
        <w:t>f</w:t>
      </w:r>
      <w:r>
        <w:t>eren</w:t>
      </w:r>
      <w:r>
        <w:rPr>
          <w:spacing w:val="-2"/>
        </w:rPr>
        <w:t>c</w:t>
      </w:r>
      <w:r>
        <w:t>e</w:t>
      </w:r>
      <w:r>
        <w:rPr>
          <w:spacing w:val="-2"/>
        </w:rPr>
        <w:t xml:space="preserve"> </w:t>
      </w:r>
      <w:r>
        <w:t>n</w:t>
      </w:r>
      <w:r>
        <w:rPr>
          <w:spacing w:val="-2"/>
        </w:rPr>
        <w:t>u</w:t>
      </w:r>
      <w:r>
        <w:t>m</w:t>
      </w:r>
      <w:r>
        <w:rPr>
          <w:spacing w:val="-1"/>
        </w:rPr>
        <w:t>b</w:t>
      </w:r>
      <w:r>
        <w:t>er as</w:t>
      </w:r>
      <w:r>
        <w:rPr>
          <w:spacing w:val="-3"/>
        </w:rPr>
        <w:t xml:space="preserve"> </w:t>
      </w:r>
      <w:r>
        <w:t>descri</w:t>
      </w:r>
      <w:r>
        <w:rPr>
          <w:spacing w:val="-4"/>
        </w:rPr>
        <w:t>b</w:t>
      </w:r>
      <w:r>
        <w:t>ed u</w:t>
      </w:r>
      <w:r>
        <w:rPr>
          <w:spacing w:val="-2"/>
        </w:rPr>
        <w:t>n</w:t>
      </w:r>
      <w:r>
        <w:rPr>
          <w:spacing w:val="-1"/>
        </w:rPr>
        <w:t>d</w:t>
      </w:r>
      <w:r>
        <w:rPr>
          <w:spacing w:val="-2"/>
        </w:rPr>
        <w:t>e</w:t>
      </w:r>
      <w:r>
        <w:t>r poi</w:t>
      </w:r>
      <w:r>
        <w:rPr>
          <w:spacing w:val="-2"/>
        </w:rPr>
        <w:t>n</w:t>
      </w:r>
      <w:r>
        <w:t>t</w:t>
      </w:r>
      <w:r>
        <w:rPr>
          <w:spacing w:val="-2"/>
        </w:rPr>
        <w:t xml:space="preserve"> </w:t>
      </w:r>
      <w:r>
        <w:t>9.</w:t>
      </w:r>
    </w:p>
    <w:p w14:paraId="38E14660" w14:textId="77777777" w:rsidR="007C62E7" w:rsidRDefault="007C62E7" w:rsidP="005B3361">
      <w:pPr>
        <w:pStyle w:val="BodyText"/>
        <w:numPr>
          <w:ilvl w:val="0"/>
          <w:numId w:val="28"/>
        </w:numPr>
        <w:tabs>
          <w:tab w:val="left" w:pos="416"/>
          <w:tab w:val="left" w:pos="779"/>
        </w:tabs>
        <w:ind w:left="779" w:right="5539" w:hanging="417"/>
        <w:jc w:val="center"/>
      </w:pPr>
      <w:r>
        <w:rPr>
          <w:spacing w:val="-3"/>
        </w:rPr>
        <w:t>C</w:t>
      </w:r>
      <w:r>
        <w:rPr>
          <w:spacing w:val="1"/>
        </w:rPr>
        <w:t>o</w:t>
      </w:r>
      <w:r>
        <w:t>rr</w:t>
      </w:r>
      <w:r>
        <w:rPr>
          <w:spacing w:val="-3"/>
        </w:rPr>
        <w:t>e</w:t>
      </w:r>
      <w:r>
        <w:t>spon</w:t>
      </w:r>
      <w:r>
        <w:rPr>
          <w:spacing w:val="-2"/>
        </w:rPr>
        <w:t>d</w:t>
      </w:r>
      <w:r>
        <w:t>en</w:t>
      </w:r>
      <w:r>
        <w:rPr>
          <w:spacing w:val="-3"/>
        </w:rPr>
        <w:t>c</w:t>
      </w:r>
      <w:r>
        <w:t xml:space="preserve">e </w:t>
      </w:r>
      <w:r>
        <w:rPr>
          <w:spacing w:val="-1"/>
        </w:rPr>
        <w:t>d</w:t>
      </w:r>
      <w:r>
        <w:rPr>
          <w:spacing w:val="-2"/>
        </w:rPr>
        <w:t>e</w:t>
      </w:r>
      <w:r>
        <w:t>l</w:t>
      </w:r>
      <w:r>
        <w:rPr>
          <w:spacing w:val="-1"/>
        </w:rPr>
        <w:t>i</w:t>
      </w:r>
      <w:r>
        <w:t xml:space="preserve">vered </w:t>
      </w:r>
      <w:r>
        <w:rPr>
          <w:spacing w:val="-3"/>
        </w:rPr>
        <w:t>b</w:t>
      </w:r>
      <w:r>
        <w:t>y ha</w:t>
      </w:r>
      <w:r>
        <w:rPr>
          <w:spacing w:val="-2"/>
        </w:rPr>
        <w:t>n</w:t>
      </w:r>
      <w:r>
        <w:rPr>
          <w:spacing w:val="-1"/>
        </w:rPr>
        <w:t>d</w:t>
      </w:r>
      <w:r>
        <w:t>:</w:t>
      </w:r>
    </w:p>
    <w:p w14:paraId="35559270" w14:textId="77777777" w:rsidR="007C62E7" w:rsidRDefault="007C62E7" w:rsidP="007C62E7">
      <w:pPr>
        <w:pStyle w:val="BodyText"/>
        <w:ind w:left="761" w:right="111" w:firstLine="9"/>
      </w:pPr>
      <w:r>
        <w:rPr>
          <w:rFonts w:cs="Calibri"/>
          <w:b/>
          <w:bCs/>
          <w:spacing w:val="-2"/>
          <w:u w:val="single" w:color="000000"/>
        </w:rPr>
        <w:t>S</w:t>
      </w:r>
      <w:r>
        <w:rPr>
          <w:rFonts w:cs="Calibri"/>
          <w:b/>
          <w:bCs/>
          <w:spacing w:val="-1"/>
          <w:u w:val="single" w:color="000000"/>
        </w:rPr>
        <w:t>ende</w:t>
      </w:r>
      <w:r>
        <w:rPr>
          <w:rFonts w:cs="Calibri"/>
          <w:b/>
          <w:bCs/>
          <w:u w:val="single" w:color="000000"/>
        </w:rPr>
        <w:t>r</w:t>
      </w:r>
      <w:r>
        <w:t>: T</w:t>
      </w:r>
      <w:r>
        <w:rPr>
          <w:spacing w:val="-1"/>
        </w:rPr>
        <w:t>h</w:t>
      </w:r>
      <w:r>
        <w:t>e</w:t>
      </w:r>
      <w:r>
        <w:rPr>
          <w:spacing w:val="-2"/>
        </w:rPr>
        <w:t xml:space="preserve"> </w:t>
      </w:r>
      <w:r>
        <w:t>se</w:t>
      </w:r>
      <w:r>
        <w:rPr>
          <w:spacing w:val="-1"/>
        </w:rPr>
        <w:t>nd</w:t>
      </w:r>
      <w:r>
        <w:t>er</w:t>
      </w:r>
      <w:r>
        <w:rPr>
          <w:spacing w:val="-2"/>
        </w:rPr>
        <w:t xml:space="preserve"> </w:t>
      </w:r>
      <w:r>
        <w:t>pr</w:t>
      </w:r>
      <w:r>
        <w:rPr>
          <w:spacing w:val="-3"/>
        </w:rPr>
        <w:t>e</w:t>
      </w:r>
      <w:r>
        <w:rPr>
          <w:spacing w:val="-1"/>
        </w:rPr>
        <w:t>p</w:t>
      </w:r>
      <w:r>
        <w:t>ares t</w:t>
      </w:r>
      <w:r>
        <w:rPr>
          <w:spacing w:val="-1"/>
        </w:rPr>
        <w:t>h</w:t>
      </w:r>
      <w:r>
        <w:t>e</w:t>
      </w:r>
      <w:r>
        <w:rPr>
          <w:spacing w:val="-2"/>
        </w:rPr>
        <w:t xml:space="preserve"> </w:t>
      </w:r>
      <w:r>
        <w:t>let</w:t>
      </w:r>
      <w:r>
        <w:rPr>
          <w:spacing w:val="-2"/>
        </w:rPr>
        <w:t>t</w:t>
      </w:r>
      <w:r>
        <w:t>er</w:t>
      </w:r>
      <w:r>
        <w:rPr>
          <w:spacing w:val="-2"/>
        </w:rPr>
        <w:t xml:space="preserve"> </w:t>
      </w:r>
      <w:r>
        <w:t>with a</w:t>
      </w:r>
      <w:r>
        <w:rPr>
          <w:spacing w:val="-2"/>
        </w:rPr>
        <w:t xml:space="preserve"> </w:t>
      </w:r>
      <w:r>
        <w:t>sp</w:t>
      </w:r>
      <w:r>
        <w:rPr>
          <w:spacing w:val="-1"/>
        </w:rPr>
        <w:t>a</w:t>
      </w:r>
      <w:r>
        <w:rPr>
          <w:spacing w:val="-3"/>
        </w:rPr>
        <w:t>c</w:t>
      </w:r>
      <w:r>
        <w:t>e</w:t>
      </w:r>
      <w:r>
        <w:rPr>
          <w:spacing w:val="3"/>
        </w:rPr>
        <w:t xml:space="preserve"> </w:t>
      </w:r>
      <w:r>
        <w:t>for</w:t>
      </w:r>
      <w:r>
        <w:rPr>
          <w:spacing w:val="-3"/>
        </w:rPr>
        <w:t xml:space="preserve"> </w:t>
      </w:r>
      <w:r>
        <w:t>t</w:t>
      </w:r>
      <w:r>
        <w:rPr>
          <w:spacing w:val="-1"/>
        </w:rPr>
        <w:t>h</w:t>
      </w:r>
      <w:r>
        <w:t xml:space="preserve">e </w:t>
      </w:r>
      <w:r>
        <w:rPr>
          <w:spacing w:val="-3"/>
        </w:rPr>
        <w:t>r</w:t>
      </w:r>
      <w:r>
        <w:t>ec</w:t>
      </w:r>
      <w:r>
        <w:rPr>
          <w:spacing w:val="1"/>
        </w:rPr>
        <w:t>e</w:t>
      </w:r>
      <w:r>
        <w:rPr>
          <w:spacing w:val="-3"/>
        </w:rPr>
        <w:t>i</w:t>
      </w:r>
      <w:r>
        <w:t>ver</w:t>
      </w:r>
      <w:r>
        <w:rPr>
          <w:spacing w:val="-2"/>
        </w:rPr>
        <w:t xml:space="preserve"> t</w:t>
      </w:r>
      <w:r>
        <w:t>o</w:t>
      </w:r>
      <w:r>
        <w:rPr>
          <w:spacing w:val="1"/>
        </w:rPr>
        <w:t xml:space="preserve"> </w:t>
      </w:r>
      <w:r>
        <w:t>sign</w:t>
      </w:r>
      <w:r>
        <w:rPr>
          <w:spacing w:val="-2"/>
        </w:rPr>
        <w:t xml:space="preserve"> a</w:t>
      </w:r>
      <w:r>
        <w:rPr>
          <w:spacing w:val="-1"/>
        </w:rPr>
        <w:t>n</w:t>
      </w:r>
      <w:r>
        <w:t>d</w:t>
      </w:r>
      <w:r>
        <w:rPr>
          <w:spacing w:val="-1"/>
        </w:rPr>
        <w:t xml:space="preserve"> </w:t>
      </w:r>
      <w:r>
        <w:t>date ack</w:t>
      </w:r>
      <w:r>
        <w:rPr>
          <w:spacing w:val="-3"/>
        </w:rPr>
        <w:t>n</w:t>
      </w:r>
      <w:r>
        <w:rPr>
          <w:spacing w:val="1"/>
        </w:rPr>
        <w:t>o</w:t>
      </w:r>
      <w:r>
        <w:t>w</w:t>
      </w:r>
      <w:r>
        <w:rPr>
          <w:spacing w:val="-3"/>
        </w:rPr>
        <w:t>l</w:t>
      </w:r>
      <w:r>
        <w:t>ed</w:t>
      </w:r>
      <w:r>
        <w:rPr>
          <w:spacing w:val="-2"/>
        </w:rPr>
        <w:t>g</w:t>
      </w:r>
      <w:r>
        <w:t>e</w:t>
      </w:r>
      <w:r>
        <w:rPr>
          <w:spacing w:val="-1"/>
        </w:rPr>
        <w:t>m</w:t>
      </w:r>
      <w:r>
        <w:t>ent</w:t>
      </w:r>
      <w:r>
        <w:rPr>
          <w:spacing w:val="-2"/>
        </w:rPr>
        <w:t xml:space="preserve"> </w:t>
      </w:r>
      <w:r>
        <w:rPr>
          <w:spacing w:val="1"/>
        </w:rPr>
        <w:t>o</w:t>
      </w:r>
      <w:r>
        <w:t>f a</w:t>
      </w:r>
      <w:r>
        <w:rPr>
          <w:spacing w:val="-2"/>
        </w:rPr>
        <w:t>c</w:t>
      </w:r>
      <w:r>
        <w:t>ceptan</w:t>
      </w:r>
      <w:r>
        <w:rPr>
          <w:spacing w:val="-3"/>
        </w:rPr>
        <w:t>c</w:t>
      </w:r>
      <w:r>
        <w:t>e. T</w:t>
      </w:r>
      <w:r>
        <w:rPr>
          <w:spacing w:val="-1"/>
        </w:rPr>
        <w:t>h</w:t>
      </w:r>
      <w:r>
        <w:t>e</w:t>
      </w:r>
      <w:r>
        <w:rPr>
          <w:spacing w:val="-2"/>
        </w:rPr>
        <w:t xml:space="preserve"> </w:t>
      </w:r>
      <w:r>
        <w:t>se</w:t>
      </w:r>
      <w:r>
        <w:rPr>
          <w:spacing w:val="-1"/>
        </w:rPr>
        <w:t>nd</w:t>
      </w:r>
      <w:r>
        <w:t>er</w:t>
      </w:r>
      <w:r>
        <w:rPr>
          <w:spacing w:val="-2"/>
        </w:rPr>
        <w:t xml:space="preserve"> </w:t>
      </w:r>
      <w:r>
        <w:t>si</w:t>
      </w:r>
      <w:r>
        <w:rPr>
          <w:spacing w:val="-1"/>
        </w:rPr>
        <w:t>gn</w:t>
      </w:r>
      <w:r>
        <w:t>s t</w:t>
      </w:r>
      <w:r>
        <w:rPr>
          <w:spacing w:val="-1"/>
        </w:rPr>
        <w:t>h</w:t>
      </w:r>
      <w:r>
        <w:t>e l</w:t>
      </w:r>
      <w:r>
        <w:rPr>
          <w:spacing w:val="-3"/>
        </w:rPr>
        <w:t>e</w:t>
      </w:r>
      <w:r>
        <w:t>tter</w:t>
      </w:r>
      <w:r>
        <w:rPr>
          <w:spacing w:val="-2"/>
        </w:rPr>
        <w:t xml:space="preserve"> </w:t>
      </w:r>
      <w:r>
        <w:t>and</w:t>
      </w:r>
      <w:r>
        <w:rPr>
          <w:spacing w:val="-2"/>
        </w:rPr>
        <w:t xml:space="preserve"> </w:t>
      </w:r>
      <w:r>
        <w:t>pre</w:t>
      </w:r>
      <w:r>
        <w:rPr>
          <w:spacing w:val="-1"/>
        </w:rPr>
        <w:t>p</w:t>
      </w:r>
      <w:r>
        <w:t>a</w:t>
      </w:r>
      <w:r>
        <w:rPr>
          <w:spacing w:val="-3"/>
        </w:rPr>
        <w:t>r</w:t>
      </w:r>
      <w:r>
        <w:t>es</w:t>
      </w:r>
      <w:r>
        <w:rPr>
          <w:spacing w:val="1"/>
        </w:rPr>
        <w:t xml:space="preserve"> </w:t>
      </w:r>
      <w:r>
        <w:rPr>
          <w:spacing w:val="-2"/>
        </w:rPr>
        <w:t>t</w:t>
      </w:r>
      <w:r>
        <w:t>wo</w:t>
      </w:r>
      <w:r>
        <w:rPr>
          <w:spacing w:val="-1"/>
        </w:rPr>
        <w:t xml:space="preserve"> </w:t>
      </w:r>
      <w:r>
        <w:t>c</w:t>
      </w:r>
      <w:r>
        <w:rPr>
          <w:spacing w:val="1"/>
        </w:rPr>
        <w:t>o</w:t>
      </w:r>
      <w:r>
        <w:rPr>
          <w:spacing w:val="-1"/>
        </w:rPr>
        <w:t>p</w:t>
      </w:r>
      <w:r>
        <w:rPr>
          <w:spacing w:val="-3"/>
        </w:rPr>
        <w:t>i</w:t>
      </w:r>
      <w:r>
        <w:t>es</w:t>
      </w:r>
      <w:r>
        <w:rPr>
          <w:spacing w:val="-2"/>
        </w:rPr>
        <w:t xml:space="preserve"> </w:t>
      </w:r>
      <w:r>
        <w:rPr>
          <w:spacing w:val="1"/>
        </w:rPr>
        <w:t>o</w:t>
      </w:r>
      <w:r>
        <w:t>f t</w:t>
      </w:r>
      <w:r>
        <w:rPr>
          <w:spacing w:val="-1"/>
        </w:rPr>
        <w:t>h</w:t>
      </w:r>
      <w:r>
        <w:t>e</w:t>
      </w:r>
      <w:r>
        <w:rPr>
          <w:spacing w:val="-2"/>
        </w:rPr>
        <w:t xml:space="preserve"> </w:t>
      </w:r>
      <w:r>
        <w:t>le</w:t>
      </w:r>
      <w:r>
        <w:rPr>
          <w:spacing w:val="-2"/>
        </w:rPr>
        <w:t>t</w:t>
      </w:r>
      <w:r>
        <w:t>ter for</w:t>
      </w:r>
      <w:r>
        <w:rPr>
          <w:spacing w:val="-3"/>
        </w:rPr>
        <w:t xml:space="preserve"> </w:t>
      </w:r>
      <w:r>
        <w:t>deli</w:t>
      </w:r>
      <w:r>
        <w:rPr>
          <w:spacing w:val="-2"/>
        </w:rPr>
        <w:t>v</w:t>
      </w:r>
      <w:r>
        <w:t>ery.</w:t>
      </w:r>
    </w:p>
    <w:p w14:paraId="2EDFAA0E" w14:textId="77777777" w:rsidR="007C62E7" w:rsidRDefault="007C62E7" w:rsidP="007C62E7">
      <w:pPr>
        <w:pStyle w:val="BodyText"/>
        <w:spacing w:line="267" w:lineRule="exact"/>
        <w:ind w:left="761"/>
      </w:pPr>
      <w:r>
        <w:rPr>
          <w:rFonts w:cs="Calibri"/>
          <w:b/>
          <w:bCs/>
          <w:u w:val="single" w:color="000000"/>
        </w:rPr>
        <w:t>Rec</w:t>
      </w:r>
      <w:r>
        <w:rPr>
          <w:rFonts w:cs="Calibri"/>
          <w:b/>
          <w:bCs/>
          <w:spacing w:val="-4"/>
          <w:u w:val="single" w:color="000000"/>
        </w:rPr>
        <w:t>e</w:t>
      </w:r>
      <w:r>
        <w:rPr>
          <w:rFonts w:cs="Calibri"/>
          <w:b/>
          <w:bCs/>
          <w:u w:val="single" w:color="000000"/>
        </w:rPr>
        <w:t>iv</w:t>
      </w:r>
      <w:r>
        <w:rPr>
          <w:rFonts w:cs="Calibri"/>
          <w:b/>
          <w:bCs/>
          <w:spacing w:val="-4"/>
          <w:u w:val="single" w:color="000000"/>
        </w:rPr>
        <w:t>e</w:t>
      </w:r>
      <w:r>
        <w:rPr>
          <w:rFonts w:cs="Calibri"/>
          <w:b/>
          <w:bCs/>
          <w:spacing w:val="1"/>
          <w:u w:val="single" w:color="000000"/>
        </w:rPr>
        <w:t>r</w:t>
      </w:r>
      <w:r>
        <w:rPr>
          <w:rFonts w:cs="Calibri"/>
          <w:b/>
          <w:bCs/>
        </w:rPr>
        <w:t>:</w:t>
      </w:r>
      <w:r>
        <w:rPr>
          <w:rFonts w:cs="Calibri"/>
          <w:b/>
          <w:bCs/>
          <w:spacing w:val="-1"/>
        </w:rPr>
        <w:t xml:space="preserve"> </w:t>
      </w:r>
      <w:r>
        <w:t>The</w:t>
      </w:r>
      <w:r>
        <w:rPr>
          <w:spacing w:val="-2"/>
        </w:rPr>
        <w:t xml:space="preserve"> </w:t>
      </w:r>
      <w:r>
        <w:t>re</w:t>
      </w:r>
      <w:r>
        <w:rPr>
          <w:spacing w:val="-2"/>
        </w:rPr>
        <w:t>c</w:t>
      </w:r>
      <w:r>
        <w:t>ei</w:t>
      </w:r>
      <w:r>
        <w:rPr>
          <w:spacing w:val="1"/>
        </w:rPr>
        <w:t>v</w:t>
      </w:r>
      <w:r>
        <w:t>er si</w:t>
      </w:r>
      <w:r>
        <w:rPr>
          <w:spacing w:val="-1"/>
        </w:rPr>
        <w:t>gn</w:t>
      </w:r>
      <w:r>
        <w:t>s</w:t>
      </w:r>
      <w:r>
        <w:rPr>
          <w:spacing w:val="-3"/>
        </w:rPr>
        <w:t xml:space="preserve"> </w:t>
      </w:r>
      <w:r>
        <w:t>both</w:t>
      </w:r>
      <w:r>
        <w:rPr>
          <w:spacing w:val="-3"/>
        </w:rPr>
        <w:t xml:space="preserve"> </w:t>
      </w:r>
      <w:r>
        <w:t>c</w:t>
      </w:r>
      <w:r>
        <w:rPr>
          <w:spacing w:val="1"/>
        </w:rPr>
        <w:t>o</w:t>
      </w:r>
      <w:r>
        <w:rPr>
          <w:spacing w:val="-1"/>
        </w:rPr>
        <w:t>p</w:t>
      </w:r>
      <w:r>
        <w:t>i</w:t>
      </w:r>
      <w:r>
        <w:rPr>
          <w:spacing w:val="-3"/>
        </w:rPr>
        <w:t>e</w:t>
      </w:r>
      <w:r>
        <w:t>s</w:t>
      </w:r>
      <w:r>
        <w:rPr>
          <w:spacing w:val="-2"/>
        </w:rPr>
        <w:t xml:space="preserve"> </w:t>
      </w:r>
      <w:r>
        <w:rPr>
          <w:spacing w:val="1"/>
        </w:rPr>
        <w:t>o</w:t>
      </w:r>
      <w:r>
        <w:t>f t</w:t>
      </w:r>
      <w:r>
        <w:rPr>
          <w:spacing w:val="-1"/>
        </w:rPr>
        <w:t>h</w:t>
      </w:r>
      <w:r>
        <w:t>e</w:t>
      </w:r>
      <w:r>
        <w:rPr>
          <w:spacing w:val="-2"/>
        </w:rPr>
        <w:t xml:space="preserve"> </w:t>
      </w:r>
      <w:r>
        <w:t>let</w:t>
      </w:r>
      <w:r>
        <w:rPr>
          <w:spacing w:val="-2"/>
        </w:rPr>
        <w:t>t</w:t>
      </w:r>
      <w:r>
        <w:t xml:space="preserve">er </w:t>
      </w:r>
      <w:r>
        <w:rPr>
          <w:spacing w:val="-1"/>
        </w:rPr>
        <w:t>up</w:t>
      </w:r>
      <w:r>
        <w:rPr>
          <w:spacing w:val="1"/>
        </w:rPr>
        <w:t>o</w:t>
      </w:r>
      <w:r>
        <w:t>n</w:t>
      </w:r>
      <w:r>
        <w:rPr>
          <w:spacing w:val="-1"/>
        </w:rPr>
        <w:t xml:space="preserve"> </w:t>
      </w:r>
      <w:r>
        <w:rPr>
          <w:spacing w:val="-3"/>
        </w:rPr>
        <w:t>r</w:t>
      </w:r>
      <w:r>
        <w:t>ec</w:t>
      </w:r>
      <w:r>
        <w:rPr>
          <w:spacing w:val="3"/>
        </w:rPr>
        <w:t>e</w:t>
      </w:r>
      <w:r>
        <w:t>i</w:t>
      </w:r>
      <w:r>
        <w:rPr>
          <w:spacing w:val="-2"/>
        </w:rPr>
        <w:t>p</w:t>
      </w:r>
      <w:r>
        <w:t>t</w:t>
      </w:r>
      <w:r>
        <w:rPr>
          <w:spacing w:val="-2"/>
        </w:rPr>
        <w:t xml:space="preserve"> </w:t>
      </w:r>
      <w:r>
        <w:t>and</w:t>
      </w:r>
      <w:r>
        <w:rPr>
          <w:spacing w:val="-2"/>
        </w:rPr>
        <w:t xml:space="preserve"> </w:t>
      </w:r>
      <w:r>
        <w:t>r</w:t>
      </w:r>
      <w:r>
        <w:rPr>
          <w:spacing w:val="-2"/>
        </w:rPr>
        <w:t>et</w:t>
      </w:r>
      <w:r>
        <w:rPr>
          <w:spacing w:val="-1"/>
        </w:rPr>
        <w:t>u</w:t>
      </w:r>
      <w:r>
        <w:t>r</w:t>
      </w:r>
      <w:r>
        <w:rPr>
          <w:spacing w:val="-1"/>
        </w:rPr>
        <w:t>n</w:t>
      </w:r>
      <w:r>
        <w:t>s a si</w:t>
      </w:r>
      <w:r>
        <w:rPr>
          <w:spacing w:val="-1"/>
        </w:rPr>
        <w:t>gn</w:t>
      </w:r>
      <w:r>
        <w:t>ed and</w:t>
      </w:r>
      <w:r>
        <w:rPr>
          <w:spacing w:val="-2"/>
        </w:rPr>
        <w:t xml:space="preserve"> </w:t>
      </w:r>
      <w:r>
        <w:t>dated</w:t>
      </w:r>
    </w:p>
    <w:p w14:paraId="558BACFB" w14:textId="77777777" w:rsidR="007C62E7" w:rsidRDefault="007C62E7" w:rsidP="007C62E7">
      <w:pPr>
        <w:pStyle w:val="BodyText"/>
        <w:ind w:left="761"/>
      </w:pPr>
      <w:r>
        <w:t>c</w:t>
      </w:r>
      <w:r>
        <w:rPr>
          <w:spacing w:val="1"/>
        </w:rPr>
        <w:t>o</w:t>
      </w:r>
      <w:r>
        <w:rPr>
          <w:spacing w:val="-4"/>
        </w:rPr>
        <w:t>p</w:t>
      </w:r>
      <w:r>
        <w:t xml:space="preserve">y </w:t>
      </w:r>
      <w:r>
        <w:rPr>
          <w:spacing w:val="-2"/>
        </w:rPr>
        <w:t>t</w:t>
      </w:r>
      <w:r>
        <w:t>o</w:t>
      </w:r>
      <w:r>
        <w:rPr>
          <w:spacing w:val="-1"/>
        </w:rPr>
        <w:t xml:space="preserve"> </w:t>
      </w:r>
      <w:r>
        <w:t xml:space="preserve">the </w:t>
      </w:r>
      <w:r>
        <w:rPr>
          <w:spacing w:val="-2"/>
        </w:rPr>
        <w:t>s</w:t>
      </w:r>
      <w:r>
        <w:t>en</w:t>
      </w:r>
      <w:r>
        <w:rPr>
          <w:spacing w:val="-2"/>
        </w:rPr>
        <w:t>d</w:t>
      </w:r>
      <w:r>
        <w:t>er.</w:t>
      </w:r>
    </w:p>
    <w:p w14:paraId="6A78077A" w14:textId="77777777" w:rsidR="007C62E7" w:rsidRDefault="007C62E7" w:rsidP="007C62E7">
      <w:pPr>
        <w:sectPr w:rsidR="007C62E7">
          <w:pgSz w:w="11907" w:h="16840"/>
          <w:pgMar w:top="1360" w:right="1020" w:bottom="1080" w:left="1020" w:header="755" w:footer="891" w:gutter="0"/>
          <w:cols w:space="720"/>
        </w:sectPr>
      </w:pPr>
    </w:p>
    <w:p w14:paraId="19C3BB8C" w14:textId="77777777" w:rsidR="007C62E7" w:rsidRDefault="007C62E7" w:rsidP="007C62E7">
      <w:pPr>
        <w:spacing w:before="3" w:line="120" w:lineRule="exact"/>
        <w:rPr>
          <w:sz w:val="12"/>
          <w:szCs w:val="12"/>
        </w:rPr>
      </w:pPr>
    </w:p>
    <w:p w14:paraId="04FEB6BD" w14:textId="77777777" w:rsidR="007C62E7" w:rsidRDefault="007C62E7" w:rsidP="007C62E7">
      <w:pPr>
        <w:spacing w:line="200" w:lineRule="exact"/>
        <w:rPr>
          <w:sz w:val="20"/>
          <w:szCs w:val="20"/>
        </w:rPr>
      </w:pPr>
    </w:p>
    <w:p w14:paraId="3AB53213" w14:textId="77777777" w:rsidR="007C62E7" w:rsidRDefault="007C62E7" w:rsidP="007C62E7">
      <w:pPr>
        <w:spacing w:line="200" w:lineRule="exact"/>
        <w:rPr>
          <w:sz w:val="20"/>
          <w:szCs w:val="20"/>
        </w:rPr>
      </w:pPr>
    </w:p>
    <w:p w14:paraId="544ECC55" w14:textId="77777777" w:rsidR="007C62E7" w:rsidRDefault="007C62E7" w:rsidP="005B3361">
      <w:pPr>
        <w:pStyle w:val="BodyText"/>
        <w:numPr>
          <w:ilvl w:val="0"/>
          <w:numId w:val="28"/>
        </w:numPr>
        <w:tabs>
          <w:tab w:val="left" w:pos="833"/>
        </w:tabs>
        <w:spacing w:before="56"/>
        <w:ind w:hanging="363"/>
        <w:jc w:val="left"/>
      </w:pPr>
      <w:r>
        <w:t>Corres</w:t>
      </w:r>
      <w:r>
        <w:rPr>
          <w:spacing w:val="-3"/>
        </w:rPr>
        <w:t>p</w:t>
      </w:r>
      <w:r>
        <w:rPr>
          <w:spacing w:val="1"/>
        </w:rPr>
        <w:t>o</w:t>
      </w:r>
      <w:r>
        <w:rPr>
          <w:spacing w:val="-1"/>
        </w:rPr>
        <w:t>nd</w:t>
      </w:r>
      <w:r>
        <w:t>ence</w:t>
      </w:r>
      <w:r>
        <w:rPr>
          <w:spacing w:val="-2"/>
        </w:rPr>
        <w:t xml:space="preserve"> </w:t>
      </w:r>
      <w:r>
        <w:t>by</w:t>
      </w:r>
      <w:r>
        <w:rPr>
          <w:spacing w:val="1"/>
        </w:rPr>
        <w:t xml:space="preserve"> </w:t>
      </w:r>
      <w:r>
        <w:t>f</w:t>
      </w:r>
      <w:r>
        <w:rPr>
          <w:spacing w:val="-3"/>
        </w:rPr>
        <w:t>a</w:t>
      </w:r>
      <w:r>
        <w:t>x:</w:t>
      </w:r>
    </w:p>
    <w:p w14:paraId="6E01B304" w14:textId="77777777" w:rsidR="007C62E7" w:rsidRDefault="007C62E7" w:rsidP="007C62E7">
      <w:pPr>
        <w:pStyle w:val="BodyText"/>
        <w:spacing w:line="239" w:lineRule="auto"/>
        <w:ind w:right="278"/>
      </w:pPr>
      <w:r>
        <w:rPr>
          <w:rFonts w:cs="Calibri"/>
          <w:b/>
          <w:bCs/>
          <w:spacing w:val="-2"/>
          <w:u w:val="single" w:color="000000"/>
        </w:rPr>
        <w:t>S</w:t>
      </w:r>
      <w:r>
        <w:rPr>
          <w:rFonts w:cs="Calibri"/>
          <w:b/>
          <w:bCs/>
          <w:spacing w:val="-1"/>
          <w:u w:val="single" w:color="000000"/>
        </w:rPr>
        <w:t>ende</w:t>
      </w:r>
      <w:r>
        <w:rPr>
          <w:rFonts w:cs="Calibri"/>
          <w:b/>
          <w:bCs/>
          <w:u w:val="single" w:color="000000"/>
        </w:rPr>
        <w:t>r</w:t>
      </w:r>
      <w:r>
        <w:t>:</w:t>
      </w:r>
      <w:r>
        <w:rPr>
          <w:spacing w:val="1"/>
        </w:rPr>
        <w:t xml:space="preserve"> </w:t>
      </w:r>
      <w:r>
        <w:t>The sen</w:t>
      </w:r>
      <w:r>
        <w:rPr>
          <w:spacing w:val="-4"/>
        </w:rPr>
        <w:t>d</w:t>
      </w:r>
      <w:r>
        <w:t xml:space="preserve">er </w:t>
      </w:r>
      <w:r>
        <w:rPr>
          <w:spacing w:val="-1"/>
        </w:rPr>
        <w:t>p</w:t>
      </w:r>
      <w:r>
        <w:t>rep</w:t>
      </w:r>
      <w:r>
        <w:rPr>
          <w:spacing w:val="-1"/>
        </w:rPr>
        <w:t>a</w:t>
      </w:r>
      <w:r>
        <w:rPr>
          <w:spacing w:val="-3"/>
        </w:rPr>
        <w:t>r</w:t>
      </w:r>
      <w:r>
        <w:t>es</w:t>
      </w:r>
      <w:r>
        <w:rPr>
          <w:spacing w:val="1"/>
        </w:rPr>
        <w:t xml:space="preserve"> </w:t>
      </w:r>
      <w:r>
        <w:t>the</w:t>
      </w:r>
      <w:r>
        <w:rPr>
          <w:spacing w:val="-2"/>
        </w:rPr>
        <w:t xml:space="preserve"> </w:t>
      </w:r>
      <w:r>
        <w:t>le</w:t>
      </w:r>
      <w:r>
        <w:rPr>
          <w:spacing w:val="-2"/>
        </w:rPr>
        <w:t>t</w:t>
      </w:r>
      <w:r>
        <w:t>ter</w:t>
      </w:r>
      <w:r>
        <w:rPr>
          <w:spacing w:val="-2"/>
        </w:rPr>
        <w:t xml:space="preserve"> </w:t>
      </w:r>
      <w:r>
        <w:t>with a</w:t>
      </w:r>
      <w:r>
        <w:rPr>
          <w:spacing w:val="-2"/>
        </w:rPr>
        <w:t xml:space="preserve"> </w:t>
      </w:r>
      <w:r>
        <w:t>sp</w:t>
      </w:r>
      <w:r>
        <w:rPr>
          <w:spacing w:val="-1"/>
        </w:rPr>
        <w:t>a</w:t>
      </w:r>
      <w:r>
        <w:t>ce</w:t>
      </w:r>
      <w:r>
        <w:rPr>
          <w:spacing w:val="1"/>
        </w:rPr>
        <w:t xml:space="preserve"> </w:t>
      </w:r>
      <w:r>
        <w:rPr>
          <w:spacing w:val="-3"/>
        </w:rPr>
        <w:t>f</w:t>
      </w:r>
      <w:r>
        <w:rPr>
          <w:spacing w:val="1"/>
        </w:rPr>
        <w:t>o</w:t>
      </w:r>
      <w:r>
        <w:t>r t</w:t>
      </w:r>
      <w:r>
        <w:rPr>
          <w:spacing w:val="-1"/>
        </w:rPr>
        <w:t>h</w:t>
      </w:r>
      <w:r>
        <w:t>e</w:t>
      </w:r>
      <w:r>
        <w:rPr>
          <w:spacing w:val="-2"/>
        </w:rPr>
        <w:t xml:space="preserve"> </w:t>
      </w:r>
      <w:r>
        <w:t>re</w:t>
      </w:r>
      <w:r>
        <w:rPr>
          <w:spacing w:val="-3"/>
        </w:rPr>
        <w:t>c</w:t>
      </w:r>
      <w:r>
        <w:t>ei</w:t>
      </w:r>
      <w:r>
        <w:rPr>
          <w:spacing w:val="-2"/>
        </w:rPr>
        <w:t>v</w:t>
      </w:r>
      <w:r>
        <w:t xml:space="preserve">er </w:t>
      </w:r>
      <w:r>
        <w:rPr>
          <w:spacing w:val="-2"/>
        </w:rPr>
        <w:t>t</w:t>
      </w:r>
      <w:r>
        <w:t>o</w:t>
      </w:r>
      <w:r>
        <w:rPr>
          <w:spacing w:val="1"/>
        </w:rPr>
        <w:t xml:space="preserve"> </w:t>
      </w:r>
      <w:r>
        <w:t>sign</w:t>
      </w:r>
      <w:r>
        <w:rPr>
          <w:spacing w:val="-2"/>
        </w:rPr>
        <w:t xml:space="preserve"> </w:t>
      </w:r>
      <w:r>
        <w:t>and</w:t>
      </w:r>
      <w:r>
        <w:rPr>
          <w:spacing w:val="-4"/>
        </w:rPr>
        <w:t xml:space="preserve"> </w:t>
      </w:r>
      <w:r>
        <w:rPr>
          <w:spacing w:val="-1"/>
        </w:rPr>
        <w:t>d</w:t>
      </w:r>
      <w:r>
        <w:t>ate ackn</w:t>
      </w:r>
      <w:r>
        <w:rPr>
          <w:spacing w:val="-2"/>
        </w:rPr>
        <w:t>o</w:t>
      </w:r>
      <w:r>
        <w:t>wled</w:t>
      </w:r>
      <w:r>
        <w:rPr>
          <w:spacing w:val="-1"/>
        </w:rPr>
        <w:t>g</w:t>
      </w:r>
      <w:r>
        <w:rPr>
          <w:spacing w:val="-2"/>
        </w:rPr>
        <w:t>e</w:t>
      </w:r>
      <w:r>
        <w:t>ment</w:t>
      </w:r>
      <w:r>
        <w:rPr>
          <w:spacing w:val="-2"/>
        </w:rPr>
        <w:t xml:space="preserve"> </w:t>
      </w:r>
      <w:r>
        <w:rPr>
          <w:spacing w:val="1"/>
        </w:rPr>
        <w:t>o</w:t>
      </w:r>
      <w:r>
        <w:t>f</w:t>
      </w:r>
      <w:r>
        <w:rPr>
          <w:spacing w:val="-3"/>
        </w:rPr>
        <w:t xml:space="preserve"> </w:t>
      </w:r>
      <w:r>
        <w:t>acce</w:t>
      </w:r>
      <w:r>
        <w:rPr>
          <w:spacing w:val="-3"/>
        </w:rPr>
        <w:t>p</w:t>
      </w:r>
      <w:r>
        <w:t>tance. T</w:t>
      </w:r>
      <w:r>
        <w:rPr>
          <w:spacing w:val="-4"/>
        </w:rPr>
        <w:t>h</w:t>
      </w:r>
      <w:r>
        <w:t>e sen</w:t>
      </w:r>
      <w:r>
        <w:rPr>
          <w:spacing w:val="-1"/>
        </w:rPr>
        <w:t>d</w:t>
      </w:r>
      <w:r>
        <w:t>er</w:t>
      </w:r>
      <w:r>
        <w:rPr>
          <w:spacing w:val="-2"/>
        </w:rPr>
        <w:t xml:space="preserve"> </w:t>
      </w:r>
      <w:r>
        <w:t>sig</w:t>
      </w:r>
      <w:r>
        <w:rPr>
          <w:spacing w:val="-2"/>
        </w:rPr>
        <w:t>n</w:t>
      </w:r>
      <w:r>
        <w:t>s t</w:t>
      </w:r>
      <w:r>
        <w:rPr>
          <w:spacing w:val="-1"/>
        </w:rPr>
        <w:t>h</w:t>
      </w:r>
      <w:r>
        <w:t>e</w:t>
      </w:r>
      <w:r>
        <w:rPr>
          <w:spacing w:val="-2"/>
        </w:rPr>
        <w:t xml:space="preserve"> </w:t>
      </w:r>
      <w:r>
        <w:t>let</w:t>
      </w:r>
      <w:r>
        <w:rPr>
          <w:spacing w:val="-2"/>
        </w:rPr>
        <w:t>t</w:t>
      </w:r>
      <w:r>
        <w:t>er a</w:t>
      </w:r>
      <w:r>
        <w:rPr>
          <w:spacing w:val="-1"/>
        </w:rPr>
        <w:t>n</w:t>
      </w:r>
      <w:r>
        <w:t>d</w:t>
      </w:r>
      <w:r>
        <w:rPr>
          <w:spacing w:val="-1"/>
        </w:rPr>
        <w:t xml:space="preserve"> </w:t>
      </w:r>
      <w:r>
        <w:t>se</w:t>
      </w:r>
      <w:r>
        <w:rPr>
          <w:spacing w:val="-1"/>
        </w:rPr>
        <w:t>nd</w:t>
      </w:r>
      <w:r>
        <w:t>s</w:t>
      </w:r>
      <w:r>
        <w:rPr>
          <w:spacing w:val="1"/>
        </w:rPr>
        <w:t xml:space="preserve"> </w:t>
      </w:r>
      <w:r>
        <w:t xml:space="preserve">it </w:t>
      </w:r>
      <w:r>
        <w:rPr>
          <w:spacing w:val="-2"/>
        </w:rPr>
        <w:t>t</w:t>
      </w:r>
      <w:r>
        <w:t>o</w:t>
      </w:r>
      <w:r>
        <w:rPr>
          <w:spacing w:val="-1"/>
        </w:rPr>
        <w:t xml:space="preserve"> </w:t>
      </w:r>
      <w:r>
        <w:t xml:space="preserve">the </w:t>
      </w:r>
      <w:r>
        <w:rPr>
          <w:spacing w:val="-2"/>
        </w:rPr>
        <w:t>r</w:t>
      </w:r>
      <w:r>
        <w:t>ec</w:t>
      </w:r>
      <w:r>
        <w:rPr>
          <w:spacing w:val="1"/>
        </w:rPr>
        <w:t>e</w:t>
      </w:r>
      <w:r>
        <w:rPr>
          <w:spacing w:val="-3"/>
        </w:rPr>
        <w:t>i</w:t>
      </w:r>
      <w:r>
        <w:t xml:space="preserve">ver </w:t>
      </w:r>
      <w:r>
        <w:rPr>
          <w:spacing w:val="-4"/>
        </w:rPr>
        <w:t>b</w:t>
      </w:r>
      <w:r>
        <w:t xml:space="preserve">y fax. </w:t>
      </w:r>
      <w:r>
        <w:rPr>
          <w:rFonts w:cs="Calibri"/>
          <w:b/>
          <w:bCs/>
        </w:rPr>
        <w:t>Rec</w:t>
      </w:r>
      <w:r>
        <w:rPr>
          <w:rFonts w:cs="Calibri"/>
          <w:b/>
          <w:bCs/>
          <w:spacing w:val="-1"/>
        </w:rPr>
        <w:t>e</w:t>
      </w:r>
      <w:r>
        <w:rPr>
          <w:rFonts w:cs="Calibri"/>
          <w:b/>
          <w:bCs/>
          <w:spacing w:val="-2"/>
        </w:rPr>
        <w:t>i</w:t>
      </w:r>
      <w:r>
        <w:rPr>
          <w:rFonts w:cs="Calibri"/>
          <w:b/>
          <w:bCs/>
        </w:rPr>
        <w:t>v</w:t>
      </w:r>
      <w:r>
        <w:rPr>
          <w:rFonts w:cs="Calibri"/>
          <w:b/>
          <w:bCs/>
          <w:spacing w:val="-1"/>
        </w:rPr>
        <w:t>e</w:t>
      </w:r>
      <w:r>
        <w:rPr>
          <w:rFonts w:cs="Calibri"/>
          <w:b/>
          <w:bCs/>
        </w:rPr>
        <w:t>r</w:t>
      </w:r>
      <w:r>
        <w:rPr>
          <w:rFonts w:cs="Calibri"/>
          <w:b/>
          <w:bCs/>
          <w:spacing w:val="1"/>
        </w:rPr>
        <w:t xml:space="preserve"> </w:t>
      </w:r>
      <w:r>
        <w:t>-</w:t>
      </w:r>
      <w:r>
        <w:rPr>
          <w:spacing w:val="-3"/>
        </w:rPr>
        <w:t xml:space="preserve"> </w:t>
      </w:r>
      <w:r>
        <w:t>U</w:t>
      </w:r>
      <w:r>
        <w:rPr>
          <w:spacing w:val="-1"/>
        </w:rPr>
        <w:t>p</w:t>
      </w:r>
      <w:r>
        <w:rPr>
          <w:spacing w:val="1"/>
        </w:rPr>
        <w:t>o</w:t>
      </w:r>
      <w:r>
        <w:t>n</w:t>
      </w:r>
      <w:r>
        <w:rPr>
          <w:spacing w:val="-1"/>
        </w:rPr>
        <w:t xml:space="preserve"> </w:t>
      </w:r>
      <w:r>
        <w:rPr>
          <w:spacing w:val="-3"/>
        </w:rPr>
        <w:t>r</w:t>
      </w:r>
      <w:r>
        <w:t>ec</w:t>
      </w:r>
      <w:r>
        <w:rPr>
          <w:spacing w:val="1"/>
        </w:rPr>
        <w:t>e</w:t>
      </w:r>
      <w:r>
        <w:t>i</w:t>
      </w:r>
      <w:r>
        <w:rPr>
          <w:spacing w:val="-4"/>
        </w:rPr>
        <w:t>p</w:t>
      </w:r>
      <w:r>
        <w:t>t, t</w:t>
      </w:r>
      <w:r>
        <w:rPr>
          <w:spacing w:val="-3"/>
        </w:rPr>
        <w:t>h</w:t>
      </w:r>
      <w:r>
        <w:t>e re</w:t>
      </w:r>
      <w:r>
        <w:rPr>
          <w:spacing w:val="-2"/>
        </w:rPr>
        <w:t>c</w:t>
      </w:r>
      <w:r>
        <w:t>ei</w:t>
      </w:r>
      <w:r>
        <w:rPr>
          <w:spacing w:val="-2"/>
        </w:rPr>
        <w:t>v</w:t>
      </w:r>
      <w:r>
        <w:t>er si</w:t>
      </w:r>
      <w:r>
        <w:rPr>
          <w:spacing w:val="-1"/>
        </w:rPr>
        <w:t>gn</w:t>
      </w:r>
      <w:r>
        <w:t>s and</w:t>
      </w:r>
      <w:r>
        <w:rPr>
          <w:spacing w:val="-2"/>
        </w:rPr>
        <w:t xml:space="preserve"> </w:t>
      </w:r>
      <w:r>
        <w:t>da</w:t>
      </w:r>
      <w:r>
        <w:rPr>
          <w:spacing w:val="-3"/>
        </w:rPr>
        <w:t>t</w:t>
      </w:r>
      <w:r>
        <w:t>es</w:t>
      </w:r>
      <w:r>
        <w:rPr>
          <w:spacing w:val="-2"/>
        </w:rPr>
        <w:t xml:space="preserve"> t</w:t>
      </w:r>
      <w:r>
        <w:rPr>
          <w:spacing w:val="-1"/>
        </w:rPr>
        <w:t>h</w:t>
      </w:r>
      <w:r>
        <w:t>e let</w:t>
      </w:r>
      <w:r>
        <w:rPr>
          <w:spacing w:val="-2"/>
        </w:rPr>
        <w:t>t</w:t>
      </w:r>
      <w:r>
        <w:t>er a</w:t>
      </w:r>
      <w:r>
        <w:rPr>
          <w:spacing w:val="-1"/>
        </w:rPr>
        <w:t>n</w:t>
      </w:r>
      <w:r>
        <w:t>d</w:t>
      </w:r>
      <w:r>
        <w:rPr>
          <w:spacing w:val="-1"/>
        </w:rPr>
        <w:t xml:space="preserve"> </w:t>
      </w:r>
      <w:r>
        <w:rPr>
          <w:spacing w:val="-3"/>
        </w:rPr>
        <w:t>r</w:t>
      </w:r>
      <w:r>
        <w:t>et</w:t>
      </w:r>
      <w:r>
        <w:rPr>
          <w:spacing w:val="-1"/>
        </w:rPr>
        <w:t>u</w:t>
      </w:r>
      <w:r>
        <w:t>r</w:t>
      </w:r>
      <w:r>
        <w:rPr>
          <w:spacing w:val="-1"/>
        </w:rPr>
        <w:t>n</w:t>
      </w:r>
      <w:r>
        <w:t>s it</w:t>
      </w:r>
      <w:r>
        <w:rPr>
          <w:spacing w:val="-2"/>
        </w:rPr>
        <w:t xml:space="preserve"> </w:t>
      </w:r>
      <w:r>
        <w:t>to</w:t>
      </w:r>
      <w:r>
        <w:rPr>
          <w:spacing w:val="-1"/>
        </w:rPr>
        <w:t xml:space="preserve"> </w:t>
      </w:r>
      <w:r>
        <w:rPr>
          <w:spacing w:val="-2"/>
        </w:rPr>
        <w:t>t</w:t>
      </w:r>
      <w:r>
        <w:rPr>
          <w:spacing w:val="-1"/>
        </w:rPr>
        <w:t>h</w:t>
      </w:r>
      <w:r>
        <w:t>e sen</w:t>
      </w:r>
      <w:r>
        <w:rPr>
          <w:spacing w:val="-1"/>
        </w:rPr>
        <w:t>d</w:t>
      </w:r>
      <w:r>
        <w:t xml:space="preserve">er </w:t>
      </w:r>
      <w:r>
        <w:rPr>
          <w:spacing w:val="-4"/>
        </w:rPr>
        <w:t>b</w:t>
      </w:r>
      <w:r>
        <w:t>y fa</w:t>
      </w:r>
      <w:r>
        <w:rPr>
          <w:spacing w:val="-2"/>
        </w:rPr>
        <w:t>x</w:t>
      </w:r>
      <w:r>
        <w:t>, ackn</w:t>
      </w:r>
      <w:r>
        <w:rPr>
          <w:spacing w:val="-2"/>
        </w:rPr>
        <w:t>o</w:t>
      </w:r>
      <w:r>
        <w:t>wled</w:t>
      </w:r>
      <w:r>
        <w:rPr>
          <w:spacing w:val="-1"/>
        </w:rPr>
        <w:t>g</w:t>
      </w:r>
      <w:r>
        <w:t>i</w:t>
      </w:r>
      <w:r>
        <w:rPr>
          <w:spacing w:val="-2"/>
        </w:rPr>
        <w:t>n</w:t>
      </w:r>
      <w:r>
        <w:t>g</w:t>
      </w:r>
      <w:r>
        <w:rPr>
          <w:spacing w:val="-1"/>
        </w:rPr>
        <w:t xml:space="preserve"> </w:t>
      </w:r>
      <w:r>
        <w:t>re</w:t>
      </w:r>
      <w:r>
        <w:rPr>
          <w:spacing w:val="-3"/>
        </w:rPr>
        <w:t>c</w:t>
      </w:r>
      <w:r>
        <w:t>ei</w:t>
      </w:r>
      <w:r>
        <w:rPr>
          <w:spacing w:val="-1"/>
        </w:rPr>
        <w:t>p</w:t>
      </w:r>
      <w:r>
        <w:t>t.</w:t>
      </w:r>
    </w:p>
    <w:p w14:paraId="523D8DFF" w14:textId="77777777" w:rsidR="007C62E7" w:rsidRDefault="007C62E7" w:rsidP="005B3361">
      <w:pPr>
        <w:pStyle w:val="BodyText"/>
        <w:numPr>
          <w:ilvl w:val="0"/>
          <w:numId w:val="28"/>
        </w:numPr>
        <w:tabs>
          <w:tab w:val="left" w:pos="833"/>
        </w:tabs>
        <w:ind w:right="369" w:hanging="363"/>
        <w:jc w:val="left"/>
      </w:pPr>
      <w:r>
        <w:t>Corres</w:t>
      </w:r>
      <w:r>
        <w:rPr>
          <w:spacing w:val="-3"/>
        </w:rPr>
        <w:t>p</w:t>
      </w:r>
      <w:r>
        <w:rPr>
          <w:spacing w:val="1"/>
        </w:rPr>
        <w:t>o</w:t>
      </w:r>
      <w:r>
        <w:rPr>
          <w:spacing w:val="-1"/>
        </w:rPr>
        <w:t>nd</w:t>
      </w:r>
      <w:r>
        <w:t>ence</w:t>
      </w:r>
      <w:r>
        <w:rPr>
          <w:spacing w:val="-2"/>
        </w:rPr>
        <w:t xml:space="preserve"> </w:t>
      </w:r>
      <w:r>
        <w:rPr>
          <w:spacing w:val="1"/>
        </w:rPr>
        <w:t>v</w:t>
      </w:r>
      <w:r>
        <w:t>ia</w:t>
      </w:r>
      <w:r>
        <w:rPr>
          <w:spacing w:val="-3"/>
        </w:rPr>
        <w:t xml:space="preserve"> </w:t>
      </w:r>
      <w:r>
        <w:rPr>
          <w:spacing w:val="-1"/>
        </w:rPr>
        <w:t>m</w:t>
      </w:r>
      <w:r>
        <w:t>ess</w:t>
      </w:r>
      <w:r>
        <w:rPr>
          <w:spacing w:val="-2"/>
        </w:rPr>
        <w:t>a</w:t>
      </w:r>
      <w:r>
        <w:rPr>
          <w:spacing w:val="-1"/>
        </w:rPr>
        <w:t>g</w:t>
      </w:r>
      <w:r>
        <w:t>i</w:t>
      </w:r>
      <w:r>
        <w:rPr>
          <w:spacing w:val="-2"/>
        </w:rPr>
        <w:t>n</w:t>
      </w:r>
      <w:r>
        <w:t>g</w:t>
      </w:r>
      <w:r>
        <w:rPr>
          <w:spacing w:val="-1"/>
        </w:rPr>
        <w:t xml:space="preserve"> </w:t>
      </w:r>
      <w:r>
        <w:t>s</w:t>
      </w:r>
      <w:r>
        <w:rPr>
          <w:spacing w:val="1"/>
        </w:rPr>
        <w:t>m</w:t>
      </w:r>
      <w:r>
        <w:t>all</w:t>
      </w:r>
      <w:r>
        <w:rPr>
          <w:spacing w:val="-3"/>
        </w:rPr>
        <w:t xml:space="preserve"> </w:t>
      </w:r>
      <w:r>
        <w:t>mes</w:t>
      </w:r>
      <w:r>
        <w:rPr>
          <w:spacing w:val="-2"/>
        </w:rPr>
        <w:t>s</w:t>
      </w:r>
      <w:r>
        <w:t>a</w:t>
      </w:r>
      <w:r>
        <w:rPr>
          <w:spacing w:val="-1"/>
        </w:rPr>
        <w:t>g</w:t>
      </w:r>
      <w:r>
        <w:t xml:space="preserve">e </w:t>
      </w:r>
      <w:r>
        <w:rPr>
          <w:spacing w:val="-3"/>
        </w:rPr>
        <w:t>s</w:t>
      </w:r>
      <w:r>
        <w:t>er</w:t>
      </w:r>
      <w:r>
        <w:rPr>
          <w:spacing w:val="1"/>
        </w:rPr>
        <w:t>v</w:t>
      </w:r>
      <w:r>
        <w:t>i</w:t>
      </w:r>
      <w:r>
        <w:rPr>
          <w:spacing w:val="-3"/>
        </w:rPr>
        <w:t>c</w:t>
      </w:r>
      <w:r>
        <w:t>e</w:t>
      </w:r>
      <w:r>
        <w:rPr>
          <w:spacing w:val="-2"/>
        </w:rPr>
        <w:t xml:space="preserve"> </w:t>
      </w:r>
      <w:r>
        <w:t>(no W</w:t>
      </w:r>
      <w:r>
        <w:rPr>
          <w:spacing w:val="-1"/>
        </w:rPr>
        <w:t>h</w:t>
      </w:r>
      <w:r>
        <w:rPr>
          <w:spacing w:val="-3"/>
        </w:rPr>
        <w:t>a</w:t>
      </w:r>
      <w:r>
        <w:t>tsA</w:t>
      </w:r>
      <w:r>
        <w:rPr>
          <w:spacing w:val="-1"/>
        </w:rPr>
        <w:t>p</w:t>
      </w:r>
      <w:r>
        <w:t>p</w:t>
      </w:r>
      <w:r>
        <w:rPr>
          <w:spacing w:val="-1"/>
        </w:rPr>
        <w:t xml:space="preserve"> </w:t>
      </w:r>
      <w:r>
        <w:rPr>
          <w:spacing w:val="1"/>
        </w:rPr>
        <w:t>o</w:t>
      </w:r>
      <w:r>
        <w:t>r</w:t>
      </w:r>
      <w:r>
        <w:rPr>
          <w:spacing w:val="-3"/>
        </w:rPr>
        <w:t xml:space="preserve"> </w:t>
      </w:r>
      <w:r>
        <w:t>Face</w:t>
      </w:r>
      <w:r>
        <w:rPr>
          <w:spacing w:val="-3"/>
        </w:rPr>
        <w:t>b</w:t>
      </w:r>
      <w:r>
        <w:rPr>
          <w:spacing w:val="1"/>
        </w:rPr>
        <w:t>o</w:t>
      </w:r>
      <w:r>
        <w:rPr>
          <w:spacing w:val="-2"/>
        </w:rPr>
        <w:t>o</w:t>
      </w:r>
      <w:r>
        <w:t>k</w:t>
      </w:r>
      <w:r>
        <w:rPr>
          <w:spacing w:val="-2"/>
        </w:rPr>
        <w:t xml:space="preserve"> </w:t>
      </w:r>
      <w:proofErr w:type="gramStart"/>
      <w:r>
        <w:t>and</w:t>
      </w:r>
      <w:r>
        <w:rPr>
          <w:spacing w:val="-2"/>
        </w:rPr>
        <w:t xml:space="preserve"> </w:t>
      </w:r>
      <w:r>
        <w:t>etc.</w:t>
      </w:r>
      <w:proofErr w:type="gramEnd"/>
      <w:r>
        <w:rPr>
          <w:spacing w:val="-2"/>
        </w:rPr>
        <w:t xml:space="preserve"> </w:t>
      </w:r>
      <w:r>
        <w:t xml:space="preserve">will </w:t>
      </w:r>
      <w:r>
        <w:rPr>
          <w:spacing w:val="-1"/>
        </w:rPr>
        <w:t>b</w:t>
      </w:r>
      <w:r>
        <w:t>e acce</w:t>
      </w:r>
      <w:r>
        <w:rPr>
          <w:spacing w:val="-1"/>
        </w:rPr>
        <w:t>p</w:t>
      </w:r>
      <w:r>
        <w:t>te</w:t>
      </w:r>
      <w:r>
        <w:rPr>
          <w:spacing w:val="-1"/>
        </w:rPr>
        <w:t>d</w:t>
      </w:r>
      <w:r>
        <w:rPr>
          <w:spacing w:val="-3"/>
        </w:rPr>
        <w:t>)</w:t>
      </w:r>
      <w:r>
        <w:t>, t</w:t>
      </w:r>
      <w:r>
        <w:rPr>
          <w:spacing w:val="-1"/>
        </w:rPr>
        <w:t>h</w:t>
      </w:r>
      <w:r>
        <w:t>is</w:t>
      </w:r>
      <w:r>
        <w:rPr>
          <w:spacing w:val="-2"/>
        </w:rPr>
        <w:t xml:space="preserve"> </w:t>
      </w:r>
      <w:r>
        <w:t xml:space="preserve">will </w:t>
      </w:r>
      <w:r>
        <w:rPr>
          <w:spacing w:val="-1"/>
        </w:rPr>
        <w:t>b</w:t>
      </w:r>
      <w:r>
        <w:t>e</w:t>
      </w:r>
      <w:r>
        <w:rPr>
          <w:spacing w:val="-2"/>
        </w:rPr>
        <w:t xml:space="preserve"> </w:t>
      </w:r>
      <w:r>
        <w:t>do</w:t>
      </w:r>
      <w:r>
        <w:rPr>
          <w:spacing w:val="-1"/>
        </w:rPr>
        <w:t>n</w:t>
      </w:r>
      <w:r>
        <w:t>e</w:t>
      </w:r>
      <w:r>
        <w:rPr>
          <w:spacing w:val="-2"/>
        </w:rPr>
        <w:t xml:space="preserve"> </w:t>
      </w:r>
      <w:r>
        <w:t>by</w:t>
      </w:r>
      <w:r>
        <w:rPr>
          <w:spacing w:val="1"/>
        </w:rPr>
        <w:t xml:space="preserve"> </w:t>
      </w:r>
      <w:r>
        <w:t>the</w:t>
      </w:r>
      <w:r>
        <w:rPr>
          <w:spacing w:val="-1"/>
        </w:rPr>
        <w:t xml:space="preserve"> </w:t>
      </w:r>
      <w:r>
        <w:rPr>
          <w:rFonts w:cs="Calibri"/>
          <w:i/>
        </w:rPr>
        <w:t>Si</w:t>
      </w:r>
      <w:r>
        <w:rPr>
          <w:rFonts w:cs="Calibri"/>
          <w:i/>
          <w:spacing w:val="-3"/>
        </w:rPr>
        <w:t>t</w:t>
      </w:r>
      <w:r>
        <w:rPr>
          <w:rFonts w:cs="Calibri"/>
          <w:i/>
        </w:rPr>
        <w:t>e</w:t>
      </w:r>
      <w:r>
        <w:rPr>
          <w:rFonts w:cs="Calibri"/>
          <w:i/>
          <w:spacing w:val="-2"/>
        </w:rPr>
        <w:t xml:space="preserve"> </w:t>
      </w:r>
      <w:r>
        <w:rPr>
          <w:rFonts w:cs="Calibri"/>
          <w:i/>
        </w:rPr>
        <w:t>S</w:t>
      </w:r>
      <w:r>
        <w:rPr>
          <w:rFonts w:cs="Calibri"/>
          <w:i/>
          <w:spacing w:val="-1"/>
        </w:rPr>
        <w:t>up</w:t>
      </w:r>
      <w:r>
        <w:rPr>
          <w:rFonts w:cs="Calibri"/>
          <w:i/>
        </w:rPr>
        <w:t>e</w:t>
      </w:r>
      <w:r>
        <w:rPr>
          <w:rFonts w:cs="Calibri"/>
          <w:i/>
          <w:spacing w:val="1"/>
        </w:rPr>
        <w:t>r</w:t>
      </w:r>
      <w:r>
        <w:rPr>
          <w:rFonts w:cs="Calibri"/>
          <w:i/>
        </w:rPr>
        <w:t>vis</w:t>
      </w:r>
      <w:r>
        <w:rPr>
          <w:rFonts w:cs="Calibri"/>
          <w:i/>
          <w:spacing w:val="-3"/>
        </w:rPr>
        <w:t>o</w:t>
      </w:r>
      <w:r>
        <w:rPr>
          <w:rFonts w:cs="Calibri"/>
          <w:i/>
        </w:rPr>
        <w:t xml:space="preserve">r </w:t>
      </w:r>
      <w:r>
        <w:rPr>
          <w:spacing w:val="1"/>
        </w:rPr>
        <w:t>o</w:t>
      </w:r>
      <w:r>
        <w:rPr>
          <w:spacing w:val="-1"/>
        </w:rPr>
        <w:t>n</w:t>
      </w:r>
      <w:r>
        <w:t>ly</w:t>
      </w:r>
      <w:r>
        <w:rPr>
          <w:spacing w:val="-4"/>
        </w:rPr>
        <w:t xml:space="preserve"> </w:t>
      </w:r>
      <w:r>
        <w:t>in</w:t>
      </w:r>
      <w:r>
        <w:rPr>
          <w:spacing w:val="-1"/>
        </w:rPr>
        <w:t xml:space="preserve"> </w:t>
      </w:r>
      <w:r>
        <w:t>cases</w:t>
      </w:r>
      <w:r>
        <w:rPr>
          <w:spacing w:val="-2"/>
        </w:rPr>
        <w:t xml:space="preserve"> </w:t>
      </w:r>
      <w:r>
        <w:rPr>
          <w:spacing w:val="1"/>
        </w:rPr>
        <w:t>o</w:t>
      </w:r>
      <w:r>
        <w:t>f s</w:t>
      </w:r>
      <w:r>
        <w:rPr>
          <w:spacing w:val="-3"/>
        </w:rPr>
        <w:t>i</w:t>
      </w:r>
      <w:r>
        <w:t>ck</w:t>
      </w:r>
      <w:r>
        <w:rPr>
          <w:spacing w:val="1"/>
        </w:rPr>
        <w:t xml:space="preserve"> </w:t>
      </w:r>
      <w:r>
        <w:rPr>
          <w:spacing w:val="-3"/>
        </w:rPr>
        <w:t>l</w:t>
      </w:r>
      <w:r>
        <w:t>ea</w:t>
      </w:r>
      <w:r>
        <w:rPr>
          <w:spacing w:val="-1"/>
        </w:rPr>
        <w:t>v</w:t>
      </w:r>
      <w:r>
        <w:t>e</w:t>
      </w:r>
      <w:r>
        <w:rPr>
          <w:spacing w:val="-2"/>
        </w:rPr>
        <w:t xml:space="preserve"> </w:t>
      </w:r>
      <w:r>
        <w:rPr>
          <w:spacing w:val="1"/>
        </w:rPr>
        <w:t>o</w:t>
      </w:r>
      <w:r>
        <w:t>r pe</w:t>
      </w:r>
      <w:r>
        <w:rPr>
          <w:spacing w:val="-3"/>
        </w:rPr>
        <w:t>r</w:t>
      </w:r>
      <w:r>
        <w:t>s</w:t>
      </w:r>
      <w:r>
        <w:rPr>
          <w:spacing w:val="1"/>
        </w:rPr>
        <w:t>o</w:t>
      </w:r>
      <w:r>
        <w:rPr>
          <w:spacing w:val="-1"/>
        </w:rPr>
        <w:t>n</w:t>
      </w:r>
      <w:r>
        <w:t>al e</w:t>
      </w:r>
      <w:r>
        <w:rPr>
          <w:spacing w:val="-1"/>
        </w:rPr>
        <w:t>m</w:t>
      </w:r>
      <w:r>
        <w:t>erge</w:t>
      </w:r>
      <w:r>
        <w:rPr>
          <w:spacing w:val="-1"/>
        </w:rPr>
        <w:t>n</w:t>
      </w:r>
      <w:r>
        <w:t>cies.</w:t>
      </w:r>
    </w:p>
    <w:p w14:paraId="1E7D5F0F" w14:textId="77777777" w:rsidR="007C62E7" w:rsidRDefault="007C62E7" w:rsidP="007C62E7">
      <w:pPr>
        <w:ind w:left="833" w:right="87"/>
        <w:rPr>
          <w:rFonts w:ascii="Calibri" w:eastAsia="Calibri" w:hAnsi="Calibri" w:cs="Calibri"/>
        </w:rPr>
      </w:pPr>
      <w:r>
        <w:rPr>
          <w:rFonts w:ascii="Calibri" w:eastAsia="Calibri" w:hAnsi="Calibri" w:cs="Calibri"/>
          <w:b/>
          <w:bCs/>
          <w:spacing w:val="-2"/>
          <w:u w:val="single" w:color="000000"/>
        </w:rPr>
        <w:t>S</w:t>
      </w:r>
      <w:r>
        <w:rPr>
          <w:rFonts w:ascii="Calibri" w:eastAsia="Calibri" w:hAnsi="Calibri" w:cs="Calibri"/>
          <w:b/>
          <w:bCs/>
          <w:spacing w:val="-1"/>
          <w:u w:val="single" w:color="000000"/>
        </w:rPr>
        <w:t>ende</w:t>
      </w:r>
      <w:r>
        <w:rPr>
          <w:rFonts w:ascii="Calibri" w:eastAsia="Calibri" w:hAnsi="Calibri" w:cs="Calibri"/>
          <w:b/>
          <w:bCs/>
          <w:u w:val="single" w:color="000000"/>
        </w:rPr>
        <w:t>r:</w:t>
      </w:r>
      <w:r>
        <w:rPr>
          <w:rFonts w:ascii="Calibri" w:eastAsia="Calibri" w:hAnsi="Calibri" w:cs="Calibri"/>
          <w:b/>
          <w:bCs/>
          <w:spacing w:val="-1"/>
          <w:u w:val="single" w:color="000000"/>
        </w:rPr>
        <w:t xml:space="preserve"> </w:t>
      </w:r>
      <w:r>
        <w:rPr>
          <w:rFonts w:ascii="Calibri" w:eastAsia="Calibri" w:hAnsi="Calibri" w:cs="Calibri"/>
        </w:rPr>
        <w:t xml:space="preserve">The </w:t>
      </w:r>
      <w:r>
        <w:rPr>
          <w:rFonts w:ascii="Calibri" w:eastAsia="Calibri" w:hAnsi="Calibri" w:cs="Calibri"/>
          <w:i/>
        </w:rPr>
        <w:t>Site</w:t>
      </w:r>
      <w:r>
        <w:rPr>
          <w:rFonts w:ascii="Calibri" w:eastAsia="Calibri" w:hAnsi="Calibri" w:cs="Calibri"/>
          <w:i/>
          <w:spacing w:val="-2"/>
        </w:rPr>
        <w:t xml:space="preserve"> </w:t>
      </w:r>
      <w:r>
        <w:rPr>
          <w:rFonts w:ascii="Calibri" w:eastAsia="Calibri" w:hAnsi="Calibri" w:cs="Calibri"/>
          <w:i/>
          <w:spacing w:val="1"/>
        </w:rPr>
        <w:t>S</w:t>
      </w:r>
      <w:r>
        <w:rPr>
          <w:rFonts w:ascii="Calibri" w:eastAsia="Calibri" w:hAnsi="Calibri" w:cs="Calibri"/>
          <w:i/>
          <w:spacing w:val="-1"/>
        </w:rPr>
        <w:t>up</w:t>
      </w:r>
      <w:r>
        <w:rPr>
          <w:rFonts w:ascii="Calibri" w:eastAsia="Calibri" w:hAnsi="Calibri" w:cs="Calibri"/>
          <w:i/>
          <w:spacing w:val="-3"/>
        </w:rPr>
        <w:t>e</w:t>
      </w:r>
      <w:r>
        <w:rPr>
          <w:rFonts w:ascii="Calibri" w:eastAsia="Calibri" w:hAnsi="Calibri" w:cs="Calibri"/>
          <w:i/>
        </w:rPr>
        <w:t>rvis</w:t>
      </w:r>
      <w:r>
        <w:rPr>
          <w:rFonts w:ascii="Calibri" w:eastAsia="Calibri" w:hAnsi="Calibri" w:cs="Calibri"/>
          <w:i/>
          <w:spacing w:val="-3"/>
        </w:rPr>
        <w:t>o</w:t>
      </w:r>
      <w:r>
        <w:rPr>
          <w:rFonts w:ascii="Calibri" w:eastAsia="Calibri" w:hAnsi="Calibri" w:cs="Calibri"/>
          <w:i/>
        </w:rPr>
        <w:t xml:space="preserve">r </w:t>
      </w:r>
      <w:r>
        <w:rPr>
          <w:rFonts w:ascii="Calibri" w:eastAsia="Calibri" w:hAnsi="Calibri" w:cs="Calibri"/>
        </w:rPr>
        <w:t>sen</w:t>
      </w:r>
      <w:r>
        <w:rPr>
          <w:rFonts w:ascii="Calibri" w:eastAsia="Calibri" w:hAnsi="Calibri" w:cs="Calibri"/>
          <w:spacing w:val="-1"/>
        </w:rPr>
        <w:t>d</w:t>
      </w:r>
      <w:r>
        <w:rPr>
          <w:rFonts w:ascii="Calibri" w:eastAsia="Calibri" w:hAnsi="Calibri" w:cs="Calibri"/>
        </w:rPr>
        <w:t>s a</w:t>
      </w:r>
      <w:r>
        <w:rPr>
          <w:rFonts w:ascii="Calibri" w:eastAsia="Calibri" w:hAnsi="Calibri" w:cs="Calibri"/>
          <w:spacing w:val="-2"/>
        </w:rPr>
        <w:t xml:space="preserve"> </w:t>
      </w:r>
      <w:r>
        <w:rPr>
          <w:rFonts w:ascii="Calibri" w:eastAsia="Calibri" w:hAnsi="Calibri" w:cs="Calibri"/>
        </w:rPr>
        <w:t>m</w:t>
      </w:r>
      <w:r>
        <w:rPr>
          <w:rFonts w:ascii="Calibri" w:eastAsia="Calibri" w:hAnsi="Calibri" w:cs="Calibri"/>
          <w:spacing w:val="-2"/>
        </w:rPr>
        <w:t>e</w:t>
      </w:r>
      <w:r>
        <w:rPr>
          <w:rFonts w:ascii="Calibri" w:eastAsia="Calibri" w:hAnsi="Calibri" w:cs="Calibri"/>
        </w:rPr>
        <w:t>ssa</w:t>
      </w:r>
      <w:r>
        <w:rPr>
          <w:rFonts w:ascii="Calibri" w:eastAsia="Calibri" w:hAnsi="Calibri" w:cs="Calibri"/>
          <w:spacing w:val="-1"/>
        </w:rPr>
        <w:t>g</w:t>
      </w:r>
      <w:r>
        <w:rPr>
          <w:rFonts w:ascii="Calibri" w:eastAsia="Calibri" w:hAnsi="Calibri" w:cs="Calibri"/>
        </w:rPr>
        <w:t>i</w:t>
      </w:r>
      <w:r>
        <w:rPr>
          <w:rFonts w:ascii="Calibri" w:eastAsia="Calibri" w:hAnsi="Calibri" w:cs="Calibri"/>
          <w:spacing w:val="-2"/>
        </w:rPr>
        <w:t>n</w:t>
      </w:r>
      <w:r>
        <w:rPr>
          <w:rFonts w:ascii="Calibri" w:eastAsia="Calibri" w:hAnsi="Calibri" w:cs="Calibri"/>
        </w:rPr>
        <w:t>g s</w:t>
      </w:r>
      <w:r>
        <w:rPr>
          <w:rFonts w:ascii="Calibri" w:eastAsia="Calibri" w:hAnsi="Calibri" w:cs="Calibri"/>
          <w:spacing w:val="-2"/>
        </w:rPr>
        <w:t>m</w:t>
      </w:r>
      <w:r>
        <w:rPr>
          <w:rFonts w:ascii="Calibri" w:eastAsia="Calibri" w:hAnsi="Calibri" w:cs="Calibri"/>
        </w:rPr>
        <w:t>all</w:t>
      </w:r>
      <w:r>
        <w:rPr>
          <w:rFonts w:ascii="Calibri" w:eastAsia="Calibri" w:hAnsi="Calibri" w:cs="Calibri"/>
          <w:spacing w:val="-3"/>
        </w:rPr>
        <w:t xml:space="preserve"> </w:t>
      </w:r>
      <w:r>
        <w:rPr>
          <w:rFonts w:ascii="Calibri" w:eastAsia="Calibri" w:hAnsi="Calibri" w:cs="Calibri"/>
          <w:spacing w:val="-2"/>
        </w:rPr>
        <w:t>m</w:t>
      </w:r>
      <w:r>
        <w:rPr>
          <w:rFonts w:ascii="Calibri" w:eastAsia="Calibri" w:hAnsi="Calibri" w:cs="Calibri"/>
        </w:rPr>
        <w:t xml:space="preserve">essage </w:t>
      </w:r>
      <w:r>
        <w:rPr>
          <w:rFonts w:ascii="Calibri" w:eastAsia="Calibri" w:hAnsi="Calibri" w:cs="Calibri"/>
          <w:spacing w:val="-2"/>
        </w:rPr>
        <w:t>s</w:t>
      </w:r>
      <w:r>
        <w:rPr>
          <w:rFonts w:ascii="Calibri" w:eastAsia="Calibri" w:hAnsi="Calibri" w:cs="Calibri"/>
        </w:rPr>
        <w:t>er</w:t>
      </w:r>
      <w:r>
        <w:rPr>
          <w:rFonts w:ascii="Calibri" w:eastAsia="Calibri" w:hAnsi="Calibri" w:cs="Calibri"/>
          <w:spacing w:val="1"/>
        </w:rPr>
        <w:t>v</w:t>
      </w:r>
      <w:r>
        <w:rPr>
          <w:rFonts w:ascii="Calibri" w:eastAsia="Calibri" w:hAnsi="Calibri" w:cs="Calibri"/>
          <w:spacing w:val="-3"/>
        </w:rPr>
        <w:t>i</w:t>
      </w:r>
      <w:r>
        <w:rPr>
          <w:rFonts w:ascii="Calibri" w:eastAsia="Calibri" w:hAnsi="Calibri" w:cs="Calibri"/>
        </w:rPr>
        <w:t>ce</w:t>
      </w:r>
      <w:r>
        <w:rPr>
          <w:rFonts w:ascii="Calibri" w:eastAsia="Calibri" w:hAnsi="Calibri" w:cs="Calibri"/>
          <w:spacing w:val="2"/>
        </w:rPr>
        <w:t xml:space="preserve"> </w:t>
      </w:r>
      <w:r>
        <w:rPr>
          <w:rFonts w:ascii="Calibri" w:eastAsia="Calibri" w:hAnsi="Calibri" w:cs="Calibri"/>
          <w:spacing w:val="-4"/>
        </w:rPr>
        <w:t>b</w:t>
      </w:r>
      <w:r>
        <w:rPr>
          <w:rFonts w:ascii="Calibri" w:eastAsia="Calibri" w:hAnsi="Calibri" w:cs="Calibri"/>
        </w:rPr>
        <w:t>ef</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rPr>
        <w:t xml:space="preserve">e </w:t>
      </w:r>
      <w:r>
        <w:rPr>
          <w:rFonts w:ascii="Calibri" w:eastAsia="Calibri" w:hAnsi="Calibri" w:cs="Calibri"/>
          <w:spacing w:val="-2"/>
        </w:rPr>
        <w:t>0</w:t>
      </w:r>
      <w:r>
        <w:rPr>
          <w:rFonts w:ascii="Calibri" w:eastAsia="Calibri" w:hAnsi="Calibri" w:cs="Calibri"/>
        </w:rPr>
        <w:t>8</w:t>
      </w:r>
      <w:r>
        <w:rPr>
          <w:rFonts w:ascii="Calibri" w:eastAsia="Calibri" w:hAnsi="Calibri" w:cs="Calibri"/>
          <w:spacing w:val="-1"/>
        </w:rPr>
        <w:t>h</w:t>
      </w:r>
      <w:r>
        <w:rPr>
          <w:rFonts w:ascii="Calibri" w:eastAsia="Calibri" w:hAnsi="Calibri" w:cs="Calibri"/>
          <w:spacing w:val="-2"/>
        </w:rPr>
        <w:t>0</w:t>
      </w:r>
      <w:r>
        <w:rPr>
          <w:rFonts w:ascii="Calibri" w:eastAsia="Calibri" w:hAnsi="Calibri" w:cs="Calibri"/>
        </w:rPr>
        <w:t xml:space="preserve">0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4"/>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i/>
          <w:spacing w:val="-2"/>
        </w:rPr>
        <w:t>S</w:t>
      </w:r>
      <w:r>
        <w:rPr>
          <w:rFonts w:ascii="Calibri" w:eastAsia="Calibri" w:hAnsi="Calibri" w:cs="Calibri"/>
          <w:i/>
        </w:rPr>
        <w:t>e</w:t>
      </w:r>
      <w:r>
        <w:rPr>
          <w:rFonts w:ascii="Calibri" w:eastAsia="Calibri" w:hAnsi="Calibri" w:cs="Calibri"/>
          <w:i/>
          <w:spacing w:val="1"/>
        </w:rPr>
        <w:t>r</w:t>
      </w:r>
      <w:r>
        <w:rPr>
          <w:rFonts w:ascii="Calibri" w:eastAsia="Calibri" w:hAnsi="Calibri" w:cs="Calibri"/>
          <w:i/>
        </w:rPr>
        <w:t>vi</w:t>
      </w:r>
      <w:r>
        <w:rPr>
          <w:rFonts w:ascii="Calibri" w:eastAsia="Calibri" w:hAnsi="Calibri" w:cs="Calibri"/>
          <w:i/>
          <w:spacing w:val="-1"/>
        </w:rPr>
        <w:t>c</w:t>
      </w:r>
      <w:r>
        <w:rPr>
          <w:rFonts w:ascii="Calibri" w:eastAsia="Calibri" w:hAnsi="Calibri" w:cs="Calibri"/>
          <w:i/>
        </w:rPr>
        <w:t>e M</w:t>
      </w:r>
      <w:r>
        <w:rPr>
          <w:rFonts w:ascii="Calibri" w:eastAsia="Calibri" w:hAnsi="Calibri" w:cs="Calibri"/>
          <w:i/>
          <w:spacing w:val="-1"/>
        </w:rPr>
        <w:t>anag</w:t>
      </w:r>
      <w:r>
        <w:rPr>
          <w:rFonts w:ascii="Calibri" w:eastAsia="Calibri" w:hAnsi="Calibri" w:cs="Calibri"/>
          <w:i/>
        </w:rPr>
        <w:t>er</w:t>
      </w:r>
      <w:r>
        <w:rPr>
          <w:rFonts w:ascii="Calibri" w:eastAsia="Calibri" w:hAnsi="Calibri" w:cs="Calibri"/>
          <w:i/>
          <w:spacing w:val="1"/>
        </w:rPr>
        <w:t xml:space="preserve"> </w:t>
      </w:r>
      <w:r>
        <w:rPr>
          <w:rFonts w:ascii="Calibri" w:eastAsia="Calibri" w:hAnsi="Calibri" w:cs="Calibri"/>
        </w:rPr>
        <w:t>i</w:t>
      </w:r>
      <w:r>
        <w:rPr>
          <w:rFonts w:ascii="Calibri" w:eastAsia="Calibri" w:hAnsi="Calibri" w:cs="Calibri"/>
          <w:spacing w:val="-2"/>
        </w:rPr>
        <w:t>n</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rPr>
        <w:t>rmi</w:t>
      </w:r>
      <w:r>
        <w:rPr>
          <w:rFonts w:ascii="Calibri" w:eastAsia="Calibri" w:hAnsi="Calibri" w:cs="Calibri"/>
          <w:spacing w:val="-2"/>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h</w:t>
      </w:r>
      <w:r>
        <w:rPr>
          <w:rFonts w:ascii="Calibri" w:eastAsia="Calibri" w:hAnsi="Calibri" w:cs="Calibri"/>
          <w:spacing w:val="-4"/>
        </w:rPr>
        <w:t>i</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spacing w:val="-1"/>
        </w:rPr>
        <w:t>h</w:t>
      </w:r>
      <w:r>
        <w:rPr>
          <w:rFonts w:ascii="Calibri" w:eastAsia="Calibri" w:hAnsi="Calibri" w:cs="Calibri"/>
        </w:rPr>
        <w:t>er le</w:t>
      </w:r>
      <w:r>
        <w:rPr>
          <w:rFonts w:ascii="Calibri" w:eastAsia="Calibri" w:hAnsi="Calibri" w:cs="Calibri"/>
          <w:spacing w:val="-3"/>
        </w:rPr>
        <w:t>a</w:t>
      </w:r>
      <w:r>
        <w:rPr>
          <w:rFonts w:ascii="Calibri" w:eastAsia="Calibri" w:hAnsi="Calibri" w:cs="Calibri"/>
        </w:rPr>
        <w:t>ve</w:t>
      </w:r>
      <w:r>
        <w:rPr>
          <w:rFonts w:ascii="Calibri" w:eastAsia="Calibri" w:hAnsi="Calibri" w:cs="Calibri"/>
          <w:spacing w:val="-2"/>
        </w:rPr>
        <w:t xml:space="preserve"> </w:t>
      </w:r>
      <w:r>
        <w:rPr>
          <w:rFonts w:ascii="Calibri" w:eastAsia="Calibri" w:hAnsi="Calibri" w:cs="Calibri"/>
        </w:rPr>
        <w:t>to</w:t>
      </w:r>
      <w:r>
        <w:rPr>
          <w:rFonts w:ascii="Calibri" w:eastAsia="Calibri" w:hAnsi="Calibri" w:cs="Calibri"/>
          <w:spacing w:val="1"/>
        </w:rPr>
        <w:t xml:space="preserve"> </w:t>
      </w:r>
      <w:r>
        <w:rPr>
          <w:rFonts w:ascii="Calibri" w:eastAsia="Calibri" w:hAnsi="Calibri" w:cs="Calibri"/>
          <w:spacing w:val="-3"/>
        </w:rPr>
        <w:t>b</w:t>
      </w:r>
      <w:r>
        <w:rPr>
          <w:rFonts w:ascii="Calibri" w:eastAsia="Calibri" w:hAnsi="Calibri" w:cs="Calibri"/>
        </w:rPr>
        <w:t>e t</w:t>
      </w:r>
      <w:r>
        <w:rPr>
          <w:rFonts w:ascii="Calibri" w:eastAsia="Calibri" w:hAnsi="Calibri" w:cs="Calibri"/>
          <w:spacing w:val="-3"/>
        </w:rPr>
        <w:t>a</w:t>
      </w:r>
      <w:r>
        <w:rPr>
          <w:rFonts w:ascii="Calibri" w:eastAsia="Calibri" w:hAnsi="Calibri" w:cs="Calibri"/>
        </w:rPr>
        <w:t>ke</w:t>
      </w:r>
      <w:r>
        <w:rPr>
          <w:rFonts w:ascii="Calibri" w:eastAsia="Calibri" w:hAnsi="Calibri" w:cs="Calibri"/>
          <w:spacing w:val="-1"/>
        </w:rPr>
        <w:t>n</w:t>
      </w:r>
      <w:r>
        <w:rPr>
          <w:rFonts w:ascii="Calibri" w:eastAsia="Calibri" w:hAnsi="Calibri" w:cs="Calibri"/>
        </w:rPr>
        <w:t>.</w:t>
      </w:r>
    </w:p>
    <w:p w14:paraId="4AB479BF" w14:textId="77777777" w:rsidR="007C62E7" w:rsidRDefault="007C62E7" w:rsidP="007C62E7">
      <w:pPr>
        <w:ind w:left="833" w:right="132"/>
        <w:rPr>
          <w:rFonts w:ascii="Calibri" w:eastAsia="Calibri" w:hAnsi="Calibri" w:cs="Calibri"/>
        </w:rPr>
      </w:pPr>
      <w:r>
        <w:rPr>
          <w:rFonts w:ascii="Calibri" w:eastAsia="Calibri" w:hAnsi="Calibri" w:cs="Calibri"/>
          <w:b/>
          <w:bCs/>
          <w:u w:val="single" w:color="000000"/>
        </w:rPr>
        <w:t>Rec</w:t>
      </w:r>
      <w:r>
        <w:rPr>
          <w:rFonts w:ascii="Calibri" w:eastAsia="Calibri" w:hAnsi="Calibri" w:cs="Calibri"/>
          <w:b/>
          <w:bCs/>
          <w:spacing w:val="-1"/>
          <w:u w:val="single" w:color="000000"/>
        </w:rPr>
        <w:t>e</w:t>
      </w:r>
      <w:r>
        <w:rPr>
          <w:rFonts w:ascii="Calibri" w:eastAsia="Calibri" w:hAnsi="Calibri" w:cs="Calibri"/>
          <w:b/>
          <w:bCs/>
          <w:spacing w:val="-2"/>
          <w:u w:val="single" w:color="000000"/>
        </w:rPr>
        <w:t>i</w:t>
      </w:r>
      <w:r>
        <w:rPr>
          <w:rFonts w:ascii="Calibri" w:eastAsia="Calibri" w:hAnsi="Calibri" w:cs="Calibri"/>
          <w:b/>
          <w:bCs/>
          <w:u w:val="single" w:color="000000"/>
        </w:rPr>
        <w:t>v</w:t>
      </w:r>
      <w:r>
        <w:rPr>
          <w:rFonts w:ascii="Calibri" w:eastAsia="Calibri" w:hAnsi="Calibri" w:cs="Calibri"/>
          <w:b/>
          <w:bCs/>
          <w:spacing w:val="-1"/>
          <w:u w:val="single" w:color="000000"/>
        </w:rPr>
        <w:t>e</w:t>
      </w:r>
      <w:r>
        <w:rPr>
          <w:rFonts w:ascii="Calibri" w:eastAsia="Calibri" w:hAnsi="Calibri" w:cs="Calibri"/>
          <w:b/>
          <w:bCs/>
          <w:u w:val="single" w:color="000000"/>
        </w:rPr>
        <w:t xml:space="preserve">r: </w:t>
      </w:r>
      <w:r>
        <w:rPr>
          <w:rFonts w:ascii="Calibri" w:eastAsia="Calibri" w:hAnsi="Calibri" w:cs="Calibri"/>
        </w:rPr>
        <w:t>T</w:t>
      </w:r>
      <w:r>
        <w:rPr>
          <w:rFonts w:ascii="Calibri" w:eastAsia="Calibri" w:hAnsi="Calibri" w:cs="Calibri"/>
          <w:spacing w:val="-4"/>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i/>
          <w:spacing w:val="-2"/>
        </w:rPr>
        <w:t>S</w:t>
      </w:r>
      <w:r>
        <w:rPr>
          <w:rFonts w:ascii="Calibri" w:eastAsia="Calibri" w:hAnsi="Calibri" w:cs="Calibri"/>
          <w:i/>
        </w:rPr>
        <w:t>e</w:t>
      </w:r>
      <w:r>
        <w:rPr>
          <w:rFonts w:ascii="Calibri" w:eastAsia="Calibri" w:hAnsi="Calibri" w:cs="Calibri"/>
          <w:i/>
          <w:spacing w:val="1"/>
        </w:rPr>
        <w:t>r</w:t>
      </w:r>
      <w:r>
        <w:rPr>
          <w:rFonts w:ascii="Calibri" w:eastAsia="Calibri" w:hAnsi="Calibri" w:cs="Calibri"/>
          <w:i/>
        </w:rPr>
        <w:t>vi</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3"/>
        </w:rPr>
        <w:t xml:space="preserve"> </w:t>
      </w:r>
      <w:r>
        <w:rPr>
          <w:rFonts w:ascii="Calibri" w:eastAsia="Calibri" w:hAnsi="Calibri" w:cs="Calibri"/>
          <w:i/>
          <w:spacing w:val="1"/>
        </w:rPr>
        <w:t>M</w:t>
      </w:r>
      <w:r>
        <w:rPr>
          <w:rFonts w:ascii="Calibri" w:eastAsia="Calibri" w:hAnsi="Calibri" w:cs="Calibri"/>
          <w:i/>
          <w:spacing w:val="-1"/>
        </w:rPr>
        <w:t>a</w:t>
      </w:r>
      <w:r>
        <w:rPr>
          <w:rFonts w:ascii="Calibri" w:eastAsia="Calibri" w:hAnsi="Calibri" w:cs="Calibri"/>
          <w:i/>
          <w:spacing w:val="-4"/>
        </w:rPr>
        <w:t>n</w:t>
      </w:r>
      <w:r>
        <w:rPr>
          <w:rFonts w:ascii="Calibri" w:eastAsia="Calibri" w:hAnsi="Calibri" w:cs="Calibri"/>
          <w:i/>
          <w:spacing w:val="-1"/>
        </w:rPr>
        <w:t>ag</w:t>
      </w:r>
      <w:r>
        <w:rPr>
          <w:rFonts w:ascii="Calibri" w:eastAsia="Calibri" w:hAnsi="Calibri" w:cs="Calibri"/>
          <w:i/>
        </w:rPr>
        <w:t>er</w:t>
      </w:r>
      <w:r>
        <w:rPr>
          <w:rFonts w:ascii="Calibri" w:eastAsia="Calibri" w:hAnsi="Calibri" w:cs="Calibri"/>
          <w:i/>
          <w:spacing w:val="2"/>
        </w:rPr>
        <w:t xml:space="preserve"> </w:t>
      </w:r>
      <w:r>
        <w:rPr>
          <w:rFonts w:ascii="Calibri" w:eastAsia="Calibri" w:hAnsi="Calibri" w:cs="Calibri"/>
        </w:rPr>
        <w:t>res</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spacing w:val="-1"/>
        </w:rPr>
        <w:t>nd</w:t>
      </w:r>
      <w:r>
        <w:rPr>
          <w:rFonts w:ascii="Calibri" w:eastAsia="Calibri" w:hAnsi="Calibri" w:cs="Calibri"/>
        </w:rPr>
        <w:t>s back</w:t>
      </w:r>
      <w:r>
        <w:rPr>
          <w:rFonts w:ascii="Calibri" w:eastAsia="Calibri" w:hAnsi="Calibri" w:cs="Calibri"/>
          <w:spacing w:val="-2"/>
        </w:rPr>
        <w:t xml:space="preserve"> t</w:t>
      </w:r>
      <w:r>
        <w:rPr>
          <w:rFonts w:ascii="Calibri" w:eastAsia="Calibri" w:hAnsi="Calibri" w:cs="Calibri"/>
        </w:rPr>
        <w:t>o</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i/>
        </w:rPr>
        <w:t>Site</w:t>
      </w:r>
      <w:r>
        <w:rPr>
          <w:rFonts w:ascii="Calibri" w:eastAsia="Calibri" w:hAnsi="Calibri" w:cs="Calibri"/>
          <w:i/>
          <w:spacing w:val="-2"/>
        </w:rPr>
        <w:t xml:space="preserve"> </w:t>
      </w:r>
      <w:r>
        <w:rPr>
          <w:rFonts w:ascii="Calibri" w:eastAsia="Calibri" w:hAnsi="Calibri" w:cs="Calibri"/>
          <w:i/>
        </w:rPr>
        <w:t>S</w:t>
      </w:r>
      <w:r>
        <w:rPr>
          <w:rFonts w:ascii="Calibri" w:eastAsia="Calibri" w:hAnsi="Calibri" w:cs="Calibri"/>
          <w:i/>
          <w:spacing w:val="-1"/>
        </w:rPr>
        <w:t>up</w:t>
      </w:r>
      <w:r>
        <w:rPr>
          <w:rFonts w:ascii="Calibri" w:eastAsia="Calibri" w:hAnsi="Calibri" w:cs="Calibri"/>
          <w:i/>
        </w:rPr>
        <w:t>e</w:t>
      </w:r>
      <w:r>
        <w:rPr>
          <w:rFonts w:ascii="Calibri" w:eastAsia="Calibri" w:hAnsi="Calibri" w:cs="Calibri"/>
          <w:i/>
          <w:spacing w:val="-2"/>
        </w:rPr>
        <w:t>r</w:t>
      </w:r>
      <w:r>
        <w:rPr>
          <w:rFonts w:ascii="Calibri" w:eastAsia="Calibri" w:hAnsi="Calibri" w:cs="Calibri"/>
          <w:i/>
        </w:rPr>
        <w:t>visor</w:t>
      </w:r>
      <w:r>
        <w:rPr>
          <w:rFonts w:ascii="Calibri" w:eastAsia="Calibri" w:hAnsi="Calibri" w:cs="Calibri"/>
          <w:i/>
          <w:spacing w:val="-1"/>
        </w:rPr>
        <w:t xml:space="preserve"> </w:t>
      </w:r>
      <w:r>
        <w:rPr>
          <w:rFonts w:ascii="Calibri" w:eastAsia="Calibri" w:hAnsi="Calibri" w:cs="Calibri"/>
        </w:rPr>
        <w:t>via</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m</w:t>
      </w:r>
      <w:r>
        <w:rPr>
          <w:rFonts w:ascii="Calibri" w:eastAsia="Calibri" w:hAnsi="Calibri" w:cs="Calibri"/>
          <w:spacing w:val="-2"/>
        </w:rPr>
        <w:t>e</w:t>
      </w:r>
      <w:r>
        <w:rPr>
          <w:rFonts w:ascii="Calibri" w:eastAsia="Calibri" w:hAnsi="Calibri" w:cs="Calibri"/>
          <w:spacing w:val="-3"/>
        </w:rPr>
        <w:t>s</w:t>
      </w:r>
      <w:r>
        <w:rPr>
          <w:rFonts w:ascii="Calibri" w:eastAsia="Calibri" w:hAnsi="Calibri" w:cs="Calibri"/>
        </w:rPr>
        <w:t>sa</w:t>
      </w:r>
      <w:r>
        <w:rPr>
          <w:rFonts w:ascii="Calibri" w:eastAsia="Calibri" w:hAnsi="Calibri" w:cs="Calibri"/>
          <w:spacing w:val="-1"/>
        </w:rPr>
        <w:t>g</w:t>
      </w:r>
      <w:r>
        <w:rPr>
          <w:rFonts w:ascii="Calibri" w:eastAsia="Calibri" w:hAnsi="Calibri" w:cs="Calibri"/>
        </w:rPr>
        <w:t>i</w:t>
      </w:r>
      <w:r>
        <w:rPr>
          <w:rFonts w:ascii="Calibri" w:eastAsia="Calibri" w:hAnsi="Calibri" w:cs="Calibri"/>
          <w:spacing w:val="-2"/>
        </w:rPr>
        <w:t>n</w:t>
      </w:r>
      <w:r>
        <w:rPr>
          <w:rFonts w:ascii="Calibri" w:eastAsia="Calibri" w:hAnsi="Calibri" w:cs="Calibri"/>
        </w:rPr>
        <w:t>g s</w:t>
      </w:r>
      <w:r>
        <w:rPr>
          <w:rFonts w:ascii="Calibri" w:eastAsia="Calibri" w:hAnsi="Calibri" w:cs="Calibri"/>
          <w:spacing w:val="1"/>
        </w:rPr>
        <w:t>m</w:t>
      </w:r>
      <w:r>
        <w:rPr>
          <w:rFonts w:ascii="Calibri" w:eastAsia="Calibri" w:hAnsi="Calibri" w:cs="Calibri"/>
        </w:rPr>
        <w:t>all mes</w:t>
      </w:r>
      <w:r>
        <w:rPr>
          <w:rFonts w:ascii="Calibri" w:eastAsia="Calibri" w:hAnsi="Calibri" w:cs="Calibri"/>
          <w:spacing w:val="-2"/>
        </w:rPr>
        <w:t>s</w:t>
      </w:r>
      <w:r>
        <w:rPr>
          <w:rFonts w:ascii="Calibri" w:eastAsia="Calibri" w:hAnsi="Calibri" w:cs="Calibri"/>
        </w:rPr>
        <w:t>a</w:t>
      </w:r>
      <w:r>
        <w:rPr>
          <w:rFonts w:ascii="Calibri" w:eastAsia="Calibri" w:hAnsi="Calibri" w:cs="Calibri"/>
          <w:spacing w:val="-1"/>
        </w:rPr>
        <w:t>g</w:t>
      </w:r>
      <w:r>
        <w:rPr>
          <w:rFonts w:ascii="Calibri" w:eastAsia="Calibri" w:hAnsi="Calibri" w:cs="Calibri"/>
        </w:rPr>
        <w:t xml:space="preserve">e </w:t>
      </w:r>
      <w:r>
        <w:rPr>
          <w:rFonts w:ascii="Calibri" w:eastAsia="Calibri" w:hAnsi="Calibri" w:cs="Calibri"/>
          <w:spacing w:val="-3"/>
        </w:rPr>
        <w:t>s</w:t>
      </w:r>
      <w:r>
        <w:rPr>
          <w:rFonts w:ascii="Calibri" w:eastAsia="Calibri" w:hAnsi="Calibri" w:cs="Calibri"/>
        </w:rPr>
        <w:t>er</w:t>
      </w:r>
      <w:r>
        <w:rPr>
          <w:rFonts w:ascii="Calibri" w:eastAsia="Calibri" w:hAnsi="Calibri" w:cs="Calibri"/>
          <w:spacing w:val="1"/>
        </w:rPr>
        <w:t>v</w:t>
      </w:r>
      <w:r>
        <w:rPr>
          <w:rFonts w:ascii="Calibri" w:eastAsia="Calibri" w:hAnsi="Calibri" w:cs="Calibri"/>
        </w:rPr>
        <w:t>i</w:t>
      </w:r>
      <w:r>
        <w:rPr>
          <w:rFonts w:ascii="Calibri" w:eastAsia="Calibri" w:hAnsi="Calibri" w:cs="Calibri"/>
          <w:spacing w:val="-3"/>
        </w:rPr>
        <w:t>c</w:t>
      </w:r>
      <w:r>
        <w:rPr>
          <w:rFonts w:ascii="Calibri" w:eastAsia="Calibri" w:hAnsi="Calibri" w:cs="Calibri"/>
        </w:rPr>
        <w:t>e.</w:t>
      </w:r>
    </w:p>
    <w:p w14:paraId="08AF702D" w14:textId="77777777" w:rsidR="007C62E7" w:rsidRDefault="007C62E7" w:rsidP="005B3361">
      <w:pPr>
        <w:pStyle w:val="BodyText"/>
        <w:numPr>
          <w:ilvl w:val="0"/>
          <w:numId w:val="28"/>
        </w:numPr>
        <w:tabs>
          <w:tab w:val="left" w:pos="833"/>
        </w:tabs>
        <w:spacing w:line="266" w:lineRule="exact"/>
        <w:ind w:hanging="360"/>
        <w:jc w:val="left"/>
      </w:pPr>
      <w:r>
        <w:rPr>
          <w:spacing w:val="-1"/>
        </w:rPr>
        <w:t>N</w:t>
      </w:r>
      <w:r>
        <w:t>o</w:t>
      </w:r>
      <w:r>
        <w:rPr>
          <w:spacing w:val="1"/>
        </w:rPr>
        <w:t xml:space="preserve"> </w:t>
      </w:r>
      <w:r>
        <w:rPr>
          <w:spacing w:val="-1"/>
        </w:rPr>
        <w:t>o</w:t>
      </w:r>
      <w:r>
        <w:t xml:space="preserve">ther </w:t>
      </w:r>
      <w:r>
        <w:rPr>
          <w:spacing w:val="-3"/>
        </w:rPr>
        <w:t>f</w:t>
      </w:r>
      <w:r>
        <w:rPr>
          <w:spacing w:val="1"/>
        </w:rPr>
        <w:t>o</w:t>
      </w:r>
      <w:r>
        <w:rPr>
          <w:spacing w:val="-3"/>
        </w:rPr>
        <w:t>r</w:t>
      </w:r>
      <w:r>
        <w:t>ms</w:t>
      </w:r>
      <w:r>
        <w:rPr>
          <w:spacing w:val="-2"/>
        </w:rPr>
        <w:t xml:space="preserve"> </w:t>
      </w:r>
      <w:r>
        <w:rPr>
          <w:spacing w:val="1"/>
        </w:rPr>
        <w:t>o</w:t>
      </w:r>
      <w:r>
        <w:t xml:space="preserve">f </w:t>
      </w:r>
      <w:r>
        <w:rPr>
          <w:spacing w:val="-2"/>
        </w:rPr>
        <w:t>c</w:t>
      </w:r>
      <w:r>
        <w:rPr>
          <w:spacing w:val="1"/>
        </w:rPr>
        <w:t>o</w:t>
      </w:r>
      <w:r>
        <w:t>rr</w:t>
      </w:r>
      <w:r>
        <w:rPr>
          <w:spacing w:val="-3"/>
        </w:rPr>
        <w:t>e</w:t>
      </w:r>
      <w:r>
        <w:t>sp</w:t>
      </w:r>
      <w:r>
        <w:rPr>
          <w:spacing w:val="-2"/>
        </w:rPr>
        <w:t>o</w:t>
      </w:r>
      <w:r>
        <w:rPr>
          <w:spacing w:val="-1"/>
        </w:rPr>
        <w:t>nd</w:t>
      </w:r>
      <w:r>
        <w:t>ence</w:t>
      </w:r>
      <w:r>
        <w:rPr>
          <w:spacing w:val="1"/>
        </w:rPr>
        <w:t xml:space="preserve"> </w:t>
      </w:r>
      <w:r>
        <w:t>are</w:t>
      </w:r>
      <w:r>
        <w:rPr>
          <w:spacing w:val="-3"/>
        </w:rPr>
        <w:t xml:space="preserve"> </w:t>
      </w:r>
      <w:r>
        <w:t>ac</w:t>
      </w:r>
      <w:r>
        <w:rPr>
          <w:spacing w:val="-2"/>
        </w:rPr>
        <w:t>c</w:t>
      </w:r>
      <w:r>
        <w:t>epta</w:t>
      </w:r>
      <w:r>
        <w:rPr>
          <w:spacing w:val="-1"/>
        </w:rPr>
        <w:t>b</w:t>
      </w:r>
      <w:r>
        <w:t xml:space="preserve">le, </w:t>
      </w:r>
      <w:r>
        <w:rPr>
          <w:spacing w:val="-3"/>
        </w:rPr>
        <w:t>n</w:t>
      </w:r>
      <w:r>
        <w:rPr>
          <w:spacing w:val="1"/>
        </w:rPr>
        <w:t>o</w:t>
      </w:r>
      <w:r>
        <w:t>r</w:t>
      </w:r>
      <w:r>
        <w:rPr>
          <w:spacing w:val="-3"/>
        </w:rPr>
        <w:t xml:space="preserve"> </w:t>
      </w:r>
      <w:r>
        <w:t>wi</w:t>
      </w:r>
      <w:r>
        <w:rPr>
          <w:spacing w:val="-1"/>
        </w:rPr>
        <w:t>l</w:t>
      </w:r>
      <w:r>
        <w:t xml:space="preserve">l it </w:t>
      </w:r>
      <w:r>
        <w:rPr>
          <w:spacing w:val="-4"/>
        </w:rPr>
        <w:t>b</w:t>
      </w:r>
      <w:r>
        <w:t xml:space="preserve">e </w:t>
      </w:r>
      <w:r>
        <w:rPr>
          <w:spacing w:val="-1"/>
        </w:rPr>
        <w:t>d</w:t>
      </w:r>
      <w:r>
        <w:rPr>
          <w:spacing w:val="-2"/>
        </w:rPr>
        <w:t>e</w:t>
      </w:r>
      <w:r>
        <w:t>e</w:t>
      </w:r>
      <w:r>
        <w:rPr>
          <w:spacing w:val="-1"/>
        </w:rPr>
        <w:t>m</w:t>
      </w:r>
      <w:r>
        <w:t xml:space="preserve">ed </w:t>
      </w:r>
      <w:r>
        <w:rPr>
          <w:spacing w:val="-2"/>
        </w:rPr>
        <w:t>c</w:t>
      </w:r>
      <w:r>
        <w:rPr>
          <w:spacing w:val="1"/>
        </w:rPr>
        <w:t>o</w:t>
      </w:r>
      <w:r>
        <w:rPr>
          <w:spacing w:val="-1"/>
        </w:rPr>
        <w:t>n</w:t>
      </w:r>
      <w:r>
        <w:t>trac</w:t>
      </w:r>
      <w:r>
        <w:rPr>
          <w:spacing w:val="-2"/>
        </w:rPr>
        <w:t>t</w:t>
      </w:r>
      <w:r>
        <w:rPr>
          <w:spacing w:val="-1"/>
        </w:rPr>
        <w:t>u</w:t>
      </w:r>
      <w:r>
        <w:t>al</w:t>
      </w:r>
      <w:r>
        <w:rPr>
          <w:spacing w:val="-1"/>
        </w:rPr>
        <w:t>l</w:t>
      </w:r>
      <w:r>
        <w:t>y bi</w:t>
      </w:r>
      <w:r>
        <w:rPr>
          <w:spacing w:val="-2"/>
        </w:rPr>
        <w:t>n</w:t>
      </w:r>
      <w:r>
        <w:rPr>
          <w:spacing w:val="-1"/>
        </w:rPr>
        <w:t>d</w:t>
      </w:r>
      <w:r>
        <w:t>i</w:t>
      </w:r>
      <w:r>
        <w:rPr>
          <w:spacing w:val="-2"/>
        </w:rPr>
        <w:t>n</w:t>
      </w:r>
      <w:r>
        <w:rPr>
          <w:spacing w:val="-1"/>
        </w:rPr>
        <w:t>g</w:t>
      </w:r>
      <w:r>
        <w:t>.</w:t>
      </w:r>
    </w:p>
    <w:p w14:paraId="4D6F3561" w14:textId="77777777" w:rsidR="007C62E7" w:rsidRDefault="007C62E7" w:rsidP="005B3361">
      <w:pPr>
        <w:pStyle w:val="BodyText"/>
        <w:numPr>
          <w:ilvl w:val="0"/>
          <w:numId w:val="28"/>
        </w:numPr>
        <w:tabs>
          <w:tab w:val="left" w:pos="741"/>
        </w:tabs>
        <w:ind w:left="792" w:right="499" w:hanging="380"/>
        <w:jc w:val="left"/>
      </w:pPr>
      <w:r>
        <w:t>A</w:t>
      </w:r>
      <w:r>
        <w:rPr>
          <w:spacing w:val="-1"/>
        </w:rPr>
        <w:t>l</w:t>
      </w:r>
      <w:r>
        <w:t xml:space="preserve">l </w:t>
      </w:r>
      <w:r>
        <w:rPr>
          <w:spacing w:val="-2"/>
        </w:rPr>
        <w:t>c</w:t>
      </w:r>
      <w:r>
        <w:rPr>
          <w:spacing w:val="1"/>
        </w:rPr>
        <w:t>o</w:t>
      </w:r>
      <w:r>
        <w:t>rr</w:t>
      </w:r>
      <w:r>
        <w:rPr>
          <w:spacing w:val="-3"/>
        </w:rPr>
        <w:t>e</w:t>
      </w:r>
      <w:r>
        <w:t>spon</w:t>
      </w:r>
      <w:r>
        <w:rPr>
          <w:spacing w:val="-2"/>
        </w:rPr>
        <w:t>d</w:t>
      </w:r>
      <w:r>
        <w:t>en</w:t>
      </w:r>
      <w:r>
        <w:rPr>
          <w:spacing w:val="-3"/>
        </w:rPr>
        <w:t>c</w:t>
      </w:r>
      <w:r>
        <w:t>e</w:t>
      </w:r>
      <w:r>
        <w:rPr>
          <w:spacing w:val="-2"/>
        </w:rPr>
        <w:t xml:space="preserve"> </w:t>
      </w:r>
      <w:r>
        <w:rPr>
          <w:spacing w:val="-1"/>
        </w:rPr>
        <w:t>n</w:t>
      </w:r>
      <w:r>
        <w:rPr>
          <w:spacing w:val="1"/>
        </w:rPr>
        <w:t>o</w:t>
      </w:r>
      <w:r>
        <w:t>t tra</w:t>
      </w:r>
      <w:r>
        <w:rPr>
          <w:spacing w:val="-1"/>
        </w:rPr>
        <w:t>n</w:t>
      </w:r>
      <w:r>
        <w:rPr>
          <w:spacing w:val="-3"/>
        </w:rPr>
        <w:t>s</w:t>
      </w:r>
      <w:r>
        <w:t>mi</w:t>
      </w:r>
      <w:r>
        <w:rPr>
          <w:spacing w:val="-3"/>
        </w:rPr>
        <w:t>t</w:t>
      </w:r>
      <w:r>
        <w:t>ted</w:t>
      </w:r>
      <w:r>
        <w:rPr>
          <w:spacing w:val="-3"/>
        </w:rPr>
        <w:t xml:space="preserve"> </w:t>
      </w:r>
      <w:r>
        <w:t>with</w:t>
      </w:r>
      <w:r>
        <w:rPr>
          <w:spacing w:val="-2"/>
        </w:rPr>
        <w:t xml:space="preserve"> </w:t>
      </w:r>
      <w:r>
        <w:rPr>
          <w:spacing w:val="1"/>
        </w:rPr>
        <w:t>o</w:t>
      </w:r>
      <w:r>
        <w:rPr>
          <w:spacing w:val="-1"/>
        </w:rPr>
        <w:t>n</w:t>
      </w:r>
      <w:r>
        <w:t>e</w:t>
      </w:r>
      <w:r>
        <w:rPr>
          <w:spacing w:val="-2"/>
        </w:rPr>
        <w:t xml:space="preserve"> o</w:t>
      </w:r>
      <w:r>
        <w:t>f t</w:t>
      </w:r>
      <w:r>
        <w:rPr>
          <w:spacing w:val="-1"/>
        </w:rPr>
        <w:t>h</w:t>
      </w:r>
      <w:r>
        <w:t>e</w:t>
      </w:r>
      <w:r>
        <w:rPr>
          <w:spacing w:val="-2"/>
        </w:rPr>
        <w:t xml:space="preserve"> </w:t>
      </w:r>
      <w:r>
        <w:t>m</w:t>
      </w:r>
      <w:r>
        <w:rPr>
          <w:spacing w:val="-2"/>
        </w:rPr>
        <w:t>e</w:t>
      </w:r>
      <w:r>
        <w:t>t</w:t>
      </w:r>
      <w:r>
        <w:rPr>
          <w:spacing w:val="2"/>
        </w:rPr>
        <w:t>h</w:t>
      </w:r>
      <w:r>
        <w:rPr>
          <w:spacing w:val="1"/>
        </w:rPr>
        <w:t>o</w:t>
      </w:r>
      <w:r>
        <w:rPr>
          <w:spacing w:val="-1"/>
        </w:rPr>
        <w:t>d</w:t>
      </w:r>
      <w:r>
        <w:t xml:space="preserve">s </w:t>
      </w:r>
      <w:r>
        <w:rPr>
          <w:spacing w:val="-3"/>
        </w:rPr>
        <w:t>d</w:t>
      </w:r>
      <w:r>
        <w:t>escri</w:t>
      </w:r>
      <w:r>
        <w:rPr>
          <w:spacing w:val="-2"/>
        </w:rPr>
        <w:t>b</w:t>
      </w:r>
      <w:r>
        <w:t>ed a</w:t>
      </w:r>
      <w:r>
        <w:rPr>
          <w:spacing w:val="-4"/>
        </w:rPr>
        <w:t>b</w:t>
      </w:r>
      <w:r>
        <w:rPr>
          <w:spacing w:val="1"/>
        </w:rPr>
        <w:t>o</w:t>
      </w:r>
      <w:r>
        <w:rPr>
          <w:spacing w:val="-2"/>
        </w:rPr>
        <w:t>v</w:t>
      </w:r>
      <w:r>
        <w:t>e will</w:t>
      </w:r>
      <w:r>
        <w:rPr>
          <w:spacing w:val="-3"/>
        </w:rPr>
        <w:t xml:space="preserve"> </w:t>
      </w:r>
      <w:r>
        <w:t xml:space="preserve">be </w:t>
      </w:r>
      <w:r>
        <w:rPr>
          <w:spacing w:val="-1"/>
        </w:rPr>
        <w:t>d</w:t>
      </w:r>
      <w:r>
        <w:rPr>
          <w:spacing w:val="-2"/>
        </w:rPr>
        <w:t>e</w:t>
      </w:r>
      <w:r>
        <w:t>e</w:t>
      </w:r>
      <w:r>
        <w:rPr>
          <w:spacing w:val="-1"/>
        </w:rPr>
        <w:t>m</w:t>
      </w:r>
      <w:r>
        <w:t>ed as i</w:t>
      </w:r>
      <w:r>
        <w:rPr>
          <w:spacing w:val="-2"/>
        </w:rPr>
        <w:t>n</w:t>
      </w:r>
      <w:r>
        <w:rPr>
          <w:spacing w:val="-3"/>
        </w:rPr>
        <w:t>f</w:t>
      </w:r>
      <w:r>
        <w:rPr>
          <w:spacing w:val="1"/>
        </w:rPr>
        <w:t>o</w:t>
      </w:r>
      <w:r>
        <w:rPr>
          <w:spacing w:val="-3"/>
        </w:rPr>
        <w:t>r</w:t>
      </w:r>
      <w:r>
        <w:t xml:space="preserve">mal </w:t>
      </w:r>
      <w:r>
        <w:rPr>
          <w:spacing w:val="-3"/>
        </w:rPr>
        <w:t>c</w:t>
      </w:r>
      <w:r>
        <w:rPr>
          <w:spacing w:val="-2"/>
        </w:rPr>
        <w:t>o</w:t>
      </w:r>
      <w:r>
        <w:t>mm</w:t>
      </w:r>
      <w:r>
        <w:rPr>
          <w:spacing w:val="-1"/>
        </w:rPr>
        <w:t>un</w:t>
      </w:r>
      <w:r>
        <w:t>ic</w:t>
      </w:r>
      <w:r>
        <w:rPr>
          <w:spacing w:val="-3"/>
        </w:rPr>
        <w:t>a</w:t>
      </w:r>
      <w:r>
        <w:t>ti</w:t>
      </w:r>
      <w:r>
        <w:rPr>
          <w:spacing w:val="1"/>
        </w:rPr>
        <w:t>o</w:t>
      </w:r>
      <w:r>
        <w:t>n</w:t>
      </w:r>
      <w:r>
        <w:rPr>
          <w:spacing w:val="-3"/>
        </w:rPr>
        <w:t xml:space="preserve"> </w:t>
      </w:r>
      <w:r>
        <w:t>and</w:t>
      </w:r>
      <w:r>
        <w:rPr>
          <w:spacing w:val="-2"/>
        </w:rPr>
        <w:t xml:space="preserve"> </w:t>
      </w:r>
      <w:r>
        <w:t>not</w:t>
      </w:r>
      <w:r>
        <w:rPr>
          <w:spacing w:val="-2"/>
        </w:rPr>
        <w:t xml:space="preserve"> </w:t>
      </w:r>
      <w:r>
        <w:t>c</w:t>
      </w:r>
      <w:r>
        <w:rPr>
          <w:spacing w:val="1"/>
        </w:rPr>
        <w:t>o</w:t>
      </w:r>
      <w:r>
        <w:rPr>
          <w:spacing w:val="-1"/>
        </w:rPr>
        <w:t>n</w:t>
      </w:r>
      <w:r>
        <w:t>t</w:t>
      </w:r>
      <w:r>
        <w:rPr>
          <w:spacing w:val="-3"/>
        </w:rPr>
        <w:t>r</w:t>
      </w:r>
      <w:r>
        <w:t>actua</w:t>
      </w:r>
      <w:r>
        <w:rPr>
          <w:spacing w:val="-1"/>
        </w:rPr>
        <w:t>l</w:t>
      </w:r>
      <w:r>
        <w:t>ly</w:t>
      </w:r>
      <w:r>
        <w:rPr>
          <w:spacing w:val="-2"/>
        </w:rPr>
        <w:t xml:space="preserve"> </w:t>
      </w:r>
      <w:r>
        <w:t>bi</w:t>
      </w:r>
      <w:r>
        <w:rPr>
          <w:spacing w:val="-2"/>
        </w:rPr>
        <w:t>n</w:t>
      </w:r>
      <w:r>
        <w:rPr>
          <w:spacing w:val="-1"/>
        </w:rPr>
        <w:t>d</w:t>
      </w:r>
      <w:r>
        <w:t>i</w:t>
      </w:r>
      <w:r>
        <w:rPr>
          <w:spacing w:val="-2"/>
        </w:rPr>
        <w:t>n</w:t>
      </w:r>
      <w:r>
        <w:rPr>
          <w:spacing w:val="-1"/>
        </w:rPr>
        <w:t>g</w:t>
      </w:r>
      <w:r>
        <w:t>. On</w:t>
      </w:r>
      <w:r>
        <w:rPr>
          <w:spacing w:val="-1"/>
        </w:rPr>
        <w:t>l</w:t>
      </w:r>
      <w:r>
        <w:t>y w</w:t>
      </w:r>
      <w:r>
        <w:rPr>
          <w:spacing w:val="-1"/>
        </w:rPr>
        <w:t>h</w:t>
      </w:r>
      <w:r>
        <w:t>en</w:t>
      </w:r>
      <w:r>
        <w:rPr>
          <w:spacing w:val="-2"/>
        </w:rPr>
        <w:t xml:space="preserve"> </w:t>
      </w:r>
      <w:proofErr w:type="gramStart"/>
      <w:r>
        <w:t>a</w:t>
      </w:r>
      <w:proofErr w:type="gramEnd"/>
      <w:r>
        <w:t xml:space="preserve"> </w:t>
      </w:r>
      <w:r>
        <w:rPr>
          <w:spacing w:val="-2"/>
        </w:rPr>
        <w:t>c</w:t>
      </w:r>
      <w:r>
        <w:rPr>
          <w:spacing w:val="1"/>
        </w:rPr>
        <w:t>o</w:t>
      </w:r>
      <w:r>
        <w:t>rres</w:t>
      </w:r>
      <w:r>
        <w:rPr>
          <w:spacing w:val="-3"/>
        </w:rPr>
        <w:t>p</w:t>
      </w:r>
      <w:r>
        <w:rPr>
          <w:spacing w:val="1"/>
        </w:rPr>
        <w:t>o</w:t>
      </w:r>
      <w:r>
        <w:rPr>
          <w:spacing w:val="-4"/>
        </w:rPr>
        <w:t>n</w:t>
      </w:r>
      <w:r>
        <w:rPr>
          <w:spacing w:val="-1"/>
        </w:rPr>
        <w:t>d</w:t>
      </w:r>
      <w:r>
        <w:t>ence</w:t>
      </w:r>
      <w:r>
        <w:rPr>
          <w:spacing w:val="1"/>
        </w:rPr>
        <w:t xml:space="preserve"> </w:t>
      </w:r>
      <w:r>
        <w:rPr>
          <w:spacing w:val="-1"/>
        </w:rPr>
        <w:t>h</w:t>
      </w:r>
      <w:r>
        <w:t xml:space="preserve">as </w:t>
      </w:r>
      <w:r>
        <w:rPr>
          <w:spacing w:val="-3"/>
        </w:rPr>
        <w:t>b</w:t>
      </w:r>
      <w:r>
        <w:t xml:space="preserve">een </w:t>
      </w:r>
      <w:r>
        <w:rPr>
          <w:spacing w:val="-3"/>
        </w:rPr>
        <w:t>a</w:t>
      </w:r>
      <w:r>
        <w:t>ck</w:t>
      </w:r>
      <w:r>
        <w:rPr>
          <w:spacing w:val="-3"/>
        </w:rPr>
        <w:t>n</w:t>
      </w:r>
      <w:r>
        <w:rPr>
          <w:spacing w:val="1"/>
        </w:rPr>
        <w:t>o</w:t>
      </w:r>
      <w:r>
        <w:t>wled</w:t>
      </w:r>
      <w:r>
        <w:rPr>
          <w:spacing w:val="-1"/>
        </w:rPr>
        <w:t>g</w:t>
      </w:r>
      <w:r>
        <w:t>ed</w:t>
      </w:r>
      <w:r>
        <w:rPr>
          <w:spacing w:val="-3"/>
        </w:rPr>
        <w:t xml:space="preserve"> </w:t>
      </w:r>
      <w:r>
        <w:t>f</w:t>
      </w:r>
      <w:r>
        <w:rPr>
          <w:spacing w:val="1"/>
        </w:rPr>
        <w:t>o</w:t>
      </w:r>
      <w:r>
        <w:t>r</w:t>
      </w:r>
      <w:r>
        <w:rPr>
          <w:spacing w:val="-3"/>
        </w:rPr>
        <w:t xml:space="preserve"> </w:t>
      </w:r>
      <w:r>
        <w:t>re</w:t>
      </w:r>
      <w:r>
        <w:rPr>
          <w:spacing w:val="-3"/>
        </w:rPr>
        <w:t>c</w:t>
      </w:r>
      <w:r>
        <w:t>ei</w:t>
      </w:r>
      <w:r>
        <w:rPr>
          <w:spacing w:val="-1"/>
        </w:rPr>
        <w:t>p</w:t>
      </w:r>
      <w:r>
        <w:t xml:space="preserve">t </w:t>
      </w:r>
      <w:r>
        <w:rPr>
          <w:spacing w:val="-1"/>
        </w:rPr>
        <w:t>b</w:t>
      </w:r>
      <w:r>
        <w:t>y t</w:t>
      </w:r>
      <w:r>
        <w:rPr>
          <w:spacing w:val="-4"/>
        </w:rPr>
        <w:t>h</w:t>
      </w:r>
      <w:r>
        <w:t>e r</w:t>
      </w:r>
      <w:r>
        <w:rPr>
          <w:spacing w:val="-3"/>
        </w:rPr>
        <w:t>e</w:t>
      </w:r>
      <w:r>
        <w:t>ce</w:t>
      </w:r>
      <w:r>
        <w:rPr>
          <w:spacing w:val="-2"/>
        </w:rPr>
        <w:t>i</w:t>
      </w:r>
      <w:r>
        <w:t xml:space="preserve">ver </w:t>
      </w:r>
      <w:r>
        <w:rPr>
          <w:spacing w:val="-4"/>
        </w:rPr>
        <w:t>b</w:t>
      </w:r>
      <w:r>
        <w:t>y t</w:t>
      </w:r>
      <w:r>
        <w:rPr>
          <w:spacing w:val="-1"/>
        </w:rPr>
        <w:t>h</w:t>
      </w:r>
      <w:r>
        <w:t>e</w:t>
      </w:r>
      <w:r>
        <w:rPr>
          <w:spacing w:val="-2"/>
        </w:rPr>
        <w:t xml:space="preserve"> </w:t>
      </w:r>
      <w:r>
        <w:t>a</w:t>
      </w:r>
      <w:r>
        <w:rPr>
          <w:spacing w:val="-3"/>
        </w:rPr>
        <w:t>b</w:t>
      </w:r>
      <w:r>
        <w:rPr>
          <w:spacing w:val="1"/>
        </w:rPr>
        <w:t>o</w:t>
      </w:r>
      <w:r>
        <w:rPr>
          <w:spacing w:val="-2"/>
        </w:rPr>
        <w:t>v</w:t>
      </w:r>
      <w:r>
        <w:t>e will</w:t>
      </w:r>
      <w:r>
        <w:rPr>
          <w:spacing w:val="-3"/>
        </w:rPr>
        <w:t xml:space="preserve"> </w:t>
      </w:r>
      <w:r>
        <w:t xml:space="preserve">be </w:t>
      </w:r>
      <w:r>
        <w:rPr>
          <w:spacing w:val="-1"/>
        </w:rPr>
        <w:t>d</w:t>
      </w:r>
      <w:r>
        <w:rPr>
          <w:spacing w:val="-2"/>
        </w:rPr>
        <w:t>e</w:t>
      </w:r>
      <w:r>
        <w:t>e</w:t>
      </w:r>
      <w:r>
        <w:rPr>
          <w:spacing w:val="-1"/>
        </w:rPr>
        <w:t>m</w:t>
      </w:r>
      <w:r>
        <w:t xml:space="preserve">ed </w:t>
      </w:r>
      <w:r>
        <w:rPr>
          <w:spacing w:val="-2"/>
        </w:rPr>
        <w:t>c</w:t>
      </w:r>
      <w:r>
        <w:rPr>
          <w:spacing w:val="1"/>
        </w:rPr>
        <w:t>o</w:t>
      </w:r>
      <w:r>
        <w:rPr>
          <w:spacing w:val="-1"/>
        </w:rPr>
        <w:t>n</w:t>
      </w:r>
      <w:r>
        <w:t>tr</w:t>
      </w:r>
      <w:r>
        <w:rPr>
          <w:spacing w:val="-3"/>
        </w:rPr>
        <w:t>a</w:t>
      </w:r>
      <w:r>
        <w:t>ctual</w:t>
      </w:r>
      <w:r>
        <w:rPr>
          <w:spacing w:val="-1"/>
        </w:rPr>
        <w:t>l</w:t>
      </w:r>
      <w:r>
        <w:t>y bi</w:t>
      </w:r>
      <w:r>
        <w:rPr>
          <w:spacing w:val="-2"/>
        </w:rPr>
        <w:t>n</w:t>
      </w:r>
      <w:r>
        <w:rPr>
          <w:spacing w:val="-1"/>
        </w:rPr>
        <w:t>d</w:t>
      </w:r>
      <w:r>
        <w:t>i</w:t>
      </w:r>
      <w:r>
        <w:rPr>
          <w:spacing w:val="-2"/>
        </w:rPr>
        <w:t>n</w:t>
      </w:r>
      <w:r>
        <w:rPr>
          <w:spacing w:val="-1"/>
        </w:rPr>
        <w:t>g</w:t>
      </w:r>
      <w:r>
        <w:t>.</w:t>
      </w:r>
    </w:p>
    <w:p w14:paraId="3E5FAB92" w14:textId="77777777" w:rsidR="007C62E7" w:rsidRDefault="007C62E7" w:rsidP="005B3361">
      <w:pPr>
        <w:pStyle w:val="BodyText"/>
        <w:numPr>
          <w:ilvl w:val="0"/>
          <w:numId w:val="28"/>
        </w:numPr>
        <w:tabs>
          <w:tab w:val="left" w:pos="741"/>
        </w:tabs>
        <w:ind w:left="741" w:hanging="329"/>
        <w:jc w:val="left"/>
      </w:pPr>
      <w:r>
        <w:rPr>
          <w:spacing w:val="-3"/>
        </w:rPr>
        <w:t>C</w:t>
      </w:r>
      <w:r>
        <w:rPr>
          <w:spacing w:val="1"/>
        </w:rPr>
        <w:t>o</w:t>
      </w:r>
      <w:r>
        <w:t>rres</w:t>
      </w:r>
      <w:r>
        <w:rPr>
          <w:spacing w:val="-3"/>
        </w:rPr>
        <w:t>p</w:t>
      </w:r>
      <w:r>
        <w:rPr>
          <w:spacing w:val="1"/>
        </w:rPr>
        <w:t>o</w:t>
      </w:r>
      <w:r>
        <w:rPr>
          <w:spacing w:val="-1"/>
        </w:rPr>
        <w:t>nd</w:t>
      </w:r>
      <w:r>
        <w:t>e</w:t>
      </w:r>
      <w:r>
        <w:rPr>
          <w:spacing w:val="-1"/>
        </w:rPr>
        <w:t>n</w:t>
      </w:r>
      <w:r>
        <w:t>ce</w:t>
      </w:r>
      <w:r>
        <w:rPr>
          <w:spacing w:val="-2"/>
        </w:rPr>
        <w:t xml:space="preserve"> </w:t>
      </w:r>
      <w:r>
        <w:t>n</w:t>
      </w:r>
      <w:r>
        <w:rPr>
          <w:spacing w:val="-2"/>
        </w:rPr>
        <w:t>u</w:t>
      </w:r>
      <w:r>
        <w:t>m</w:t>
      </w:r>
      <w:r>
        <w:rPr>
          <w:spacing w:val="-1"/>
        </w:rPr>
        <w:t>b</w:t>
      </w:r>
      <w:r>
        <w:t>eri</w:t>
      </w:r>
      <w:r>
        <w:rPr>
          <w:spacing w:val="-1"/>
        </w:rPr>
        <w:t>n</w:t>
      </w:r>
      <w:r>
        <w:t>g</w:t>
      </w:r>
      <w:r>
        <w:rPr>
          <w:spacing w:val="-1"/>
        </w:rPr>
        <w:t xml:space="preserve"> </w:t>
      </w:r>
      <w:r>
        <w:t>sc</w:t>
      </w:r>
      <w:r>
        <w:rPr>
          <w:spacing w:val="-4"/>
        </w:rPr>
        <w:t>h</w:t>
      </w:r>
      <w:r>
        <w:t>e</w:t>
      </w:r>
      <w:r>
        <w:rPr>
          <w:spacing w:val="-1"/>
        </w:rPr>
        <w:t>m</w:t>
      </w:r>
      <w:r>
        <w:t>e</w:t>
      </w:r>
    </w:p>
    <w:p w14:paraId="7745D800" w14:textId="77777777" w:rsidR="007C62E7" w:rsidRDefault="007C62E7" w:rsidP="007C62E7">
      <w:pPr>
        <w:ind w:left="833"/>
        <w:rPr>
          <w:rFonts w:ascii="Calibri" w:eastAsia="Calibri" w:hAnsi="Calibri" w:cs="Calibri"/>
        </w:rPr>
      </w:pPr>
      <w:r>
        <w:rPr>
          <w:rFonts w:ascii="Calibri" w:eastAsia="Calibri" w:hAnsi="Calibri" w:cs="Calibri"/>
          <w:i/>
        </w:rPr>
        <w:t>Se</w:t>
      </w:r>
      <w:r>
        <w:rPr>
          <w:rFonts w:ascii="Calibri" w:eastAsia="Calibri" w:hAnsi="Calibri" w:cs="Calibri"/>
          <w:i/>
          <w:spacing w:val="1"/>
        </w:rPr>
        <w:t>r</w:t>
      </w:r>
      <w:r>
        <w:rPr>
          <w:rFonts w:ascii="Calibri" w:eastAsia="Calibri" w:hAnsi="Calibri" w:cs="Calibri"/>
          <w:i/>
        </w:rPr>
        <w:t>vi</w:t>
      </w:r>
      <w:r>
        <w:rPr>
          <w:rFonts w:ascii="Calibri" w:eastAsia="Calibri" w:hAnsi="Calibri" w:cs="Calibri"/>
          <w:i/>
          <w:spacing w:val="-4"/>
        </w:rPr>
        <w:t>c</w:t>
      </w:r>
      <w:r>
        <w:rPr>
          <w:rFonts w:ascii="Calibri" w:eastAsia="Calibri" w:hAnsi="Calibri" w:cs="Calibri"/>
          <w:i/>
        </w:rPr>
        <w:t xml:space="preserve">e </w:t>
      </w:r>
      <w:r>
        <w:rPr>
          <w:rFonts w:ascii="Calibri" w:eastAsia="Calibri" w:hAnsi="Calibri" w:cs="Calibri"/>
          <w:i/>
          <w:spacing w:val="1"/>
        </w:rPr>
        <w:t>M</w:t>
      </w:r>
      <w:r>
        <w:rPr>
          <w:rFonts w:ascii="Calibri" w:eastAsia="Calibri" w:hAnsi="Calibri" w:cs="Calibri"/>
          <w:i/>
          <w:spacing w:val="-1"/>
        </w:rPr>
        <w:t>anag</w:t>
      </w:r>
      <w:r>
        <w:rPr>
          <w:rFonts w:ascii="Calibri" w:eastAsia="Calibri" w:hAnsi="Calibri" w:cs="Calibri"/>
          <w:i/>
          <w:spacing w:val="-3"/>
        </w:rPr>
        <w:t>e</w:t>
      </w:r>
      <w:r>
        <w:rPr>
          <w:rFonts w:ascii="Calibri" w:eastAsia="Calibri" w:hAnsi="Calibri" w:cs="Calibri"/>
          <w:i/>
        </w:rPr>
        <w:t>r</w:t>
      </w:r>
      <w:r>
        <w:rPr>
          <w:rFonts w:ascii="Calibri" w:eastAsia="Calibri" w:hAnsi="Calibri" w:cs="Calibri"/>
          <w:i/>
          <w:spacing w:val="2"/>
        </w:rPr>
        <w:t xml:space="preserve"> </w:t>
      </w:r>
      <w:r>
        <w:rPr>
          <w:rFonts w:ascii="Calibri" w:eastAsia="Calibri" w:hAnsi="Calibri" w:cs="Calibri"/>
        </w:rPr>
        <w:t>- T</w:t>
      </w:r>
      <w:r>
        <w:rPr>
          <w:rFonts w:ascii="Calibri" w:eastAsia="Calibri" w:hAnsi="Calibri" w:cs="Calibri"/>
          <w:spacing w:val="-3"/>
        </w:rPr>
        <w:t>h</w:t>
      </w:r>
      <w:r>
        <w:rPr>
          <w:rFonts w:ascii="Calibri" w:eastAsia="Calibri" w:hAnsi="Calibri" w:cs="Calibri"/>
        </w:rPr>
        <w:t xml:space="preserve">e </w:t>
      </w:r>
      <w:r>
        <w:rPr>
          <w:rFonts w:ascii="Calibri" w:eastAsia="Calibri" w:hAnsi="Calibri" w:cs="Calibri"/>
          <w:spacing w:val="-1"/>
        </w:rPr>
        <w:t>nu</w:t>
      </w:r>
      <w:r>
        <w:rPr>
          <w:rFonts w:ascii="Calibri" w:eastAsia="Calibri" w:hAnsi="Calibri" w:cs="Calibri"/>
          <w:spacing w:val="-2"/>
        </w:rPr>
        <w:t>m</w:t>
      </w:r>
      <w:r>
        <w:rPr>
          <w:rFonts w:ascii="Calibri" w:eastAsia="Calibri" w:hAnsi="Calibri" w:cs="Calibri"/>
          <w:spacing w:val="-1"/>
        </w:rPr>
        <w:t>b</w:t>
      </w:r>
      <w:r>
        <w:rPr>
          <w:rFonts w:ascii="Calibri" w:eastAsia="Calibri" w:hAnsi="Calibri" w:cs="Calibri"/>
        </w:rPr>
        <w:t>eri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 xml:space="preserve">f all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rPr>
        <w:t xml:space="preserve">mal </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rPr>
        <w:t>r</w:t>
      </w:r>
      <w:r>
        <w:rPr>
          <w:rFonts w:ascii="Calibri" w:eastAsia="Calibri" w:hAnsi="Calibri" w:cs="Calibri"/>
          <w:spacing w:val="-3"/>
        </w:rPr>
        <w:t>r</w:t>
      </w:r>
      <w:r>
        <w:rPr>
          <w:rFonts w:ascii="Calibri" w:eastAsia="Calibri" w:hAnsi="Calibri" w:cs="Calibri"/>
        </w:rPr>
        <w:t>es</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spacing w:val="-1"/>
        </w:rPr>
        <w:t>nd</w:t>
      </w:r>
      <w:r>
        <w:rPr>
          <w:rFonts w:ascii="Calibri" w:eastAsia="Calibri" w:hAnsi="Calibri" w:cs="Calibri"/>
        </w:rPr>
        <w:t>ence</w:t>
      </w:r>
      <w:r>
        <w:rPr>
          <w:rFonts w:ascii="Calibri" w:eastAsia="Calibri" w:hAnsi="Calibri" w:cs="Calibri"/>
          <w:spacing w:val="1"/>
        </w:rPr>
        <w:t xml:space="preserve"> </w:t>
      </w:r>
      <w:r>
        <w:rPr>
          <w:rFonts w:ascii="Calibri" w:eastAsia="Calibri" w:hAnsi="Calibri" w:cs="Calibri"/>
          <w:spacing w:val="-3"/>
        </w:rPr>
        <w:t>f</w:t>
      </w:r>
      <w:r>
        <w:rPr>
          <w:rFonts w:ascii="Calibri" w:eastAsia="Calibri" w:hAnsi="Calibri" w:cs="Calibri"/>
        </w:rPr>
        <w:t>r</w:t>
      </w:r>
      <w:r>
        <w:rPr>
          <w:rFonts w:ascii="Calibri" w:eastAsia="Calibri" w:hAnsi="Calibri" w:cs="Calibri"/>
          <w:spacing w:val="-2"/>
        </w:rPr>
        <w:t>o</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rPr>
        <w:t>the</w:t>
      </w:r>
      <w:r>
        <w:rPr>
          <w:rFonts w:ascii="Calibri" w:eastAsia="Calibri" w:hAnsi="Calibri" w:cs="Calibri"/>
          <w:spacing w:val="1"/>
        </w:rPr>
        <w:t xml:space="preserve"> </w:t>
      </w:r>
      <w:r>
        <w:rPr>
          <w:rFonts w:ascii="Calibri" w:eastAsia="Calibri" w:hAnsi="Calibri" w:cs="Calibri"/>
          <w:i/>
        </w:rPr>
        <w:t>Se</w:t>
      </w:r>
      <w:r>
        <w:rPr>
          <w:rFonts w:ascii="Calibri" w:eastAsia="Calibri" w:hAnsi="Calibri" w:cs="Calibri"/>
          <w:i/>
          <w:spacing w:val="1"/>
        </w:rPr>
        <w:t>r</w:t>
      </w:r>
      <w:r>
        <w:rPr>
          <w:rFonts w:ascii="Calibri" w:eastAsia="Calibri" w:hAnsi="Calibri" w:cs="Calibri"/>
          <w:i/>
        </w:rPr>
        <w:t>vi</w:t>
      </w:r>
      <w:r>
        <w:rPr>
          <w:rFonts w:ascii="Calibri" w:eastAsia="Calibri" w:hAnsi="Calibri" w:cs="Calibri"/>
          <w:i/>
          <w:spacing w:val="-4"/>
        </w:rPr>
        <w:t>c</w:t>
      </w:r>
      <w:r>
        <w:rPr>
          <w:rFonts w:ascii="Calibri" w:eastAsia="Calibri" w:hAnsi="Calibri" w:cs="Calibri"/>
          <w:i/>
        </w:rPr>
        <w:t>e</w:t>
      </w:r>
      <w:r>
        <w:rPr>
          <w:rFonts w:ascii="Calibri" w:eastAsia="Calibri" w:hAnsi="Calibri" w:cs="Calibri"/>
          <w:i/>
          <w:spacing w:val="-2"/>
        </w:rPr>
        <w:t xml:space="preserve"> </w:t>
      </w:r>
      <w:r>
        <w:rPr>
          <w:rFonts w:ascii="Calibri" w:eastAsia="Calibri" w:hAnsi="Calibri" w:cs="Calibri"/>
          <w:i/>
        </w:rPr>
        <w:t>M</w:t>
      </w:r>
      <w:r>
        <w:rPr>
          <w:rFonts w:ascii="Calibri" w:eastAsia="Calibri" w:hAnsi="Calibri" w:cs="Calibri"/>
          <w:i/>
          <w:spacing w:val="-1"/>
        </w:rPr>
        <w:t>anag</w:t>
      </w:r>
      <w:r>
        <w:rPr>
          <w:rFonts w:ascii="Calibri" w:eastAsia="Calibri" w:hAnsi="Calibri" w:cs="Calibri"/>
          <w:i/>
        </w:rPr>
        <w:t xml:space="preserve">er </w:t>
      </w:r>
      <w:r>
        <w:rPr>
          <w:rFonts w:ascii="Calibri" w:eastAsia="Calibri" w:hAnsi="Calibri" w:cs="Calibri"/>
          <w:spacing w:val="1"/>
        </w:rPr>
        <w:t>o</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i/>
        </w:rPr>
        <w:t>Site S</w:t>
      </w:r>
      <w:r>
        <w:rPr>
          <w:rFonts w:ascii="Calibri" w:eastAsia="Calibri" w:hAnsi="Calibri" w:cs="Calibri"/>
          <w:i/>
          <w:spacing w:val="-1"/>
        </w:rPr>
        <w:t>up</w:t>
      </w:r>
      <w:r>
        <w:rPr>
          <w:rFonts w:ascii="Calibri" w:eastAsia="Calibri" w:hAnsi="Calibri" w:cs="Calibri"/>
          <w:i/>
        </w:rPr>
        <w:t>e</w:t>
      </w:r>
      <w:r>
        <w:rPr>
          <w:rFonts w:ascii="Calibri" w:eastAsia="Calibri" w:hAnsi="Calibri" w:cs="Calibri"/>
          <w:i/>
          <w:spacing w:val="1"/>
        </w:rPr>
        <w:t>r</w:t>
      </w:r>
      <w:r>
        <w:rPr>
          <w:rFonts w:ascii="Calibri" w:eastAsia="Calibri" w:hAnsi="Calibri" w:cs="Calibri"/>
          <w:i/>
        </w:rPr>
        <w:t>vis</w:t>
      </w:r>
      <w:r>
        <w:rPr>
          <w:rFonts w:ascii="Calibri" w:eastAsia="Calibri" w:hAnsi="Calibri" w:cs="Calibri"/>
          <w:i/>
          <w:spacing w:val="-3"/>
        </w:rPr>
        <w:t>o</w:t>
      </w:r>
      <w:r>
        <w:rPr>
          <w:rFonts w:ascii="Calibri" w:eastAsia="Calibri" w:hAnsi="Calibri" w:cs="Calibri"/>
          <w:i/>
        </w:rPr>
        <w:t>r</w:t>
      </w:r>
      <w:r>
        <w:rPr>
          <w:rFonts w:ascii="Calibri" w:eastAsia="Calibri" w:hAnsi="Calibri" w:cs="Calibri"/>
          <w:i/>
          <w:spacing w:val="-1"/>
        </w:rPr>
        <w:t xml:space="preserve"> </w:t>
      </w:r>
      <w:r>
        <w:rPr>
          <w:rFonts w:ascii="Calibri" w:eastAsia="Calibri" w:hAnsi="Calibri" w:cs="Calibri"/>
          <w:spacing w:val="1"/>
        </w:rPr>
        <w:t>o</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i/>
        </w:rPr>
        <w:t>Site</w:t>
      </w:r>
      <w:r>
        <w:rPr>
          <w:rFonts w:ascii="Calibri" w:eastAsia="Calibri" w:hAnsi="Calibri" w:cs="Calibri"/>
          <w:i/>
          <w:spacing w:val="-2"/>
        </w:rPr>
        <w:t xml:space="preserve"> </w:t>
      </w:r>
      <w:r>
        <w:rPr>
          <w:rFonts w:ascii="Calibri" w:eastAsia="Calibri" w:hAnsi="Calibri" w:cs="Calibri"/>
          <w:i/>
        </w:rPr>
        <w:t>A</w:t>
      </w:r>
      <w:r>
        <w:rPr>
          <w:rFonts w:ascii="Calibri" w:eastAsia="Calibri" w:hAnsi="Calibri" w:cs="Calibri"/>
          <w:i/>
          <w:spacing w:val="-1"/>
        </w:rPr>
        <w:t>d</w:t>
      </w:r>
      <w:r>
        <w:rPr>
          <w:rFonts w:ascii="Calibri" w:eastAsia="Calibri" w:hAnsi="Calibri" w:cs="Calibri"/>
          <w:i/>
        </w:rPr>
        <w:t>min</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2"/>
        </w:rPr>
        <w:t>t</w:t>
      </w:r>
      <w:r>
        <w:rPr>
          <w:rFonts w:ascii="Calibri" w:eastAsia="Calibri" w:hAnsi="Calibri" w:cs="Calibri"/>
          <w:i/>
        </w:rPr>
        <w:t>r</w:t>
      </w:r>
      <w:r>
        <w:rPr>
          <w:rFonts w:ascii="Calibri" w:eastAsia="Calibri" w:hAnsi="Calibri" w:cs="Calibri"/>
          <w:i/>
          <w:spacing w:val="-1"/>
        </w:rPr>
        <w:t>a</w:t>
      </w:r>
      <w:r>
        <w:rPr>
          <w:rFonts w:ascii="Calibri" w:eastAsia="Calibri" w:hAnsi="Calibri" w:cs="Calibri"/>
          <w:i/>
        </w:rPr>
        <w:t xml:space="preserve">tor </w:t>
      </w:r>
      <w:r>
        <w:rPr>
          <w:rFonts w:ascii="Calibri" w:eastAsia="Calibri" w:hAnsi="Calibri" w:cs="Calibri"/>
        </w:rPr>
        <w:t>star</w:t>
      </w:r>
      <w:r>
        <w:rPr>
          <w:rFonts w:ascii="Calibri" w:eastAsia="Calibri" w:hAnsi="Calibri" w:cs="Calibri"/>
          <w:spacing w:val="-2"/>
        </w:rPr>
        <w:t>t</w:t>
      </w:r>
      <w:r>
        <w:rPr>
          <w:rFonts w:ascii="Calibri" w:eastAsia="Calibri" w:hAnsi="Calibri" w:cs="Calibri"/>
        </w:rPr>
        <w:t>s w</w:t>
      </w:r>
      <w:r>
        <w:rPr>
          <w:rFonts w:ascii="Calibri" w:eastAsia="Calibri" w:hAnsi="Calibri" w:cs="Calibri"/>
          <w:spacing w:val="-3"/>
        </w:rPr>
        <w:t>i</w:t>
      </w:r>
      <w:r>
        <w:rPr>
          <w:rFonts w:ascii="Calibri" w:eastAsia="Calibri" w:hAnsi="Calibri" w:cs="Calibri"/>
        </w:rPr>
        <w:t>th a pref</w:t>
      </w:r>
      <w:r>
        <w:rPr>
          <w:rFonts w:ascii="Calibri" w:eastAsia="Calibri" w:hAnsi="Calibri" w:cs="Calibri"/>
          <w:spacing w:val="-3"/>
        </w:rPr>
        <w:t>i</w:t>
      </w:r>
      <w:r>
        <w:rPr>
          <w:rFonts w:ascii="Calibri" w:eastAsia="Calibri" w:hAnsi="Calibri" w:cs="Calibri"/>
        </w:rPr>
        <w:t xml:space="preserve">x </w:t>
      </w:r>
      <w:r>
        <w:rPr>
          <w:rFonts w:ascii="Calibri" w:eastAsia="Calibri" w:hAnsi="Calibri" w:cs="Calibri"/>
          <w:spacing w:val="-3"/>
        </w:rPr>
        <w:t>A</w:t>
      </w:r>
      <w:r>
        <w:rPr>
          <w:rFonts w:ascii="Calibri" w:eastAsia="Calibri" w:hAnsi="Calibri" w:cs="Calibri"/>
        </w:rPr>
        <w:t>CH</w:t>
      </w:r>
      <w:r>
        <w:rPr>
          <w:rFonts w:ascii="Calibri" w:eastAsia="Calibri" w:hAnsi="Calibri" w:cs="Calibri"/>
          <w:spacing w:val="-1"/>
        </w:rPr>
        <w:t>-</w:t>
      </w:r>
      <w:r>
        <w:rPr>
          <w:rFonts w:ascii="Calibri" w:eastAsia="Calibri" w:hAnsi="Calibri" w:cs="Calibri"/>
        </w:rPr>
        <w:t>E fol</w:t>
      </w:r>
      <w:r>
        <w:rPr>
          <w:rFonts w:ascii="Calibri" w:eastAsia="Calibri" w:hAnsi="Calibri" w:cs="Calibri"/>
          <w:spacing w:val="-3"/>
        </w:rPr>
        <w:t>l</w:t>
      </w:r>
      <w:r>
        <w:rPr>
          <w:rFonts w:ascii="Calibri" w:eastAsia="Calibri" w:hAnsi="Calibri" w:cs="Calibri"/>
          <w:spacing w:val="1"/>
        </w:rPr>
        <w:t>o</w:t>
      </w:r>
      <w:r>
        <w:rPr>
          <w:rFonts w:ascii="Calibri" w:eastAsia="Calibri" w:hAnsi="Calibri" w:cs="Calibri"/>
          <w:spacing w:val="-2"/>
        </w:rPr>
        <w:t>w</w:t>
      </w:r>
      <w:r>
        <w:rPr>
          <w:rFonts w:ascii="Calibri" w:eastAsia="Calibri" w:hAnsi="Calibri" w:cs="Calibri"/>
        </w:rPr>
        <w:t>ed by</w:t>
      </w:r>
      <w:r>
        <w:rPr>
          <w:rFonts w:ascii="Calibri" w:eastAsia="Calibri" w:hAnsi="Calibri" w:cs="Calibri"/>
          <w:spacing w:val="-2"/>
        </w:rPr>
        <w:t xml:space="preserve"> </w:t>
      </w:r>
      <w:r>
        <w:rPr>
          <w:rFonts w:ascii="Calibri" w:eastAsia="Calibri" w:hAnsi="Calibri" w:cs="Calibri"/>
        </w:rPr>
        <w:t xml:space="preserve">the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rPr>
        <w:t>rr</w:t>
      </w:r>
      <w:r>
        <w:rPr>
          <w:rFonts w:ascii="Calibri" w:eastAsia="Calibri" w:hAnsi="Calibri" w:cs="Calibri"/>
          <w:spacing w:val="-3"/>
        </w:rPr>
        <w:t>e</w:t>
      </w:r>
      <w:r>
        <w:rPr>
          <w:rFonts w:ascii="Calibri" w:eastAsia="Calibri" w:hAnsi="Calibri" w:cs="Calibri"/>
        </w:rPr>
        <w:t>spon</w:t>
      </w:r>
      <w:r>
        <w:rPr>
          <w:rFonts w:ascii="Calibri" w:eastAsia="Calibri" w:hAnsi="Calibri" w:cs="Calibri"/>
          <w:spacing w:val="-2"/>
        </w:rPr>
        <w:t>d</w:t>
      </w:r>
      <w:r>
        <w:rPr>
          <w:rFonts w:ascii="Calibri" w:eastAsia="Calibri" w:hAnsi="Calibri" w:cs="Calibri"/>
        </w:rPr>
        <w:t>ence</w:t>
      </w:r>
      <w:r>
        <w:rPr>
          <w:rFonts w:ascii="Calibri" w:eastAsia="Calibri" w:hAnsi="Calibri" w:cs="Calibri"/>
          <w:spacing w:val="1"/>
        </w:rPr>
        <w:t xml:space="preserve"> </w:t>
      </w:r>
      <w:r>
        <w:rPr>
          <w:rFonts w:ascii="Calibri" w:eastAsia="Calibri" w:hAnsi="Calibri" w:cs="Calibri"/>
          <w:spacing w:val="-1"/>
        </w:rPr>
        <w:t>n</w:t>
      </w:r>
      <w:r>
        <w:rPr>
          <w:rFonts w:ascii="Calibri" w:eastAsia="Calibri" w:hAnsi="Calibri" w:cs="Calibri"/>
          <w:spacing w:val="-4"/>
        </w:rPr>
        <w:t>u</w:t>
      </w:r>
      <w:r>
        <w:rPr>
          <w:rFonts w:ascii="Calibri" w:eastAsia="Calibri" w:hAnsi="Calibri" w:cs="Calibri"/>
        </w:rPr>
        <w:t>m</w:t>
      </w:r>
      <w:r>
        <w:rPr>
          <w:rFonts w:ascii="Calibri" w:eastAsia="Calibri" w:hAnsi="Calibri" w:cs="Calibri"/>
          <w:spacing w:val="-1"/>
        </w:rPr>
        <w:t>b</w:t>
      </w:r>
      <w:r>
        <w:rPr>
          <w:rFonts w:ascii="Calibri" w:eastAsia="Calibri" w:hAnsi="Calibri" w:cs="Calibri"/>
        </w:rPr>
        <w:t>er 0</w:t>
      </w:r>
      <w:r>
        <w:rPr>
          <w:rFonts w:ascii="Calibri" w:eastAsia="Calibri" w:hAnsi="Calibri" w:cs="Calibri"/>
          <w:spacing w:val="-2"/>
        </w:rPr>
        <w:t>0</w:t>
      </w:r>
      <w:r>
        <w:rPr>
          <w:rFonts w:ascii="Calibri" w:eastAsia="Calibri" w:hAnsi="Calibri" w:cs="Calibri"/>
        </w:rPr>
        <w:t>01,</w:t>
      </w:r>
      <w:r>
        <w:rPr>
          <w:rFonts w:ascii="Calibri" w:eastAsia="Calibri" w:hAnsi="Calibri" w:cs="Calibri"/>
          <w:spacing w:val="-3"/>
        </w:rPr>
        <w:t xml:space="preserve"> </w:t>
      </w:r>
      <w:r>
        <w:rPr>
          <w:rFonts w:ascii="Calibri" w:eastAsia="Calibri" w:hAnsi="Calibri" w:cs="Calibri"/>
          <w:spacing w:val="-2"/>
        </w:rPr>
        <w:t>0</w:t>
      </w:r>
      <w:r>
        <w:rPr>
          <w:rFonts w:ascii="Calibri" w:eastAsia="Calibri" w:hAnsi="Calibri" w:cs="Calibri"/>
        </w:rPr>
        <w:t>0</w:t>
      </w:r>
      <w:r>
        <w:rPr>
          <w:rFonts w:ascii="Calibri" w:eastAsia="Calibri" w:hAnsi="Calibri" w:cs="Calibri"/>
          <w:spacing w:val="-2"/>
        </w:rPr>
        <w:t>0</w:t>
      </w:r>
      <w:r>
        <w:rPr>
          <w:rFonts w:ascii="Calibri" w:eastAsia="Calibri" w:hAnsi="Calibri" w:cs="Calibri"/>
        </w:rPr>
        <w:t xml:space="preserve">2 </w:t>
      </w:r>
      <w:r>
        <w:rPr>
          <w:rFonts w:ascii="Calibri" w:eastAsia="Calibri" w:hAnsi="Calibri" w:cs="Calibri"/>
          <w:spacing w:val="-2"/>
        </w:rPr>
        <w:t>e</w:t>
      </w:r>
      <w:r>
        <w:rPr>
          <w:rFonts w:ascii="Calibri" w:eastAsia="Calibri" w:hAnsi="Calibri" w:cs="Calibri"/>
        </w:rPr>
        <w:t>tc.</w:t>
      </w:r>
    </w:p>
    <w:p w14:paraId="4D7C81A5" w14:textId="77777777" w:rsidR="007C62E7" w:rsidRDefault="007C62E7" w:rsidP="007C62E7">
      <w:pPr>
        <w:pStyle w:val="BodyText"/>
        <w:ind w:left="883"/>
      </w:pPr>
      <w:r>
        <w:t>Ex</w:t>
      </w:r>
      <w:r>
        <w:rPr>
          <w:spacing w:val="-3"/>
        </w:rPr>
        <w:t>a</w:t>
      </w:r>
      <w:r>
        <w:t>m</w:t>
      </w:r>
      <w:r>
        <w:rPr>
          <w:spacing w:val="-1"/>
        </w:rPr>
        <w:t>p</w:t>
      </w:r>
      <w:r>
        <w:t>le:</w:t>
      </w:r>
      <w:r>
        <w:rPr>
          <w:spacing w:val="-2"/>
        </w:rPr>
        <w:t xml:space="preserve"> </w:t>
      </w:r>
      <w:r>
        <w:t>AC</w:t>
      </w:r>
      <w:r>
        <w:rPr>
          <w:spacing w:val="-1"/>
        </w:rPr>
        <w:t>H</w:t>
      </w:r>
      <w:r>
        <w:t>-E</w:t>
      </w:r>
      <w:r>
        <w:rPr>
          <w:spacing w:val="-1"/>
        </w:rPr>
        <w:t>-</w:t>
      </w:r>
      <w:r>
        <w:rPr>
          <w:spacing w:val="-2"/>
        </w:rPr>
        <w:t>0</w:t>
      </w:r>
      <w:r>
        <w:t>0</w:t>
      </w:r>
      <w:r>
        <w:rPr>
          <w:spacing w:val="-2"/>
        </w:rPr>
        <w:t>0</w:t>
      </w:r>
      <w:r>
        <w:t>1.</w:t>
      </w:r>
    </w:p>
    <w:p w14:paraId="3C866458" w14:textId="77777777" w:rsidR="007C62E7" w:rsidRDefault="007C62E7" w:rsidP="007C62E7">
      <w:pPr>
        <w:spacing w:line="266" w:lineRule="exact"/>
        <w:ind w:left="833"/>
        <w:rPr>
          <w:rFonts w:ascii="Calibri" w:eastAsia="Calibri" w:hAnsi="Calibri" w:cs="Calibri"/>
        </w:rPr>
      </w:pPr>
      <w:r>
        <w:rPr>
          <w:rFonts w:ascii="Calibri" w:eastAsia="Calibri" w:hAnsi="Calibri" w:cs="Calibri"/>
          <w:i/>
          <w:spacing w:val="-1"/>
        </w:rPr>
        <w:t>Con</w:t>
      </w:r>
      <w:r>
        <w:rPr>
          <w:rFonts w:ascii="Calibri" w:eastAsia="Calibri" w:hAnsi="Calibri" w:cs="Calibri"/>
          <w:i/>
        </w:rPr>
        <w:t>t</w:t>
      </w:r>
      <w:r>
        <w:rPr>
          <w:rFonts w:ascii="Calibri" w:eastAsia="Calibri" w:hAnsi="Calibri" w:cs="Calibri"/>
          <w:i/>
          <w:spacing w:val="1"/>
        </w:rPr>
        <w:t>r</w:t>
      </w:r>
      <w:r>
        <w:rPr>
          <w:rFonts w:ascii="Calibri" w:eastAsia="Calibri" w:hAnsi="Calibri" w:cs="Calibri"/>
          <w:i/>
          <w:spacing w:val="-1"/>
        </w:rPr>
        <w:t>a</w:t>
      </w:r>
      <w:r>
        <w:rPr>
          <w:rFonts w:ascii="Calibri" w:eastAsia="Calibri" w:hAnsi="Calibri" w:cs="Calibri"/>
          <w:i/>
        </w:rPr>
        <w:t>ct</w:t>
      </w:r>
      <w:r>
        <w:rPr>
          <w:rFonts w:ascii="Calibri" w:eastAsia="Calibri" w:hAnsi="Calibri" w:cs="Calibri"/>
          <w:i/>
          <w:spacing w:val="-1"/>
        </w:rPr>
        <w:t>o</w:t>
      </w:r>
      <w:r>
        <w:rPr>
          <w:rFonts w:ascii="Calibri" w:eastAsia="Calibri" w:hAnsi="Calibri" w:cs="Calibri"/>
          <w:i/>
        </w:rPr>
        <w:t>r</w:t>
      </w:r>
      <w:r>
        <w:rPr>
          <w:rFonts w:ascii="Calibri" w:eastAsia="Calibri" w:hAnsi="Calibri" w:cs="Calibri"/>
          <w:i/>
          <w:spacing w:val="-1"/>
        </w:rPr>
        <w:t xml:space="preserve"> </w:t>
      </w:r>
      <w:r>
        <w:rPr>
          <w:rFonts w:ascii="Calibri" w:eastAsia="Calibri" w:hAnsi="Calibri" w:cs="Calibri"/>
        </w:rPr>
        <w:t>- The</w:t>
      </w:r>
      <w:r>
        <w:rPr>
          <w:rFonts w:ascii="Calibri" w:eastAsia="Calibri" w:hAnsi="Calibri" w:cs="Calibri"/>
          <w:spacing w:val="-3"/>
        </w:rPr>
        <w:t xml:space="preserve"> </w:t>
      </w:r>
      <w:r>
        <w:rPr>
          <w:rFonts w:ascii="Calibri" w:eastAsia="Calibri" w:hAnsi="Calibri" w:cs="Calibri"/>
        </w:rPr>
        <w:t>n</w:t>
      </w:r>
      <w:r>
        <w:rPr>
          <w:rFonts w:ascii="Calibri" w:eastAsia="Calibri" w:hAnsi="Calibri" w:cs="Calibri"/>
          <w:spacing w:val="-2"/>
        </w:rPr>
        <w:t>u</w:t>
      </w:r>
      <w:r>
        <w:rPr>
          <w:rFonts w:ascii="Calibri" w:eastAsia="Calibri" w:hAnsi="Calibri" w:cs="Calibri"/>
        </w:rPr>
        <w:t>m</w:t>
      </w:r>
      <w:r>
        <w:rPr>
          <w:rFonts w:ascii="Calibri" w:eastAsia="Calibri" w:hAnsi="Calibri" w:cs="Calibri"/>
          <w:spacing w:val="-1"/>
        </w:rPr>
        <w:t>b</w:t>
      </w:r>
      <w:r>
        <w:rPr>
          <w:rFonts w:ascii="Calibri" w:eastAsia="Calibri" w:hAnsi="Calibri" w:cs="Calibri"/>
        </w:rPr>
        <w:t>eri</w:t>
      </w:r>
      <w:r>
        <w:rPr>
          <w:rFonts w:ascii="Calibri" w:eastAsia="Calibri" w:hAnsi="Calibri" w:cs="Calibri"/>
          <w:spacing w:val="-4"/>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 xml:space="preserve">f all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rPr>
        <w:t xml:space="preserve">mal </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rPr>
        <w:t>r</w:t>
      </w:r>
      <w:r>
        <w:rPr>
          <w:rFonts w:ascii="Calibri" w:eastAsia="Calibri" w:hAnsi="Calibri" w:cs="Calibri"/>
          <w:spacing w:val="-3"/>
        </w:rPr>
        <w:t>r</w:t>
      </w:r>
      <w:r>
        <w:rPr>
          <w:rFonts w:ascii="Calibri" w:eastAsia="Calibri" w:hAnsi="Calibri" w:cs="Calibri"/>
        </w:rPr>
        <w:t>espo</w:t>
      </w:r>
      <w:r>
        <w:rPr>
          <w:rFonts w:ascii="Calibri" w:eastAsia="Calibri" w:hAnsi="Calibri" w:cs="Calibri"/>
          <w:spacing w:val="-1"/>
        </w:rPr>
        <w:t>nd</w:t>
      </w:r>
      <w:r>
        <w:rPr>
          <w:rFonts w:ascii="Calibri" w:eastAsia="Calibri" w:hAnsi="Calibri" w:cs="Calibri"/>
          <w:spacing w:val="-2"/>
        </w:rPr>
        <w:t>e</w:t>
      </w:r>
      <w:r>
        <w:rPr>
          <w:rFonts w:ascii="Calibri" w:eastAsia="Calibri" w:hAnsi="Calibri" w:cs="Calibri"/>
          <w:spacing w:val="-1"/>
        </w:rPr>
        <w:t>n</w:t>
      </w:r>
      <w:r>
        <w:rPr>
          <w:rFonts w:ascii="Calibri" w:eastAsia="Calibri" w:hAnsi="Calibri" w:cs="Calibri"/>
        </w:rPr>
        <w:t>ce</w:t>
      </w:r>
      <w:r>
        <w:rPr>
          <w:rFonts w:ascii="Calibri" w:eastAsia="Calibri" w:hAnsi="Calibri" w:cs="Calibri"/>
          <w:spacing w:val="1"/>
        </w:rPr>
        <w:t xml:space="preserve"> </w:t>
      </w:r>
      <w:r>
        <w:rPr>
          <w:rFonts w:ascii="Calibri" w:eastAsia="Calibri" w:hAnsi="Calibri" w:cs="Calibri"/>
        </w:rPr>
        <w:t>fr</w:t>
      </w:r>
      <w:r>
        <w:rPr>
          <w:rFonts w:ascii="Calibri" w:eastAsia="Calibri" w:hAnsi="Calibri" w:cs="Calibri"/>
          <w:spacing w:val="-2"/>
        </w:rPr>
        <w:t>o</w:t>
      </w:r>
      <w:r>
        <w:rPr>
          <w:rFonts w:ascii="Calibri" w:eastAsia="Calibri" w:hAnsi="Calibri" w:cs="Calibri"/>
        </w:rPr>
        <w:t>m</w:t>
      </w:r>
      <w:r>
        <w:rPr>
          <w:rFonts w:ascii="Calibri" w:eastAsia="Calibri" w:hAnsi="Calibri" w:cs="Calibri"/>
          <w:spacing w:val="-1"/>
        </w:rPr>
        <w:t xml:space="preserve"> </w:t>
      </w:r>
      <w:r>
        <w:rPr>
          <w:rFonts w:ascii="Calibri" w:eastAsia="Calibri" w:hAnsi="Calibri" w:cs="Calibri"/>
        </w:rPr>
        <w:t>the</w:t>
      </w:r>
      <w:r>
        <w:rPr>
          <w:rFonts w:ascii="Calibri" w:eastAsia="Calibri" w:hAnsi="Calibri" w:cs="Calibri"/>
          <w:spacing w:val="4"/>
        </w:rPr>
        <w:t xml:space="preserve"> </w:t>
      </w:r>
      <w:r>
        <w:rPr>
          <w:rFonts w:ascii="Calibri" w:eastAsia="Calibri" w:hAnsi="Calibri" w:cs="Calibri"/>
          <w:i/>
        </w:rPr>
        <w:t>Co</w:t>
      </w:r>
      <w:r>
        <w:rPr>
          <w:rFonts w:ascii="Calibri" w:eastAsia="Calibri" w:hAnsi="Calibri" w:cs="Calibri"/>
          <w:i/>
          <w:spacing w:val="-4"/>
        </w:rPr>
        <w:t>n</w:t>
      </w:r>
      <w:r>
        <w:rPr>
          <w:rFonts w:ascii="Calibri" w:eastAsia="Calibri" w:hAnsi="Calibri" w:cs="Calibri"/>
          <w:i/>
        </w:rPr>
        <w:t>t</w:t>
      </w:r>
      <w:r>
        <w:rPr>
          <w:rFonts w:ascii="Calibri" w:eastAsia="Calibri" w:hAnsi="Calibri" w:cs="Calibri"/>
          <w:i/>
          <w:spacing w:val="1"/>
        </w:rPr>
        <w:t>r</w:t>
      </w:r>
      <w:r>
        <w:rPr>
          <w:rFonts w:ascii="Calibri" w:eastAsia="Calibri" w:hAnsi="Calibri" w:cs="Calibri"/>
          <w:i/>
          <w:spacing w:val="-1"/>
        </w:rPr>
        <w:t>a</w:t>
      </w:r>
      <w:r>
        <w:rPr>
          <w:rFonts w:ascii="Calibri" w:eastAsia="Calibri" w:hAnsi="Calibri" w:cs="Calibri"/>
          <w:i/>
        </w:rPr>
        <w:t>ct</w:t>
      </w:r>
      <w:r>
        <w:rPr>
          <w:rFonts w:ascii="Calibri" w:eastAsia="Calibri" w:hAnsi="Calibri" w:cs="Calibri"/>
          <w:i/>
          <w:spacing w:val="-4"/>
        </w:rPr>
        <w:t>o</w:t>
      </w:r>
      <w:r>
        <w:rPr>
          <w:rFonts w:ascii="Calibri" w:eastAsia="Calibri" w:hAnsi="Calibri" w:cs="Calibri"/>
          <w:i/>
        </w:rPr>
        <w:t>r</w:t>
      </w:r>
      <w:r>
        <w:rPr>
          <w:rFonts w:ascii="Calibri" w:eastAsia="Calibri" w:hAnsi="Calibri" w:cs="Calibri"/>
          <w:i/>
          <w:spacing w:val="1"/>
        </w:rPr>
        <w:t xml:space="preserve"> </w:t>
      </w:r>
      <w:r>
        <w:rPr>
          <w:rFonts w:ascii="Calibri" w:eastAsia="Calibri" w:hAnsi="Calibri" w:cs="Calibri"/>
        </w:rPr>
        <w:t>s</w:t>
      </w:r>
      <w:r>
        <w:rPr>
          <w:rFonts w:ascii="Calibri" w:eastAsia="Calibri" w:hAnsi="Calibri" w:cs="Calibri"/>
          <w:spacing w:val="-2"/>
        </w:rPr>
        <w:t>t</w:t>
      </w:r>
      <w:r>
        <w:rPr>
          <w:rFonts w:ascii="Calibri" w:eastAsia="Calibri" w:hAnsi="Calibri" w:cs="Calibri"/>
        </w:rPr>
        <w:t>arts w</w:t>
      </w:r>
      <w:r>
        <w:rPr>
          <w:rFonts w:ascii="Calibri" w:eastAsia="Calibri" w:hAnsi="Calibri" w:cs="Calibri"/>
          <w:spacing w:val="-3"/>
        </w:rPr>
        <w:t>i</w:t>
      </w:r>
      <w:r>
        <w:rPr>
          <w:rFonts w:ascii="Calibri" w:eastAsia="Calibri" w:hAnsi="Calibri" w:cs="Calibri"/>
        </w:rPr>
        <w:t>th a pref</w:t>
      </w:r>
      <w:r>
        <w:rPr>
          <w:rFonts w:ascii="Calibri" w:eastAsia="Calibri" w:hAnsi="Calibri" w:cs="Calibri"/>
          <w:spacing w:val="-3"/>
        </w:rPr>
        <w:t>i</w:t>
      </w:r>
      <w:r>
        <w:rPr>
          <w:rFonts w:ascii="Calibri" w:eastAsia="Calibri" w:hAnsi="Calibri" w:cs="Calibri"/>
        </w:rPr>
        <w:t>x</w:t>
      </w:r>
    </w:p>
    <w:p w14:paraId="0AC44FCD" w14:textId="77777777" w:rsidR="007C62E7" w:rsidRDefault="007C62E7" w:rsidP="007C62E7">
      <w:pPr>
        <w:pStyle w:val="BodyText"/>
      </w:pPr>
      <w:r>
        <w:rPr>
          <w:spacing w:val="-1"/>
        </w:rPr>
        <w:t>CH</w:t>
      </w:r>
      <w:r>
        <w:t>-</w:t>
      </w:r>
    </w:p>
    <w:p w14:paraId="2836180F" w14:textId="77777777" w:rsidR="007C62E7" w:rsidRDefault="007C62E7" w:rsidP="007C62E7">
      <w:pPr>
        <w:pStyle w:val="BodyText"/>
      </w:pPr>
      <w:r>
        <w:rPr>
          <w:rFonts w:cs="Calibri"/>
        </w:rPr>
        <w:t>C f</w:t>
      </w:r>
      <w:r>
        <w:rPr>
          <w:rFonts w:cs="Calibri"/>
          <w:spacing w:val="1"/>
        </w:rPr>
        <w:t>o</w:t>
      </w:r>
      <w:r>
        <w:rPr>
          <w:rFonts w:cs="Calibri"/>
        </w:rPr>
        <w:t>l</w:t>
      </w:r>
      <w:r>
        <w:rPr>
          <w:rFonts w:cs="Calibri"/>
          <w:spacing w:val="-4"/>
        </w:rPr>
        <w:t>l</w:t>
      </w:r>
      <w:r>
        <w:rPr>
          <w:rFonts w:cs="Calibri"/>
          <w:spacing w:val="1"/>
        </w:rPr>
        <w:t>o</w:t>
      </w:r>
      <w:r>
        <w:rPr>
          <w:rFonts w:cs="Calibri"/>
          <w:spacing w:val="-2"/>
        </w:rPr>
        <w:t>w</w:t>
      </w:r>
      <w:r>
        <w:rPr>
          <w:rFonts w:cs="Calibri"/>
        </w:rPr>
        <w:t>ed by</w:t>
      </w:r>
      <w:r>
        <w:rPr>
          <w:rFonts w:cs="Calibri"/>
          <w:spacing w:val="-2"/>
        </w:rPr>
        <w:t xml:space="preserve"> </w:t>
      </w:r>
      <w:r>
        <w:rPr>
          <w:rFonts w:cs="Calibri"/>
        </w:rPr>
        <w:t xml:space="preserve">the </w:t>
      </w:r>
      <w:r>
        <w:rPr>
          <w:rFonts w:cs="Calibri"/>
          <w:spacing w:val="-2"/>
        </w:rPr>
        <w:t>c</w:t>
      </w:r>
      <w:r>
        <w:rPr>
          <w:rFonts w:cs="Calibri"/>
          <w:spacing w:val="1"/>
        </w:rPr>
        <w:t>o</w:t>
      </w:r>
      <w:r>
        <w:rPr>
          <w:rFonts w:cs="Calibri"/>
        </w:rPr>
        <w:t>rr</w:t>
      </w:r>
      <w:r>
        <w:rPr>
          <w:rFonts w:cs="Calibri"/>
          <w:spacing w:val="-3"/>
        </w:rPr>
        <w:t>e</w:t>
      </w:r>
      <w:r>
        <w:rPr>
          <w:rFonts w:cs="Calibri"/>
        </w:rPr>
        <w:t>sp</w:t>
      </w:r>
      <w:r>
        <w:rPr>
          <w:rFonts w:cs="Calibri"/>
          <w:spacing w:val="-2"/>
        </w:rPr>
        <w:t>o</w:t>
      </w:r>
      <w:r>
        <w:rPr>
          <w:rFonts w:cs="Calibri"/>
          <w:spacing w:val="-1"/>
        </w:rPr>
        <w:t>nd</w:t>
      </w:r>
      <w:r>
        <w:rPr>
          <w:rFonts w:cs="Calibri"/>
        </w:rPr>
        <w:t xml:space="preserve">ence </w:t>
      </w:r>
      <w:r>
        <w:rPr>
          <w:rFonts w:cs="Calibri"/>
          <w:spacing w:val="-1"/>
        </w:rPr>
        <w:t>nu</w:t>
      </w:r>
      <w:r>
        <w:rPr>
          <w:rFonts w:cs="Calibri"/>
        </w:rPr>
        <w:t>m</w:t>
      </w:r>
      <w:r>
        <w:rPr>
          <w:rFonts w:cs="Calibri"/>
          <w:spacing w:val="-1"/>
        </w:rPr>
        <w:t>b</w:t>
      </w:r>
      <w:r>
        <w:rPr>
          <w:rFonts w:cs="Calibri"/>
        </w:rPr>
        <w:t>er</w:t>
      </w:r>
      <w:r>
        <w:rPr>
          <w:rFonts w:cs="Calibri"/>
          <w:spacing w:val="-3"/>
        </w:rPr>
        <w:t xml:space="preserve"> </w:t>
      </w:r>
      <w:r>
        <w:rPr>
          <w:rFonts w:cs="Calibri"/>
          <w:spacing w:val="-2"/>
        </w:rPr>
        <w:t>0</w:t>
      </w:r>
      <w:r>
        <w:rPr>
          <w:rFonts w:cs="Calibri"/>
        </w:rPr>
        <w:t>0</w:t>
      </w:r>
      <w:r>
        <w:rPr>
          <w:rFonts w:cs="Calibri"/>
          <w:spacing w:val="-2"/>
        </w:rPr>
        <w:t>0</w:t>
      </w:r>
      <w:r>
        <w:rPr>
          <w:rFonts w:cs="Calibri"/>
        </w:rPr>
        <w:t>1,</w:t>
      </w:r>
      <w:r>
        <w:rPr>
          <w:rFonts w:cs="Calibri"/>
          <w:spacing w:val="-2"/>
        </w:rPr>
        <w:t xml:space="preserve"> </w:t>
      </w:r>
      <w:r>
        <w:rPr>
          <w:rFonts w:cs="Calibri"/>
        </w:rPr>
        <w:t>0</w:t>
      </w:r>
      <w:r>
        <w:rPr>
          <w:rFonts w:cs="Calibri"/>
          <w:spacing w:val="-2"/>
        </w:rPr>
        <w:t>00</w:t>
      </w:r>
      <w:r>
        <w:rPr>
          <w:rFonts w:cs="Calibri"/>
        </w:rPr>
        <w:t>2</w:t>
      </w:r>
      <w:r>
        <w:rPr>
          <w:rFonts w:cs="Calibri"/>
          <w:spacing w:val="-2"/>
        </w:rPr>
        <w:t>…</w:t>
      </w:r>
      <w:r>
        <w:rPr>
          <w:rFonts w:cs="Calibri"/>
          <w:spacing w:val="1"/>
        </w:rPr>
        <w:t>…</w:t>
      </w:r>
      <w:r>
        <w:rPr>
          <w:rFonts w:cs="Calibri"/>
          <w:spacing w:val="-2"/>
        </w:rPr>
        <w:t>e</w:t>
      </w:r>
      <w:r>
        <w:rPr>
          <w:rFonts w:cs="Calibri"/>
        </w:rPr>
        <w:t xml:space="preserve">tc. </w:t>
      </w:r>
      <w:r>
        <w:rPr>
          <w:rFonts w:cs="Calibri"/>
          <w:spacing w:val="-3"/>
        </w:rPr>
        <w:t>E</w:t>
      </w:r>
      <w:r>
        <w:rPr>
          <w:rFonts w:cs="Calibri"/>
        </w:rPr>
        <w:t>xa</w:t>
      </w:r>
      <w:r>
        <w:rPr>
          <w:rFonts w:cs="Calibri"/>
          <w:spacing w:val="1"/>
        </w:rPr>
        <w:t>m</w:t>
      </w:r>
      <w:r>
        <w:rPr>
          <w:rFonts w:cs="Calibri"/>
          <w:spacing w:val="-1"/>
        </w:rPr>
        <w:t>p</w:t>
      </w:r>
      <w:r>
        <w:rPr>
          <w:rFonts w:cs="Calibri"/>
          <w:spacing w:val="-3"/>
        </w:rPr>
        <w:t>l</w:t>
      </w:r>
      <w:r>
        <w:rPr>
          <w:rFonts w:cs="Calibri"/>
        </w:rPr>
        <w:t>e:</w:t>
      </w:r>
      <w:r>
        <w:rPr>
          <w:rFonts w:cs="Calibri"/>
          <w:spacing w:val="1"/>
        </w:rPr>
        <w:t xml:space="preserve"> </w:t>
      </w:r>
      <w:r>
        <w:rPr>
          <w:rFonts w:cs="Calibri"/>
        </w:rPr>
        <w:t>C</w:t>
      </w:r>
      <w:r>
        <w:rPr>
          <w:rFonts w:cs="Calibri"/>
          <w:spacing w:val="3"/>
        </w:rPr>
        <w:t>H</w:t>
      </w:r>
      <w:r>
        <w:rPr>
          <w:spacing w:val="-1"/>
        </w:rPr>
        <w:t>-C</w:t>
      </w:r>
      <w:r>
        <w:rPr>
          <w:spacing w:val="-3"/>
        </w:rPr>
        <w:t>-</w:t>
      </w:r>
      <w:r>
        <w:t>0</w:t>
      </w:r>
      <w:r>
        <w:rPr>
          <w:spacing w:val="-2"/>
        </w:rPr>
        <w:t>0</w:t>
      </w:r>
      <w:r>
        <w:t>01.</w:t>
      </w:r>
    </w:p>
    <w:p w14:paraId="3E45ADD9" w14:textId="77777777" w:rsidR="007C62E7" w:rsidRDefault="007C62E7" w:rsidP="007C62E7">
      <w:pPr>
        <w:spacing w:line="200" w:lineRule="exact"/>
        <w:rPr>
          <w:sz w:val="20"/>
          <w:szCs w:val="20"/>
        </w:rPr>
      </w:pPr>
    </w:p>
    <w:p w14:paraId="122B32BB" w14:textId="77777777" w:rsidR="007C62E7" w:rsidRDefault="007C62E7" w:rsidP="007C62E7">
      <w:pPr>
        <w:spacing w:line="200" w:lineRule="exact"/>
        <w:rPr>
          <w:sz w:val="20"/>
          <w:szCs w:val="20"/>
        </w:rPr>
      </w:pPr>
    </w:p>
    <w:p w14:paraId="1E45DBB2" w14:textId="77777777" w:rsidR="007C62E7" w:rsidRDefault="007C62E7" w:rsidP="007C62E7">
      <w:pPr>
        <w:spacing w:before="16" w:line="220" w:lineRule="exact"/>
      </w:pPr>
    </w:p>
    <w:p w14:paraId="7909F222" w14:textId="77777777" w:rsidR="007C62E7" w:rsidRDefault="007C62E7" w:rsidP="005B3361">
      <w:pPr>
        <w:pStyle w:val="Heading5"/>
        <w:numPr>
          <w:ilvl w:val="1"/>
          <w:numId w:val="39"/>
        </w:numPr>
        <w:tabs>
          <w:tab w:val="left" w:pos="689"/>
        </w:tabs>
        <w:rPr>
          <w:rFonts w:cs="Calibri"/>
          <w:b w:val="0"/>
          <w:bCs w:val="0"/>
        </w:rPr>
      </w:pPr>
      <w:bookmarkStart w:id="10" w:name="_bookmark23"/>
      <w:bookmarkEnd w:id="10"/>
      <w:r>
        <w:rPr>
          <w:rFonts w:cs="Calibri"/>
          <w:i/>
        </w:rPr>
        <w:t>Contractor</w:t>
      </w:r>
      <w:r>
        <w:rPr>
          <w:rFonts w:cs="Calibri"/>
          <w:spacing w:val="-2"/>
        </w:rPr>
        <w:t>’</w:t>
      </w:r>
      <w:r>
        <w:rPr>
          <w:rFonts w:cs="Calibri"/>
        </w:rPr>
        <w:t>s</w:t>
      </w:r>
      <w:r>
        <w:rPr>
          <w:rFonts w:cs="Calibri"/>
          <w:spacing w:val="-2"/>
        </w:rPr>
        <w:t xml:space="preserve"> </w:t>
      </w:r>
      <w:r>
        <w:rPr>
          <w:rFonts w:cs="Calibri"/>
          <w:spacing w:val="-1"/>
        </w:rPr>
        <w:t>ma</w:t>
      </w:r>
      <w:r>
        <w:rPr>
          <w:rFonts w:cs="Calibri"/>
        </w:rPr>
        <w:t>n</w:t>
      </w:r>
      <w:r>
        <w:rPr>
          <w:rFonts w:cs="Calibri"/>
          <w:spacing w:val="-1"/>
        </w:rPr>
        <w:t>agem</w:t>
      </w:r>
      <w:r>
        <w:rPr>
          <w:rFonts w:cs="Calibri"/>
          <w:spacing w:val="1"/>
        </w:rPr>
        <w:t>e</w:t>
      </w:r>
      <w:r>
        <w:rPr>
          <w:rFonts w:cs="Calibri"/>
        </w:rPr>
        <w:t>nt,</w:t>
      </w:r>
      <w:r>
        <w:rPr>
          <w:rFonts w:cs="Calibri"/>
          <w:spacing w:val="-1"/>
        </w:rPr>
        <w:t xml:space="preserve"> </w:t>
      </w:r>
      <w:proofErr w:type="gramStart"/>
      <w:r>
        <w:rPr>
          <w:rFonts w:cs="Calibri"/>
          <w:spacing w:val="-3"/>
        </w:rPr>
        <w:t>s</w:t>
      </w:r>
      <w:r>
        <w:rPr>
          <w:rFonts w:cs="Calibri"/>
        </w:rPr>
        <w:t>up</w:t>
      </w:r>
      <w:r>
        <w:rPr>
          <w:rFonts w:cs="Calibri"/>
          <w:spacing w:val="-1"/>
        </w:rPr>
        <w:t>e</w:t>
      </w:r>
      <w:r>
        <w:rPr>
          <w:rFonts w:cs="Calibri"/>
        </w:rPr>
        <w:t>rvi</w:t>
      </w:r>
      <w:r>
        <w:rPr>
          <w:rFonts w:cs="Calibri"/>
          <w:spacing w:val="-2"/>
        </w:rPr>
        <w:t>s</w:t>
      </w:r>
      <w:r>
        <w:rPr>
          <w:rFonts w:cs="Calibri"/>
        </w:rPr>
        <w:t>ion</w:t>
      </w:r>
      <w:proofErr w:type="gramEnd"/>
      <w:r>
        <w:rPr>
          <w:rFonts w:cs="Calibri"/>
          <w:spacing w:val="-3"/>
        </w:rPr>
        <w:t xml:space="preserve"> </w:t>
      </w:r>
      <w:r>
        <w:rPr>
          <w:rFonts w:cs="Calibri"/>
          <w:spacing w:val="-1"/>
        </w:rPr>
        <w:t>a</w:t>
      </w:r>
      <w:r>
        <w:rPr>
          <w:rFonts w:cs="Calibri"/>
        </w:rPr>
        <w:t>nd k</w:t>
      </w:r>
      <w:r>
        <w:rPr>
          <w:rFonts w:cs="Calibri"/>
          <w:spacing w:val="-1"/>
        </w:rPr>
        <w:t>e</w:t>
      </w:r>
      <w:r>
        <w:rPr>
          <w:rFonts w:cs="Calibri"/>
        </w:rPr>
        <w:t>y</w:t>
      </w:r>
      <w:r>
        <w:rPr>
          <w:rFonts w:cs="Calibri"/>
          <w:spacing w:val="-5"/>
        </w:rPr>
        <w:t xml:space="preserve"> </w:t>
      </w:r>
      <w:r>
        <w:rPr>
          <w:rFonts w:cs="Calibri"/>
        </w:rPr>
        <w:t>p</w:t>
      </w:r>
      <w:r>
        <w:rPr>
          <w:rFonts w:cs="Calibri"/>
          <w:spacing w:val="-1"/>
        </w:rPr>
        <w:t>e</w:t>
      </w:r>
      <w:r>
        <w:rPr>
          <w:rFonts w:cs="Calibri"/>
        </w:rPr>
        <w:t>ople</w:t>
      </w:r>
    </w:p>
    <w:p w14:paraId="0D9B0495" w14:textId="77777777" w:rsidR="007C62E7" w:rsidRDefault="007C62E7" w:rsidP="007C62E7">
      <w:pPr>
        <w:spacing w:before="7" w:line="110" w:lineRule="exact"/>
        <w:rPr>
          <w:sz w:val="11"/>
          <w:szCs w:val="11"/>
        </w:rPr>
      </w:pPr>
    </w:p>
    <w:p w14:paraId="0F0B6FEB" w14:textId="77777777" w:rsidR="007C62E7" w:rsidRDefault="007C62E7" w:rsidP="007C62E7">
      <w:pPr>
        <w:pStyle w:val="BodyText"/>
        <w:ind w:left="113"/>
      </w:pPr>
      <w:r>
        <w:t>An</w:t>
      </w:r>
      <w:r>
        <w:rPr>
          <w:spacing w:val="-2"/>
        </w:rPr>
        <w:t xml:space="preserve"> </w:t>
      </w:r>
      <w:r>
        <w:rPr>
          <w:spacing w:val="1"/>
        </w:rPr>
        <w:t>o</w:t>
      </w:r>
      <w:r>
        <w:t>r</w:t>
      </w:r>
      <w:r>
        <w:rPr>
          <w:spacing w:val="-1"/>
        </w:rPr>
        <w:t>g</w:t>
      </w:r>
      <w:r>
        <w:t>a</w:t>
      </w:r>
      <w:r>
        <w:rPr>
          <w:spacing w:val="-1"/>
        </w:rPr>
        <w:t>n</w:t>
      </w:r>
      <w:r>
        <w:rPr>
          <w:spacing w:val="1"/>
        </w:rPr>
        <w:t>o</w:t>
      </w:r>
      <w:r>
        <w:rPr>
          <w:spacing w:val="-1"/>
        </w:rPr>
        <w:t>g</w:t>
      </w:r>
      <w:r>
        <w:t>r</w:t>
      </w:r>
      <w:r>
        <w:rPr>
          <w:spacing w:val="-3"/>
        </w:rPr>
        <w:t>a</w:t>
      </w:r>
      <w:r>
        <w:t>m</w:t>
      </w:r>
      <w:r>
        <w:rPr>
          <w:spacing w:val="-1"/>
        </w:rPr>
        <w:t xml:space="preserve"> </w:t>
      </w:r>
      <w:r>
        <w:t>to</w:t>
      </w:r>
      <w:r>
        <w:rPr>
          <w:spacing w:val="1"/>
        </w:rPr>
        <w:t xml:space="preserve"> </w:t>
      </w:r>
      <w:r>
        <w:rPr>
          <w:spacing w:val="-3"/>
        </w:rPr>
        <w:t>b</w:t>
      </w:r>
      <w:r>
        <w:t>e su</w:t>
      </w:r>
      <w:r>
        <w:rPr>
          <w:spacing w:val="-2"/>
        </w:rPr>
        <w:t>p</w:t>
      </w:r>
      <w:r>
        <w:t>p</w:t>
      </w:r>
      <w:r>
        <w:rPr>
          <w:spacing w:val="-3"/>
        </w:rPr>
        <w:t>l</w:t>
      </w:r>
      <w:r>
        <w:t>ied</w:t>
      </w:r>
      <w:r>
        <w:rPr>
          <w:spacing w:val="-1"/>
        </w:rPr>
        <w:t xml:space="preserve"> </w:t>
      </w:r>
      <w:r>
        <w:t>by</w:t>
      </w:r>
      <w:r>
        <w:rPr>
          <w:spacing w:val="1"/>
        </w:rPr>
        <w:t xml:space="preserve"> </w:t>
      </w:r>
      <w:r>
        <w:t>t</w:t>
      </w:r>
      <w:r>
        <w:rPr>
          <w:spacing w:val="-3"/>
        </w:rPr>
        <w:t>h</w:t>
      </w:r>
      <w:r>
        <w:t xml:space="preserve">e </w:t>
      </w:r>
      <w:r>
        <w:rPr>
          <w:spacing w:val="-3"/>
        </w:rPr>
        <w:t>c</w:t>
      </w:r>
      <w:r>
        <w:rPr>
          <w:spacing w:val="1"/>
        </w:rPr>
        <w:t>o</w:t>
      </w:r>
      <w:r>
        <w:rPr>
          <w:spacing w:val="-1"/>
        </w:rPr>
        <w:t>n</w:t>
      </w:r>
      <w:r>
        <w:t>tra</w:t>
      </w:r>
      <w:r>
        <w:rPr>
          <w:spacing w:val="-3"/>
        </w:rPr>
        <w:t>c</w:t>
      </w:r>
      <w:r>
        <w:t>t</w:t>
      </w:r>
      <w:r>
        <w:rPr>
          <w:spacing w:val="1"/>
        </w:rPr>
        <w:t>o</w:t>
      </w:r>
      <w:r>
        <w:t>r</w:t>
      </w:r>
      <w:r>
        <w:rPr>
          <w:spacing w:val="-3"/>
        </w:rPr>
        <w:t xml:space="preserve"> </w:t>
      </w:r>
      <w:r>
        <w:t>dep</w:t>
      </w:r>
      <w:r>
        <w:rPr>
          <w:spacing w:val="-1"/>
        </w:rPr>
        <w:t>i</w:t>
      </w:r>
      <w:r>
        <w:rPr>
          <w:spacing w:val="-3"/>
        </w:rPr>
        <w:t>c</w:t>
      </w:r>
      <w:r>
        <w:t>ti</w:t>
      </w:r>
      <w:r>
        <w:rPr>
          <w:spacing w:val="-1"/>
        </w:rPr>
        <w:t>n</w:t>
      </w:r>
      <w:r>
        <w:t>g</w:t>
      </w:r>
      <w:r>
        <w:rPr>
          <w:spacing w:val="-1"/>
        </w:rPr>
        <w:t xml:space="preserve"> </w:t>
      </w:r>
      <w:r>
        <w:t>res</w:t>
      </w:r>
      <w:r>
        <w:rPr>
          <w:spacing w:val="1"/>
        </w:rPr>
        <w:t>o</w:t>
      </w:r>
      <w:r>
        <w:rPr>
          <w:spacing w:val="-1"/>
        </w:rPr>
        <w:t>u</w:t>
      </w:r>
      <w:r>
        <w:rPr>
          <w:spacing w:val="-3"/>
        </w:rPr>
        <w:t>r</w:t>
      </w:r>
      <w:r>
        <w:t xml:space="preserve">ces </w:t>
      </w:r>
      <w:r>
        <w:rPr>
          <w:spacing w:val="-3"/>
        </w:rPr>
        <w:t>f</w:t>
      </w:r>
      <w:r>
        <w:rPr>
          <w:spacing w:val="1"/>
        </w:rPr>
        <w:t>o</w:t>
      </w:r>
      <w:r>
        <w:t>r</w:t>
      </w:r>
      <w:r>
        <w:rPr>
          <w:spacing w:val="-2"/>
        </w:rPr>
        <w:t xml:space="preserve"> </w:t>
      </w:r>
      <w:r>
        <w:t xml:space="preserve">the </w:t>
      </w:r>
      <w:r>
        <w:rPr>
          <w:spacing w:val="-3"/>
        </w:rPr>
        <w:t>f</w:t>
      </w:r>
      <w:r>
        <w:rPr>
          <w:spacing w:val="1"/>
        </w:rPr>
        <w:t>o</w:t>
      </w:r>
      <w:r>
        <w:t>l</w:t>
      </w:r>
      <w:r>
        <w:rPr>
          <w:spacing w:val="-1"/>
        </w:rPr>
        <w:t>l</w:t>
      </w:r>
      <w:r>
        <w:rPr>
          <w:spacing w:val="-2"/>
        </w:rPr>
        <w:t>o</w:t>
      </w:r>
      <w:r>
        <w:t>wing</w:t>
      </w:r>
      <w:r>
        <w:rPr>
          <w:spacing w:val="-1"/>
        </w:rPr>
        <w:t xml:space="preserve"> </w:t>
      </w:r>
      <w:r>
        <w:t>fu</w:t>
      </w:r>
      <w:r>
        <w:rPr>
          <w:spacing w:val="-2"/>
        </w:rPr>
        <w:t>n</w:t>
      </w:r>
      <w:r>
        <w:t>cti</w:t>
      </w:r>
      <w:r>
        <w:rPr>
          <w:spacing w:val="1"/>
        </w:rPr>
        <w:t>o</w:t>
      </w:r>
      <w:r>
        <w:rPr>
          <w:spacing w:val="-1"/>
        </w:rPr>
        <w:t>n</w:t>
      </w:r>
      <w:r>
        <w:rPr>
          <w:spacing w:val="-3"/>
        </w:rPr>
        <w:t>s</w:t>
      </w:r>
      <w:r>
        <w:t>:</w:t>
      </w:r>
    </w:p>
    <w:p w14:paraId="44D14F28" w14:textId="77777777" w:rsidR="007C62E7" w:rsidRDefault="007C62E7" w:rsidP="005B3361">
      <w:pPr>
        <w:pStyle w:val="BodyText"/>
        <w:numPr>
          <w:ilvl w:val="0"/>
          <w:numId w:val="27"/>
        </w:numPr>
        <w:tabs>
          <w:tab w:val="left" w:pos="833"/>
        </w:tabs>
        <w:ind w:right="116"/>
      </w:pPr>
      <w:r>
        <w:t>C</w:t>
      </w:r>
      <w:r>
        <w:rPr>
          <w:spacing w:val="-2"/>
        </w:rPr>
        <w:t>o</w:t>
      </w:r>
      <w:r>
        <w:t>m</w:t>
      </w:r>
      <w:r>
        <w:rPr>
          <w:spacing w:val="-1"/>
        </w:rPr>
        <w:t>p</w:t>
      </w:r>
      <w:r>
        <w:t>ete</w:t>
      </w:r>
      <w:r>
        <w:rPr>
          <w:spacing w:val="-3"/>
        </w:rPr>
        <w:t>n</w:t>
      </w:r>
      <w:r>
        <w:t xml:space="preserve">t  </w:t>
      </w:r>
      <w:r>
        <w:rPr>
          <w:spacing w:val="16"/>
        </w:rPr>
        <w:t xml:space="preserve"> </w:t>
      </w:r>
      <w:r>
        <w:t>S</w:t>
      </w:r>
      <w:r>
        <w:rPr>
          <w:spacing w:val="-1"/>
        </w:rPr>
        <w:t>i</w:t>
      </w:r>
      <w:r>
        <w:t xml:space="preserve">te  </w:t>
      </w:r>
      <w:r>
        <w:rPr>
          <w:spacing w:val="14"/>
        </w:rPr>
        <w:t xml:space="preserve"> </w:t>
      </w:r>
      <w:r>
        <w:t>S</w:t>
      </w:r>
      <w:r>
        <w:rPr>
          <w:spacing w:val="-2"/>
        </w:rPr>
        <w:t>u</w:t>
      </w:r>
      <w:r>
        <w:rPr>
          <w:spacing w:val="-1"/>
        </w:rPr>
        <w:t>p</w:t>
      </w:r>
      <w:r>
        <w:t>er</w:t>
      </w:r>
      <w:r>
        <w:rPr>
          <w:spacing w:val="1"/>
        </w:rPr>
        <w:t>v</w:t>
      </w:r>
      <w:r>
        <w:t>i</w:t>
      </w:r>
      <w:r>
        <w:rPr>
          <w:spacing w:val="-3"/>
        </w:rPr>
        <w:t>s</w:t>
      </w:r>
      <w:r>
        <w:rPr>
          <w:spacing w:val="1"/>
        </w:rPr>
        <w:t>o</w:t>
      </w:r>
      <w:r>
        <w:t xml:space="preserve">r  </w:t>
      </w:r>
      <w:r>
        <w:rPr>
          <w:spacing w:val="16"/>
        </w:rPr>
        <w:t xml:space="preserve"> </w:t>
      </w:r>
      <w:r>
        <w:t>w</w:t>
      </w:r>
      <w:r>
        <w:rPr>
          <w:spacing w:val="-3"/>
        </w:rPr>
        <w:t>i</w:t>
      </w:r>
      <w:r>
        <w:t xml:space="preserve">th  </w:t>
      </w:r>
      <w:r>
        <w:rPr>
          <w:spacing w:val="15"/>
        </w:rPr>
        <w:t xml:space="preserve"> </w:t>
      </w:r>
      <w:r>
        <w:rPr>
          <w:spacing w:val="-1"/>
        </w:rPr>
        <w:t>g</w:t>
      </w:r>
      <w:r>
        <w:rPr>
          <w:spacing w:val="-2"/>
        </w:rPr>
        <w:t>o</w:t>
      </w:r>
      <w:r>
        <w:rPr>
          <w:spacing w:val="1"/>
        </w:rPr>
        <w:t>o</w:t>
      </w:r>
      <w:r>
        <w:t xml:space="preserve">d  </w:t>
      </w:r>
      <w:r>
        <w:rPr>
          <w:spacing w:val="15"/>
        </w:rPr>
        <w:t xml:space="preserve"> </w:t>
      </w:r>
      <w:r>
        <w:rPr>
          <w:spacing w:val="-3"/>
        </w:rPr>
        <w:t>c</w:t>
      </w:r>
      <w:r>
        <w:rPr>
          <w:spacing w:val="-2"/>
        </w:rPr>
        <w:t>o</w:t>
      </w:r>
      <w:r>
        <w:t>mm</w:t>
      </w:r>
      <w:r>
        <w:rPr>
          <w:spacing w:val="-1"/>
        </w:rPr>
        <w:t>un</w:t>
      </w:r>
      <w:r>
        <w:rPr>
          <w:spacing w:val="-3"/>
        </w:rPr>
        <w:t>i</w:t>
      </w:r>
      <w:r>
        <w:t>cati</w:t>
      </w:r>
      <w:r>
        <w:rPr>
          <w:spacing w:val="1"/>
        </w:rPr>
        <w:t>o</w:t>
      </w:r>
      <w:r>
        <w:t xml:space="preserve">n  </w:t>
      </w:r>
      <w:r>
        <w:rPr>
          <w:spacing w:val="15"/>
        </w:rPr>
        <w:t xml:space="preserve"> </w:t>
      </w:r>
      <w:proofErr w:type="gramStart"/>
      <w:r>
        <w:rPr>
          <w:spacing w:val="-3"/>
        </w:rPr>
        <w:t>s</w:t>
      </w:r>
      <w:r>
        <w:t>kil</w:t>
      </w:r>
      <w:r>
        <w:rPr>
          <w:spacing w:val="-1"/>
        </w:rPr>
        <w:t>l</w:t>
      </w:r>
      <w:r>
        <w:t xml:space="preserve">s,  </w:t>
      </w:r>
      <w:r>
        <w:rPr>
          <w:spacing w:val="13"/>
        </w:rPr>
        <w:t xml:space="preserve"> </w:t>
      </w:r>
      <w:proofErr w:type="gramEnd"/>
      <w:r>
        <w:t>trai</w:t>
      </w:r>
      <w:r>
        <w:rPr>
          <w:spacing w:val="-1"/>
        </w:rPr>
        <w:t>n</w:t>
      </w:r>
      <w:r>
        <w:t xml:space="preserve">ed  </w:t>
      </w:r>
      <w:r>
        <w:rPr>
          <w:spacing w:val="16"/>
        </w:rPr>
        <w:t xml:space="preserve"> </w:t>
      </w:r>
      <w:r>
        <w:t xml:space="preserve">in  </w:t>
      </w:r>
      <w:r>
        <w:rPr>
          <w:spacing w:val="12"/>
        </w:rPr>
        <w:t xml:space="preserve"> </w:t>
      </w:r>
      <w:r>
        <w:t xml:space="preserve">Risk  </w:t>
      </w:r>
      <w:r>
        <w:rPr>
          <w:spacing w:val="16"/>
        </w:rPr>
        <w:t xml:space="preserve"> </w:t>
      </w:r>
      <w:r>
        <w:t>a</w:t>
      </w:r>
      <w:r>
        <w:rPr>
          <w:spacing w:val="-3"/>
        </w:rPr>
        <w:t>s</w:t>
      </w:r>
      <w:r>
        <w:t>ses</w:t>
      </w:r>
      <w:r>
        <w:rPr>
          <w:spacing w:val="-2"/>
        </w:rPr>
        <w:t>s</w:t>
      </w:r>
      <w:r>
        <w:t>me</w:t>
      </w:r>
      <w:r>
        <w:rPr>
          <w:spacing w:val="-3"/>
        </w:rPr>
        <w:t>n</w:t>
      </w:r>
      <w:r>
        <w:t>t, Enviro</w:t>
      </w:r>
      <w:r>
        <w:rPr>
          <w:spacing w:val="-4"/>
        </w:rPr>
        <w:t>n</w:t>
      </w:r>
      <w:r>
        <w:t>men</w:t>
      </w:r>
      <w:r>
        <w:rPr>
          <w:spacing w:val="-3"/>
        </w:rPr>
        <w:t>t</w:t>
      </w:r>
      <w:r>
        <w:t>al k</w:t>
      </w:r>
      <w:r>
        <w:rPr>
          <w:spacing w:val="-3"/>
        </w:rPr>
        <w:t>n</w:t>
      </w:r>
      <w:r>
        <w:rPr>
          <w:spacing w:val="1"/>
        </w:rPr>
        <w:t>o</w:t>
      </w:r>
      <w:r>
        <w:t>wled</w:t>
      </w:r>
      <w:r>
        <w:rPr>
          <w:spacing w:val="-1"/>
        </w:rPr>
        <w:t>g</w:t>
      </w:r>
      <w:r>
        <w:t>e</w:t>
      </w:r>
      <w:r>
        <w:rPr>
          <w:spacing w:val="-3"/>
        </w:rPr>
        <w:t xml:space="preserve"> </w:t>
      </w:r>
      <w:r>
        <w:rPr>
          <w:color w:val="00AF50"/>
        </w:rPr>
        <w:t>a</w:t>
      </w:r>
      <w:r>
        <w:rPr>
          <w:color w:val="00AF50"/>
          <w:spacing w:val="-1"/>
        </w:rPr>
        <w:t>n</w:t>
      </w:r>
      <w:r>
        <w:rPr>
          <w:color w:val="00AF50"/>
        </w:rPr>
        <w:t>d</w:t>
      </w:r>
      <w:r>
        <w:rPr>
          <w:color w:val="00AF50"/>
          <w:spacing w:val="-1"/>
        </w:rPr>
        <w:t xml:space="preserve"> </w:t>
      </w:r>
      <w:r>
        <w:rPr>
          <w:color w:val="00AF50"/>
        </w:rPr>
        <w:t>certific</w:t>
      </w:r>
      <w:r>
        <w:rPr>
          <w:color w:val="00AF50"/>
          <w:spacing w:val="-3"/>
        </w:rPr>
        <w:t>a</w:t>
      </w:r>
      <w:r>
        <w:rPr>
          <w:color w:val="00AF50"/>
        </w:rPr>
        <w:t>te as</w:t>
      </w:r>
      <w:r>
        <w:rPr>
          <w:color w:val="00AF50"/>
          <w:spacing w:val="-2"/>
        </w:rPr>
        <w:t xml:space="preserve"> </w:t>
      </w:r>
      <w:r>
        <w:rPr>
          <w:color w:val="00AF50"/>
        </w:rPr>
        <w:t>pr</w:t>
      </w:r>
      <w:r>
        <w:rPr>
          <w:color w:val="00AF50"/>
          <w:spacing w:val="-2"/>
        </w:rPr>
        <w:t>o</w:t>
      </w:r>
      <w:r>
        <w:rPr>
          <w:color w:val="00AF50"/>
          <w:spacing w:val="1"/>
        </w:rPr>
        <w:t>o</w:t>
      </w:r>
      <w:r>
        <w:rPr>
          <w:color w:val="00AF50"/>
        </w:rPr>
        <w:t>f</w:t>
      </w:r>
      <w:r>
        <w:rPr>
          <w:color w:val="00AF50"/>
          <w:spacing w:val="-2"/>
        </w:rPr>
        <w:t xml:space="preserve"> </w:t>
      </w:r>
      <w:r>
        <w:rPr>
          <w:color w:val="00AF50"/>
          <w:spacing w:val="1"/>
        </w:rPr>
        <w:t>o</w:t>
      </w:r>
      <w:r>
        <w:rPr>
          <w:color w:val="00AF50"/>
        </w:rPr>
        <w:t>f</w:t>
      </w:r>
      <w:r>
        <w:rPr>
          <w:color w:val="00AF50"/>
          <w:spacing w:val="-2"/>
        </w:rPr>
        <w:t xml:space="preserve"> </w:t>
      </w:r>
      <w:r>
        <w:rPr>
          <w:color w:val="00AF50"/>
        </w:rPr>
        <w:t>w</w:t>
      </w:r>
      <w:r>
        <w:rPr>
          <w:color w:val="00AF50"/>
          <w:spacing w:val="1"/>
        </w:rPr>
        <w:t>o</w:t>
      </w:r>
      <w:r>
        <w:rPr>
          <w:color w:val="00AF50"/>
        </w:rPr>
        <w:t>rki</w:t>
      </w:r>
      <w:r>
        <w:rPr>
          <w:color w:val="00AF50"/>
          <w:spacing w:val="-1"/>
        </w:rPr>
        <w:t>n</w:t>
      </w:r>
      <w:r>
        <w:rPr>
          <w:color w:val="00AF50"/>
        </w:rPr>
        <w:t>g</w:t>
      </w:r>
      <w:r>
        <w:rPr>
          <w:color w:val="00AF50"/>
          <w:spacing w:val="-3"/>
        </w:rPr>
        <w:t xml:space="preserve"> </w:t>
      </w:r>
      <w:r>
        <w:rPr>
          <w:color w:val="00AF50"/>
        </w:rPr>
        <w:t>kn</w:t>
      </w:r>
      <w:r>
        <w:rPr>
          <w:color w:val="00AF50"/>
          <w:spacing w:val="-2"/>
        </w:rPr>
        <w:t>o</w:t>
      </w:r>
      <w:r>
        <w:rPr>
          <w:color w:val="00AF50"/>
        </w:rPr>
        <w:t>wled</w:t>
      </w:r>
      <w:r>
        <w:rPr>
          <w:color w:val="00AF50"/>
          <w:spacing w:val="-1"/>
        </w:rPr>
        <w:t>g</w:t>
      </w:r>
      <w:r>
        <w:rPr>
          <w:color w:val="00AF50"/>
        </w:rPr>
        <w:t>e</w:t>
      </w:r>
      <w:r>
        <w:rPr>
          <w:color w:val="00AF50"/>
          <w:spacing w:val="-2"/>
        </w:rPr>
        <w:t xml:space="preserve"> </w:t>
      </w:r>
      <w:r>
        <w:rPr>
          <w:color w:val="00AF50"/>
          <w:spacing w:val="1"/>
        </w:rPr>
        <w:t>o</w:t>
      </w:r>
      <w:r>
        <w:rPr>
          <w:color w:val="00AF50"/>
        </w:rPr>
        <w:t>f</w:t>
      </w:r>
      <w:r>
        <w:rPr>
          <w:color w:val="00AF50"/>
          <w:spacing w:val="-2"/>
        </w:rPr>
        <w:t xml:space="preserve"> </w:t>
      </w:r>
      <w:r>
        <w:rPr>
          <w:color w:val="00AF50"/>
        </w:rPr>
        <w:t>the</w:t>
      </w:r>
      <w:r>
        <w:rPr>
          <w:color w:val="00AF50"/>
          <w:spacing w:val="-2"/>
        </w:rPr>
        <w:t xml:space="preserve"> </w:t>
      </w:r>
      <w:r>
        <w:rPr>
          <w:color w:val="00AF50"/>
          <w:spacing w:val="-1"/>
        </w:rPr>
        <w:t>N</w:t>
      </w:r>
      <w:r>
        <w:rPr>
          <w:color w:val="00AF50"/>
        </w:rPr>
        <w:t>E</w:t>
      </w:r>
      <w:r>
        <w:rPr>
          <w:color w:val="00AF50"/>
          <w:spacing w:val="2"/>
        </w:rPr>
        <w:t>C</w:t>
      </w:r>
      <w:r>
        <w:rPr>
          <w:color w:val="000000"/>
        </w:rPr>
        <w:t>.</w:t>
      </w:r>
    </w:p>
    <w:p w14:paraId="2CD681A2" w14:textId="77777777" w:rsidR="007C62E7" w:rsidRDefault="007C62E7" w:rsidP="005B3361">
      <w:pPr>
        <w:pStyle w:val="BodyText"/>
        <w:numPr>
          <w:ilvl w:val="0"/>
          <w:numId w:val="27"/>
        </w:numPr>
        <w:tabs>
          <w:tab w:val="left" w:pos="833"/>
        </w:tabs>
        <w:spacing w:line="278" w:lineRule="exact"/>
      </w:pPr>
      <w:r>
        <w:rPr>
          <w:spacing w:val="-1"/>
        </w:rPr>
        <w:t>H</w:t>
      </w:r>
      <w:r>
        <w:t>ealth a</w:t>
      </w:r>
      <w:r>
        <w:rPr>
          <w:spacing w:val="-1"/>
        </w:rPr>
        <w:t>n</w:t>
      </w:r>
      <w:r>
        <w:t>d</w:t>
      </w:r>
      <w:r>
        <w:rPr>
          <w:spacing w:val="-1"/>
        </w:rPr>
        <w:t xml:space="preserve"> </w:t>
      </w:r>
      <w:r>
        <w:t>Sa</w:t>
      </w:r>
      <w:r>
        <w:rPr>
          <w:spacing w:val="-1"/>
        </w:rPr>
        <w:t>f</w:t>
      </w:r>
      <w:r>
        <w:t>e</w:t>
      </w:r>
      <w:r>
        <w:rPr>
          <w:spacing w:val="-2"/>
        </w:rPr>
        <w:t>t</w:t>
      </w:r>
      <w:r>
        <w:t xml:space="preserve">y </w:t>
      </w:r>
      <w:proofErr w:type="gramStart"/>
      <w:r>
        <w:rPr>
          <w:spacing w:val="-3"/>
        </w:rPr>
        <w:t>r</w:t>
      </w:r>
      <w:r>
        <w:t>eprese</w:t>
      </w:r>
      <w:r>
        <w:rPr>
          <w:spacing w:val="-3"/>
        </w:rPr>
        <w:t>n</w:t>
      </w:r>
      <w:r>
        <w:t>tati</w:t>
      </w:r>
      <w:r>
        <w:rPr>
          <w:spacing w:val="-2"/>
        </w:rPr>
        <w:t>v</w:t>
      </w:r>
      <w:r>
        <w:t>e.(</w:t>
      </w:r>
      <w:proofErr w:type="gramEnd"/>
      <w:r>
        <w:t>S</w:t>
      </w:r>
      <w:r>
        <w:rPr>
          <w:spacing w:val="-2"/>
        </w:rPr>
        <w:t>H</w:t>
      </w:r>
      <w:r>
        <w:t>EQ)</w:t>
      </w:r>
    </w:p>
    <w:p w14:paraId="3C37DDFF" w14:textId="77777777" w:rsidR="007C62E7" w:rsidRDefault="007C62E7" w:rsidP="005B3361">
      <w:pPr>
        <w:pStyle w:val="BodyText"/>
        <w:numPr>
          <w:ilvl w:val="0"/>
          <w:numId w:val="27"/>
        </w:numPr>
        <w:tabs>
          <w:tab w:val="left" w:pos="833"/>
        </w:tabs>
        <w:ind w:right="116"/>
        <w:jc w:val="both"/>
      </w:pPr>
      <w:r>
        <w:t>Staff</w:t>
      </w:r>
      <w:r>
        <w:rPr>
          <w:spacing w:val="19"/>
        </w:rPr>
        <w:t xml:space="preserve"> </w:t>
      </w:r>
      <w:r>
        <w:rPr>
          <w:spacing w:val="-1"/>
        </w:rPr>
        <w:t>n</w:t>
      </w:r>
      <w:r>
        <w:t>ee</w:t>
      </w:r>
      <w:r>
        <w:rPr>
          <w:spacing w:val="-1"/>
        </w:rPr>
        <w:t>d</w:t>
      </w:r>
      <w:r>
        <w:t>ed</w:t>
      </w:r>
      <w:r>
        <w:rPr>
          <w:spacing w:val="19"/>
        </w:rPr>
        <w:t xml:space="preserve"> </w:t>
      </w:r>
      <w:r>
        <w:rPr>
          <w:spacing w:val="-3"/>
        </w:rPr>
        <w:t>f</w:t>
      </w:r>
      <w:r>
        <w:rPr>
          <w:spacing w:val="1"/>
        </w:rPr>
        <w:t>o</w:t>
      </w:r>
      <w:r>
        <w:t>r</w:t>
      </w:r>
      <w:r>
        <w:rPr>
          <w:spacing w:val="17"/>
        </w:rPr>
        <w:t xml:space="preserve"> </w:t>
      </w:r>
      <w:r>
        <w:t>the</w:t>
      </w:r>
      <w:r>
        <w:rPr>
          <w:spacing w:val="19"/>
        </w:rPr>
        <w:t xml:space="preserve"> </w:t>
      </w:r>
      <w:proofErr w:type="gramStart"/>
      <w:r>
        <w:rPr>
          <w:spacing w:val="-1"/>
        </w:rPr>
        <w:t>d</w:t>
      </w:r>
      <w:r>
        <w:rPr>
          <w:spacing w:val="-3"/>
        </w:rPr>
        <w:t>a</w:t>
      </w:r>
      <w:r>
        <w:t>y</w:t>
      </w:r>
      <w:r>
        <w:rPr>
          <w:spacing w:val="20"/>
        </w:rPr>
        <w:t xml:space="preserve"> </w:t>
      </w:r>
      <w:r>
        <w:rPr>
          <w:spacing w:val="-2"/>
        </w:rPr>
        <w:t>t</w:t>
      </w:r>
      <w:r>
        <w:t>o</w:t>
      </w:r>
      <w:r>
        <w:rPr>
          <w:spacing w:val="20"/>
        </w:rPr>
        <w:t xml:space="preserve"> </w:t>
      </w:r>
      <w:r>
        <w:rPr>
          <w:spacing w:val="-1"/>
        </w:rPr>
        <w:t>d</w:t>
      </w:r>
      <w:r>
        <w:t>ay</w:t>
      </w:r>
      <w:proofErr w:type="gramEnd"/>
      <w:r>
        <w:rPr>
          <w:spacing w:val="17"/>
        </w:rPr>
        <w:t xml:space="preserve"> </w:t>
      </w:r>
      <w:r>
        <w:rPr>
          <w:spacing w:val="1"/>
        </w:rPr>
        <w:t>o</w:t>
      </w:r>
      <w:r>
        <w:rPr>
          <w:spacing w:val="-1"/>
        </w:rPr>
        <w:t>p</w:t>
      </w:r>
      <w:r>
        <w:t>e</w:t>
      </w:r>
      <w:r>
        <w:rPr>
          <w:spacing w:val="-3"/>
        </w:rPr>
        <w:t>r</w:t>
      </w:r>
      <w:r>
        <w:t>ation</w:t>
      </w:r>
      <w:r>
        <w:rPr>
          <w:spacing w:val="16"/>
        </w:rPr>
        <w:t xml:space="preserve"> </w:t>
      </w:r>
      <w:r>
        <w:rPr>
          <w:spacing w:val="1"/>
        </w:rPr>
        <w:t>o</w:t>
      </w:r>
      <w:r>
        <w:t>f</w:t>
      </w:r>
      <w:r>
        <w:rPr>
          <w:spacing w:val="16"/>
        </w:rPr>
        <w:t xml:space="preserve"> </w:t>
      </w:r>
      <w:r>
        <w:t>m</w:t>
      </w:r>
      <w:r>
        <w:rPr>
          <w:spacing w:val="-3"/>
        </w:rPr>
        <w:t>a</w:t>
      </w:r>
      <w:r>
        <w:t>ch</w:t>
      </w:r>
      <w:r>
        <w:rPr>
          <w:spacing w:val="-1"/>
        </w:rPr>
        <w:t>in</w:t>
      </w:r>
      <w:r>
        <w:t>ery</w:t>
      </w:r>
      <w:r>
        <w:rPr>
          <w:spacing w:val="20"/>
        </w:rPr>
        <w:t xml:space="preserve"> </w:t>
      </w:r>
      <w:r>
        <w:t>such</w:t>
      </w:r>
      <w:r>
        <w:rPr>
          <w:spacing w:val="15"/>
        </w:rPr>
        <w:t xml:space="preserve"> </w:t>
      </w:r>
      <w:r>
        <w:t>as</w:t>
      </w:r>
      <w:r>
        <w:rPr>
          <w:spacing w:val="19"/>
        </w:rPr>
        <w:t xml:space="preserve"> </w:t>
      </w:r>
      <w:r>
        <w:rPr>
          <w:spacing w:val="-1"/>
        </w:rPr>
        <w:t>g</w:t>
      </w:r>
      <w:r>
        <w:t>ene</w:t>
      </w:r>
      <w:r>
        <w:rPr>
          <w:spacing w:val="-3"/>
        </w:rPr>
        <w:t>r</w:t>
      </w:r>
      <w:r>
        <w:t>at</w:t>
      </w:r>
      <w:r>
        <w:rPr>
          <w:spacing w:val="-1"/>
        </w:rPr>
        <w:t>o</w:t>
      </w:r>
      <w:r>
        <w:t>rs</w:t>
      </w:r>
      <w:r>
        <w:rPr>
          <w:spacing w:val="19"/>
        </w:rPr>
        <w:t xml:space="preserve"> </w:t>
      </w:r>
      <w:r>
        <w:rPr>
          <w:spacing w:val="-1"/>
        </w:rPr>
        <w:t>p</w:t>
      </w:r>
      <w:r>
        <w:rPr>
          <w:spacing w:val="-4"/>
        </w:rPr>
        <w:t>u</w:t>
      </w:r>
      <w:r>
        <w:t>m</w:t>
      </w:r>
      <w:r>
        <w:rPr>
          <w:spacing w:val="-1"/>
        </w:rPr>
        <w:t>p</w:t>
      </w:r>
      <w:r>
        <w:t>s</w:t>
      </w:r>
      <w:r>
        <w:rPr>
          <w:spacing w:val="19"/>
        </w:rPr>
        <w:t xml:space="preserve"> </w:t>
      </w:r>
      <w:r>
        <w:t>a</w:t>
      </w:r>
      <w:r>
        <w:rPr>
          <w:spacing w:val="-1"/>
        </w:rPr>
        <w:t>n</w:t>
      </w:r>
      <w:r>
        <w:t>d</w:t>
      </w:r>
      <w:r>
        <w:rPr>
          <w:spacing w:val="18"/>
        </w:rPr>
        <w:t xml:space="preserve"> </w:t>
      </w:r>
      <w:r>
        <w:t>a</w:t>
      </w:r>
      <w:r>
        <w:rPr>
          <w:spacing w:val="-1"/>
        </w:rPr>
        <w:t>n</w:t>
      </w:r>
      <w:r>
        <w:t>y</w:t>
      </w:r>
      <w:r>
        <w:rPr>
          <w:spacing w:val="18"/>
        </w:rPr>
        <w:t xml:space="preserve"> </w:t>
      </w:r>
      <w:r>
        <w:rPr>
          <w:spacing w:val="-2"/>
        </w:rPr>
        <w:t>o</w:t>
      </w:r>
      <w:r>
        <w:t>ther eq</w:t>
      </w:r>
      <w:r>
        <w:rPr>
          <w:spacing w:val="-2"/>
        </w:rPr>
        <w:t>u</w:t>
      </w:r>
      <w:r>
        <w:t>i</w:t>
      </w:r>
      <w:r>
        <w:rPr>
          <w:spacing w:val="-2"/>
        </w:rPr>
        <w:t>p</w:t>
      </w:r>
      <w:r>
        <w:t>ment</w:t>
      </w:r>
      <w:r>
        <w:rPr>
          <w:spacing w:val="47"/>
        </w:rPr>
        <w:t xml:space="preserve"> </w:t>
      </w:r>
      <w:r>
        <w:rPr>
          <w:spacing w:val="-1"/>
        </w:rPr>
        <w:t>n</w:t>
      </w:r>
      <w:r>
        <w:t>ee</w:t>
      </w:r>
      <w:r>
        <w:rPr>
          <w:spacing w:val="-4"/>
        </w:rPr>
        <w:t>d</w:t>
      </w:r>
      <w:r>
        <w:t>ed.</w:t>
      </w:r>
      <w:r>
        <w:rPr>
          <w:spacing w:val="48"/>
        </w:rPr>
        <w:t xml:space="preserve"> </w:t>
      </w:r>
      <w:r>
        <w:t>These</w:t>
      </w:r>
      <w:r>
        <w:rPr>
          <w:spacing w:val="47"/>
        </w:rPr>
        <w:t xml:space="preserve"> </w:t>
      </w:r>
      <w:r>
        <w:rPr>
          <w:spacing w:val="-1"/>
        </w:rPr>
        <w:t>p</w:t>
      </w:r>
      <w:r>
        <w:t>e</w:t>
      </w:r>
      <w:r>
        <w:rPr>
          <w:spacing w:val="1"/>
        </w:rPr>
        <w:t>o</w:t>
      </w:r>
      <w:r>
        <w:rPr>
          <w:spacing w:val="-1"/>
        </w:rPr>
        <w:t>p</w:t>
      </w:r>
      <w:r>
        <w:t>le</w:t>
      </w:r>
      <w:r>
        <w:rPr>
          <w:spacing w:val="48"/>
        </w:rPr>
        <w:t xml:space="preserve"> </w:t>
      </w:r>
      <w:r>
        <w:rPr>
          <w:spacing w:val="-1"/>
        </w:rPr>
        <w:t>n</w:t>
      </w:r>
      <w:r>
        <w:t>eed</w:t>
      </w:r>
      <w:r>
        <w:rPr>
          <w:spacing w:val="48"/>
        </w:rPr>
        <w:t xml:space="preserve"> </w:t>
      </w:r>
      <w:r>
        <w:rPr>
          <w:spacing w:val="-2"/>
        </w:rPr>
        <w:t>t</w:t>
      </w:r>
      <w:r>
        <w:t>o</w:t>
      </w:r>
      <w:r>
        <w:rPr>
          <w:spacing w:val="49"/>
        </w:rPr>
        <w:t xml:space="preserve"> </w:t>
      </w:r>
      <w:r>
        <w:rPr>
          <w:spacing w:val="-1"/>
        </w:rPr>
        <w:t>b</w:t>
      </w:r>
      <w:r>
        <w:t>e</w:t>
      </w:r>
      <w:r>
        <w:rPr>
          <w:spacing w:val="49"/>
        </w:rPr>
        <w:t xml:space="preserve"> </w:t>
      </w:r>
      <w:r>
        <w:t>trai</w:t>
      </w:r>
      <w:r>
        <w:rPr>
          <w:spacing w:val="-1"/>
        </w:rPr>
        <w:t>n</w:t>
      </w:r>
      <w:r>
        <w:t>ed</w:t>
      </w:r>
      <w:r>
        <w:rPr>
          <w:spacing w:val="47"/>
        </w:rPr>
        <w:t xml:space="preserve"> </w:t>
      </w:r>
      <w:r>
        <w:t>a</w:t>
      </w:r>
      <w:r>
        <w:rPr>
          <w:spacing w:val="-1"/>
        </w:rPr>
        <w:t>n</w:t>
      </w:r>
      <w:r>
        <w:t>d</w:t>
      </w:r>
      <w:r>
        <w:rPr>
          <w:spacing w:val="48"/>
        </w:rPr>
        <w:t xml:space="preserve"> </w:t>
      </w:r>
      <w:r>
        <w:t>c</w:t>
      </w:r>
      <w:r>
        <w:rPr>
          <w:spacing w:val="1"/>
        </w:rPr>
        <w:t>o</w:t>
      </w:r>
      <w:r>
        <w:t>m</w:t>
      </w:r>
      <w:r>
        <w:rPr>
          <w:spacing w:val="-1"/>
        </w:rPr>
        <w:t>p</w:t>
      </w:r>
      <w:r>
        <w:rPr>
          <w:spacing w:val="-2"/>
        </w:rPr>
        <w:t>e</w:t>
      </w:r>
      <w:r>
        <w:t>te</w:t>
      </w:r>
      <w:r>
        <w:rPr>
          <w:spacing w:val="-1"/>
        </w:rPr>
        <w:t>n</w:t>
      </w:r>
      <w:r>
        <w:t>t.</w:t>
      </w:r>
      <w:r>
        <w:rPr>
          <w:spacing w:val="48"/>
        </w:rPr>
        <w:t xml:space="preserve"> </w:t>
      </w:r>
      <w:r>
        <w:t>Ce</w:t>
      </w:r>
      <w:r>
        <w:rPr>
          <w:spacing w:val="-3"/>
        </w:rPr>
        <w:t>r</w:t>
      </w:r>
      <w:r>
        <w:t>tificates</w:t>
      </w:r>
      <w:r>
        <w:rPr>
          <w:spacing w:val="48"/>
        </w:rPr>
        <w:t xml:space="preserve"> </w:t>
      </w:r>
      <w:r>
        <w:t>su</w:t>
      </w:r>
      <w:r>
        <w:rPr>
          <w:spacing w:val="-2"/>
        </w:rPr>
        <w:t>p</w:t>
      </w:r>
      <w:r>
        <w:rPr>
          <w:spacing w:val="-1"/>
        </w:rPr>
        <w:t>p</w:t>
      </w:r>
      <w:r>
        <w:t>l</w:t>
      </w:r>
      <w:r>
        <w:rPr>
          <w:spacing w:val="-1"/>
        </w:rPr>
        <w:t>i</w:t>
      </w:r>
      <w:r>
        <w:t>ed</w:t>
      </w:r>
      <w:r>
        <w:rPr>
          <w:spacing w:val="48"/>
        </w:rPr>
        <w:t xml:space="preserve"> </w:t>
      </w:r>
      <w:r>
        <w:rPr>
          <w:spacing w:val="-4"/>
        </w:rPr>
        <w:t>b</w:t>
      </w:r>
      <w:r>
        <w:t xml:space="preserve">y </w:t>
      </w:r>
      <w:r>
        <w:rPr>
          <w:rFonts w:cs="Calibri"/>
          <w:i/>
        </w:rPr>
        <w:t>c</w:t>
      </w:r>
      <w:r>
        <w:rPr>
          <w:rFonts w:cs="Calibri"/>
          <w:i/>
          <w:spacing w:val="-2"/>
        </w:rPr>
        <w:t>o</w:t>
      </w:r>
      <w:r>
        <w:rPr>
          <w:rFonts w:cs="Calibri"/>
          <w:i/>
          <w:spacing w:val="-1"/>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spacing w:val="1"/>
        </w:rPr>
        <w:t>r</w:t>
      </w:r>
      <w:r>
        <w:t>.</w:t>
      </w:r>
    </w:p>
    <w:p w14:paraId="464C57AD" w14:textId="77777777" w:rsidR="007C62E7" w:rsidRDefault="007C62E7" w:rsidP="005B3361">
      <w:pPr>
        <w:pStyle w:val="BodyText"/>
        <w:numPr>
          <w:ilvl w:val="0"/>
          <w:numId w:val="27"/>
        </w:numPr>
        <w:tabs>
          <w:tab w:val="left" w:pos="833"/>
        </w:tabs>
        <w:spacing w:before="1"/>
        <w:ind w:right="113"/>
      </w:pPr>
      <w:r>
        <w:t>A</w:t>
      </w:r>
      <w:r>
        <w:rPr>
          <w:spacing w:val="-1"/>
        </w:rPr>
        <w:t>l</w:t>
      </w:r>
      <w:r>
        <w:t>l</w:t>
      </w:r>
      <w:r>
        <w:rPr>
          <w:spacing w:val="45"/>
        </w:rPr>
        <w:t xml:space="preserve"> </w:t>
      </w:r>
      <w:r>
        <w:rPr>
          <w:spacing w:val="-1"/>
        </w:rPr>
        <w:t>d</w:t>
      </w:r>
      <w:r>
        <w:t>riv</w:t>
      </w:r>
      <w:r>
        <w:rPr>
          <w:spacing w:val="1"/>
        </w:rPr>
        <w:t>e</w:t>
      </w:r>
      <w:r>
        <w:t>rs</w:t>
      </w:r>
      <w:r>
        <w:rPr>
          <w:spacing w:val="43"/>
        </w:rPr>
        <w:t xml:space="preserve"> </w:t>
      </w:r>
      <w:r>
        <w:rPr>
          <w:spacing w:val="1"/>
        </w:rPr>
        <w:t>o</w:t>
      </w:r>
      <w:r>
        <w:t>f</w:t>
      </w:r>
      <w:r>
        <w:rPr>
          <w:spacing w:val="43"/>
        </w:rPr>
        <w:t xml:space="preserve"> </w:t>
      </w:r>
      <w:r>
        <w:t>the</w:t>
      </w:r>
      <w:r>
        <w:rPr>
          <w:spacing w:val="43"/>
        </w:rPr>
        <w:t xml:space="preserve"> </w:t>
      </w:r>
      <w:r>
        <w:t>ex</w:t>
      </w:r>
      <w:r>
        <w:rPr>
          <w:spacing w:val="-3"/>
        </w:rPr>
        <w:t>c</w:t>
      </w:r>
      <w:r>
        <w:t>ava</w:t>
      </w:r>
      <w:r>
        <w:rPr>
          <w:spacing w:val="-3"/>
        </w:rPr>
        <w:t>t</w:t>
      </w:r>
      <w:r>
        <w:rPr>
          <w:spacing w:val="1"/>
        </w:rPr>
        <w:t>o</w:t>
      </w:r>
      <w:r>
        <w:t>rs,</w:t>
      </w:r>
      <w:r>
        <w:rPr>
          <w:spacing w:val="43"/>
        </w:rPr>
        <w:t xml:space="preserve"> </w:t>
      </w:r>
      <w:r>
        <w:t>tr</w:t>
      </w:r>
      <w:r>
        <w:rPr>
          <w:spacing w:val="1"/>
        </w:rPr>
        <w:t>u</w:t>
      </w:r>
      <w:r>
        <w:t>cks</w:t>
      </w:r>
      <w:r>
        <w:rPr>
          <w:spacing w:val="44"/>
        </w:rPr>
        <w:t xml:space="preserve"> </w:t>
      </w:r>
      <w:r>
        <w:t>etc.</w:t>
      </w:r>
      <w:r>
        <w:rPr>
          <w:spacing w:val="43"/>
        </w:rPr>
        <w:t xml:space="preserve"> </w:t>
      </w:r>
      <w:r>
        <w:t>The</w:t>
      </w:r>
      <w:r>
        <w:rPr>
          <w:spacing w:val="-3"/>
        </w:rPr>
        <w:t>s</w:t>
      </w:r>
      <w:r>
        <w:t>e</w:t>
      </w:r>
      <w:r>
        <w:rPr>
          <w:spacing w:val="45"/>
        </w:rPr>
        <w:t xml:space="preserve"> </w:t>
      </w:r>
      <w:r>
        <w:rPr>
          <w:spacing w:val="-1"/>
        </w:rPr>
        <w:t>d</w:t>
      </w:r>
      <w:r>
        <w:t>r</w:t>
      </w:r>
      <w:r>
        <w:rPr>
          <w:spacing w:val="-3"/>
        </w:rPr>
        <w:t>i</w:t>
      </w:r>
      <w:r>
        <w:t>vers</w:t>
      </w:r>
      <w:r>
        <w:rPr>
          <w:spacing w:val="44"/>
        </w:rPr>
        <w:t xml:space="preserve"> </w:t>
      </w:r>
      <w:r>
        <w:rPr>
          <w:spacing w:val="-1"/>
        </w:rPr>
        <w:t>n</w:t>
      </w:r>
      <w:r>
        <w:t>eed</w:t>
      </w:r>
      <w:r>
        <w:rPr>
          <w:spacing w:val="43"/>
        </w:rPr>
        <w:t xml:space="preserve"> </w:t>
      </w:r>
      <w:r>
        <w:t>to</w:t>
      </w:r>
      <w:r>
        <w:rPr>
          <w:spacing w:val="44"/>
        </w:rPr>
        <w:t xml:space="preserve"> </w:t>
      </w:r>
      <w:r>
        <w:rPr>
          <w:spacing w:val="-3"/>
        </w:rPr>
        <w:t>c</w:t>
      </w:r>
      <w:r>
        <w:rPr>
          <w:spacing w:val="1"/>
        </w:rPr>
        <w:t>o</w:t>
      </w:r>
      <w:r>
        <w:t>m</w:t>
      </w:r>
      <w:r>
        <w:rPr>
          <w:spacing w:val="-1"/>
        </w:rPr>
        <w:t>p</w:t>
      </w:r>
      <w:r>
        <w:rPr>
          <w:spacing w:val="-3"/>
        </w:rPr>
        <w:t>l</w:t>
      </w:r>
      <w:r>
        <w:t>y</w:t>
      </w:r>
      <w:r>
        <w:rPr>
          <w:spacing w:val="47"/>
        </w:rPr>
        <w:t xml:space="preserve"> </w:t>
      </w:r>
      <w:r>
        <w:t>w</w:t>
      </w:r>
      <w:r>
        <w:rPr>
          <w:spacing w:val="-3"/>
        </w:rPr>
        <w:t>i</w:t>
      </w:r>
      <w:r>
        <w:t>th</w:t>
      </w:r>
      <w:r>
        <w:rPr>
          <w:spacing w:val="43"/>
        </w:rPr>
        <w:t xml:space="preserve"> </w:t>
      </w:r>
      <w:r>
        <w:t>the</w:t>
      </w:r>
      <w:r>
        <w:rPr>
          <w:spacing w:val="46"/>
        </w:rPr>
        <w:t xml:space="preserve"> </w:t>
      </w:r>
      <w:r>
        <w:rPr>
          <w:spacing w:val="-1"/>
        </w:rPr>
        <w:t>n</w:t>
      </w:r>
      <w:r>
        <w:t>at</w:t>
      </w:r>
      <w:r>
        <w:rPr>
          <w:spacing w:val="-3"/>
        </w:rPr>
        <w:t>i</w:t>
      </w:r>
      <w:r>
        <w:rPr>
          <w:spacing w:val="1"/>
        </w:rPr>
        <w:t>o</w:t>
      </w:r>
      <w:r>
        <w:rPr>
          <w:spacing w:val="-1"/>
        </w:rPr>
        <w:t>n</w:t>
      </w:r>
      <w:r>
        <w:t>al</w:t>
      </w:r>
      <w:r>
        <w:rPr>
          <w:spacing w:val="44"/>
        </w:rPr>
        <w:t xml:space="preserve"> </w:t>
      </w:r>
      <w:r>
        <w:rPr>
          <w:spacing w:val="-3"/>
        </w:rPr>
        <w:t>r</w:t>
      </w:r>
      <w:r>
        <w:rPr>
          <w:spacing w:val="1"/>
        </w:rPr>
        <w:t>o</w:t>
      </w:r>
      <w:r>
        <w:t xml:space="preserve">ad </w:t>
      </w:r>
      <w:r>
        <w:rPr>
          <w:spacing w:val="1"/>
        </w:rPr>
        <w:t>o</w:t>
      </w:r>
      <w:r>
        <w:t>r</w:t>
      </w:r>
      <w:r>
        <w:rPr>
          <w:spacing w:val="-1"/>
        </w:rPr>
        <w:t>d</w:t>
      </w:r>
      <w:r>
        <w:t>i</w:t>
      </w:r>
      <w:r>
        <w:rPr>
          <w:spacing w:val="-2"/>
        </w:rPr>
        <w:t>n</w:t>
      </w:r>
      <w:r>
        <w:t>a</w:t>
      </w:r>
      <w:r>
        <w:rPr>
          <w:spacing w:val="-1"/>
        </w:rPr>
        <w:t>n</w:t>
      </w:r>
      <w:r>
        <w:t>ce,</w:t>
      </w:r>
      <w:r>
        <w:rPr>
          <w:spacing w:val="1"/>
        </w:rPr>
        <w:t xml:space="preserve"> </w:t>
      </w:r>
      <w:r>
        <w:t>l</w:t>
      </w:r>
      <w:r>
        <w:rPr>
          <w:spacing w:val="-1"/>
        </w:rPr>
        <w:t>i</w:t>
      </w:r>
      <w:r>
        <w:rPr>
          <w:spacing w:val="-3"/>
        </w:rPr>
        <w:t>c</w:t>
      </w:r>
      <w:r>
        <w:t>ensed a</w:t>
      </w:r>
      <w:r>
        <w:rPr>
          <w:spacing w:val="-1"/>
        </w:rPr>
        <w:t>n</w:t>
      </w:r>
      <w:r>
        <w:t>d</w:t>
      </w:r>
      <w:r>
        <w:rPr>
          <w:spacing w:val="-3"/>
        </w:rPr>
        <w:t xml:space="preserve"> </w:t>
      </w:r>
      <w:r>
        <w:t>tr</w:t>
      </w:r>
      <w:r>
        <w:rPr>
          <w:spacing w:val="-3"/>
        </w:rPr>
        <w:t>a</w:t>
      </w:r>
      <w:r>
        <w:t>i</w:t>
      </w:r>
      <w:r>
        <w:rPr>
          <w:spacing w:val="-2"/>
        </w:rPr>
        <w:t>n</w:t>
      </w:r>
      <w:r>
        <w:t>ed in</w:t>
      </w:r>
      <w:r>
        <w:rPr>
          <w:spacing w:val="-1"/>
        </w:rPr>
        <w:t xml:space="preserve"> </w:t>
      </w:r>
      <w:r>
        <w:t>was</w:t>
      </w:r>
      <w:r>
        <w:rPr>
          <w:spacing w:val="-2"/>
        </w:rPr>
        <w:t>t</w:t>
      </w:r>
      <w:r>
        <w:t>e r</w:t>
      </w:r>
      <w:r>
        <w:rPr>
          <w:spacing w:val="-3"/>
        </w:rPr>
        <w:t>e</w:t>
      </w:r>
      <w:r>
        <w:rPr>
          <w:spacing w:val="-2"/>
        </w:rPr>
        <w:t>m</w:t>
      </w:r>
      <w:r>
        <w:rPr>
          <w:spacing w:val="1"/>
        </w:rPr>
        <w:t>o</w:t>
      </w:r>
      <w:r>
        <w:rPr>
          <w:spacing w:val="-2"/>
        </w:rPr>
        <w:t>v</w:t>
      </w:r>
      <w:r>
        <w:t>al.</w:t>
      </w:r>
    </w:p>
    <w:p w14:paraId="79CC7218" w14:textId="77777777" w:rsidR="007C62E7" w:rsidRDefault="007C62E7" w:rsidP="005B3361">
      <w:pPr>
        <w:pStyle w:val="BodyText"/>
        <w:numPr>
          <w:ilvl w:val="0"/>
          <w:numId w:val="27"/>
        </w:numPr>
        <w:tabs>
          <w:tab w:val="left" w:pos="833"/>
        </w:tabs>
        <w:spacing w:line="278" w:lineRule="exact"/>
      </w:pPr>
      <w:r>
        <w:t>General</w:t>
      </w:r>
      <w:r>
        <w:rPr>
          <w:spacing w:val="-1"/>
        </w:rPr>
        <w:t xml:space="preserve"> </w:t>
      </w:r>
      <w:proofErr w:type="spellStart"/>
      <w:r>
        <w:t>la</w:t>
      </w:r>
      <w:r>
        <w:rPr>
          <w:spacing w:val="-4"/>
        </w:rPr>
        <w:t>b</w:t>
      </w:r>
      <w:r>
        <w:rPr>
          <w:spacing w:val="1"/>
        </w:rPr>
        <w:t>o</w:t>
      </w:r>
      <w:r>
        <w:rPr>
          <w:spacing w:val="-1"/>
        </w:rPr>
        <w:t>u</w:t>
      </w:r>
      <w:r>
        <w:t>rers</w:t>
      </w:r>
      <w:proofErr w:type="spellEnd"/>
      <w:r>
        <w:rPr>
          <w:spacing w:val="-2"/>
        </w:rPr>
        <w:t xml:space="preserve"> </w:t>
      </w:r>
      <w:r>
        <w:t>to</w:t>
      </w:r>
      <w:r>
        <w:rPr>
          <w:spacing w:val="-1"/>
        </w:rPr>
        <w:t xml:space="preserve"> </w:t>
      </w:r>
      <w:r>
        <w:t>car</w:t>
      </w:r>
      <w:r>
        <w:rPr>
          <w:spacing w:val="-3"/>
        </w:rPr>
        <w:t>r</w:t>
      </w:r>
      <w:r>
        <w:t>y</w:t>
      </w:r>
      <w:r>
        <w:rPr>
          <w:spacing w:val="-2"/>
        </w:rPr>
        <w:t xml:space="preserve"> </w:t>
      </w:r>
      <w:r>
        <w:rPr>
          <w:spacing w:val="1"/>
        </w:rPr>
        <w:t>o</w:t>
      </w:r>
      <w:r>
        <w:rPr>
          <w:spacing w:val="-1"/>
        </w:rPr>
        <w:t>u</w:t>
      </w:r>
      <w:r>
        <w:t>t</w:t>
      </w:r>
      <w:r>
        <w:rPr>
          <w:spacing w:val="-2"/>
        </w:rPr>
        <w:t xml:space="preserve"> </w:t>
      </w:r>
      <w:r>
        <w:rPr>
          <w:spacing w:val="1"/>
        </w:rPr>
        <w:t>o</w:t>
      </w:r>
      <w:r>
        <w:t>ther</w:t>
      </w:r>
      <w:r>
        <w:rPr>
          <w:spacing w:val="-3"/>
        </w:rPr>
        <w:t xml:space="preserve"> </w:t>
      </w:r>
      <w:r>
        <w:t>d</w:t>
      </w:r>
      <w:r>
        <w:rPr>
          <w:spacing w:val="-2"/>
        </w:rPr>
        <w:t>u</w:t>
      </w:r>
      <w:r>
        <w:t>ties</w:t>
      </w:r>
      <w:r>
        <w:rPr>
          <w:spacing w:val="1"/>
        </w:rPr>
        <w:t xml:space="preserve"> </w:t>
      </w:r>
      <w:r>
        <w:t>such</w:t>
      </w:r>
      <w:r>
        <w:rPr>
          <w:spacing w:val="-4"/>
        </w:rPr>
        <w:t xml:space="preserve"> </w:t>
      </w:r>
      <w:r>
        <w:t>as</w:t>
      </w:r>
      <w:r>
        <w:rPr>
          <w:spacing w:val="-2"/>
        </w:rPr>
        <w:t xml:space="preserve"> m</w:t>
      </w:r>
      <w:r>
        <w:t>a</w:t>
      </w:r>
      <w:r>
        <w:rPr>
          <w:spacing w:val="-1"/>
        </w:rPr>
        <w:t>nn</w:t>
      </w:r>
      <w:r>
        <w:t>i</w:t>
      </w:r>
      <w:r>
        <w:rPr>
          <w:spacing w:val="-2"/>
        </w:rPr>
        <w:t>n</w:t>
      </w:r>
      <w:r>
        <w:t>g</w:t>
      </w:r>
      <w:r>
        <w:rPr>
          <w:spacing w:val="-1"/>
        </w:rPr>
        <w:t xml:space="preserve"> </w:t>
      </w:r>
      <w:r>
        <w:t>t</w:t>
      </w:r>
      <w:r>
        <w:rPr>
          <w:spacing w:val="-1"/>
        </w:rPr>
        <w:t>h</w:t>
      </w:r>
      <w:r>
        <w:t>e fi</w:t>
      </w:r>
      <w:r>
        <w:rPr>
          <w:spacing w:val="-1"/>
        </w:rPr>
        <w:t>r</w:t>
      </w:r>
      <w:r>
        <w:t xml:space="preserve">e </w:t>
      </w:r>
      <w:r>
        <w:rPr>
          <w:spacing w:val="-4"/>
        </w:rPr>
        <w:t>h</w:t>
      </w:r>
      <w:r>
        <w:rPr>
          <w:spacing w:val="1"/>
        </w:rPr>
        <w:t>o</w:t>
      </w:r>
      <w:r>
        <w:t>ses</w:t>
      </w:r>
      <w:r>
        <w:rPr>
          <w:spacing w:val="-2"/>
        </w:rPr>
        <w:t xml:space="preserve"> </w:t>
      </w:r>
      <w:r>
        <w:t>e</w:t>
      </w:r>
      <w:r>
        <w:rPr>
          <w:spacing w:val="-2"/>
        </w:rPr>
        <w:t>t</w:t>
      </w:r>
      <w:r>
        <w:t>c.</w:t>
      </w:r>
    </w:p>
    <w:p w14:paraId="3341F24A" w14:textId="77777777" w:rsidR="007C62E7" w:rsidRDefault="007C62E7" w:rsidP="007C62E7">
      <w:pPr>
        <w:spacing w:before="2" w:line="190" w:lineRule="exact"/>
        <w:rPr>
          <w:sz w:val="19"/>
          <w:szCs w:val="19"/>
        </w:rPr>
      </w:pPr>
    </w:p>
    <w:p w14:paraId="03F8C632" w14:textId="77777777" w:rsidR="007C62E7" w:rsidRDefault="007C62E7" w:rsidP="007C62E7">
      <w:pPr>
        <w:spacing w:line="200" w:lineRule="exact"/>
        <w:rPr>
          <w:sz w:val="20"/>
          <w:szCs w:val="20"/>
        </w:rPr>
      </w:pPr>
    </w:p>
    <w:p w14:paraId="79D82050" w14:textId="77777777" w:rsidR="007C62E7" w:rsidRDefault="007C62E7" w:rsidP="005B3361">
      <w:pPr>
        <w:pStyle w:val="Heading5"/>
        <w:numPr>
          <w:ilvl w:val="1"/>
          <w:numId w:val="39"/>
        </w:numPr>
        <w:tabs>
          <w:tab w:val="left" w:pos="689"/>
        </w:tabs>
        <w:rPr>
          <w:b w:val="0"/>
          <w:bCs w:val="0"/>
        </w:rPr>
      </w:pPr>
      <w:bookmarkStart w:id="11" w:name="_bookmark24"/>
      <w:bookmarkEnd w:id="11"/>
      <w:r>
        <w:t>Provis</w:t>
      </w:r>
      <w:r>
        <w:rPr>
          <w:spacing w:val="1"/>
        </w:rPr>
        <w:t>i</w:t>
      </w:r>
      <w:r>
        <w:rPr>
          <w:spacing w:val="-2"/>
        </w:rPr>
        <w:t>o</w:t>
      </w:r>
      <w:r>
        <w:t>n</w:t>
      </w:r>
      <w:r>
        <w:rPr>
          <w:spacing w:val="-6"/>
        </w:rPr>
        <w:t xml:space="preserve"> </w:t>
      </w:r>
      <w:r>
        <w:rPr>
          <w:spacing w:val="-2"/>
        </w:rPr>
        <w:t>o</w:t>
      </w:r>
      <w:r>
        <w:t>f</w:t>
      </w:r>
      <w:r>
        <w:rPr>
          <w:spacing w:val="-5"/>
        </w:rPr>
        <w:t xml:space="preserve"> </w:t>
      </w:r>
      <w:r>
        <w:rPr>
          <w:spacing w:val="-2"/>
        </w:rPr>
        <w:t>b</w:t>
      </w:r>
      <w:r>
        <w:t>o</w:t>
      </w:r>
      <w:r>
        <w:rPr>
          <w:spacing w:val="1"/>
        </w:rPr>
        <w:t>n</w:t>
      </w:r>
      <w:r>
        <w:t>ds</w:t>
      </w:r>
      <w:r>
        <w:rPr>
          <w:spacing w:val="-8"/>
        </w:rPr>
        <w:t xml:space="preserve"> </w:t>
      </w:r>
      <w:r>
        <w:rPr>
          <w:spacing w:val="-1"/>
        </w:rPr>
        <w:t>a</w:t>
      </w:r>
      <w:r>
        <w:t>nd</w:t>
      </w:r>
      <w:r>
        <w:rPr>
          <w:spacing w:val="-5"/>
        </w:rPr>
        <w:t xml:space="preserve"> </w:t>
      </w:r>
      <w:r>
        <w:rPr>
          <w:spacing w:val="-4"/>
        </w:rPr>
        <w:t>g</w:t>
      </w:r>
      <w:r>
        <w:t>u</w:t>
      </w:r>
      <w:r>
        <w:rPr>
          <w:spacing w:val="-1"/>
        </w:rPr>
        <w:t>a</w:t>
      </w:r>
      <w:r>
        <w:t>r</w:t>
      </w:r>
      <w:r>
        <w:rPr>
          <w:spacing w:val="-1"/>
        </w:rPr>
        <w:t>a</w:t>
      </w:r>
      <w:r>
        <w:t>nte</w:t>
      </w:r>
      <w:r>
        <w:rPr>
          <w:spacing w:val="-1"/>
        </w:rPr>
        <w:t>e</w:t>
      </w:r>
      <w:r>
        <w:t>s</w:t>
      </w:r>
    </w:p>
    <w:p w14:paraId="735C8715" w14:textId="77777777" w:rsidR="007C62E7" w:rsidRDefault="007C62E7" w:rsidP="007C62E7">
      <w:pPr>
        <w:spacing w:before="10" w:line="110" w:lineRule="exact"/>
        <w:rPr>
          <w:sz w:val="11"/>
          <w:szCs w:val="11"/>
        </w:rPr>
      </w:pPr>
    </w:p>
    <w:p w14:paraId="3FB731BB" w14:textId="77777777" w:rsidR="007C62E7" w:rsidRDefault="007C62E7" w:rsidP="007C62E7">
      <w:pPr>
        <w:ind w:left="113"/>
        <w:rPr>
          <w:rFonts w:ascii="Calibri" w:eastAsia="Calibri" w:hAnsi="Calibri" w:cs="Calibri"/>
          <w:sz w:val="20"/>
          <w:szCs w:val="20"/>
        </w:rPr>
      </w:pPr>
      <w:r>
        <w:rPr>
          <w:rFonts w:ascii="Calibri" w:eastAsia="Calibri" w:hAnsi="Calibri" w:cs="Calibri"/>
          <w:sz w:val="20"/>
          <w:szCs w:val="20"/>
        </w:rPr>
        <w:t>N/A</w:t>
      </w:r>
    </w:p>
    <w:p w14:paraId="71FBAB92" w14:textId="77777777" w:rsidR="007C62E7" w:rsidRDefault="007C62E7" w:rsidP="007C62E7">
      <w:pPr>
        <w:spacing w:before="6" w:line="160" w:lineRule="exact"/>
        <w:rPr>
          <w:sz w:val="16"/>
          <w:szCs w:val="16"/>
        </w:rPr>
      </w:pPr>
    </w:p>
    <w:p w14:paraId="5EF1FBAB" w14:textId="77777777" w:rsidR="007C62E7" w:rsidRDefault="007C62E7" w:rsidP="007C62E7">
      <w:pPr>
        <w:spacing w:line="200" w:lineRule="exact"/>
        <w:rPr>
          <w:sz w:val="20"/>
          <w:szCs w:val="20"/>
        </w:rPr>
      </w:pPr>
    </w:p>
    <w:p w14:paraId="0450C43D" w14:textId="77777777" w:rsidR="007C62E7" w:rsidRDefault="007C62E7" w:rsidP="005B3361">
      <w:pPr>
        <w:pStyle w:val="Heading5"/>
        <w:numPr>
          <w:ilvl w:val="1"/>
          <w:numId w:val="39"/>
        </w:numPr>
        <w:tabs>
          <w:tab w:val="left" w:pos="689"/>
        </w:tabs>
        <w:rPr>
          <w:b w:val="0"/>
          <w:bCs w:val="0"/>
        </w:rPr>
      </w:pPr>
      <w:bookmarkStart w:id="12" w:name="_bookmark25"/>
      <w:bookmarkEnd w:id="12"/>
      <w:r>
        <w:t>Invoi</w:t>
      </w:r>
      <w:r>
        <w:rPr>
          <w:spacing w:val="-3"/>
        </w:rPr>
        <w:t>c</w:t>
      </w:r>
      <w:r>
        <w:t>ing</w:t>
      </w:r>
      <w:r>
        <w:rPr>
          <w:spacing w:val="-10"/>
        </w:rPr>
        <w:t xml:space="preserve"> </w:t>
      </w:r>
      <w:r>
        <w:rPr>
          <w:spacing w:val="-1"/>
        </w:rPr>
        <w:t>a</w:t>
      </w:r>
      <w:r>
        <w:t>nd</w:t>
      </w:r>
      <w:r>
        <w:rPr>
          <w:spacing w:val="-9"/>
        </w:rPr>
        <w:t xml:space="preserve"> </w:t>
      </w:r>
      <w:r>
        <w:t>p</w:t>
      </w:r>
      <w:r>
        <w:rPr>
          <w:spacing w:val="-1"/>
        </w:rPr>
        <w:t>ayme</w:t>
      </w:r>
      <w:r>
        <w:t>nt</w:t>
      </w:r>
    </w:p>
    <w:p w14:paraId="298507F7" w14:textId="77777777" w:rsidR="007C62E7" w:rsidRDefault="007C62E7" w:rsidP="007C62E7">
      <w:pPr>
        <w:spacing w:before="7" w:line="110" w:lineRule="exact"/>
        <w:rPr>
          <w:sz w:val="11"/>
          <w:szCs w:val="11"/>
        </w:rPr>
      </w:pPr>
    </w:p>
    <w:p w14:paraId="6F8F6439" w14:textId="77777777" w:rsidR="007C62E7" w:rsidRDefault="007C62E7" w:rsidP="007C62E7">
      <w:pPr>
        <w:pStyle w:val="BodyText"/>
        <w:ind w:left="113" w:right="132"/>
      </w:pPr>
      <w:r>
        <w:t>Wit</w:t>
      </w:r>
      <w:r>
        <w:rPr>
          <w:spacing w:val="-1"/>
        </w:rPr>
        <w:t>h</w:t>
      </w:r>
      <w:r>
        <w:t>in</w:t>
      </w:r>
      <w:r>
        <w:rPr>
          <w:spacing w:val="-1"/>
        </w:rPr>
        <w:t xml:space="preserve"> </w:t>
      </w:r>
      <w:r>
        <w:rPr>
          <w:spacing w:val="1"/>
        </w:rPr>
        <w:t>o</w:t>
      </w:r>
      <w:r>
        <w:rPr>
          <w:spacing w:val="-1"/>
        </w:rPr>
        <w:t>n</w:t>
      </w:r>
      <w:r>
        <w:t>e</w:t>
      </w:r>
      <w:r>
        <w:rPr>
          <w:spacing w:val="-2"/>
        </w:rPr>
        <w:t xml:space="preserve"> w</w:t>
      </w:r>
      <w:r>
        <w:t>eek</w:t>
      </w:r>
      <w:r>
        <w:rPr>
          <w:spacing w:val="-2"/>
        </w:rPr>
        <w:t xml:space="preserve"> </w:t>
      </w:r>
      <w:r>
        <w:rPr>
          <w:spacing w:val="1"/>
        </w:rPr>
        <w:t>o</w:t>
      </w:r>
      <w:r>
        <w:t>f</w:t>
      </w:r>
      <w:r>
        <w:rPr>
          <w:spacing w:val="-3"/>
        </w:rPr>
        <w:t xml:space="preserve"> </w:t>
      </w:r>
      <w:r>
        <w:t>re</w:t>
      </w:r>
      <w:r>
        <w:rPr>
          <w:spacing w:val="-3"/>
        </w:rPr>
        <w:t>c</w:t>
      </w:r>
      <w:r>
        <w:t>ei</w:t>
      </w:r>
      <w:r>
        <w:rPr>
          <w:spacing w:val="1"/>
        </w:rPr>
        <w:t>v</w:t>
      </w:r>
      <w:r>
        <w:rPr>
          <w:spacing w:val="-3"/>
        </w:rPr>
        <w:t>i</w:t>
      </w:r>
      <w:r>
        <w:rPr>
          <w:spacing w:val="-1"/>
        </w:rPr>
        <w:t>n</w:t>
      </w:r>
      <w:r>
        <w:t>g</w:t>
      </w:r>
      <w:r>
        <w:rPr>
          <w:spacing w:val="-1"/>
        </w:rPr>
        <w:t xml:space="preserve"> </w:t>
      </w:r>
      <w:r>
        <w:t xml:space="preserve">a </w:t>
      </w:r>
      <w:r>
        <w:rPr>
          <w:spacing w:val="-1"/>
        </w:rPr>
        <w:t>p</w:t>
      </w:r>
      <w:r>
        <w:t>a</w:t>
      </w:r>
      <w:r>
        <w:rPr>
          <w:spacing w:val="-2"/>
        </w:rPr>
        <w:t>y</w:t>
      </w:r>
      <w:r>
        <w:t>ment</w:t>
      </w:r>
      <w:r>
        <w:rPr>
          <w:spacing w:val="-2"/>
        </w:rPr>
        <w:t xml:space="preserve"> </w:t>
      </w:r>
      <w:r>
        <w:t>certif</w:t>
      </w:r>
      <w:r>
        <w:rPr>
          <w:spacing w:val="-1"/>
        </w:rPr>
        <w:t>i</w:t>
      </w:r>
      <w:r>
        <w:rPr>
          <w:spacing w:val="-3"/>
        </w:rPr>
        <w:t>c</w:t>
      </w:r>
      <w:r>
        <w:t>ate</w:t>
      </w:r>
      <w:r>
        <w:rPr>
          <w:spacing w:val="-2"/>
        </w:rPr>
        <w:t xml:space="preserve"> </w:t>
      </w:r>
      <w:r>
        <w:t>f</w:t>
      </w:r>
      <w:r>
        <w:rPr>
          <w:spacing w:val="-3"/>
        </w:rPr>
        <w:t>r</w:t>
      </w:r>
      <w:r>
        <w:rPr>
          <w:spacing w:val="1"/>
        </w:rPr>
        <w:t>o</w:t>
      </w:r>
      <w:r>
        <w:t>m</w:t>
      </w:r>
      <w:r>
        <w:rPr>
          <w:spacing w:val="-2"/>
        </w:rPr>
        <w:t xml:space="preserve"> </w:t>
      </w:r>
      <w:r>
        <w:t>t</w:t>
      </w:r>
      <w:r>
        <w:rPr>
          <w:spacing w:val="-1"/>
        </w:rPr>
        <w:t>h</w:t>
      </w:r>
      <w:r>
        <w:t>e</w:t>
      </w:r>
      <w:r>
        <w:rPr>
          <w:spacing w:val="2"/>
        </w:rPr>
        <w:t xml:space="preserve"> </w:t>
      </w:r>
      <w:r>
        <w:rPr>
          <w:rFonts w:cs="Calibri"/>
          <w:i/>
        </w:rPr>
        <w:t>S</w:t>
      </w:r>
      <w:r>
        <w:rPr>
          <w:rFonts w:cs="Calibri"/>
          <w:i/>
          <w:spacing w:val="-3"/>
        </w:rPr>
        <w:t>e</w:t>
      </w:r>
      <w:r>
        <w:rPr>
          <w:rFonts w:cs="Calibri"/>
          <w:i/>
        </w:rPr>
        <w:t>rvi</w:t>
      </w:r>
      <w:r>
        <w:rPr>
          <w:rFonts w:cs="Calibri"/>
          <w:i/>
          <w:spacing w:val="-1"/>
        </w:rPr>
        <w:t>c</w:t>
      </w:r>
      <w:r>
        <w:rPr>
          <w:rFonts w:cs="Calibri"/>
          <w:i/>
        </w:rPr>
        <w:t>e</w:t>
      </w:r>
      <w:r>
        <w:rPr>
          <w:rFonts w:cs="Calibri"/>
          <w:i/>
          <w:spacing w:val="-2"/>
        </w:rPr>
        <w:t xml:space="preserve"> </w:t>
      </w:r>
      <w:r>
        <w:rPr>
          <w:rFonts w:cs="Calibri"/>
          <w:i/>
        </w:rPr>
        <w:t>M</w:t>
      </w:r>
      <w:r>
        <w:rPr>
          <w:rFonts w:cs="Calibri"/>
          <w:i/>
          <w:spacing w:val="-1"/>
        </w:rPr>
        <w:t>anag</w:t>
      </w:r>
      <w:r>
        <w:rPr>
          <w:rFonts w:cs="Calibri"/>
          <w:i/>
        </w:rPr>
        <w:t>er</w:t>
      </w:r>
      <w:r>
        <w:rPr>
          <w:rFonts w:cs="Calibri"/>
          <w:i/>
          <w:spacing w:val="2"/>
        </w:rPr>
        <w:t xml:space="preserve"> </w:t>
      </w:r>
      <w:r>
        <w:t>in</w:t>
      </w:r>
      <w:r>
        <w:rPr>
          <w:spacing w:val="-6"/>
        </w:rPr>
        <w:t xml:space="preserve"> </w:t>
      </w:r>
      <w:r>
        <w:t>ter</w:t>
      </w:r>
      <w:r>
        <w:rPr>
          <w:spacing w:val="-2"/>
        </w:rPr>
        <w:t>m</w:t>
      </w:r>
      <w:r>
        <w:t>s</w:t>
      </w:r>
      <w:r>
        <w:rPr>
          <w:spacing w:val="-2"/>
        </w:rPr>
        <w:t xml:space="preserve"> </w:t>
      </w:r>
      <w:r>
        <w:rPr>
          <w:spacing w:val="1"/>
        </w:rPr>
        <w:t>o</w:t>
      </w:r>
      <w:r>
        <w:t xml:space="preserve">f </w:t>
      </w:r>
      <w:r>
        <w:rPr>
          <w:spacing w:val="-2"/>
        </w:rPr>
        <w:t>c</w:t>
      </w:r>
      <w:r>
        <w:rPr>
          <w:spacing w:val="1"/>
        </w:rPr>
        <w:t>o</w:t>
      </w:r>
      <w:r>
        <w:t>re</w:t>
      </w:r>
      <w:r>
        <w:rPr>
          <w:spacing w:val="-2"/>
        </w:rPr>
        <w:t xml:space="preserve"> </w:t>
      </w:r>
      <w:r>
        <w:t>cla</w:t>
      </w:r>
      <w:r>
        <w:rPr>
          <w:spacing w:val="-2"/>
        </w:rPr>
        <w:t>u</w:t>
      </w:r>
      <w:r>
        <w:t>se</w:t>
      </w:r>
      <w:r>
        <w:rPr>
          <w:spacing w:val="-2"/>
        </w:rPr>
        <w:t xml:space="preserve"> </w:t>
      </w:r>
      <w:r>
        <w:t>51</w:t>
      </w:r>
      <w:r>
        <w:rPr>
          <w:spacing w:val="-3"/>
        </w:rPr>
        <w:t>.</w:t>
      </w:r>
      <w:r>
        <w:t xml:space="preserve">1, 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rPr>
          <w:spacing w:val="-1"/>
        </w:rPr>
        <w:t>p</w:t>
      </w:r>
      <w:r>
        <w:rPr>
          <w:spacing w:val="-3"/>
        </w:rPr>
        <w:t>r</w:t>
      </w:r>
      <w:r>
        <w:rPr>
          <w:spacing w:val="-2"/>
        </w:rPr>
        <w:t>o</w:t>
      </w:r>
      <w:r>
        <w:t>vi</w:t>
      </w:r>
      <w:r>
        <w:rPr>
          <w:spacing w:val="-2"/>
        </w:rPr>
        <w:t>d</w:t>
      </w:r>
      <w:r>
        <w:t>es</w:t>
      </w:r>
      <w:r>
        <w:rPr>
          <w:spacing w:val="1"/>
        </w:rPr>
        <w:t xml:space="preserve"> </w:t>
      </w:r>
      <w:r>
        <w:t>t</w:t>
      </w:r>
      <w:r>
        <w:rPr>
          <w:spacing w:val="-3"/>
        </w:rPr>
        <w:t>h</w:t>
      </w:r>
      <w:r>
        <w:t>e</w:t>
      </w:r>
      <w:r>
        <w:rPr>
          <w:spacing w:val="1"/>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rPr>
        <w:t>r</w:t>
      </w:r>
      <w:r>
        <w:rPr>
          <w:rFonts w:cs="Calibri"/>
          <w:i/>
          <w:spacing w:val="-1"/>
        </w:rPr>
        <w:t xml:space="preserve"> </w:t>
      </w:r>
      <w:r>
        <w:t>with a</w:t>
      </w:r>
      <w:r>
        <w:rPr>
          <w:spacing w:val="-2"/>
        </w:rPr>
        <w:t xml:space="preserve"> </w:t>
      </w:r>
      <w:r>
        <w:t>tax i</w:t>
      </w:r>
      <w:r>
        <w:rPr>
          <w:spacing w:val="-4"/>
        </w:rPr>
        <w:t>n</w:t>
      </w:r>
      <w:r>
        <w:t>v</w:t>
      </w:r>
      <w:r>
        <w:rPr>
          <w:spacing w:val="1"/>
        </w:rPr>
        <w:t>o</w:t>
      </w:r>
      <w:r>
        <w:rPr>
          <w:spacing w:val="-3"/>
        </w:rPr>
        <w:t>i</w:t>
      </w:r>
      <w:r>
        <w:t>ce</w:t>
      </w:r>
      <w:r>
        <w:rPr>
          <w:spacing w:val="1"/>
        </w:rPr>
        <w:t xml:space="preserve"> </w:t>
      </w:r>
      <w:r>
        <w:t>s</w:t>
      </w:r>
      <w:r>
        <w:rPr>
          <w:spacing w:val="-4"/>
        </w:rPr>
        <w:t>h</w:t>
      </w:r>
      <w:r>
        <w:rPr>
          <w:spacing w:val="1"/>
        </w:rPr>
        <w:t>o</w:t>
      </w:r>
      <w:r>
        <w:t>wing</w:t>
      </w:r>
      <w:r>
        <w:rPr>
          <w:spacing w:val="-1"/>
        </w:rPr>
        <w:t xml:space="preserve"> </w:t>
      </w:r>
      <w:r>
        <w:t>t</w:t>
      </w:r>
      <w:r>
        <w:rPr>
          <w:spacing w:val="-1"/>
        </w:rPr>
        <w:t>h</w:t>
      </w:r>
      <w:r>
        <w:t>e</w:t>
      </w:r>
      <w:r>
        <w:rPr>
          <w:spacing w:val="-2"/>
        </w:rPr>
        <w:t xml:space="preserve"> a</w:t>
      </w:r>
      <w:r>
        <w:t>m</w:t>
      </w:r>
      <w:r>
        <w:rPr>
          <w:spacing w:val="1"/>
        </w:rPr>
        <w:t>o</w:t>
      </w:r>
      <w:r>
        <w:rPr>
          <w:spacing w:val="-1"/>
        </w:rPr>
        <w:t>un</w:t>
      </w:r>
      <w:r>
        <w:t xml:space="preserve">t </w:t>
      </w:r>
      <w:r>
        <w:rPr>
          <w:spacing w:val="-1"/>
        </w:rPr>
        <w:t>d</w:t>
      </w:r>
      <w:r>
        <w:rPr>
          <w:spacing w:val="-4"/>
        </w:rPr>
        <w:t>u</w:t>
      </w:r>
      <w:r>
        <w:t>e for</w:t>
      </w:r>
      <w:r>
        <w:rPr>
          <w:spacing w:val="-3"/>
        </w:rPr>
        <w:t xml:space="preserve"> </w:t>
      </w:r>
      <w:r>
        <w:t>pa</w:t>
      </w:r>
      <w:r>
        <w:rPr>
          <w:spacing w:val="-2"/>
        </w:rPr>
        <w:t>y</w:t>
      </w:r>
      <w:r>
        <w:t>ment</w:t>
      </w:r>
      <w:r>
        <w:rPr>
          <w:spacing w:val="-2"/>
        </w:rPr>
        <w:t xml:space="preserve"> </w:t>
      </w:r>
      <w:r>
        <w:t>e</w:t>
      </w:r>
      <w:r>
        <w:rPr>
          <w:spacing w:val="-1"/>
        </w:rPr>
        <w:t>qu</w:t>
      </w:r>
      <w:r>
        <w:t xml:space="preserve">al </w:t>
      </w:r>
      <w:r>
        <w:rPr>
          <w:spacing w:val="-2"/>
        </w:rPr>
        <w:t>t</w:t>
      </w:r>
      <w:r>
        <w:t>o</w:t>
      </w:r>
      <w:r>
        <w:rPr>
          <w:spacing w:val="-1"/>
        </w:rPr>
        <w:t xml:space="preserve"> </w:t>
      </w:r>
      <w:r>
        <w:t>that stated in</w:t>
      </w:r>
      <w:r>
        <w:rPr>
          <w:spacing w:val="-3"/>
        </w:rPr>
        <w:t xml:space="preserve"> </w:t>
      </w:r>
      <w:r>
        <w:t>the</w:t>
      </w:r>
      <w:r>
        <w:rPr>
          <w:spacing w:val="-2"/>
        </w:rPr>
        <w:t xml:space="preserve"> </w:t>
      </w:r>
      <w:r>
        <w:rPr>
          <w:rFonts w:cs="Calibri"/>
          <w:i/>
        </w:rPr>
        <w:t>S</w:t>
      </w:r>
      <w:r>
        <w:rPr>
          <w:rFonts w:cs="Calibri"/>
          <w:i/>
          <w:spacing w:val="-3"/>
        </w:rPr>
        <w:t>e</w:t>
      </w:r>
      <w:r>
        <w:rPr>
          <w:rFonts w:cs="Calibri"/>
          <w:i/>
        </w:rPr>
        <w:t>rvi</w:t>
      </w:r>
      <w:r>
        <w:rPr>
          <w:rFonts w:cs="Calibri"/>
          <w:i/>
          <w:spacing w:val="-1"/>
        </w:rPr>
        <w:t>c</w:t>
      </w:r>
      <w:r>
        <w:rPr>
          <w:rFonts w:cs="Calibri"/>
          <w:i/>
        </w:rPr>
        <w:t>e</w:t>
      </w:r>
      <w:r>
        <w:rPr>
          <w:rFonts w:cs="Calibri"/>
          <w:i/>
          <w:spacing w:val="-2"/>
        </w:rPr>
        <w:t xml:space="preserve"> </w:t>
      </w:r>
      <w:r>
        <w:rPr>
          <w:rFonts w:cs="Calibri"/>
          <w:i/>
        </w:rPr>
        <w:t>M</w:t>
      </w:r>
      <w:r>
        <w:rPr>
          <w:rFonts w:cs="Calibri"/>
          <w:i/>
          <w:spacing w:val="-1"/>
        </w:rPr>
        <w:t>anag</w:t>
      </w:r>
      <w:r>
        <w:rPr>
          <w:rFonts w:cs="Calibri"/>
          <w:i/>
        </w:rPr>
        <w:t>e</w:t>
      </w:r>
      <w:r>
        <w:rPr>
          <w:rFonts w:cs="Calibri"/>
          <w:i/>
          <w:spacing w:val="2"/>
        </w:rPr>
        <w:t>r</w:t>
      </w:r>
      <w:r>
        <w:rPr>
          <w:rFonts w:cs="Calibri"/>
        </w:rPr>
        <w:t>’s p</w:t>
      </w:r>
      <w:r>
        <w:rPr>
          <w:rFonts w:cs="Calibri"/>
          <w:spacing w:val="-3"/>
        </w:rPr>
        <w:t>a</w:t>
      </w:r>
      <w:r>
        <w:rPr>
          <w:rFonts w:cs="Calibri"/>
        </w:rPr>
        <w:t>y</w:t>
      </w:r>
      <w:r>
        <w:rPr>
          <w:rFonts w:cs="Calibri"/>
          <w:spacing w:val="-2"/>
        </w:rPr>
        <w:t>m</w:t>
      </w:r>
      <w:r>
        <w:rPr>
          <w:rFonts w:cs="Calibri"/>
        </w:rPr>
        <w:t xml:space="preserve">ent </w:t>
      </w:r>
      <w:r>
        <w:rPr>
          <w:rFonts w:cs="Calibri"/>
          <w:spacing w:val="-2"/>
        </w:rPr>
        <w:t>c</w:t>
      </w:r>
      <w:r>
        <w:rPr>
          <w:rFonts w:cs="Calibri"/>
        </w:rPr>
        <w:t>ertific</w:t>
      </w:r>
      <w:r>
        <w:rPr>
          <w:spacing w:val="-3"/>
        </w:rPr>
        <w:t>a</w:t>
      </w:r>
      <w:r>
        <w:t>te.</w:t>
      </w:r>
    </w:p>
    <w:p w14:paraId="6B04C236" w14:textId="77777777" w:rsidR="007C62E7" w:rsidRDefault="007C62E7" w:rsidP="007C62E7">
      <w:pPr>
        <w:pStyle w:val="BodyText"/>
        <w:spacing w:line="266" w:lineRule="exact"/>
        <w:ind w:left="113"/>
      </w:pPr>
      <w:r>
        <w:t xml:space="preserve">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t>sh</w:t>
      </w:r>
      <w:r>
        <w:rPr>
          <w:spacing w:val="-1"/>
        </w:rPr>
        <w:t>a</w:t>
      </w:r>
      <w:r>
        <w:t>ll</w:t>
      </w:r>
      <w:r>
        <w:rPr>
          <w:spacing w:val="-1"/>
        </w:rPr>
        <w:t xml:space="preserve"> </w:t>
      </w:r>
      <w:r>
        <w:t>ad</w:t>
      </w:r>
      <w:r>
        <w:rPr>
          <w:spacing w:val="-2"/>
        </w:rPr>
        <w:t>d</w:t>
      </w:r>
      <w:r>
        <w:t>re</w:t>
      </w:r>
      <w:r>
        <w:rPr>
          <w:spacing w:val="-3"/>
        </w:rPr>
        <w:t>s</w:t>
      </w:r>
      <w:r>
        <w:t>s t</w:t>
      </w:r>
      <w:r>
        <w:rPr>
          <w:spacing w:val="-1"/>
        </w:rPr>
        <w:t>h</w:t>
      </w:r>
      <w:r>
        <w:t>e</w:t>
      </w:r>
      <w:r>
        <w:rPr>
          <w:spacing w:val="-2"/>
        </w:rPr>
        <w:t xml:space="preserve"> </w:t>
      </w:r>
      <w:r>
        <w:t>tax i</w:t>
      </w:r>
      <w:r>
        <w:rPr>
          <w:spacing w:val="-4"/>
        </w:rPr>
        <w:t>n</w:t>
      </w:r>
      <w:r>
        <w:t>v</w:t>
      </w:r>
      <w:r>
        <w:rPr>
          <w:spacing w:val="1"/>
        </w:rPr>
        <w:t>o</w:t>
      </w:r>
      <w:r>
        <w:t>i</w:t>
      </w:r>
      <w:r>
        <w:rPr>
          <w:spacing w:val="-3"/>
        </w:rPr>
        <w:t>c</w:t>
      </w:r>
      <w:r>
        <w:t xml:space="preserve">e </w:t>
      </w:r>
      <w:r>
        <w:rPr>
          <w:spacing w:val="-2"/>
        </w:rPr>
        <w:t>t</w:t>
      </w:r>
      <w:r>
        <w:t>o</w:t>
      </w:r>
      <w:r>
        <w:rPr>
          <w:spacing w:val="1"/>
        </w:rPr>
        <w:t xml:space="preserve"> </w:t>
      </w:r>
      <w:r>
        <w:t>Fi</w:t>
      </w:r>
      <w:r>
        <w:rPr>
          <w:spacing w:val="-2"/>
        </w:rPr>
        <w:t>n</w:t>
      </w:r>
      <w:r>
        <w:t>a</w:t>
      </w:r>
      <w:r>
        <w:rPr>
          <w:spacing w:val="-1"/>
        </w:rPr>
        <w:t>n</w:t>
      </w:r>
      <w:r>
        <w:rPr>
          <w:spacing w:val="-3"/>
        </w:rPr>
        <w:t>c</w:t>
      </w:r>
      <w:r>
        <w:t>e</w:t>
      </w:r>
      <w:r>
        <w:rPr>
          <w:spacing w:val="-2"/>
        </w:rPr>
        <w:t xml:space="preserve"> </w:t>
      </w:r>
      <w:r>
        <w:rPr>
          <w:spacing w:val="1"/>
        </w:rPr>
        <w:t>D</w:t>
      </w:r>
      <w:r>
        <w:t>epa</w:t>
      </w:r>
      <w:r>
        <w:rPr>
          <w:spacing w:val="-3"/>
        </w:rPr>
        <w:t>r</w:t>
      </w:r>
      <w:r>
        <w:t>t</w:t>
      </w:r>
      <w:r>
        <w:rPr>
          <w:spacing w:val="-1"/>
        </w:rPr>
        <w:t>m</w:t>
      </w:r>
      <w:r>
        <w:t>ent,</w:t>
      </w:r>
      <w:r>
        <w:rPr>
          <w:spacing w:val="1"/>
        </w:rPr>
        <w:t xml:space="preserve"> </w:t>
      </w:r>
      <w:r>
        <w:t>Maj</w:t>
      </w:r>
      <w:r>
        <w:rPr>
          <w:spacing w:val="-2"/>
        </w:rPr>
        <w:t>u</w:t>
      </w:r>
      <w:r>
        <w:rPr>
          <w:spacing w:val="-1"/>
        </w:rPr>
        <w:t>b</w:t>
      </w:r>
      <w:r>
        <w:t>a</w:t>
      </w:r>
      <w:r>
        <w:rPr>
          <w:spacing w:val="-2"/>
        </w:rPr>
        <w:t xml:space="preserve"> </w:t>
      </w:r>
      <w:r>
        <w:t>P</w:t>
      </w:r>
      <w:r>
        <w:rPr>
          <w:spacing w:val="-2"/>
        </w:rPr>
        <w:t>ow</w:t>
      </w:r>
      <w:r>
        <w:t>er Stat</w:t>
      </w:r>
      <w:r>
        <w:rPr>
          <w:spacing w:val="-3"/>
        </w:rPr>
        <w:t>i</w:t>
      </w:r>
      <w:r>
        <w:rPr>
          <w:spacing w:val="1"/>
        </w:rPr>
        <w:t>o</w:t>
      </w:r>
      <w:r>
        <w:t>n</w:t>
      </w:r>
      <w:r>
        <w:rPr>
          <w:spacing w:val="-1"/>
        </w:rPr>
        <w:t xml:space="preserve"> </w:t>
      </w:r>
      <w:r>
        <w:t>Fi</w:t>
      </w:r>
      <w:r>
        <w:rPr>
          <w:spacing w:val="-2"/>
        </w:rPr>
        <w:t>n</w:t>
      </w:r>
      <w:r>
        <w:t>a</w:t>
      </w:r>
      <w:r>
        <w:rPr>
          <w:spacing w:val="-1"/>
        </w:rPr>
        <w:t>n</w:t>
      </w:r>
      <w:r>
        <w:t>ce</w:t>
      </w:r>
    </w:p>
    <w:p w14:paraId="309B73D9" w14:textId="77777777" w:rsidR="007C62E7" w:rsidRDefault="007C62E7" w:rsidP="007C62E7">
      <w:pPr>
        <w:pStyle w:val="BodyText"/>
        <w:ind w:left="113"/>
      </w:pPr>
      <w:r>
        <w:rPr>
          <w:spacing w:val="-1"/>
        </w:rPr>
        <w:t>d</w:t>
      </w:r>
      <w:r>
        <w:t>epa</w:t>
      </w:r>
      <w:r>
        <w:rPr>
          <w:spacing w:val="-1"/>
        </w:rPr>
        <w:t>r</w:t>
      </w:r>
      <w:r>
        <w:t>t</w:t>
      </w:r>
      <w:r>
        <w:rPr>
          <w:spacing w:val="-1"/>
        </w:rPr>
        <w:t>m</w:t>
      </w:r>
      <w:r>
        <w:t>ent and</w:t>
      </w:r>
      <w:r>
        <w:rPr>
          <w:spacing w:val="-1"/>
        </w:rPr>
        <w:t xml:space="preserve"> </w:t>
      </w:r>
      <w:r>
        <w:t>inc</w:t>
      </w:r>
      <w:r>
        <w:rPr>
          <w:spacing w:val="-1"/>
        </w:rPr>
        <w:t>lud</w:t>
      </w:r>
      <w:r>
        <w:t>e</w:t>
      </w:r>
      <w:r>
        <w:rPr>
          <w:spacing w:val="-2"/>
        </w:rPr>
        <w:t xml:space="preserve"> </w:t>
      </w:r>
      <w:r>
        <w:rPr>
          <w:spacing w:val="1"/>
        </w:rPr>
        <w:t>o</w:t>
      </w:r>
      <w:r>
        <w:t>n</w:t>
      </w:r>
      <w:r>
        <w:rPr>
          <w:spacing w:val="-3"/>
        </w:rPr>
        <w:t xml:space="preserve"> </w:t>
      </w:r>
      <w:r>
        <w:t>each</w:t>
      </w:r>
      <w:r>
        <w:rPr>
          <w:spacing w:val="-1"/>
        </w:rPr>
        <w:t xml:space="preserve"> </w:t>
      </w:r>
      <w:r>
        <w:t>in</w:t>
      </w:r>
      <w:r>
        <w:rPr>
          <w:spacing w:val="-2"/>
        </w:rPr>
        <w:t>v</w:t>
      </w:r>
      <w:r>
        <w:rPr>
          <w:spacing w:val="1"/>
        </w:rPr>
        <w:t>o</w:t>
      </w:r>
      <w:r>
        <w:t>i</w:t>
      </w:r>
      <w:r>
        <w:rPr>
          <w:spacing w:val="-3"/>
        </w:rPr>
        <w:t>c</w:t>
      </w:r>
      <w:r>
        <w:t>e t</w:t>
      </w:r>
      <w:r>
        <w:rPr>
          <w:spacing w:val="-3"/>
        </w:rPr>
        <w:t>h</w:t>
      </w:r>
      <w:r>
        <w:t>e fol</w:t>
      </w:r>
      <w:r>
        <w:rPr>
          <w:spacing w:val="-3"/>
        </w:rPr>
        <w:t>l</w:t>
      </w:r>
      <w:r>
        <w:rPr>
          <w:spacing w:val="-2"/>
        </w:rPr>
        <w:t>o</w:t>
      </w:r>
      <w:r>
        <w:t>wing</w:t>
      </w:r>
      <w:r>
        <w:rPr>
          <w:spacing w:val="-1"/>
        </w:rPr>
        <w:t xml:space="preserve"> </w:t>
      </w:r>
      <w:r>
        <w:t>in</w:t>
      </w:r>
      <w:r>
        <w:rPr>
          <w:spacing w:val="-1"/>
        </w:rPr>
        <w:t>f</w:t>
      </w:r>
      <w:r>
        <w:rPr>
          <w:spacing w:val="1"/>
        </w:rPr>
        <w:t>o</w:t>
      </w:r>
      <w:r>
        <w:t>rm</w:t>
      </w:r>
      <w:r>
        <w:rPr>
          <w:spacing w:val="-3"/>
        </w:rPr>
        <w:t>a</w:t>
      </w:r>
      <w:r>
        <w:t>ti</w:t>
      </w:r>
      <w:r>
        <w:rPr>
          <w:spacing w:val="1"/>
        </w:rPr>
        <w:t>o</w:t>
      </w:r>
      <w:r>
        <w:rPr>
          <w:spacing w:val="-4"/>
        </w:rPr>
        <w:t>n</w:t>
      </w:r>
      <w:r>
        <w:t>:</w:t>
      </w:r>
    </w:p>
    <w:p w14:paraId="56B82AC4" w14:textId="77777777" w:rsidR="007C62E7" w:rsidRDefault="007C62E7" w:rsidP="007C62E7">
      <w:pPr>
        <w:sectPr w:rsidR="007C62E7">
          <w:pgSz w:w="11907" w:h="16840"/>
          <w:pgMar w:top="1360" w:right="1020" w:bottom="1080" w:left="1020" w:header="755" w:footer="891" w:gutter="0"/>
          <w:cols w:space="720"/>
        </w:sectPr>
      </w:pPr>
    </w:p>
    <w:p w14:paraId="724D805C" w14:textId="77777777" w:rsidR="007C62E7" w:rsidRDefault="007C62E7" w:rsidP="005B3361">
      <w:pPr>
        <w:numPr>
          <w:ilvl w:val="0"/>
          <w:numId w:val="26"/>
        </w:numPr>
        <w:tabs>
          <w:tab w:val="left" w:pos="473"/>
        </w:tabs>
        <w:spacing w:before="41"/>
        <w:ind w:left="473"/>
        <w:rPr>
          <w:rFonts w:ascii="Calibri" w:eastAsia="Calibri" w:hAnsi="Calibri" w:cs="Calibri"/>
        </w:rPr>
      </w:pPr>
      <w:r>
        <w:rPr>
          <w:rFonts w:ascii="Calibri" w:eastAsia="Calibri" w:hAnsi="Calibri" w:cs="Calibri"/>
          <w:spacing w:val="-1"/>
        </w:rPr>
        <w:lastRenderedPageBreak/>
        <w:t>N</w:t>
      </w:r>
      <w:r>
        <w:rPr>
          <w:rFonts w:ascii="Calibri" w:eastAsia="Calibri" w:hAnsi="Calibri" w:cs="Calibri"/>
        </w:rPr>
        <w:t>ame 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ad</w:t>
      </w:r>
      <w:r>
        <w:rPr>
          <w:rFonts w:ascii="Calibri" w:eastAsia="Calibri" w:hAnsi="Calibri" w:cs="Calibri"/>
          <w:spacing w:val="-2"/>
        </w:rPr>
        <w:t>d</w:t>
      </w:r>
      <w:r>
        <w:rPr>
          <w:rFonts w:ascii="Calibri" w:eastAsia="Calibri" w:hAnsi="Calibri" w:cs="Calibri"/>
          <w:spacing w:val="-3"/>
        </w:rPr>
        <w:t>r</w:t>
      </w:r>
      <w:r>
        <w:rPr>
          <w:rFonts w:ascii="Calibri" w:eastAsia="Calibri" w:hAnsi="Calibri" w:cs="Calibri"/>
        </w:rPr>
        <w:t>ess</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f t</w:t>
      </w:r>
      <w:r>
        <w:rPr>
          <w:rFonts w:ascii="Calibri" w:eastAsia="Calibri" w:hAnsi="Calibri" w:cs="Calibri"/>
          <w:spacing w:val="-4"/>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i/>
          <w:spacing w:val="-3"/>
        </w:rPr>
        <w:t>C</w:t>
      </w:r>
      <w:r>
        <w:rPr>
          <w:rFonts w:ascii="Calibri" w:eastAsia="Calibri" w:hAnsi="Calibri" w:cs="Calibri"/>
          <w:i/>
        </w:rPr>
        <w:t>o</w:t>
      </w:r>
      <w:r>
        <w:rPr>
          <w:rFonts w:ascii="Calibri" w:eastAsia="Calibri" w:hAnsi="Calibri" w:cs="Calibri"/>
          <w:i/>
          <w:spacing w:val="-2"/>
        </w:rPr>
        <w:t>n</w:t>
      </w:r>
      <w:r>
        <w:rPr>
          <w:rFonts w:ascii="Calibri" w:eastAsia="Calibri" w:hAnsi="Calibri" w:cs="Calibri"/>
          <w:i/>
        </w:rPr>
        <w:t>t</w:t>
      </w:r>
      <w:r>
        <w:rPr>
          <w:rFonts w:ascii="Calibri" w:eastAsia="Calibri" w:hAnsi="Calibri" w:cs="Calibri"/>
          <w:i/>
          <w:spacing w:val="1"/>
        </w:rPr>
        <w:t>r</w:t>
      </w:r>
      <w:r>
        <w:rPr>
          <w:rFonts w:ascii="Calibri" w:eastAsia="Calibri" w:hAnsi="Calibri" w:cs="Calibri"/>
          <w:i/>
          <w:spacing w:val="-1"/>
        </w:rPr>
        <w:t>a</w:t>
      </w:r>
      <w:r>
        <w:rPr>
          <w:rFonts w:ascii="Calibri" w:eastAsia="Calibri" w:hAnsi="Calibri" w:cs="Calibri"/>
          <w:i/>
        </w:rPr>
        <w:t>ct</w:t>
      </w:r>
      <w:r>
        <w:rPr>
          <w:rFonts w:ascii="Calibri" w:eastAsia="Calibri" w:hAnsi="Calibri" w:cs="Calibri"/>
          <w:i/>
          <w:spacing w:val="-1"/>
        </w:rPr>
        <w:t>o</w:t>
      </w:r>
      <w:r>
        <w:rPr>
          <w:rFonts w:ascii="Calibri" w:eastAsia="Calibri" w:hAnsi="Calibri" w:cs="Calibri"/>
          <w:i/>
        </w:rPr>
        <w:t>r</w:t>
      </w:r>
      <w:r>
        <w:rPr>
          <w:rFonts w:ascii="Calibri" w:eastAsia="Calibri" w:hAnsi="Calibri" w:cs="Calibri"/>
          <w:i/>
          <w:spacing w:val="-1"/>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i/>
        </w:rPr>
        <w:t>S</w:t>
      </w:r>
      <w:r>
        <w:rPr>
          <w:rFonts w:ascii="Calibri" w:eastAsia="Calibri" w:hAnsi="Calibri" w:cs="Calibri"/>
          <w:i/>
          <w:spacing w:val="-3"/>
        </w:rPr>
        <w:t>e</w:t>
      </w:r>
      <w:r>
        <w:rPr>
          <w:rFonts w:ascii="Calibri" w:eastAsia="Calibri" w:hAnsi="Calibri" w:cs="Calibri"/>
          <w:i/>
        </w:rPr>
        <w:t>rvi</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2"/>
        </w:rPr>
        <w:t xml:space="preserve"> </w:t>
      </w:r>
      <w:proofErr w:type="gramStart"/>
      <w:r>
        <w:rPr>
          <w:rFonts w:ascii="Calibri" w:eastAsia="Calibri" w:hAnsi="Calibri" w:cs="Calibri"/>
          <w:i/>
        </w:rPr>
        <w:t>M</w:t>
      </w:r>
      <w:r>
        <w:rPr>
          <w:rFonts w:ascii="Calibri" w:eastAsia="Calibri" w:hAnsi="Calibri" w:cs="Calibri"/>
          <w:i/>
          <w:spacing w:val="-1"/>
        </w:rPr>
        <w:t>anag</w:t>
      </w:r>
      <w:r>
        <w:rPr>
          <w:rFonts w:ascii="Calibri" w:eastAsia="Calibri" w:hAnsi="Calibri" w:cs="Calibri"/>
          <w:i/>
        </w:rPr>
        <w:t>e</w:t>
      </w:r>
      <w:r>
        <w:rPr>
          <w:rFonts w:ascii="Calibri" w:eastAsia="Calibri" w:hAnsi="Calibri" w:cs="Calibri"/>
          <w:i/>
          <w:spacing w:val="1"/>
        </w:rPr>
        <w:t>r</w:t>
      </w:r>
      <w:r>
        <w:rPr>
          <w:rFonts w:ascii="Calibri" w:eastAsia="Calibri" w:hAnsi="Calibri" w:cs="Calibri"/>
          <w:i/>
        </w:rPr>
        <w:t>;</w:t>
      </w:r>
      <w:proofErr w:type="gramEnd"/>
    </w:p>
    <w:p w14:paraId="22423D7D" w14:textId="77777777" w:rsidR="007C62E7" w:rsidRDefault="007C62E7" w:rsidP="005B3361">
      <w:pPr>
        <w:pStyle w:val="BodyText"/>
        <w:numPr>
          <w:ilvl w:val="0"/>
          <w:numId w:val="26"/>
        </w:numPr>
        <w:tabs>
          <w:tab w:val="left" w:pos="473"/>
        </w:tabs>
        <w:ind w:left="473"/>
      </w:pPr>
      <w:r>
        <w:t xml:space="preserve">The </w:t>
      </w:r>
      <w:r>
        <w:rPr>
          <w:spacing w:val="-3"/>
        </w:rPr>
        <w:t>c</w:t>
      </w:r>
      <w:r>
        <w:rPr>
          <w:spacing w:val="1"/>
        </w:rPr>
        <w:t>o</w:t>
      </w:r>
      <w:r>
        <w:rPr>
          <w:spacing w:val="-1"/>
        </w:rPr>
        <w:t>n</w:t>
      </w:r>
      <w:r>
        <w:t>tra</w:t>
      </w:r>
      <w:r>
        <w:rPr>
          <w:spacing w:val="-3"/>
        </w:rPr>
        <w:t>c</w:t>
      </w:r>
      <w:r>
        <w:t xml:space="preserve">t </w:t>
      </w:r>
      <w:r>
        <w:rPr>
          <w:spacing w:val="-1"/>
        </w:rPr>
        <w:t>nu</w:t>
      </w:r>
      <w:r>
        <w:t>m</w:t>
      </w:r>
      <w:r>
        <w:rPr>
          <w:spacing w:val="-1"/>
        </w:rPr>
        <w:t>b</w:t>
      </w:r>
      <w:r>
        <w:t>er</w:t>
      </w:r>
      <w:r>
        <w:rPr>
          <w:spacing w:val="-2"/>
        </w:rPr>
        <w:t xml:space="preserve"> </w:t>
      </w:r>
      <w:r>
        <w:t>and</w:t>
      </w:r>
      <w:r>
        <w:rPr>
          <w:spacing w:val="-2"/>
        </w:rPr>
        <w:t xml:space="preserve"> </w:t>
      </w:r>
      <w:proofErr w:type="gramStart"/>
      <w:r>
        <w:rPr>
          <w:spacing w:val="2"/>
        </w:rPr>
        <w:t>t</w:t>
      </w:r>
      <w:r>
        <w:rPr>
          <w:spacing w:val="-3"/>
        </w:rPr>
        <w:t>i</w:t>
      </w:r>
      <w:r>
        <w:t>tle;</w:t>
      </w:r>
      <w:proofErr w:type="gramEnd"/>
    </w:p>
    <w:p w14:paraId="623DA5D2" w14:textId="77777777" w:rsidR="007C62E7" w:rsidRDefault="007C62E7" w:rsidP="005B3361">
      <w:pPr>
        <w:numPr>
          <w:ilvl w:val="0"/>
          <w:numId w:val="26"/>
        </w:numPr>
        <w:tabs>
          <w:tab w:val="left" w:pos="473"/>
        </w:tabs>
        <w:spacing w:line="278" w:lineRule="exact"/>
        <w:ind w:left="473"/>
        <w:rPr>
          <w:rFonts w:ascii="Calibri" w:eastAsia="Calibri" w:hAnsi="Calibri" w:cs="Calibri"/>
        </w:rPr>
      </w:pPr>
      <w:r>
        <w:rPr>
          <w:rFonts w:ascii="Calibri" w:eastAsia="Calibri" w:hAnsi="Calibri" w:cs="Calibri"/>
          <w:i/>
        </w:rPr>
        <w:t>Co</w:t>
      </w:r>
      <w:r>
        <w:rPr>
          <w:rFonts w:ascii="Calibri" w:eastAsia="Calibri" w:hAnsi="Calibri" w:cs="Calibri"/>
          <w:i/>
          <w:spacing w:val="-2"/>
        </w:rPr>
        <w:t>n</w:t>
      </w:r>
      <w:r>
        <w:rPr>
          <w:rFonts w:ascii="Calibri" w:eastAsia="Calibri" w:hAnsi="Calibri" w:cs="Calibri"/>
          <w:i/>
        </w:rPr>
        <w:t>t</w:t>
      </w:r>
      <w:r>
        <w:rPr>
          <w:rFonts w:ascii="Calibri" w:eastAsia="Calibri" w:hAnsi="Calibri" w:cs="Calibri"/>
          <w:i/>
          <w:spacing w:val="1"/>
        </w:rPr>
        <w:t>r</w:t>
      </w:r>
      <w:r>
        <w:rPr>
          <w:rFonts w:ascii="Calibri" w:eastAsia="Calibri" w:hAnsi="Calibri" w:cs="Calibri"/>
          <w:i/>
          <w:spacing w:val="-1"/>
        </w:rPr>
        <w:t>a</w:t>
      </w:r>
      <w:r>
        <w:rPr>
          <w:rFonts w:ascii="Calibri" w:eastAsia="Calibri" w:hAnsi="Calibri" w:cs="Calibri"/>
          <w:i/>
        </w:rPr>
        <w:t>ct</w:t>
      </w:r>
      <w:r>
        <w:rPr>
          <w:rFonts w:ascii="Calibri" w:eastAsia="Calibri" w:hAnsi="Calibri" w:cs="Calibri"/>
          <w:i/>
          <w:spacing w:val="-1"/>
        </w:rPr>
        <w:t>o</w:t>
      </w:r>
      <w:r>
        <w:rPr>
          <w:rFonts w:ascii="Calibri" w:eastAsia="Calibri" w:hAnsi="Calibri" w:cs="Calibri"/>
          <w:i/>
          <w:spacing w:val="1"/>
        </w:rPr>
        <w:t>r</w:t>
      </w:r>
      <w:r>
        <w:rPr>
          <w:rFonts w:ascii="Calibri" w:eastAsia="Calibri" w:hAnsi="Calibri" w:cs="Calibri"/>
          <w:spacing w:val="-3"/>
        </w:rPr>
        <w:t>’</w:t>
      </w:r>
      <w:r>
        <w:rPr>
          <w:rFonts w:ascii="Calibri" w:eastAsia="Calibri" w:hAnsi="Calibri" w:cs="Calibri"/>
        </w:rPr>
        <w:t xml:space="preserve">s VAT </w:t>
      </w:r>
      <w:r>
        <w:rPr>
          <w:rFonts w:ascii="Calibri" w:eastAsia="Calibri" w:hAnsi="Calibri" w:cs="Calibri"/>
          <w:spacing w:val="-3"/>
        </w:rPr>
        <w:t>r</w:t>
      </w:r>
      <w:r>
        <w:rPr>
          <w:rFonts w:ascii="Calibri" w:eastAsia="Calibri" w:hAnsi="Calibri" w:cs="Calibri"/>
        </w:rPr>
        <w:t>eg</w:t>
      </w:r>
      <w:r>
        <w:rPr>
          <w:rFonts w:ascii="Calibri" w:eastAsia="Calibri" w:hAnsi="Calibri" w:cs="Calibri"/>
          <w:spacing w:val="-1"/>
        </w:rPr>
        <w:t>i</w:t>
      </w:r>
      <w:r>
        <w:rPr>
          <w:rFonts w:ascii="Calibri" w:eastAsia="Calibri" w:hAnsi="Calibri" w:cs="Calibri"/>
        </w:rPr>
        <w:t>str</w:t>
      </w:r>
      <w:r>
        <w:rPr>
          <w:rFonts w:ascii="Calibri" w:eastAsia="Calibri" w:hAnsi="Calibri" w:cs="Calibri"/>
          <w:spacing w:val="-3"/>
        </w:rPr>
        <w:t>a</w:t>
      </w:r>
      <w:r>
        <w:rPr>
          <w:rFonts w:ascii="Calibri" w:eastAsia="Calibri" w:hAnsi="Calibri" w:cs="Calibri"/>
        </w:rPr>
        <w:t>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proofErr w:type="gramStart"/>
      <w:r>
        <w:rPr>
          <w:rFonts w:ascii="Calibri" w:eastAsia="Calibri" w:hAnsi="Calibri" w:cs="Calibri"/>
        </w:rPr>
        <w:t>n</w:t>
      </w:r>
      <w:r>
        <w:rPr>
          <w:rFonts w:ascii="Calibri" w:eastAsia="Calibri" w:hAnsi="Calibri" w:cs="Calibri"/>
          <w:spacing w:val="-1"/>
        </w:rPr>
        <w:t>u</w:t>
      </w:r>
      <w:r>
        <w:rPr>
          <w:rFonts w:ascii="Calibri" w:eastAsia="Calibri" w:hAnsi="Calibri" w:cs="Calibri"/>
        </w:rPr>
        <w:t>m</w:t>
      </w:r>
      <w:r>
        <w:rPr>
          <w:rFonts w:ascii="Calibri" w:eastAsia="Calibri" w:hAnsi="Calibri" w:cs="Calibri"/>
          <w:spacing w:val="-1"/>
        </w:rPr>
        <w:t>b</w:t>
      </w:r>
      <w:r>
        <w:rPr>
          <w:rFonts w:ascii="Calibri" w:eastAsia="Calibri" w:hAnsi="Calibri" w:cs="Calibri"/>
        </w:rPr>
        <w:t>e</w:t>
      </w:r>
      <w:r>
        <w:rPr>
          <w:rFonts w:ascii="Calibri" w:eastAsia="Calibri" w:hAnsi="Calibri" w:cs="Calibri"/>
          <w:spacing w:val="-3"/>
        </w:rPr>
        <w:t>r</w:t>
      </w:r>
      <w:r>
        <w:rPr>
          <w:rFonts w:ascii="Calibri" w:eastAsia="Calibri" w:hAnsi="Calibri" w:cs="Calibri"/>
        </w:rPr>
        <w:t>;</w:t>
      </w:r>
      <w:proofErr w:type="gramEnd"/>
    </w:p>
    <w:p w14:paraId="720F5914" w14:textId="77777777" w:rsidR="007C62E7" w:rsidRDefault="007C62E7" w:rsidP="005B3361">
      <w:pPr>
        <w:pStyle w:val="BodyText"/>
        <w:numPr>
          <w:ilvl w:val="0"/>
          <w:numId w:val="26"/>
        </w:numPr>
        <w:tabs>
          <w:tab w:val="left" w:pos="473"/>
        </w:tabs>
        <w:ind w:left="473"/>
      </w:pPr>
      <w:r>
        <w:t xml:space="preserve">The </w:t>
      </w:r>
      <w:r>
        <w:rPr>
          <w:rFonts w:cs="Calibri"/>
          <w:i/>
          <w:spacing w:val="-3"/>
        </w:rPr>
        <w:t>E</w:t>
      </w:r>
      <w:r>
        <w:rPr>
          <w:rFonts w:cs="Calibri"/>
          <w:i/>
        </w:rPr>
        <w:t>mpl</w:t>
      </w:r>
      <w:r>
        <w:rPr>
          <w:rFonts w:cs="Calibri"/>
          <w:i/>
          <w:spacing w:val="-2"/>
        </w:rPr>
        <w:t>o</w:t>
      </w:r>
      <w:r>
        <w:rPr>
          <w:rFonts w:cs="Calibri"/>
          <w:i/>
        </w:rPr>
        <w:t>ye</w:t>
      </w:r>
      <w:r>
        <w:rPr>
          <w:rFonts w:cs="Calibri"/>
          <w:i/>
          <w:spacing w:val="1"/>
        </w:rPr>
        <w:t>r</w:t>
      </w:r>
      <w:r>
        <w:rPr>
          <w:rFonts w:cs="Calibri"/>
        </w:rPr>
        <w:t>’s</w:t>
      </w:r>
      <w:r>
        <w:rPr>
          <w:rFonts w:cs="Calibri"/>
          <w:spacing w:val="-3"/>
        </w:rPr>
        <w:t xml:space="preserve"> </w:t>
      </w:r>
      <w:r>
        <w:rPr>
          <w:rFonts w:cs="Calibri"/>
        </w:rPr>
        <w:t xml:space="preserve">VAT </w:t>
      </w:r>
      <w:r>
        <w:rPr>
          <w:rFonts w:cs="Calibri"/>
          <w:spacing w:val="-3"/>
        </w:rPr>
        <w:t>r</w:t>
      </w:r>
      <w:r>
        <w:rPr>
          <w:rFonts w:cs="Calibri"/>
        </w:rPr>
        <w:t>eg</w:t>
      </w:r>
      <w:r>
        <w:rPr>
          <w:rFonts w:cs="Calibri"/>
          <w:spacing w:val="-1"/>
        </w:rPr>
        <w:t>i</w:t>
      </w:r>
      <w:r>
        <w:rPr>
          <w:rFonts w:cs="Calibri"/>
        </w:rPr>
        <w:t>st</w:t>
      </w:r>
      <w:r>
        <w:rPr>
          <w:rFonts w:cs="Calibri"/>
          <w:spacing w:val="-3"/>
        </w:rPr>
        <w:t>r</w:t>
      </w:r>
      <w:r>
        <w:rPr>
          <w:rFonts w:cs="Calibri"/>
        </w:rPr>
        <w:t>ation</w:t>
      </w:r>
      <w:r>
        <w:rPr>
          <w:rFonts w:cs="Calibri"/>
          <w:spacing w:val="-1"/>
        </w:rPr>
        <w:t xml:space="preserve"> </w:t>
      </w:r>
      <w:r>
        <w:rPr>
          <w:rFonts w:cs="Calibri"/>
        </w:rPr>
        <w:t>n</w:t>
      </w:r>
      <w:r>
        <w:rPr>
          <w:rFonts w:cs="Calibri"/>
          <w:spacing w:val="-4"/>
        </w:rPr>
        <w:t>u</w:t>
      </w:r>
      <w:r>
        <w:rPr>
          <w:rFonts w:cs="Calibri"/>
        </w:rPr>
        <w:t>m</w:t>
      </w:r>
      <w:r>
        <w:rPr>
          <w:rFonts w:cs="Calibri"/>
          <w:spacing w:val="-1"/>
        </w:rPr>
        <w:t>b</w:t>
      </w:r>
      <w:r>
        <w:rPr>
          <w:rFonts w:cs="Calibri"/>
        </w:rPr>
        <w:t>er</w:t>
      </w:r>
      <w:r>
        <w:rPr>
          <w:rFonts w:cs="Calibri"/>
          <w:spacing w:val="-1"/>
        </w:rPr>
        <w:t xml:space="preserve"> </w:t>
      </w:r>
      <w:proofErr w:type="gramStart"/>
      <w:r>
        <w:t>4</w:t>
      </w:r>
      <w:r>
        <w:rPr>
          <w:spacing w:val="-2"/>
        </w:rPr>
        <w:t>7</w:t>
      </w:r>
      <w:r>
        <w:t>4</w:t>
      </w:r>
      <w:r>
        <w:rPr>
          <w:spacing w:val="-2"/>
        </w:rPr>
        <w:t>0</w:t>
      </w:r>
      <w:r>
        <w:t>1</w:t>
      </w:r>
      <w:r>
        <w:rPr>
          <w:spacing w:val="-2"/>
        </w:rPr>
        <w:t>0</w:t>
      </w:r>
      <w:r>
        <w:t>1</w:t>
      </w:r>
      <w:r>
        <w:rPr>
          <w:spacing w:val="-2"/>
        </w:rPr>
        <w:t>5</w:t>
      </w:r>
      <w:r>
        <w:t>0</w:t>
      </w:r>
      <w:r>
        <w:rPr>
          <w:spacing w:val="-2"/>
        </w:rPr>
        <w:t>8</w:t>
      </w:r>
      <w:r>
        <w:t>;</w:t>
      </w:r>
      <w:proofErr w:type="gramEnd"/>
    </w:p>
    <w:p w14:paraId="51D954C4" w14:textId="77777777" w:rsidR="007C62E7" w:rsidRDefault="007C62E7" w:rsidP="005B3361">
      <w:pPr>
        <w:pStyle w:val="BodyText"/>
        <w:numPr>
          <w:ilvl w:val="0"/>
          <w:numId w:val="26"/>
        </w:numPr>
        <w:tabs>
          <w:tab w:val="left" w:pos="473"/>
        </w:tabs>
        <w:ind w:left="473"/>
      </w:pPr>
      <w:r>
        <w:t>Descri</w:t>
      </w:r>
      <w:r>
        <w:rPr>
          <w:spacing w:val="-2"/>
        </w:rPr>
        <w:t>p</w:t>
      </w:r>
      <w:r>
        <w:t>t</w:t>
      </w:r>
      <w:r>
        <w:rPr>
          <w:spacing w:val="-3"/>
        </w:rPr>
        <w:t>i</w:t>
      </w:r>
      <w:r>
        <w:rPr>
          <w:spacing w:val="1"/>
        </w:rPr>
        <w:t>o</w:t>
      </w:r>
      <w:r>
        <w:t>n</w:t>
      </w:r>
      <w:r>
        <w:rPr>
          <w:spacing w:val="-3"/>
        </w:rPr>
        <w:t xml:space="preserve"> </w:t>
      </w:r>
      <w:r>
        <w:rPr>
          <w:spacing w:val="1"/>
        </w:rPr>
        <w:t>o</w:t>
      </w:r>
      <w:r>
        <w:t xml:space="preserve">f </w:t>
      </w:r>
      <w:r>
        <w:rPr>
          <w:spacing w:val="-2"/>
        </w:rPr>
        <w:t>s</w:t>
      </w:r>
      <w:r>
        <w:t>er</w:t>
      </w:r>
      <w:r>
        <w:rPr>
          <w:spacing w:val="1"/>
        </w:rPr>
        <w:t>v</w:t>
      </w:r>
      <w:r>
        <w:rPr>
          <w:spacing w:val="-3"/>
        </w:rPr>
        <w:t>i</w:t>
      </w:r>
      <w:r>
        <w:t>ce</w:t>
      </w:r>
      <w:r>
        <w:rPr>
          <w:spacing w:val="1"/>
        </w:rPr>
        <w:t xml:space="preserve"> </w:t>
      </w:r>
      <w:r>
        <w:rPr>
          <w:spacing w:val="-1"/>
        </w:rPr>
        <w:t>p</w:t>
      </w:r>
      <w:r>
        <w:rPr>
          <w:spacing w:val="-3"/>
        </w:rPr>
        <w:t>r</w:t>
      </w:r>
      <w:r>
        <w:rPr>
          <w:spacing w:val="1"/>
        </w:rPr>
        <w:t>o</w:t>
      </w:r>
      <w:r>
        <w:t>v</w:t>
      </w:r>
      <w:r>
        <w:rPr>
          <w:spacing w:val="-3"/>
        </w:rPr>
        <w:t>i</w:t>
      </w:r>
      <w:r>
        <w:rPr>
          <w:spacing w:val="-1"/>
        </w:rPr>
        <w:t>d</w:t>
      </w:r>
      <w:r>
        <w:t>ed f</w:t>
      </w:r>
      <w:r>
        <w:rPr>
          <w:spacing w:val="1"/>
        </w:rPr>
        <w:t>o</w:t>
      </w:r>
      <w:r>
        <w:t>r</w:t>
      </w:r>
      <w:r>
        <w:rPr>
          <w:spacing w:val="-2"/>
        </w:rPr>
        <w:t xml:space="preserve"> </w:t>
      </w:r>
      <w:r>
        <w:t>each i</w:t>
      </w:r>
      <w:r>
        <w:rPr>
          <w:spacing w:val="-2"/>
        </w:rPr>
        <w:t>te</w:t>
      </w:r>
      <w:r>
        <w:t>m</w:t>
      </w:r>
      <w:r>
        <w:rPr>
          <w:spacing w:val="1"/>
        </w:rPr>
        <w:t xml:space="preserve"> </w:t>
      </w:r>
      <w:r>
        <w:t>in</w:t>
      </w:r>
      <w:r>
        <w:rPr>
          <w:spacing w:val="-2"/>
        </w:rPr>
        <w:t>v</w:t>
      </w:r>
      <w:r>
        <w:rPr>
          <w:spacing w:val="1"/>
        </w:rPr>
        <w:t>o</w:t>
      </w:r>
      <w:r>
        <w:t>iced</w:t>
      </w:r>
      <w:r>
        <w:rPr>
          <w:spacing w:val="-5"/>
        </w:rPr>
        <w:t xml:space="preserve"> </w:t>
      </w:r>
      <w:r>
        <w:rPr>
          <w:spacing w:val="-1"/>
        </w:rPr>
        <w:t>b</w:t>
      </w:r>
      <w:r>
        <w:t xml:space="preserve">ased </w:t>
      </w:r>
      <w:r>
        <w:rPr>
          <w:spacing w:val="1"/>
        </w:rPr>
        <w:t>o</w:t>
      </w:r>
      <w:r>
        <w:t>n</w:t>
      </w:r>
      <w:r>
        <w:rPr>
          <w:spacing w:val="-3"/>
        </w:rPr>
        <w:t xml:space="preserve"> </w:t>
      </w:r>
      <w:r>
        <w:t>the</w:t>
      </w:r>
      <w:r>
        <w:rPr>
          <w:spacing w:val="-2"/>
        </w:rPr>
        <w:t xml:space="preserve"> </w:t>
      </w:r>
      <w:r>
        <w:t>Price</w:t>
      </w:r>
      <w:r>
        <w:rPr>
          <w:spacing w:val="-2"/>
        </w:rPr>
        <w:t xml:space="preserve"> </w:t>
      </w:r>
      <w:proofErr w:type="gramStart"/>
      <w:r>
        <w:rPr>
          <w:spacing w:val="1"/>
        </w:rPr>
        <w:t>L</w:t>
      </w:r>
      <w:r>
        <w:t>i</w:t>
      </w:r>
      <w:r>
        <w:rPr>
          <w:spacing w:val="-3"/>
        </w:rPr>
        <w:t>s</w:t>
      </w:r>
      <w:r>
        <w:t>t;</w:t>
      </w:r>
      <w:proofErr w:type="gramEnd"/>
    </w:p>
    <w:p w14:paraId="1995D0D3" w14:textId="77777777" w:rsidR="007C62E7" w:rsidRDefault="007C62E7" w:rsidP="005B3361">
      <w:pPr>
        <w:pStyle w:val="BodyText"/>
        <w:numPr>
          <w:ilvl w:val="0"/>
          <w:numId w:val="26"/>
        </w:numPr>
        <w:tabs>
          <w:tab w:val="left" w:pos="473"/>
        </w:tabs>
        <w:ind w:left="473"/>
      </w:pPr>
      <w:r>
        <w:t>T</w:t>
      </w:r>
      <w:r>
        <w:rPr>
          <w:spacing w:val="1"/>
        </w:rPr>
        <w:t>o</w:t>
      </w:r>
      <w:r>
        <w:t>tal</w:t>
      </w:r>
      <w:r>
        <w:rPr>
          <w:spacing w:val="-3"/>
        </w:rPr>
        <w:t xml:space="preserve"> </w:t>
      </w:r>
      <w:r>
        <w:t>a</w:t>
      </w:r>
      <w:r>
        <w:rPr>
          <w:spacing w:val="-1"/>
        </w:rPr>
        <w:t>m</w:t>
      </w:r>
      <w:r>
        <w:rPr>
          <w:spacing w:val="1"/>
        </w:rPr>
        <w:t>o</w:t>
      </w:r>
      <w:r>
        <w:rPr>
          <w:spacing w:val="-1"/>
        </w:rPr>
        <w:t>un</w:t>
      </w:r>
      <w:r>
        <w:t>t i</w:t>
      </w:r>
      <w:r>
        <w:rPr>
          <w:spacing w:val="-4"/>
        </w:rPr>
        <w:t>n</w:t>
      </w:r>
      <w:r>
        <w:t>v</w:t>
      </w:r>
      <w:r>
        <w:rPr>
          <w:spacing w:val="1"/>
        </w:rPr>
        <w:t>o</w:t>
      </w:r>
      <w:r>
        <w:rPr>
          <w:spacing w:val="-3"/>
        </w:rPr>
        <w:t>i</w:t>
      </w:r>
      <w:r>
        <w:t xml:space="preserve">ced </w:t>
      </w:r>
      <w:r>
        <w:rPr>
          <w:spacing w:val="-2"/>
        </w:rPr>
        <w:t>e</w:t>
      </w:r>
      <w:r>
        <w:t>xc</w:t>
      </w:r>
      <w:r>
        <w:rPr>
          <w:spacing w:val="-3"/>
        </w:rPr>
        <w:t>l</w:t>
      </w:r>
      <w:r>
        <w:rPr>
          <w:spacing w:val="-1"/>
        </w:rPr>
        <w:t>ud</w:t>
      </w:r>
      <w:r>
        <w:t>i</w:t>
      </w:r>
      <w:r>
        <w:rPr>
          <w:spacing w:val="-2"/>
        </w:rPr>
        <w:t>n</w:t>
      </w:r>
      <w:r>
        <w:t>g</w:t>
      </w:r>
      <w:r>
        <w:rPr>
          <w:spacing w:val="-1"/>
        </w:rPr>
        <w:t xml:space="preserve"> </w:t>
      </w:r>
      <w:r>
        <w:t>VAT, t</w:t>
      </w:r>
      <w:r>
        <w:rPr>
          <w:spacing w:val="-1"/>
        </w:rPr>
        <w:t>h</w:t>
      </w:r>
      <w:r>
        <w:t>e V</w:t>
      </w:r>
      <w:r>
        <w:rPr>
          <w:spacing w:val="-2"/>
        </w:rPr>
        <w:t>A</w:t>
      </w:r>
      <w:r>
        <w:t>T</w:t>
      </w:r>
      <w:r>
        <w:rPr>
          <w:spacing w:val="-2"/>
        </w:rPr>
        <w:t xml:space="preserve"> </w:t>
      </w:r>
      <w:r>
        <w:t>and</w:t>
      </w:r>
      <w:r>
        <w:rPr>
          <w:spacing w:val="-2"/>
        </w:rPr>
        <w:t xml:space="preserve"> </w:t>
      </w:r>
      <w:r>
        <w:t>t</w:t>
      </w:r>
      <w:r>
        <w:rPr>
          <w:spacing w:val="-4"/>
        </w:rPr>
        <w:t>h</w:t>
      </w:r>
      <w:r>
        <w:t>e i</w:t>
      </w:r>
      <w:r>
        <w:rPr>
          <w:spacing w:val="-2"/>
        </w:rPr>
        <w:t>nv</w:t>
      </w:r>
      <w:r>
        <w:rPr>
          <w:spacing w:val="1"/>
        </w:rPr>
        <w:t>o</w:t>
      </w:r>
      <w:r>
        <w:t xml:space="preserve">iced </w:t>
      </w:r>
      <w:r>
        <w:rPr>
          <w:spacing w:val="-3"/>
        </w:rPr>
        <w:t>a</w:t>
      </w:r>
      <w:r>
        <w:rPr>
          <w:spacing w:val="-2"/>
        </w:rPr>
        <w:t>m</w:t>
      </w:r>
      <w:r>
        <w:rPr>
          <w:spacing w:val="1"/>
        </w:rPr>
        <w:t>o</w:t>
      </w:r>
      <w:r>
        <w:rPr>
          <w:spacing w:val="-1"/>
        </w:rPr>
        <w:t>un</w:t>
      </w:r>
      <w:r>
        <w:t>t i</w:t>
      </w:r>
      <w:r>
        <w:rPr>
          <w:spacing w:val="-2"/>
        </w:rPr>
        <w:t>n</w:t>
      </w:r>
      <w:r>
        <w:t>cl</w:t>
      </w:r>
      <w:r>
        <w:rPr>
          <w:spacing w:val="-1"/>
        </w:rPr>
        <w:t>ud</w:t>
      </w:r>
      <w:r>
        <w:t>i</w:t>
      </w:r>
      <w:r>
        <w:rPr>
          <w:spacing w:val="-4"/>
        </w:rPr>
        <w:t>n</w:t>
      </w:r>
      <w:r>
        <w:t>g</w:t>
      </w:r>
      <w:r>
        <w:rPr>
          <w:spacing w:val="-1"/>
        </w:rPr>
        <w:t xml:space="preserve"> </w:t>
      </w:r>
      <w:proofErr w:type="gramStart"/>
      <w:r>
        <w:t>V</w:t>
      </w:r>
      <w:r>
        <w:rPr>
          <w:spacing w:val="3"/>
        </w:rPr>
        <w:t>A</w:t>
      </w:r>
      <w:r>
        <w:t>T;</w:t>
      </w:r>
      <w:proofErr w:type="gramEnd"/>
    </w:p>
    <w:p w14:paraId="2378FE87" w14:textId="77777777" w:rsidR="007C62E7" w:rsidRDefault="007C62E7" w:rsidP="005B3361">
      <w:pPr>
        <w:pStyle w:val="BodyText"/>
        <w:numPr>
          <w:ilvl w:val="0"/>
          <w:numId w:val="26"/>
        </w:numPr>
        <w:tabs>
          <w:tab w:val="left" w:pos="473"/>
        </w:tabs>
        <w:spacing w:line="278" w:lineRule="exact"/>
        <w:ind w:left="473"/>
      </w:pPr>
      <w:r>
        <w:t>(</w:t>
      </w:r>
      <w:proofErr w:type="gramStart"/>
      <w:r>
        <w:t>add</w:t>
      </w:r>
      <w:proofErr w:type="gramEnd"/>
      <w:r>
        <w:rPr>
          <w:spacing w:val="-2"/>
        </w:rPr>
        <w:t xml:space="preserve"> </w:t>
      </w:r>
      <w:r>
        <w:rPr>
          <w:spacing w:val="1"/>
        </w:rPr>
        <w:t>o</w:t>
      </w:r>
      <w:r>
        <w:t>ther</w:t>
      </w:r>
      <w:r>
        <w:rPr>
          <w:spacing w:val="-3"/>
        </w:rPr>
        <w:t xml:space="preserve"> </w:t>
      </w:r>
      <w:r>
        <w:t xml:space="preserve">as </w:t>
      </w:r>
      <w:r>
        <w:rPr>
          <w:spacing w:val="-3"/>
        </w:rPr>
        <w:t>r</w:t>
      </w:r>
      <w:r>
        <w:t>eq</w:t>
      </w:r>
      <w:r>
        <w:rPr>
          <w:spacing w:val="-2"/>
        </w:rPr>
        <w:t>u</w:t>
      </w:r>
      <w:r>
        <w:t>ire</w:t>
      </w:r>
      <w:r>
        <w:rPr>
          <w:spacing w:val="-1"/>
        </w:rPr>
        <w:t>d</w:t>
      </w:r>
      <w:r>
        <w:t>)</w:t>
      </w:r>
    </w:p>
    <w:p w14:paraId="73C94CA5" w14:textId="77777777" w:rsidR="007C62E7" w:rsidRDefault="007C62E7" w:rsidP="007C62E7">
      <w:pPr>
        <w:pStyle w:val="BodyText"/>
        <w:ind w:left="113"/>
      </w:pPr>
      <w:r>
        <w:t>A</w:t>
      </w:r>
      <w:r>
        <w:rPr>
          <w:spacing w:val="-2"/>
        </w:rPr>
        <w:t>d</w:t>
      </w:r>
      <w:r>
        <w:t>d</w:t>
      </w:r>
      <w:r>
        <w:rPr>
          <w:spacing w:val="-1"/>
        </w:rPr>
        <w:t xml:space="preserve"> </w:t>
      </w:r>
      <w:r>
        <w:t>proced</w:t>
      </w:r>
      <w:r>
        <w:rPr>
          <w:spacing w:val="-1"/>
        </w:rPr>
        <w:t>u</w:t>
      </w:r>
      <w:r>
        <w:t>res</w:t>
      </w:r>
      <w:r>
        <w:rPr>
          <w:spacing w:val="-2"/>
        </w:rPr>
        <w:t xml:space="preserve"> </w:t>
      </w:r>
      <w:r>
        <w:t>f</w:t>
      </w:r>
      <w:r>
        <w:rPr>
          <w:spacing w:val="1"/>
        </w:rPr>
        <w:t>o</w:t>
      </w:r>
      <w:r>
        <w:t>r</w:t>
      </w:r>
      <w:r>
        <w:rPr>
          <w:spacing w:val="-3"/>
        </w:rPr>
        <w:t xml:space="preserve"> </w:t>
      </w:r>
      <w:r>
        <w:t>in</w:t>
      </w:r>
      <w:r>
        <w:rPr>
          <w:spacing w:val="-2"/>
        </w:rPr>
        <w:t>v</w:t>
      </w:r>
      <w:r>
        <w:rPr>
          <w:spacing w:val="1"/>
        </w:rPr>
        <w:t>o</w:t>
      </w:r>
      <w:r>
        <w:t>ice</w:t>
      </w:r>
      <w:r>
        <w:rPr>
          <w:spacing w:val="-2"/>
        </w:rPr>
        <w:t xml:space="preserve"> </w:t>
      </w:r>
      <w:r>
        <w:t>su</w:t>
      </w:r>
      <w:r>
        <w:rPr>
          <w:spacing w:val="-2"/>
        </w:rPr>
        <w:t>b</w:t>
      </w:r>
      <w:r>
        <w:t>miss</w:t>
      </w:r>
      <w:r>
        <w:rPr>
          <w:spacing w:val="-3"/>
        </w:rPr>
        <w:t>i</w:t>
      </w:r>
      <w:r>
        <w:rPr>
          <w:spacing w:val="1"/>
        </w:rPr>
        <w:t>o</w:t>
      </w:r>
      <w:r>
        <w:t>n</w:t>
      </w:r>
      <w:r>
        <w:rPr>
          <w:spacing w:val="-1"/>
        </w:rPr>
        <w:t xml:space="preserve"> </w:t>
      </w:r>
      <w:r>
        <w:t>and</w:t>
      </w:r>
      <w:r>
        <w:rPr>
          <w:spacing w:val="-2"/>
        </w:rPr>
        <w:t xml:space="preserve"> </w:t>
      </w:r>
      <w:r>
        <w:t>pa</w:t>
      </w:r>
      <w:r>
        <w:rPr>
          <w:spacing w:val="-2"/>
        </w:rPr>
        <w:t>y</w:t>
      </w:r>
      <w:r>
        <w:t>me</w:t>
      </w:r>
      <w:r>
        <w:rPr>
          <w:spacing w:val="-3"/>
        </w:rPr>
        <w:t>n</w:t>
      </w:r>
      <w:r>
        <w:t xml:space="preserve">t </w:t>
      </w:r>
      <w:r>
        <w:rPr>
          <w:spacing w:val="-3"/>
        </w:rPr>
        <w:t>(</w:t>
      </w:r>
      <w:r>
        <w:t>e. g.</w:t>
      </w:r>
      <w:r>
        <w:rPr>
          <w:spacing w:val="-1"/>
        </w:rPr>
        <w:t xml:space="preserve"> </w:t>
      </w:r>
      <w:r>
        <w:t>ele</w:t>
      </w:r>
      <w:r>
        <w:rPr>
          <w:spacing w:val="-2"/>
        </w:rPr>
        <w:t>c</w:t>
      </w:r>
      <w:r>
        <w:t>tr</w:t>
      </w:r>
      <w:r>
        <w:rPr>
          <w:spacing w:val="1"/>
        </w:rPr>
        <w:t>o</w:t>
      </w:r>
      <w:r>
        <w:rPr>
          <w:spacing w:val="-1"/>
        </w:rPr>
        <w:t>n</w:t>
      </w:r>
      <w:r>
        <w:t>ic</w:t>
      </w:r>
      <w:r>
        <w:rPr>
          <w:spacing w:val="-3"/>
        </w:rPr>
        <w:t xml:space="preserve"> </w:t>
      </w:r>
      <w:r>
        <w:t>pa</w:t>
      </w:r>
      <w:r>
        <w:rPr>
          <w:spacing w:val="-2"/>
        </w:rPr>
        <w:t>y</w:t>
      </w:r>
      <w:r>
        <w:t>ment</w:t>
      </w:r>
      <w:r>
        <w:rPr>
          <w:spacing w:val="-2"/>
        </w:rPr>
        <w:t xml:space="preserve"> </w:t>
      </w:r>
      <w:r>
        <w:t>i</w:t>
      </w:r>
      <w:r>
        <w:rPr>
          <w:spacing w:val="-4"/>
        </w:rPr>
        <w:t>n</w:t>
      </w:r>
      <w:r>
        <w:t>structio</w:t>
      </w:r>
      <w:r>
        <w:rPr>
          <w:spacing w:val="-1"/>
        </w:rPr>
        <w:t>n</w:t>
      </w:r>
      <w:r>
        <w:rPr>
          <w:spacing w:val="-3"/>
        </w:rPr>
        <w:t>s</w:t>
      </w:r>
      <w:r>
        <w:t>)</w:t>
      </w:r>
    </w:p>
    <w:p w14:paraId="0C8E3A59" w14:textId="77777777" w:rsidR="007C62E7" w:rsidRDefault="007C62E7" w:rsidP="007C62E7">
      <w:pPr>
        <w:pStyle w:val="BodyText"/>
        <w:spacing w:line="269" w:lineRule="exact"/>
        <w:ind w:left="113"/>
      </w:pPr>
      <w:r>
        <w:t>Pa</w:t>
      </w:r>
      <w:r>
        <w:rPr>
          <w:spacing w:val="-2"/>
        </w:rPr>
        <w:t>y</w:t>
      </w:r>
      <w:r>
        <w:t>me</w:t>
      </w:r>
      <w:r>
        <w:rPr>
          <w:spacing w:val="-3"/>
        </w:rPr>
        <w:t>n</w:t>
      </w:r>
      <w:r>
        <w:t>t</w:t>
      </w:r>
      <w:r>
        <w:rPr>
          <w:spacing w:val="-1"/>
        </w:rPr>
        <w:t xml:space="preserve"> </w:t>
      </w:r>
      <w:r>
        <w:t xml:space="preserve">will </w:t>
      </w:r>
      <w:r>
        <w:rPr>
          <w:spacing w:val="-4"/>
        </w:rPr>
        <w:t>b</w:t>
      </w:r>
      <w:r>
        <w:t xml:space="preserve">e </w:t>
      </w:r>
      <w:r>
        <w:rPr>
          <w:spacing w:val="-1"/>
        </w:rPr>
        <w:t>b</w:t>
      </w:r>
      <w:r>
        <w:t>ased</w:t>
      </w:r>
      <w:r>
        <w:rPr>
          <w:spacing w:val="-3"/>
        </w:rPr>
        <w:t xml:space="preserve"> </w:t>
      </w:r>
      <w:r>
        <w:rPr>
          <w:spacing w:val="1"/>
        </w:rPr>
        <w:t>o</w:t>
      </w:r>
      <w:r>
        <w:t>n</w:t>
      </w:r>
      <w:r>
        <w:rPr>
          <w:spacing w:val="-3"/>
        </w:rPr>
        <w:t xml:space="preserve"> </w:t>
      </w:r>
      <w:r>
        <w:rPr>
          <w:spacing w:val="-2"/>
        </w:rPr>
        <w:t>v</w:t>
      </w:r>
      <w:r>
        <w:rPr>
          <w:spacing w:val="1"/>
        </w:rPr>
        <w:t>o</w:t>
      </w:r>
      <w:r>
        <w:t>l</w:t>
      </w:r>
      <w:r>
        <w:rPr>
          <w:spacing w:val="-2"/>
        </w:rPr>
        <w:t>um</w:t>
      </w:r>
      <w:r>
        <w:t>e</w:t>
      </w:r>
      <w:r>
        <w:rPr>
          <w:spacing w:val="-2"/>
        </w:rPr>
        <w:t xml:space="preserve"> </w:t>
      </w:r>
      <w:r>
        <w:rPr>
          <w:spacing w:val="1"/>
        </w:rPr>
        <w:t>o</w:t>
      </w:r>
      <w:r>
        <w:t>f sl</w:t>
      </w:r>
      <w:r>
        <w:rPr>
          <w:spacing w:val="-1"/>
        </w:rPr>
        <w:t>u</w:t>
      </w:r>
      <w:r>
        <w:t>rry</w:t>
      </w:r>
      <w:r>
        <w:rPr>
          <w:spacing w:val="-2"/>
        </w:rPr>
        <w:t xml:space="preserve"> </w:t>
      </w:r>
      <w:r>
        <w:t>and</w:t>
      </w:r>
      <w:r>
        <w:rPr>
          <w:spacing w:val="-2"/>
        </w:rPr>
        <w:t xml:space="preserve"> </w:t>
      </w:r>
      <w:r>
        <w:rPr>
          <w:spacing w:val="1"/>
        </w:rPr>
        <w:t>o</w:t>
      </w:r>
      <w:r>
        <w:t>r</w:t>
      </w:r>
      <w:r>
        <w:rPr>
          <w:spacing w:val="-3"/>
        </w:rPr>
        <w:t xml:space="preserve"> </w:t>
      </w:r>
      <w:r>
        <w:rPr>
          <w:spacing w:val="-1"/>
        </w:rPr>
        <w:t>v</w:t>
      </w:r>
      <w:r>
        <w:t>eg</w:t>
      </w:r>
      <w:r>
        <w:rPr>
          <w:spacing w:val="-2"/>
        </w:rPr>
        <w:t>e</w:t>
      </w:r>
      <w:r>
        <w:t>tation</w:t>
      </w:r>
      <w:r>
        <w:rPr>
          <w:spacing w:val="-3"/>
        </w:rPr>
        <w:t xml:space="preserve"> </w:t>
      </w:r>
      <w:r>
        <w:t>(</w:t>
      </w:r>
      <w:r>
        <w:rPr>
          <w:spacing w:val="4"/>
        </w:rPr>
        <w:t>m</w:t>
      </w:r>
      <w:r>
        <w:rPr>
          <w:spacing w:val="-1"/>
          <w:position w:val="10"/>
          <w:sz w:val="14"/>
          <w:szCs w:val="14"/>
        </w:rPr>
        <w:t>3</w:t>
      </w:r>
      <w:r>
        <w:t xml:space="preserve">) </w:t>
      </w:r>
      <w:r>
        <w:rPr>
          <w:spacing w:val="-3"/>
        </w:rPr>
        <w:t>r</w:t>
      </w:r>
      <w:r>
        <w:t>e</w:t>
      </w:r>
      <w:r>
        <w:rPr>
          <w:spacing w:val="-1"/>
        </w:rPr>
        <w:t>m</w:t>
      </w:r>
      <w:r>
        <w:rPr>
          <w:spacing w:val="-2"/>
        </w:rPr>
        <w:t>o</w:t>
      </w:r>
      <w:r>
        <w:t>ved d</w:t>
      </w:r>
      <w:r>
        <w:rPr>
          <w:spacing w:val="-3"/>
        </w:rPr>
        <w:t>e</w:t>
      </w:r>
      <w:r>
        <w:t>te</w:t>
      </w:r>
      <w:r>
        <w:rPr>
          <w:spacing w:val="-3"/>
        </w:rPr>
        <w:t>r</w:t>
      </w:r>
      <w:r>
        <w:t>mi</w:t>
      </w:r>
      <w:r>
        <w:rPr>
          <w:spacing w:val="-2"/>
        </w:rPr>
        <w:t>n</w:t>
      </w:r>
      <w:r>
        <w:t>ed f</w:t>
      </w:r>
      <w:r>
        <w:rPr>
          <w:spacing w:val="-3"/>
        </w:rPr>
        <w:t>r</w:t>
      </w:r>
      <w:r>
        <w:rPr>
          <w:spacing w:val="-2"/>
        </w:rPr>
        <w:t>o</w:t>
      </w:r>
      <w:r>
        <w:t>m</w:t>
      </w:r>
      <w:r>
        <w:rPr>
          <w:spacing w:val="1"/>
        </w:rPr>
        <w:t xml:space="preserve"> </w:t>
      </w:r>
      <w:r>
        <w:t>sur</w:t>
      </w:r>
      <w:r>
        <w:rPr>
          <w:spacing w:val="-2"/>
        </w:rPr>
        <w:t>v</w:t>
      </w:r>
      <w:r>
        <w:t>ey</w:t>
      </w:r>
      <w:r>
        <w:rPr>
          <w:spacing w:val="-1"/>
        </w:rPr>
        <w:t xml:space="preserve"> </w:t>
      </w:r>
      <w:r>
        <w:t>and</w:t>
      </w:r>
    </w:p>
    <w:p w14:paraId="47612B18" w14:textId="77777777" w:rsidR="007C62E7" w:rsidRDefault="007C62E7" w:rsidP="007C62E7">
      <w:pPr>
        <w:pStyle w:val="BodyText"/>
        <w:ind w:left="113"/>
      </w:pPr>
      <w:r>
        <w:rPr>
          <w:spacing w:val="-1"/>
        </w:rPr>
        <w:t>n</w:t>
      </w:r>
      <w:r>
        <w:rPr>
          <w:spacing w:val="1"/>
        </w:rPr>
        <w:t>o</w:t>
      </w:r>
      <w:r>
        <w:t>t</w:t>
      </w:r>
      <w:r>
        <w:rPr>
          <w:spacing w:val="-2"/>
        </w:rPr>
        <w:t xml:space="preserve"> </w:t>
      </w:r>
      <w:r>
        <w:rPr>
          <w:spacing w:val="1"/>
        </w:rPr>
        <w:t>o</w:t>
      </w:r>
      <w:r>
        <w:t>n</w:t>
      </w:r>
      <w:r>
        <w:rPr>
          <w:spacing w:val="-1"/>
        </w:rPr>
        <w:t xml:space="preserve"> </w:t>
      </w:r>
      <w:r>
        <w:t>t</w:t>
      </w:r>
      <w:r>
        <w:rPr>
          <w:spacing w:val="-3"/>
        </w:rPr>
        <w:t>i</w:t>
      </w:r>
      <w:r>
        <w:t>me.</w:t>
      </w:r>
      <w:r>
        <w:rPr>
          <w:spacing w:val="-2"/>
        </w:rPr>
        <w:t xml:space="preserve"> </w:t>
      </w:r>
      <w:r>
        <w:t>Quo</w:t>
      </w:r>
      <w:r>
        <w:rPr>
          <w:spacing w:val="-2"/>
        </w:rPr>
        <w:t>t</w:t>
      </w:r>
      <w:r>
        <w:t>ation</w:t>
      </w:r>
      <w:r>
        <w:rPr>
          <w:spacing w:val="-3"/>
        </w:rPr>
        <w:t xml:space="preserve"> </w:t>
      </w:r>
      <w:r>
        <w:rPr>
          <w:spacing w:val="-2"/>
        </w:rPr>
        <w:t>t</w:t>
      </w:r>
      <w:r>
        <w:t>o</w:t>
      </w:r>
      <w:r>
        <w:rPr>
          <w:spacing w:val="-1"/>
        </w:rPr>
        <w:t xml:space="preserve"> b</w:t>
      </w:r>
      <w:r>
        <w:t xml:space="preserve">e </w:t>
      </w:r>
      <w:r>
        <w:rPr>
          <w:spacing w:val="-1"/>
        </w:rPr>
        <w:t>b</w:t>
      </w:r>
      <w:r>
        <w:t>ased a</w:t>
      </w:r>
      <w:r>
        <w:rPr>
          <w:spacing w:val="-3"/>
        </w:rPr>
        <w:t>c</w:t>
      </w:r>
      <w:r>
        <w:t>c</w:t>
      </w:r>
      <w:r>
        <w:rPr>
          <w:spacing w:val="3"/>
        </w:rPr>
        <w:t>o</w:t>
      </w:r>
      <w:r>
        <w:t>r</w:t>
      </w:r>
      <w:r>
        <w:rPr>
          <w:spacing w:val="-1"/>
        </w:rPr>
        <w:t>d</w:t>
      </w:r>
      <w:r>
        <w:t>i</w:t>
      </w:r>
      <w:r>
        <w:rPr>
          <w:spacing w:val="-2"/>
        </w:rPr>
        <w:t>n</w:t>
      </w:r>
      <w:r>
        <w:rPr>
          <w:spacing w:val="-1"/>
        </w:rPr>
        <w:t>g</w:t>
      </w:r>
      <w:r>
        <w:t>ly.</w:t>
      </w:r>
    </w:p>
    <w:p w14:paraId="75BF0B7C" w14:textId="77777777" w:rsidR="007C62E7" w:rsidRDefault="007C62E7" w:rsidP="007C62E7">
      <w:pPr>
        <w:pStyle w:val="BodyText"/>
        <w:ind w:left="113" w:right="127"/>
      </w:pPr>
      <w:r>
        <w:t xml:space="preserve">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t>su</w:t>
      </w:r>
      <w:r>
        <w:rPr>
          <w:spacing w:val="-2"/>
        </w:rPr>
        <w:t>p</w:t>
      </w:r>
      <w:r>
        <w:rPr>
          <w:spacing w:val="-1"/>
        </w:rPr>
        <w:t>p</w:t>
      </w:r>
      <w:r>
        <w:t>l</w:t>
      </w:r>
      <w:r>
        <w:rPr>
          <w:spacing w:val="-1"/>
        </w:rPr>
        <w:t>i</w:t>
      </w:r>
      <w:r>
        <w:t>es</w:t>
      </w:r>
      <w:r>
        <w:rPr>
          <w:spacing w:val="1"/>
        </w:rPr>
        <w:t xml:space="preserve"> </w:t>
      </w:r>
      <w:r>
        <w:t>an</w:t>
      </w:r>
      <w:r>
        <w:rPr>
          <w:spacing w:val="-3"/>
        </w:rPr>
        <w:t xml:space="preserve"> </w:t>
      </w:r>
      <w:r>
        <w:t>i</w:t>
      </w:r>
      <w:r>
        <w:rPr>
          <w:spacing w:val="-2"/>
        </w:rPr>
        <w:t>n</w:t>
      </w:r>
      <w:r>
        <w:t>v</w:t>
      </w:r>
      <w:r>
        <w:rPr>
          <w:spacing w:val="1"/>
        </w:rPr>
        <w:t>o</w:t>
      </w:r>
      <w:r>
        <w:t>i</w:t>
      </w:r>
      <w:r>
        <w:rPr>
          <w:spacing w:val="-3"/>
        </w:rPr>
        <w:t>c</w:t>
      </w:r>
      <w:r>
        <w:t>e</w:t>
      </w:r>
      <w:r>
        <w:rPr>
          <w:spacing w:val="-2"/>
        </w:rPr>
        <w:t xml:space="preserve"> </w:t>
      </w:r>
      <w:r>
        <w:rPr>
          <w:spacing w:val="1"/>
        </w:rPr>
        <w:t>o</w:t>
      </w:r>
      <w:r>
        <w:t>n</w:t>
      </w:r>
      <w:r>
        <w:rPr>
          <w:spacing w:val="-1"/>
        </w:rPr>
        <w:t xml:space="preserve"> </w:t>
      </w:r>
      <w:r>
        <w:t>t</w:t>
      </w:r>
      <w:r>
        <w:rPr>
          <w:spacing w:val="-1"/>
        </w:rPr>
        <w:t>h</w:t>
      </w:r>
      <w:r>
        <w:t>e</w:t>
      </w:r>
      <w:r>
        <w:rPr>
          <w:spacing w:val="-2"/>
        </w:rPr>
        <w:t xml:space="preserve"> </w:t>
      </w:r>
      <w:r>
        <w:t>a</w:t>
      </w:r>
      <w:r>
        <w:rPr>
          <w:spacing w:val="-1"/>
        </w:rPr>
        <w:t>g</w:t>
      </w:r>
      <w:r>
        <w:t xml:space="preserve">reed </w:t>
      </w:r>
      <w:r>
        <w:rPr>
          <w:spacing w:val="-3"/>
        </w:rPr>
        <w:t>f</w:t>
      </w:r>
      <w:r>
        <w:rPr>
          <w:spacing w:val="1"/>
        </w:rPr>
        <w:t>o</w:t>
      </w:r>
      <w:r>
        <w:rPr>
          <w:spacing w:val="-3"/>
        </w:rPr>
        <w:t>r</w:t>
      </w:r>
      <w:r>
        <w:rPr>
          <w:spacing w:val="-2"/>
        </w:rPr>
        <w:t>m</w:t>
      </w:r>
      <w:r>
        <w:t xml:space="preserve">at with </w:t>
      </w:r>
      <w:r>
        <w:rPr>
          <w:spacing w:val="-3"/>
        </w:rPr>
        <w:t>d</w:t>
      </w:r>
      <w:r>
        <w:t>etai</w:t>
      </w:r>
      <w:r>
        <w:rPr>
          <w:spacing w:val="-1"/>
        </w:rPr>
        <w:t>l</w:t>
      </w:r>
      <w:r>
        <w:t>s</w:t>
      </w:r>
      <w:r>
        <w:rPr>
          <w:spacing w:val="-2"/>
        </w:rPr>
        <w:t xml:space="preserve"> </w:t>
      </w:r>
      <w:r>
        <w:t>as a</w:t>
      </w:r>
      <w:r>
        <w:rPr>
          <w:spacing w:val="-3"/>
        </w:rPr>
        <w:t>b</w:t>
      </w:r>
      <w:r>
        <w:rPr>
          <w:spacing w:val="1"/>
        </w:rPr>
        <w:t>o</w:t>
      </w:r>
      <w:r>
        <w:rPr>
          <w:spacing w:val="-2"/>
        </w:rPr>
        <w:t>v</w:t>
      </w:r>
      <w:r>
        <w:t xml:space="preserve">e </w:t>
      </w:r>
      <w:r>
        <w:rPr>
          <w:spacing w:val="-2"/>
        </w:rPr>
        <w:t>t</w:t>
      </w:r>
      <w:r>
        <w:t>o</w:t>
      </w:r>
      <w:r>
        <w:rPr>
          <w:spacing w:val="-1"/>
        </w:rPr>
        <w:t xml:space="preserve"> </w:t>
      </w:r>
      <w:r>
        <w:t>fi</w:t>
      </w:r>
      <w:r>
        <w:rPr>
          <w:spacing w:val="-2"/>
        </w:rPr>
        <w:t>n</w:t>
      </w:r>
      <w:r>
        <w:t>a</w:t>
      </w:r>
      <w:r>
        <w:rPr>
          <w:spacing w:val="-1"/>
        </w:rPr>
        <w:t>n</w:t>
      </w:r>
      <w:r>
        <w:t>cial</w:t>
      </w:r>
      <w:r>
        <w:rPr>
          <w:spacing w:val="-1"/>
        </w:rPr>
        <w:t xml:space="preserve"> </w:t>
      </w:r>
      <w:r>
        <w:t>acc</w:t>
      </w:r>
      <w:r>
        <w:rPr>
          <w:spacing w:val="1"/>
        </w:rPr>
        <w:t>o</w:t>
      </w:r>
      <w:r>
        <w:rPr>
          <w:spacing w:val="-1"/>
        </w:rPr>
        <w:t>un</w:t>
      </w:r>
      <w:r>
        <w:t>ti</w:t>
      </w:r>
      <w:r>
        <w:rPr>
          <w:spacing w:val="-1"/>
        </w:rPr>
        <w:t>ng</w:t>
      </w:r>
      <w:r>
        <w:t xml:space="preserve">. Where </w:t>
      </w:r>
      <w:r>
        <w:rPr>
          <w:spacing w:val="-3"/>
        </w:rPr>
        <w:t>C</w:t>
      </w:r>
      <w:r>
        <w:t>PA is</w:t>
      </w:r>
      <w:r>
        <w:rPr>
          <w:spacing w:val="-3"/>
        </w:rPr>
        <w:t xml:space="preserve"> </w:t>
      </w:r>
      <w:r>
        <w:t>ap</w:t>
      </w:r>
      <w:r>
        <w:rPr>
          <w:spacing w:val="-2"/>
        </w:rPr>
        <w:t>p</w:t>
      </w:r>
      <w:r>
        <w:t>l</w:t>
      </w:r>
      <w:r>
        <w:rPr>
          <w:spacing w:val="-1"/>
        </w:rPr>
        <w:t>i</w:t>
      </w:r>
      <w:r>
        <w:t>ca</w:t>
      </w:r>
      <w:r>
        <w:rPr>
          <w:spacing w:val="-1"/>
        </w:rPr>
        <w:t>b</w:t>
      </w:r>
      <w:r>
        <w:t>le it</w:t>
      </w:r>
      <w:r>
        <w:rPr>
          <w:spacing w:val="-4"/>
        </w:rPr>
        <w:t xml:space="preserve"> </w:t>
      </w:r>
      <w:r>
        <w:t>m</w:t>
      </w:r>
      <w:r>
        <w:rPr>
          <w:spacing w:val="-1"/>
        </w:rPr>
        <w:t>u</w:t>
      </w:r>
      <w:r>
        <w:t>st</w:t>
      </w:r>
      <w:r>
        <w:rPr>
          <w:spacing w:val="1"/>
        </w:rPr>
        <w:t xml:space="preserve"> </w:t>
      </w:r>
      <w:r>
        <w:rPr>
          <w:spacing w:val="-4"/>
        </w:rPr>
        <w:t>b</w:t>
      </w:r>
      <w:r>
        <w:t>e sh</w:t>
      </w:r>
      <w:r>
        <w:rPr>
          <w:spacing w:val="-2"/>
        </w:rPr>
        <w:t>o</w:t>
      </w:r>
      <w:r>
        <w:t xml:space="preserve">wn </w:t>
      </w:r>
      <w:r>
        <w:rPr>
          <w:spacing w:val="-2"/>
        </w:rPr>
        <w:t>s</w:t>
      </w:r>
      <w:r>
        <w:t>epa</w:t>
      </w:r>
      <w:r>
        <w:rPr>
          <w:spacing w:val="-1"/>
        </w:rPr>
        <w:t>r</w:t>
      </w:r>
      <w:r>
        <w:t>ate</w:t>
      </w:r>
      <w:r>
        <w:rPr>
          <w:spacing w:val="-3"/>
        </w:rPr>
        <w:t>l</w:t>
      </w:r>
      <w:r>
        <w:t>y</w:t>
      </w:r>
      <w:r>
        <w:rPr>
          <w:spacing w:val="-2"/>
        </w:rPr>
        <w:t xml:space="preserve"> </w:t>
      </w:r>
      <w:r>
        <w:rPr>
          <w:spacing w:val="1"/>
        </w:rPr>
        <w:t>o</w:t>
      </w:r>
      <w:r>
        <w:t>n</w:t>
      </w:r>
      <w:r>
        <w:rPr>
          <w:spacing w:val="-1"/>
        </w:rPr>
        <w:t xml:space="preserve"> </w:t>
      </w:r>
      <w:r>
        <w:t>its</w:t>
      </w:r>
      <w:r>
        <w:rPr>
          <w:spacing w:val="-2"/>
        </w:rPr>
        <w:t xml:space="preserve"> o</w:t>
      </w:r>
      <w:r>
        <w:t>wn i</w:t>
      </w:r>
      <w:r>
        <w:rPr>
          <w:spacing w:val="-1"/>
        </w:rPr>
        <w:t>n</w:t>
      </w:r>
      <w:r>
        <w:rPr>
          <w:spacing w:val="-2"/>
        </w:rPr>
        <w:t>v</w:t>
      </w:r>
      <w:r>
        <w:rPr>
          <w:spacing w:val="1"/>
        </w:rPr>
        <w:t>o</w:t>
      </w:r>
      <w:r>
        <w:t>ice. A</w:t>
      </w:r>
      <w:r>
        <w:rPr>
          <w:spacing w:val="-4"/>
        </w:rPr>
        <w:t>n</w:t>
      </w:r>
      <w:r>
        <w:t xml:space="preserve">y </w:t>
      </w:r>
      <w:r>
        <w:rPr>
          <w:spacing w:val="-2"/>
        </w:rPr>
        <w:t>co</w:t>
      </w:r>
      <w:r>
        <w:t>m</w:t>
      </w:r>
      <w:r>
        <w:rPr>
          <w:spacing w:val="-1"/>
        </w:rPr>
        <w:t>p</w:t>
      </w:r>
      <w:r>
        <w:t>ensat</w:t>
      </w:r>
      <w:r>
        <w:rPr>
          <w:spacing w:val="-3"/>
        </w:rPr>
        <w:t>i</w:t>
      </w:r>
      <w:r>
        <w:rPr>
          <w:spacing w:val="1"/>
        </w:rPr>
        <w:t>o</w:t>
      </w:r>
      <w:r>
        <w:t>n</w:t>
      </w:r>
      <w:r>
        <w:rPr>
          <w:spacing w:val="-1"/>
        </w:rPr>
        <w:t xml:space="preserve"> </w:t>
      </w:r>
      <w:r>
        <w:rPr>
          <w:spacing w:val="-2"/>
        </w:rPr>
        <w:t>e</w:t>
      </w:r>
      <w:r>
        <w:t>ve</w:t>
      </w:r>
      <w:r>
        <w:rPr>
          <w:spacing w:val="-3"/>
        </w:rPr>
        <w:t>n</w:t>
      </w:r>
      <w:r>
        <w:t>ts</w:t>
      </w:r>
      <w:r>
        <w:rPr>
          <w:spacing w:val="1"/>
        </w:rPr>
        <w:t xml:space="preserve"> </w:t>
      </w:r>
      <w:r>
        <w:t>will</w:t>
      </w:r>
      <w:r>
        <w:rPr>
          <w:spacing w:val="-3"/>
        </w:rPr>
        <w:t xml:space="preserve"> </w:t>
      </w:r>
      <w:r>
        <w:t xml:space="preserve">be </w:t>
      </w:r>
      <w:r>
        <w:rPr>
          <w:spacing w:val="-1"/>
        </w:rPr>
        <w:t>d</w:t>
      </w:r>
      <w:r>
        <w:t>ealt</w:t>
      </w:r>
      <w:r>
        <w:rPr>
          <w:spacing w:val="1"/>
        </w:rPr>
        <w:t xml:space="preserve"> </w:t>
      </w:r>
      <w:r>
        <w:t>w</w:t>
      </w:r>
      <w:r>
        <w:rPr>
          <w:spacing w:val="-3"/>
        </w:rPr>
        <w:t>i</w:t>
      </w:r>
      <w:r>
        <w:t>th ac</w:t>
      </w:r>
      <w:r>
        <w:rPr>
          <w:spacing w:val="-2"/>
        </w:rPr>
        <w:t>c</w:t>
      </w:r>
      <w:r>
        <w:rPr>
          <w:spacing w:val="1"/>
        </w:rPr>
        <w:t>o</w:t>
      </w:r>
      <w:r>
        <w:t>r</w:t>
      </w:r>
      <w:r>
        <w:rPr>
          <w:spacing w:val="-1"/>
        </w:rPr>
        <w:t>d</w:t>
      </w:r>
      <w:r>
        <w:t>i</w:t>
      </w:r>
      <w:r>
        <w:rPr>
          <w:spacing w:val="-2"/>
        </w:rPr>
        <w:t>n</w:t>
      </w:r>
      <w:r>
        <w:t>g</w:t>
      </w:r>
      <w:r>
        <w:rPr>
          <w:spacing w:val="-1"/>
        </w:rPr>
        <w:t xml:space="preserve"> </w:t>
      </w:r>
      <w:r>
        <w:rPr>
          <w:spacing w:val="-2"/>
        </w:rPr>
        <w:t>t</w:t>
      </w:r>
      <w:r>
        <w:t>o</w:t>
      </w:r>
      <w:r>
        <w:rPr>
          <w:spacing w:val="1"/>
        </w:rPr>
        <w:t xml:space="preserve"> </w:t>
      </w:r>
      <w:r>
        <w:t>t</w:t>
      </w:r>
      <w:r>
        <w:rPr>
          <w:spacing w:val="-1"/>
        </w:rPr>
        <w:t>h</w:t>
      </w:r>
      <w:r>
        <w:t>e</w:t>
      </w:r>
      <w:r>
        <w:rPr>
          <w:spacing w:val="-2"/>
        </w:rPr>
        <w:t xml:space="preserve"> </w:t>
      </w:r>
      <w:r>
        <w:t>NEC p</w:t>
      </w:r>
      <w:r>
        <w:rPr>
          <w:spacing w:val="-1"/>
        </w:rPr>
        <w:t>r</w:t>
      </w:r>
      <w:r>
        <w:rPr>
          <w:spacing w:val="1"/>
        </w:rPr>
        <w:t>o</w:t>
      </w:r>
      <w:r>
        <w:rPr>
          <w:spacing w:val="-3"/>
        </w:rPr>
        <w:t>c</w:t>
      </w:r>
      <w:r>
        <w:t>ess a</w:t>
      </w:r>
      <w:r>
        <w:rPr>
          <w:spacing w:val="-1"/>
        </w:rPr>
        <w:t>n</w:t>
      </w:r>
      <w:r>
        <w:t>d</w:t>
      </w:r>
      <w:r>
        <w:rPr>
          <w:spacing w:val="-1"/>
        </w:rPr>
        <w:t xml:space="preserve"> </w:t>
      </w:r>
      <w:r>
        <w:t>in</w:t>
      </w:r>
      <w:r>
        <w:rPr>
          <w:spacing w:val="-2"/>
        </w:rPr>
        <w:t>v</w:t>
      </w:r>
      <w:r>
        <w:rPr>
          <w:spacing w:val="1"/>
        </w:rPr>
        <w:t>o</w:t>
      </w:r>
      <w:r>
        <w:t>iced</w:t>
      </w:r>
      <w:r>
        <w:rPr>
          <w:spacing w:val="-3"/>
        </w:rPr>
        <w:t xml:space="preserve"> </w:t>
      </w:r>
      <w:r>
        <w:rPr>
          <w:spacing w:val="1"/>
        </w:rPr>
        <w:t>o</w:t>
      </w:r>
      <w:r>
        <w:t>n</w:t>
      </w:r>
      <w:r>
        <w:rPr>
          <w:spacing w:val="-1"/>
        </w:rPr>
        <w:t xml:space="preserve"> </w:t>
      </w:r>
      <w:r>
        <w:t>its</w:t>
      </w:r>
      <w:r>
        <w:rPr>
          <w:spacing w:val="-2"/>
        </w:rPr>
        <w:t xml:space="preserve"> o</w:t>
      </w:r>
      <w:r>
        <w:t>wn Ta</w:t>
      </w:r>
      <w:r>
        <w:rPr>
          <w:spacing w:val="-3"/>
        </w:rPr>
        <w:t>s</w:t>
      </w:r>
      <w:r>
        <w:t>k Or</w:t>
      </w:r>
      <w:r>
        <w:rPr>
          <w:spacing w:val="-1"/>
        </w:rPr>
        <w:t>d</w:t>
      </w:r>
      <w:r>
        <w:t>er</w:t>
      </w:r>
      <w:r>
        <w:rPr>
          <w:spacing w:val="-2"/>
        </w:rPr>
        <w:t xml:space="preserve"> </w:t>
      </w:r>
      <w:r>
        <w:t>re</w:t>
      </w:r>
      <w:r>
        <w:rPr>
          <w:spacing w:val="-3"/>
        </w:rPr>
        <w:t>f</w:t>
      </w:r>
      <w:r>
        <w:t>e</w:t>
      </w:r>
      <w:r>
        <w:rPr>
          <w:spacing w:val="-3"/>
        </w:rPr>
        <w:t>r</w:t>
      </w:r>
      <w:r>
        <w:t>ence,</w:t>
      </w:r>
      <w:r>
        <w:rPr>
          <w:spacing w:val="-2"/>
        </w:rPr>
        <w:t xml:space="preserve"> </w:t>
      </w:r>
      <w:r>
        <w:t>45</w:t>
      </w:r>
      <w:r>
        <w:rPr>
          <w:spacing w:val="-2"/>
        </w:rPr>
        <w:t xml:space="preserve"> </w:t>
      </w:r>
      <w:r>
        <w:t>n</w:t>
      </w:r>
      <w:r>
        <w:rPr>
          <w:spacing w:val="-2"/>
        </w:rPr>
        <w:t>u</w:t>
      </w:r>
      <w:r>
        <w:t>m</w:t>
      </w:r>
      <w:r>
        <w:rPr>
          <w:spacing w:val="-1"/>
        </w:rPr>
        <w:t>b</w:t>
      </w:r>
      <w:r>
        <w:t>er</w:t>
      </w:r>
      <w:r>
        <w:rPr>
          <w:spacing w:val="-2"/>
        </w:rPr>
        <w:t xml:space="preserve"> </w:t>
      </w:r>
      <w:r>
        <w:t>and i</w:t>
      </w:r>
      <w:r>
        <w:rPr>
          <w:spacing w:val="-2"/>
        </w:rPr>
        <w:t>n</w:t>
      </w:r>
      <w:r>
        <w:t>v</w:t>
      </w:r>
      <w:r>
        <w:rPr>
          <w:spacing w:val="1"/>
        </w:rPr>
        <w:t>o</w:t>
      </w:r>
      <w:r>
        <w:t>i</w:t>
      </w:r>
      <w:r>
        <w:rPr>
          <w:spacing w:val="-3"/>
        </w:rPr>
        <w:t>c</w:t>
      </w:r>
      <w:r>
        <w:t xml:space="preserve">e. </w:t>
      </w:r>
      <w:r>
        <w:rPr>
          <w:spacing w:val="-2"/>
        </w:rPr>
        <w:t>T</w:t>
      </w:r>
      <w:r>
        <w:t>o</w:t>
      </w:r>
      <w:r>
        <w:rPr>
          <w:spacing w:val="1"/>
        </w:rPr>
        <w:t xml:space="preserve"> </w:t>
      </w:r>
      <w:r>
        <w:t>e</w:t>
      </w:r>
      <w:r>
        <w:rPr>
          <w:spacing w:val="-1"/>
        </w:rPr>
        <w:t>n</w:t>
      </w:r>
      <w:r>
        <w:t>su</w:t>
      </w:r>
      <w:r>
        <w:rPr>
          <w:spacing w:val="-4"/>
        </w:rPr>
        <w:t>r</w:t>
      </w:r>
      <w:r>
        <w:t xml:space="preserve">e </w:t>
      </w:r>
      <w:r>
        <w:rPr>
          <w:spacing w:val="-1"/>
        </w:rPr>
        <w:t>p</w:t>
      </w:r>
      <w:r>
        <w:t>r</w:t>
      </w:r>
      <w:r>
        <w:rPr>
          <w:spacing w:val="-2"/>
        </w:rPr>
        <w:t>o</w:t>
      </w:r>
      <w:r>
        <w:t>m</w:t>
      </w:r>
      <w:r>
        <w:rPr>
          <w:spacing w:val="-1"/>
        </w:rPr>
        <w:t>p</w:t>
      </w:r>
      <w:r>
        <w:t>t</w:t>
      </w:r>
      <w:r>
        <w:rPr>
          <w:spacing w:val="-4"/>
        </w:rPr>
        <w:t xml:space="preserve"> </w:t>
      </w:r>
      <w:r>
        <w:t>asses</w:t>
      </w:r>
      <w:r>
        <w:rPr>
          <w:spacing w:val="-2"/>
        </w:rPr>
        <w:t>s</w:t>
      </w:r>
      <w:r>
        <w:t>ment</w:t>
      </w:r>
      <w:r>
        <w:rPr>
          <w:spacing w:val="-3"/>
        </w:rPr>
        <w:t>s</w:t>
      </w:r>
      <w:r>
        <w:t>, t</w:t>
      </w:r>
      <w:r>
        <w:rPr>
          <w:spacing w:val="-1"/>
        </w:rPr>
        <w:t>h</w:t>
      </w:r>
      <w:r>
        <w:t>e</w:t>
      </w:r>
      <w:r>
        <w:rPr>
          <w:spacing w:val="-2"/>
        </w:rPr>
        <w:t xml:space="preserve"> </w:t>
      </w:r>
      <w:r>
        <w:t>ass</w:t>
      </w:r>
      <w:r>
        <w:rPr>
          <w:spacing w:val="-2"/>
        </w:rPr>
        <w:t>e</w:t>
      </w:r>
      <w:r>
        <w:t>ss</w:t>
      </w:r>
      <w:r>
        <w:rPr>
          <w:spacing w:val="-2"/>
        </w:rPr>
        <w:t>me</w:t>
      </w:r>
      <w:r>
        <w:rPr>
          <w:spacing w:val="-1"/>
        </w:rPr>
        <w:t>n</w:t>
      </w:r>
      <w:r>
        <w:t xml:space="preserve">t will </w:t>
      </w:r>
      <w:r>
        <w:rPr>
          <w:spacing w:val="-1"/>
        </w:rPr>
        <w:t>b</w:t>
      </w:r>
      <w:r>
        <w:t>e</w:t>
      </w:r>
      <w:r>
        <w:rPr>
          <w:spacing w:val="-2"/>
        </w:rPr>
        <w:t xml:space="preserve"> </w:t>
      </w:r>
      <w:r>
        <w:t>do</w:t>
      </w:r>
      <w:r>
        <w:rPr>
          <w:spacing w:val="-1"/>
        </w:rPr>
        <w:t>n</w:t>
      </w:r>
      <w:r>
        <w:t>e</w:t>
      </w:r>
      <w:r>
        <w:rPr>
          <w:spacing w:val="-2"/>
        </w:rPr>
        <w:t xml:space="preserve"> </w:t>
      </w:r>
      <w:r>
        <w:rPr>
          <w:spacing w:val="1"/>
        </w:rPr>
        <w:t>o</w:t>
      </w:r>
      <w:r>
        <w:t>n</w:t>
      </w:r>
      <w:r>
        <w:rPr>
          <w:spacing w:val="-3"/>
        </w:rPr>
        <w:t xml:space="preserve"> </w:t>
      </w:r>
      <w:r>
        <w:t>the in</w:t>
      </w:r>
      <w:r>
        <w:rPr>
          <w:spacing w:val="-4"/>
        </w:rPr>
        <w:t>f</w:t>
      </w:r>
      <w:r>
        <w:rPr>
          <w:spacing w:val="1"/>
        </w:rPr>
        <w:t>o</w:t>
      </w:r>
      <w:r>
        <w:rPr>
          <w:spacing w:val="-3"/>
        </w:rPr>
        <w:t>r</w:t>
      </w:r>
      <w:r>
        <w:t>mat</w:t>
      </w:r>
      <w:r>
        <w:rPr>
          <w:spacing w:val="-3"/>
        </w:rPr>
        <w:t>i</w:t>
      </w:r>
      <w:r>
        <w:rPr>
          <w:spacing w:val="1"/>
        </w:rPr>
        <w:t>o</w:t>
      </w:r>
      <w:r>
        <w:t>n</w:t>
      </w:r>
      <w:r>
        <w:rPr>
          <w:spacing w:val="-1"/>
        </w:rPr>
        <w:t xml:space="preserve"> </w:t>
      </w:r>
      <w:r>
        <w:rPr>
          <w:spacing w:val="-2"/>
        </w:rPr>
        <w:t>a</w:t>
      </w:r>
      <w:r>
        <w:t>vai</w:t>
      </w:r>
      <w:r>
        <w:rPr>
          <w:spacing w:val="-1"/>
        </w:rPr>
        <w:t>l</w:t>
      </w:r>
      <w:r>
        <w:t>a</w:t>
      </w:r>
      <w:r>
        <w:rPr>
          <w:spacing w:val="-1"/>
        </w:rPr>
        <w:t>b</w:t>
      </w:r>
      <w:r>
        <w:t>le</w:t>
      </w:r>
      <w:r>
        <w:rPr>
          <w:spacing w:val="-2"/>
        </w:rPr>
        <w:t xml:space="preserve"> </w:t>
      </w:r>
      <w:r>
        <w:rPr>
          <w:spacing w:val="1"/>
        </w:rPr>
        <w:t>o</w:t>
      </w:r>
      <w:r>
        <w:t>n</w:t>
      </w:r>
      <w:r>
        <w:rPr>
          <w:spacing w:val="-1"/>
        </w:rPr>
        <w:t xml:space="preserve"> </w:t>
      </w:r>
      <w:r>
        <w:t>t</w:t>
      </w:r>
      <w:r>
        <w:rPr>
          <w:spacing w:val="-1"/>
        </w:rPr>
        <w:t>h</w:t>
      </w:r>
      <w:r>
        <w:t>e actual</w:t>
      </w:r>
      <w:r>
        <w:rPr>
          <w:spacing w:val="-1"/>
        </w:rPr>
        <w:t xml:space="preserve"> </w:t>
      </w:r>
      <w:r>
        <w:rPr>
          <w:spacing w:val="-2"/>
        </w:rPr>
        <w:t>c</w:t>
      </w:r>
      <w:r>
        <w:rPr>
          <w:spacing w:val="1"/>
        </w:rPr>
        <w:t>o</w:t>
      </w:r>
      <w:r>
        <w:t>st</w:t>
      </w:r>
      <w:r>
        <w:rPr>
          <w:spacing w:val="-2"/>
        </w:rPr>
        <w:t xml:space="preserve"> </w:t>
      </w:r>
      <w:r>
        <w:t>sp</w:t>
      </w:r>
      <w:r>
        <w:rPr>
          <w:spacing w:val="-1"/>
        </w:rPr>
        <w:t>r</w:t>
      </w:r>
      <w:r>
        <w:t>ead sh</w:t>
      </w:r>
      <w:r>
        <w:rPr>
          <w:spacing w:val="-3"/>
        </w:rPr>
        <w:t>e</w:t>
      </w:r>
      <w:r>
        <w:t>ets.</w:t>
      </w:r>
      <w:r>
        <w:rPr>
          <w:spacing w:val="-3"/>
        </w:rPr>
        <w:t xml:space="preserve"> </w:t>
      </w:r>
      <w:r>
        <w:t xml:space="preserve">The </w:t>
      </w:r>
      <w:r>
        <w:rPr>
          <w:spacing w:val="-1"/>
        </w:rPr>
        <w:t>b</w:t>
      </w:r>
      <w:r>
        <w:t>ackup</w:t>
      </w:r>
      <w:r>
        <w:rPr>
          <w:spacing w:val="-1"/>
        </w:rPr>
        <w:t xml:space="preserve"> </w:t>
      </w:r>
      <w:r>
        <w:t>i</w:t>
      </w:r>
      <w:r>
        <w:rPr>
          <w:spacing w:val="-4"/>
        </w:rPr>
        <w:t>n</w:t>
      </w:r>
      <w:r>
        <w:t>v</w:t>
      </w:r>
      <w:r>
        <w:rPr>
          <w:spacing w:val="1"/>
        </w:rPr>
        <w:t>o</w:t>
      </w:r>
      <w:r>
        <w:t>i</w:t>
      </w:r>
      <w:r>
        <w:rPr>
          <w:spacing w:val="-3"/>
        </w:rPr>
        <w:t>c</w:t>
      </w:r>
      <w:r>
        <w:t>es</w:t>
      </w:r>
      <w:r>
        <w:rPr>
          <w:spacing w:val="-2"/>
        </w:rPr>
        <w:t xml:space="preserve"> </w:t>
      </w:r>
      <w:r>
        <w:t>m</w:t>
      </w:r>
      <w:r>
        <w:rPr>
          <w:spacing w:val="-1"/>
        </w:rPr>
        <w:t>u</w:t>
      </w:r>
      <w:r>
        <w:t>st</w:t>
      </w:r>
      <w:r>
        <w:rPr>
          <w:spacing w:val="-4"/>
        </w:rPr>
        <w:t xml:space="preserve"> </w:t>
      </w:r>
      <w:r>
        <w:rPr>
          <w:spacing w:val="-1"/>
        </w:rPr>
        <w:t>b</w:t>
      </w:r>
      <w:r>
        <w:t>e avai</w:t>
      </w:r>
      <w:r>
        <w:rPr>
          <w:spacing w:val="-1"/>
        </w:rPr>
        <w:t>l</w:t>
      </w:r>
      <w:r>
        <w:t>a</w:t>
      </w:r>
      <w:r>
        <w:rPr>
          <w:spacing w:val="-1"/>
        </w:rPr>
        <w:t>b</w:t>
      </w:r>
      <w:r>
        <w:t>le</w:t>
      </w:r>
      <w:r>
        <w:rPr>
          <w:spacing w:val="-3"/>
        </w:rPr>
        <w:t xml:space="preserve"> </w:t>
      </w:r>
      <w:r>
        <w:t>be</w:t>
      </w:r>
      <w:r>
        <w:rPr>
          <w:spacing w:val="-3"/>
        </w:rPr>
        <w:t>f</w:t>
      </w:r>
      <w:r>
        <w:rPr>
          <w:spacing w:val="1"/>
        </w:rPr>
        <w:t>o</w:t>
      </w:r>
      <w:r>
        <w:t>re</w:t>
      </w:r>
      <w:r>
        <w:rPr>
          <w:spacing w:val="-2"/>
        </w:rPr>
        <w:t xml:space="preserve"> </w:t>
      </w:r>
      <w:r>
        <w:t>the n</w:t>
      </w:r>
      <w:r>
        <w:rPr>
          <w:spacing w:val="-2"/>
        </w:rPr>
        <w:t>ex</w:t>
      </w:r>
      <w:r>
        <w:t>t asse</w:t>
      </w:r>
      <w:r>
        <w:rPr>
          <w:spacing w:val="-2"/>
        </w:rPr>
        <w:t>s</w:t>
      </w:r>
      <w:r>
        <w:t>s</w:t>
      </w:r>
      <w:r>
        <w:rPr>
          <w:spacing w:val="-2"/>
        </w:rPr>
        <w:t>m</w:t>
      </w:r>
      <w:r>
        <w:t xml:space="preserve">ent </w:t>
      </w:r>
      <w:r>
        <w:rPr>
          <w:spacing w:val="3"/>
        </w:rPr>
        <w:t>d</w:t>
      </w:r>
      <w:r>
        <w:t>a</w:t>
      </w:r>
      <w:r>
        <w:rPr>
          <w:spacing w:val="-3"/>
        </w:rPr>
        <w:t>t</w:t>
      </w:r>
      <w:r>
        <w:t xml:space="preserve">e </w:t>
      </w:r>
      <w:r>
        <w:rPr>
          <w:spacing w:val="-3"/>
        </w:rPr>
        <w:t>f</w:t>
      </w:r>
      <w:r>
        <w:rPr>
          <w:spacing w:val="1"/>
        </w:rPr>
        <w:t>o</w:t>
      </w:r>
      <w:r>
        <w:t>r fi</w:t>
      </w:r>
      <w:r>
        <w:rPr>
          <w:spacing w:val="-2"/>
        </w:rPr>
        <w:t>n</w:t>
      </w:r>
      <w:r>
        <w:t>al c</w:t>
      </w:r>
      <w:r>
        <w:rPr>
          <w:spacing w:val="1"/>
        </w:rPr>
        <w:t>o</w:t>
      </w:r>
      <w:r>
        <w:t>rr</w:t>
      </w:r>
      <w:r>
        <w:rPr>
          <w:spacing w:val="-3"/>
        </w:rPr>
        <w:t>e</w:t>
      </w:r>
      <w:r>
        <w:t>ct</w:t>
      </w:r>
      <w:r>
        <w:rPr>
          <w:spacing w:val="-3"/>
        </w:rPr>
        <w:t>i</w:t>
      </w:r>
      <w:r>
        <w:rPr>
          <w:spacing w:val="1"/>
        </w:rPr>
        <w:t>o</w:t>
      </w:r>
      <w:r>
        <w:rPr>
          <w:spacing w:val="-1"/>
        </w:rPr>
        <w:t>n</w:t>
      </w:r>
      <w:r>
        <w:t>s. The</w:t>
      </w:r>
      <w:r>
        <w:rPr>
          <w:spacing w:val="-2"/>
        </w:rPr>
        <w:t xml:space="preserve"> </w:t>
      </w:r>
      <w:r>
        <w:t>asses</w:t>
      </w:r>
      <w:r>
        <w:rPr>
          <w:spacing w:val="-2"/>
        </w:rPr>
        <w:t>sm</w:t>
      </w:r>
      <w:r>
        <w:t xml:space="preserve">ent </w:t>
      </w:r>
      <w:r>
        <w:rPr>
          <w:spacing w:val="1"/>
        </w:rPr>
        <w:t>m</w:t>
      </w:r>
      <w:r>
        <w:rPr>
          <w:spacing w:val="-1"/>
        </w:rPr>
        <w:t>u</w:t>
      </w:r>
      <w:r>
        <w:rPr>
          <w:spacing w:val="-3"/>
        </w:rPr>
        <w:t>s</w:t>
      </w:r>
      <w:r>
        <w:t>t s</w:t>
      </w:r>
      <w:r>
        <w:rPr>
          <w:spacing w:val="-4"/>
        </w:rPr>
        <w:t>h</w:t>
      </w:r>
      <w:r>
        <w:rPr>
          <w:spacing w:val="1"/>
        </w:rPr>
        <w:t>o</w:t>
      </w:r>
      <w:r>
        <w:t>w</w:t>
      </w:r>
      <w:r>
        <w:rPr>
          <w:spacing w:val="1"/>
        </w:rPr>
        <w:t xml:space="preserve"> </w:t>
      </w:r>
      <w:r>
        <w:t>all</w:t>
      </w:r>
      <w:r>
        <w:rPr>
          <w:spacing w:val="-3"/>
        </w:rPr>
        <w:t xml:space="preserve"> </w:t>
      </w:r>
      <w:r>
        <w:t>t</w:t>
      </w:r>
      <w:r>
        <w:rPr>
          <w:spacing w:val="-1"/>
        </w:rPr>
        <w:t>h</w:t>
      </w:r>
      <w:r>
        <w:t>e l</w:t>
      </w:r>
      <w:r>
        <w:rPr>
          <w:spacing w:val="-1"/>
        </w:rPr>
        <w:t>in</w:t>
      </w:r>
      <w:r>
        <w:rPr>
          <w:spacing w:val="-2"/>
        </w:rPr>
        <w:t>e</w:t>
      </w:r>
      <w:r>
        <w:t>s as</w:t>
      </w:r>
      <w:r>
        <w:rPr>
          <w:spacing w:val="-2"/>
        </w:rPr>
        <w:t xml:space="preserve"> </w:t>
      </w:r>
      <w:r>
        <w:t>l</w:t>
      </w:r>
      <w:r>
        <w:rPr>
          <w:spacing w:val="1"/>
        </w:rPr>
        <w:t>o</w:t>
      </w:r>
      <w:r>
        <w:t>a</w:t>
      </w:r>
      <w:r>
        <w:rPr>
          <w:spacing w:val="-1"/>
        </w:rPr>
        <w:t>d</w:t>
      </w:r>
      <w:r>
        <w:t>ed</w:t>
      </w:r>
      <w:r>
        <w:rPr>
          <w:spacing w:val="-2"/>
        </w:rPr>
        <w:t xml:space="preserve"> </w:t>
      </w:r>
      <w:r>
        <w:rPr>
          <w:spacing w:val="1"/>
        </w:rPr>
        <w:t>o</w:t>
      </w:r>
      <w:r>
        <w:t>n</w:t>
      </w:r>
      <w:r>
        <w:rPr>
          <w:spacing w:val="-1"/>
        </w:rPr>
        <w:t xml:space="preserve"> </w:t>
      </w:r>
      <w:r>
        <w:t>t</w:t>
      </w:r>
      <w:r>
        <w:rPr>
          <w:spacing w:val="-4"/>
        </w:rPr>
        <w:t>h</w:t>
      </w:r>
      <w:r>
        <w:t>e S</w:t>
      </w:r>
      <w:r>
        <w:rPr>
          <w:spacing w:val="-2"/>
        </w:rPr>
        <w:t>A</w:t>
      </w:r>
      <w:r>
        <w:t>P</w:t>
      </w:r>
      <w:r>
        <w:rPr>
          <w:spacing w:val="-2"/>
        </w:rPr>
        <w:t xml:space="preserve"> </w:t>
      </w:r>
      <w:r>
        <w:t>s</w:t>
      </w:r>
      <w:r>
        <w:rPr>
          <w:spacing w:val="1"/>
        </w:rPr>
        <w:t>y</w:t>
      </w:r>
      <w:r>
        <w:rPr>
          <w:spacing w:val="-3"/>
        </w:rPr>
        <w:t>s</w:t>
      </w:r>
      <w:r>
        <w:t>t</w:t>
      </w:r>
      <w:r>
        <w:rPr>
          <w:spacing w:val="-2"/>
        </w:rPr>
        <w:t>e</w:t>
      </w:r>
      <w:r>
        <w:t>m.</w:t>
      </w:r>
      <w:r>
        <w:rPr>
          <w:spacing w:val="-3"/>
        </w:rPr>
        <w:t xml:space="preserve"> </w:t>
      </w:r>
      <w:r>
        <w:t>T</w:t>
      </w:r>
      <w:r>
        <w:rPr>
          <w:spacing w:val="-1"/>
        </w:rPr>
        <w:t>h</w:t>
      </w:r>
      <w:r>
        <w:t>e</w:t>
      </w:r>
      <w:r>
        <w:rPr>
          <w:spacing w:val="5"/>
        </w:rPr>
        <w:t xml:space="preserv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 xml:space="preserve">r </w:t>
      </w:r>
      <w:r>
        <w:t>k</w:t>
      </w:r>
      <w:r>
        <w:rPr>
          <w:spacing w:val="-2"/>
        </w:rPr>
        <w:t>e</w:t>
      </w:r>
      <w:r>
        <w:t>eps rec</w:t>
      </w:r>
      <w:r>
        <w:rPr>
          <w:spacing w:val="1"/>
        </w:rPr>
        <w:t>o</w:t>
      </w:r>
      <w:r>
        <w:t>rd</w:t>
      </w:r>
      <w:r>
        <w:rPr>
          <w:spacing w:val="-3"/>
        </w:rPr>
        <w:t xml:space="preserve"> </w:t>
      </w:r>
      <w:r>
        <w:rPr>
          <w:spacing w:val="1"/>
        </w:rPr>
        <w:t>o</w:t>
      </w:r>
      <w:r>
        <w:t>f</w:t>
      </w:r>
      <w:r>
        <w:rPr>
          <w:spacing w:val="-2"/>
        </w:rPr>
        <w:t xml:space="preserve"> </w:t>
      </w:r>
      <w:r>
        <w:t>all</w:t>
      </w:r>
      <w:r>
        <w:rPr>
          <w:spacing w:val="-1"/>
        </w:rPr>
        <w:t xml:space="preserve"> </w:t>
      </w:r>
      <w:r>
        <w:t>t</w:t>
      </w:r>
      <w:r>
        <w:rPr>
          <w:spacing w:val="-1"/>
        </w:rPr>
        <w:t>h</w:t>
      </w:r>
      <w:r>
        <w:t>e</w:t>
      </w:r>
      <w:r>
        <w:rPr>
          <w:spacing w:val="-2"/>
        </w:rPr>
        <w:t xml:space="preserve"> </w:t>
      </w:r>
      <w:r>
        <w:rPr>
          <w:spacing w:val="1"/>
        </w:rPr>
        <w:t>o</w:t>
      </w:r>
      <w:r>
        <w:t>ri</w:t>
      </w:r>
      <w:r>
        <w:rPr>
          <w:spacing w:val="-2"/>
        </w:rPr>
        <w:t>g</w:t>
      </w:r>
      <w:r>
        <w:t>i</w:t>
      </w:r>
      <w:r>
        <w:rPr>
          <w:spacing w:val="-2"/>
        </w:rPr>
        <w:t>n</w:t>
      </w:r>
      <w:r>
        <w:t xml:space="preserve">al </w:t>
      </w:r>
      <w:r>
        <w:rPr>
          <w:spacing w:val="-1"/>
        </w:rPr>
        <w:t>b</w:t>
      </w:r>
      <w:r>
        <w:rPr>
          <w:spacing w:val="-3"/>
        </w:rPr>
        <w:t>a</w:t>
      </w:r>
      <w:r>
        <w:t>ckup</w:t>
      </w:r>
      <w:r>
        <w:rPr>
          <w:spacing w:val="-1"/>
        </w:rPr>
        <w:t xml:space="preserve"> </w:t>
      </w:r>
      <w:r>
        <w:t>in</w:t>
      </w:r>
      <w:r>
        <w:rPr>
          <w:spacing w:val="-2"/>
        </w:rPr>
        <w:t>v</w:t>
      </w:r>
      <w:r>
        <w:rPr>
          <w:spacing w:val="1"/>
        </w:rPr>
        <w:t>o</w:t>
      </w:r>
      <w:r>
        <w:t>ices</w:t>
      </w:r>
      <w:r>
        <w:rPr>
          <w:spacing w:val="-2"/>
        </w:rPr>
        <w:t xml:space="preserve"> </w:t>
      </w:r>
      <w:r>
        <w:t>and</w:t>
      </w:r>
      <w:r>
        <w:rPr>
          <w:spacing w:val="-2"/>
        </w:rPr>
        <w:t xml:space="preserve"> </w:t>
      </w:r>
      <w:r>
        <w:t>re</w:t>
      </w:r>
      <w:r>
        <w:rPr>
          <w:spacing w:val="-3"/>
        </w:rPr>
        <w:t>c</w:t>
      </w:r>
      <w:r>
        <w:rPr>
          <w:spacing w:val="1"/>
        </w:rPr>
        <w:t>o</w:t>
      </w:r>
      <w:r>
        <w:t>r</w:t>
      </w:r>
      <w:r>
        <w:rPr>
          <w:spacing w:val="-1"/>
        </w:rPr>
        <w:t>d</w:t>
      </w:r>
      <w:r>
        <w:t>s</w:t>
      </w:r>
      <w:r>
        <w:rPr>
          <w:spacing w:val="-2"/>
        </w:rPr>
        <w:t xml:space="preserve"> </w:t>
      </w:r>
      <w:r>
        <w:t>a</w:t>
      </w:r>
      <w:r>
        <w:rPr>
          <w:spacing w:val="-1"/>
        </w:rPr>
        <w:t>n</w:t>
      </w:r>
      <w:r>
        <w:t>d</w:t>
      </w:r>
      <w:r>
        <w:rPr>
          <w:spacing w:val="-1"/>
        </w:rPr>
        <w:t xml:space="preserve"> </w:t>
      </w:r>
      <w:r>
        <w:t>allows</w:t>
      </w:r>
      <w:r>
        <w:rPr>
          <w:spacing w:val="-2"/>
        </w:rPr>
        <w:t xml:space="preserve"> </w:t>
      </w:r>
      <w:r>
        <w:t>ac</w:t>
      </w:r>
      <w:r>
        <w:rPr>
          <w:spacing w:val="-2"/>
        </w:rPr>
        <w:t>c</w:t>
      </w:r>
      <w:r>
        <w:t>ess</w:t>
      </w:r>
      <w:r>
        <w:rPr>
          <w:spacing w:val="1"/>
        </w:rPr>
        <w:t xml:space="preserve"> </w:t>
      </w:r>
      <w:r>
        <w:rPr>
          <w:spacing w:val="-2"/>
        </w:rPr>
        <w:t>t</w:t>
      </w:r>
      <w:r>
        <w:t>o</w:t>
      </w:r>
      <w:r>
        <w:rPr>
          <w:spacing w:val="1"/>
        </w:rPr>
        <w:t xml:space="preserve"> </w:t>
      </w:r>
      <w:r>
        <w:t>s</w:t>
      </w:r>
      <w:r>
        <w:rPr>
          <w:spacing w:val="-3"/>
        </w:rPr>
        <w:t>u</w:t>
      </w:r>
      <w:r>
        <w:t>ch,</w:t>
      </w:r>
      <w:r>
        <w:rPr>
          <w:spacing w:val="-3"/>
        </w:rPr>
        <w:t xml:space="preserve"> </w:t>
      </w:r>
      <w:r>
        <w:t>as req</w:t>
      </w:r>
      <w:r>
        <w:rPr>
          <w:spacing w:val="-1"/>
        </w:rPr>
        <w:t>u</w:t>
      </w:r>
      <w:r>
        <w:t>ired</w:t>
      </w:r>
      <w:r>
        <w:rPr>
          <w:spacing w:val="-1"/>
        </w:rPr>
        <w:t xml:space="preserve"> </w:t>
      </w:r>
      <w:r>
        <w:t>by</w:t>
      </w:r>
      <w:r>
        <w:rPr>
          <w:spacing w:val="-2"/>
        </w:rPr>
        <w:t xml:space="preserve"> </w:t>
      </w:r>
      <w:r>
        <w:t>cla</w:t>
      </w:r>
      <w:r>
        <w:rPr>
          <w:spacing w:val="-2"/>
        </w:rPr>
        <w:t>u</w:t>
      </w:r>
      <w:r>
        <w:t>se</w:t>
      </w:r>
      <w:r>
        <w:rPr>
          <w:spacing w:val="-2"/>
        </w:rPr>
        <w:t xml:space="preserve"> 5</w:t>
      </w:r>
      <w:r>
        <w:t>2.2 a</w:t>
      </w:r>
      <w:r>
        <w:rPr>
          <w:spacing w:val="-1"/>
        </w:rPr>
        <w:t>n</w:t>
      </w:r>
      <w:r>
        <w:t>d</w:t>
      </w:r>
      <w:r>
        <w:rPr>
          <w:spacing w:val="-1"/>
        </w:rPr>
        <w:t xml:space="preserve"> </w:t>
      </w:r>
      <w:r>
        <w:rPr>
          <w:spacing w:val="1"/>
        </w:rPr>
        <w:t>5</w:t>
      </w:r>
      <w:r>
        <w:t>2</w:t>
      </w:r>
      <w:r>
        <w:rPr>
          <w:spacing w:val="-3"/>
        </w:rPr>
        <w:t>.</w:t>
      </w:r>
      <w:r>
        <w:t xml:space="preserve">3 </w:t>
      </w:r>
      <w:r>
        <w:rPr>
          <w:spacing w:val="1"/>
        </w:rPr>
        <w:t>o</w:t>
      </w:r>
      <w:r>
        <w:t>f</w:t>
      </w:r>
      <w:r>
        <w:rPr>
          <w:spacing w:val="-3"/>
        </w:rPr>
        <w:t xml:space="preserve"> </w:t>
      </w:r>
      <w:r>
        <w:t>t</w:t>
      </w:r>
      <w:r>
        <w:rPr>
          <w:spacing w:val="-1"/>
        </w:rPr>
        <w:t>h</w:t>
      </w:r>
      <w:r>
        <w:t>e</w:t>
      </w:r>
      <w:r>
        <w:rPr>
          <w:spacing w:val="-1"/>
        </w:rPr>
        <w:t xml:space="preserve"> </w:t>
      </w:r>
      <w:r>
        <w:rPr>
          <w:rFonts w:cs="Calibri"/>
          <w:i/>
        </w:rPr>
        <w:t>c</w:t>
      </w:r>
      <w:r>
        <w:rPr>
          <w:rFonts w:cs="Calibri"/>
          <w:i/>
          <w:spacing w:val="-2"/>
        </w:rPr>
        <w:t>o</w:t>
      </w:r>
      <w:r>
        <w:rPr>
          <w:rFonts w:cs="Calibri"/>
          <w:i/>
          <w:spacing w:val="-1"/>
        </w:rPr>
        <w:t>nd</w:t>
      </w:r>
      <w:r>
        <w:rPr>
          <w:rFonts w:cs="Calibri"/>
          <w:i/>
        </w:rPr>
        <w:t>iti</w:t>
      </w:r>
      <w:r>
        <w:rPr>
          <w:rFonts w:cs="Calibri"/>
          <w:i/>
          <w:spacing w:val="-1"/>
        </w:rPr>
        <w:t>on</w:t>
      </w:r>
      <w:r>
        <w:rPr>
          <w:rFonts w:cs="Calibri"/>
          <w:i/>
        </w:rPr>
        <w:t>s</w:t>
      </w:r>
      <w:r>
        <w:rPr>
          <w:rFonts w:cs="Calibri"/>
          <w:i/>
          <w:spacing w:val="-2"/>
        </w:rPr>
        <w:t xml:space="preserve"> </w:t>
      </w:r>
      <w:r>
        <w:rPr>
          <w:rFonts w:cs="Calibri"/>
          <w:i/>
        </w:rPr>
        <w:t>of 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3"/>
        </w:rPr>
        <w:t xml:space="preserve"> </w:t>
      </w:r>
      <w:r>
        <w:t xml:space="preserve">The </w:t>
      </w:r>
      <w:r>
        <w:rPr>
          <w:spacing w:val="-3"/>
        </w:rPr>
        <w:t>C</w:t>
      </w:r>
      <w:r>
        <w:rPr>
          <w:spacing w:val="1"/>
        </w:rPr>
        <w:t>o</w:t>
      </w:r>
      <w:r>
        <w:rPr>
          <w:spacing w:val="-1"/>
        </w:rPr>
        <w:t>n</w:t>
      </w:r>
      <w:r>
        <w:t>tra</w:t>
      </w:r>
      <w:r>
        <w:rPr>
          <w:spacing w:val="-3"/>
        </w:rPr>
        <w:t>c</w:t>
      </w:r>
      <w:r>
        <w:t>t</w:t>
      </w:r>
      <w:r>
        <w:rPr>
          <w:spacing w:val="1"/>
        </w:rPr>
        <w:t>o</w:t>
      </w:r>
      <w:r>
        <w:t>r</w:t>
      </w:r>
      <w:r>
        <w:rPr>
          <w:spacing w:val="-3"/>
        </w:rPr>
        <w:t xml:space="preserve"> </w:t>
      </w:r>
      <w:r>
        <w:t>su</w:t>
      </w:r>
      <w:r>
        <w:rPr>
          <w:spacing w:val="-2"/>
        </w:rPr>
        <w:t>p</w:t>
      </w:r>
      <w:r>
        <w:rPr>
          <w:spacing w:val="-1"/>
        </w:rPr>
        <w:t>p</w:t>
      </w:r>
      <w:r>
        <w:t>l</w:t>
      </w:r>
      <w:r>
        <w:rPr>
          <w:spacing w:val="-1"/>
        </w:rPr>
        <w:t>i</w:t>
      </w:r>
      <w:r>
        <w:t>es</w:t>
      </w:r>
      <w:r>
        <w:rPr>
          <w:spacing w:val="1"/>
        </w:rPr>
        <w:t xml:space="preserve"> </w:t>
      </w:r>
      <w:r>
        <w:rPr>
          <w:spacing w:val="-3"/>
        </w:rPr>
        <w:t>c</w:t>
      </w:r>
      <w:r>
        <w:rPr>
          <w:spacing w:val="1"/>
        </w:rPr>
        <w:t>o</w:t>
      </w:r>
      <w:r>
        <w:rPr>
          <w:spacing w:val="-1"/>
        </w:rPr>
        <w:t>p</w:t>
      </w:r>
      <w:r>
        <w:t>ies</w:t>
      </w:r>
      <w:r>
        <w:rPr>
          <w:spacing w:val="-2"/>
        </w:rPr>
        <w:t xml:space="preserve"> </w:t>
      </w:r>
      <w:r>
        <w:t>with e</w:t>
      </w:r>
      <w:r>
        <w:rPr>
          <w:spacing w:val="-3"/>
        </w:rPr>
        <w:t>a</w:t>
      </w:r>
      <w:r>
        <w:t>ch</w:t>
      </w:r>
      <w:r>
        <w:rPr>
          <w:spacing w:val="-3"/>
        </w:rPr>
        <w:t xml:space="preserve"> </w:t>
      </w:r>
      <w:r>
        <w:t>asses</w:t>
      </w:r>
      <w:r>
        <w:rPr>
          <w:spacing w:val="-2"/>
        </w:rPr>
        <w:t>s</w:t>
      </w:r>
      <w:r>
        <w:t>ment.</w:t>
      </w:r>
    </w:p>
    <w:p w14:paraId="3D289719" w14:textId="77777777" w:rsidR="007C62E7" w:rsidRDefault="007C62E7" w:rsidP="007C62E7">
      <w:pPr>
        <w:pStyle w:val="BodyText"/>
        <w:ind w:left="113" w:right="132"/>
      </w:pPr>
      <w:r>
        <w:t>For any</w:t>
      </w:r>
      <w:r>
        <w:rPr>
          <w:spacing w:val="-3"/>
        </w:rPr>
        <w:t xml:space="preserve"> </w:t>
      </w:r>
      <w:r>
        <w:rPr>
          <w:spacing w:val="1"/>
        </w:rPr>
        <w:t>o</w:t>
      </w:r>
      <w:r>
        <w:rPr>
          <w:spacing w:val="-1"/>
        </w:rPr>
        <w:t>u</w:t>
      </w:r>
      <w:r>
        <w:t>t</w:t>
      </w:r>
      <w:r>
        <w:rPr>
          <w:spacing w:val="-2"/>
        </w:rPr>
        <w:t>s</w:t>
      </w:r>
      <w:r>
        <w:rPr>
          <w:spacing w:val="1"/>
        </w:rPr>
        <w:t>o</w:t>
      </w:r>
      <w:r>
        <w:rPr>
          <w:spacing w:val="-1"/>
        </w:rPr>
        <w:t>u</w:t>
      </w:r>
      <w:r>
        <w:t>r</w:t>
      </w:r>
      <w:r>
        <w:rPr>
          <w:spacing w:val="-3"/>
        </w:rPr>
        <w:t>c</w:t>
      </w:r>
      <w:r>
        <w:t>ed s</w:t>
      </w:r>
      <w:r>
        <w:rPr>
          <w:spacing w:val="-2"/>
        </w:rPr>
        <w:t>c</w:t>
      </w:r>
      <w:r>
        <w:rPr>
          <w:spacing w:val="1"/>
        </w:rPr>
        <w:t>o</w:t>
      </w:r>
      <w:r>
        <w:rPr>
          <w:spacing w:val="-1"/>
        </w:rPr>
        <w:t>p</w:t>
      </w:r>
      <w:r>
        <w:t>e</w:t>
      </w:r>
      <w:r>
        <w:rPr>
          <w:spacing w:val="-2"/>
        </w:rPr>
        <w:t xml:space="preserve"> </w:t>
      </w:r>
      <w:r>
        <w:rPr>
          <w:spacing w:val="1"/>
        </w:rPr>
        <w:t>o</w:t>
      </w:r>
      <w:r>
        <w:t xml:space="preserve">f </w:t>
      </w:r>
      <w:r>
        <w:rPr>
          <w:spacing w:val="-2"/>
        </w:rPr>
        <w:t>w</w:t>
      </w:r>
      <w:r>
        <w:rPr>
          <w:spacing w:val="1"/>
        </w:rPr>
        <w:t>o</w:t>
      </w:r>
      <w:r>
        <w:t>rk</w:t>
      </w:r>
      <w:r>
        <w:rPr>
          <w:spacing w:val="-3"/>
        </w:rPr>
        <w:t xml:space="preserve"> </w:t>
      </w:r>
      <w:r>
        <w:t>t</w:t>
      </w:r>
      <w:r>
        <w:rPr>
          <w:spacing w:val="-1"/>
        </w:rPr>
        <w:t>h</w:t>
      </w:r>
      <w:r>
        <w:t>e</w:t>
      </w:r>
      <w:r>
        <w:rPr>
          <w:spacing w:val="-2"/>
        </w:rPr>
        <w:t xml:space="preserve"> </w:t>
      </w:r>
      <w:r>
        <w:t>C</w:t>
      </w:r>
      <w:r>
        <w:rPr>
          <w:spacing w:val="1"/>
        </w:rPr>
        <w:t>o</w:t>
      </w:r>
      <w:r>
        <w:rPr>
          <w:spacing w:val="-1"/>
        </w:rPr>
        <w:t>n</w:t>
      </w:r>
      <w:r>
        <w:t>t</w:t>
      </w:r>
      <w:r>
        <w:rPr>
          <w:spacing w:val="-3"/>
        </w:rPr>
        <w:t>r</w:t>
      </w:r>
      <w:r>
        <w:t>ac</w:t>
      </w:r>
      <w:r>
        <w:rPr>
          <w:spacing w:val="-2"/>
        </w:rPr>
        <w:t>t</w:t>
      </w:r>
      <w:r>
        <w:rPr>
          <w:spacing w:val="1"/>
        </w:rPr>
        <w:t>o</w:t>
      </w:r>
      <w:r>
        <w:t>r p</w:t>
      </w:r>
      <w:r>
        <w:rPr>
          <w:spacing w:val="-4"/>
        </w:rPr>
        <w:t>r</w:t>
      </w:r>
      <w:r>
        <w:rPr>
          <w:spacing w:val="-2"/>
        </w:rPr>
        <w:t>o</w:t>
      </w:r>
      <w:r>
        <w:t>vi</w:t>
      </w:r>
      <w:r>
        <w:rPr>
          <w:spacing w:val="-2"/>
        </w:rPr>
        <w:t>d</w:t>
      </w:r>
      <w:r>
        <w:t>es</w:t>
      </w:r>
      <w:r>
        <w:rPr>
          <w:spacing w:val="-2"/>
        </w:rPr>
        <w:t xml:space="preserve"> m</w:t>
      </w:r>
      <w:r>
        <w:rPr>
          <w:spacing w:val="1"/>
        </w:rPr>
        <w:t>o</w:t>
      </w:r>
      <w:r>
        <w:t>ti</w:t>
      </w:r>
      <w:r>
        <w:rPr>
          <w:spacing w:val="-2"/>
        </w:rPr>
        <w:t>v</w:t>
      </w:r>
      <w:r>
        <w:t>ation</w:t>
      </w:r>
      <w:r>
        <w:rPr>
          <w:spacing w:val="-3"/>
        </w:rPr>
        <w:t xml:space="preserve"> </w:t>
      </w:r>
      <w:r>
        <w:rPr>
          <w:spacing w:val="-2"/>
        </w:rPr>
        <w:t>t</w:t>
      </w:r>
      <w:r>
        <w:t>o</w:t>
      </w:r>
      <w:r>
        <w:rPr>
          <w:spacing w:val="1"/>
        </w:rPr>
        <w:t xml:space="preserve"> </w:t>
      </w:r>
      <w:r>
        <w:t>t</w:t>
      </w:r>
      <w:r>
        <w:rPr>
          <w:spacing w:val="-1"/>
        </w:rPr>
        <w:t>h</w:t>
      </w:r>
      <w:r>
        <w:t>e</w:t>
      </w:r>
      <w:r>
        <w:rPr>
          <w:spacing w:val="2"/>
        </w:rPr>
        <w:t xml:space="preserve"> </w:t>
      </w:r>
      <w:r>
        <w:rPr>
          <w:rFonts w:cs="Calibri"/>
          <w:i/>
        </w:rPr>
        <w:t>S</w:t>
      </w:r>
      <w:r>
        <w:rPr>
          <w:rFonts w:cs="Calibri"/>
          <w:i/>
          <w:spacing w:val="-3"/>
        </w:rPr>
        <w:t>e</w:t>
      </w:r>
      <w:r>
        <w:rPr>
          <w:rFonts w:cs="Calibri"/>
          <w:i/>
          <w:spacing w:val="-2"/>
        </w:rPr>
        <w:t>r</w:t>
      </w:r>
      <w:r>
        <w:rPr>
          <w:rFonts w:cs="Calibri"/>
          <w:i/>
        </w:rPr>
        <w:t>vi</w:t>
      </w:r>
      <w:r>
        <w:rPr>
          <w:rFonts w:cs="Calibri"/>
          <w:i/>
          <w:spacing w:val="-1"/>
        </w:rPr>
        <w:t>c</w:t>
      </w:r>
      <w:r>
        <w:rPr>
          <w:rFonts w:cs="Calibri"/>
          <w:i/>
        </w:rPr>
        <w:t xml:space="preserve">e </w:t>
      </w:r>
      <w:r>
        <w:rPr>
          <w:rFonts w:cs="Calibri"/>
          <w:i/>
          <w:spacing w:val="1"/>
        </w:rPr>
        <w:t>M</w:t>
      </w:r>
      <w:r>
        <w:rPr>
          <w:rFonts w:cs="Calibri"/>
          <w:i/>
          <w:spacing w:val="-1"/>
        </w:rPr>
        <w:t>anag</w:t>
      </w:r>
      <w:r>
        <w:rPr>
          <w:rFonts w:cs="Calibri"/>
          <w:i/>
        </w:rPr>
        <w:t>er</w:t>
      </w:r>
      <w:r>
        <w:rPr>
          <w:rFonts w:cs="Calibri"/>
          <w:i/>
          <w:spacing w:val="-1"/>
        </w:rPr>
        <w:t xml:space="preserve"> </w:t>
      </w:r>
      <w:r>
        <w:t>for acce</w:t>
      </w:r>
      <w:r>
        <w:rPr>
          <w:spacing w:val="-1"/>
        </w:rPr>
        <w:t>p</w:t>
      </w:r>
      <w:r>
        <w:t>tan</w:t>
      </w:r>
      <w:r>
        <w:rPr>
          <w:spacing w:val="-3"/>
        </w:rPr>
        <w:t>c</w:t>
      </w:r>
      <w:r>
        <w:t xml:space="preserve">e </w:t>
      </w:r>
      <w:r>
        <w:rPr>
          <w:spacing w:val="-1"/>
        </w:rPr>
        <w:t>p</w:t>
      </w:r>
      <w:r>
        <w:t>rior</w:t>
      </w:r>
      <w:r>
        <w:rPr>
          <w:spacing w:val="-2"/>
        </w:rPr>
        <w:t xml:space="preserve"> t</w:t>
      </w:r>
      <w:r>
        <w:t>o</w:t>
      </w:r>
      <w:r>
        <w:rPr>
          <w:spacing w:val="1"/>
        </w:rPr>
        <w:t xml:space="preserve"> </w:t>
      </w:r>
      <w:r>
        <w:rPr>
          <w:spacing w:val="-2"/>
        </w:rPr>
        <w:t>co</w:t>
      </w:r>
      <w:r>
        <w:t>m</w:t>
      </w:r>
      <w:r>
        <w:rPr>
          <w:spacing w:val="-2"/>
        </w:rPr>
        <w:t>m</w:t>
      </w:r>
      <w:r>
        <w:t>enc</w:t>
      </w:r>
      <w:r>
        <w:rPr>
          <w:spacing w:val="-2"/>
        </w:rPr>
        <w:t>e</w:t>
      </w:r>
      <w:r>
        <w:t>ment</w:t>
      </w:r>
      <w:r>
        <w:rPr>
          <w:spacing w:val="-2"/>
        </w:rPr>
        <w:t xml:space="preserve"> </w:t>
      </w:r>
      <w:r>
        <w:rPr>
          <w:spacing w:val="1"/>
        </w:rPr>
        <w:t>o</w:t>
      </w:r>
      <w:r>
        <w:t>f</w:t>
      </w:r>
      <w:r>
        <w:rPr>
          <w:spacing w:val="-2"/>
        </w:rPr>
        <w:t xml:space="preserve"> </w:t>
      </w:r>
      <w:r>
        <w:t>wo</w:t>
      </w:r>
      <w:r>
        <w:rPr>
          <w:spacing w:val="-1"/>
        </w:rPr>
        <w:t>r</w:t>
      </w:r>
      <w:r>
        <w:t>k.</w:t>
      </w:r>
    </w:p>
    <w:p w14:paraId="59396815" w14:textId="77777777" w:rsidR="007C62E7" w:rsidRDefault="007C62E7" w:rsidP="007C62E7">
      <w:pPr>
        <w:spacing w:before="1" w:line="190" w:lineRule="exact"/>
        <w:rPr>
          <w:sz w:val="19"/>
          <w:szCs w:val="19"/>
        </w:rPr>
      </w:pPr>
    </w:p>
    <w:p w14:paraId="0A5ACAD8" w14:textId="77777777" w:rsidR="007C62E7" w:rsidRDefault="007C62E7" w:rsidP="007C62E7">
      <w:pPr>
        <w:spacing w:line="200" w:lineRule="exact"/>
        <w:rPr>
          <w:sz w:val="20"/>
          <w:szCs w:val="20"/>
        </w:rPr>
      </w:pPr>
    </w:p>
    <w:p w14:paraId="58247272" w14:textId="77777777" w:rsidR="007C62E7" w:rsidRDefault="007C62E7" w:rsidP="005B3361">
      <w:pPr>
        <w:pStyle w:val="Heading5"/>
        <w:numPr>
          <w:ilvl w:val="1"/>
          <w:numId w:val="39"/>
        </w:numPr>
        <w:tabs>
          <w:tab w:val="left" w:pos="689"/>
        </w:tabs>
        <w:rPr>
          <w:b w:val="0"/>
          <w:bCs w:val="0"/>
        </w:rPr>
      </w:pPr>
      <w:bookmarkStart w:id="13" w:name="_bookmark26"/>
      <w:bookmarkEnd w:id="13"/>
      <w:r>
        <w:t>Cont</w:t>
      </w:r>
      <w:r>
        <w:rPr>
          <w:spacing w:val="1"/>
        </w:rPr>
        <w:t>r</w:t>
      </w:r>
      <w:r>
        <w:rPr>
          <w:spacing w:val="-1"/>
        </w:rPr>
        <w:t>a</w:t>
      </w:r>
      <w:r>
        <w:rPr>
          <w:spacing w:val="-3"/>
        </w:rPr>
        <w:t>c</w:t>
      </w:r>
      <w:r>
        <w:t>t</w:t>
      </w:r>
      <w:r>
        <w:rPr>
          <w:spacing w:val="-7"/>
        </w:rPr>
        <w:t xml:space="preserve"> </w:t>
      </w:r>
      <w:r>
        <w:t>ch</w:t>
      </w:r>
      <w:r>
        <w:rPr>
          <w:spacing w:val="-1"/>
        </w:rPr>
        <w:t>a</w:t>
      </w:r>
      <w:r>
        <w:t>n</w:t>
      </w:r>
      <w:r>
        <w:rPr>
          <w:spacing w:val="-1"/>
        </w:rPr>
        <w:t>g</w:t>
      </w:r>
      <w:r>
        <w:t>e</w:t>
      </w:r>
      <w:r>
        <w:rPr>
          <w:spacing w:val="-8"/>
        </w:rPr>
        <w:t xml:space="preserve"> </w:t>
      </w:r>
      <w:r>
        <w:rPr>
          <w:spacing w:val="-1"/>
        </w:rPr>
        <w:t>ma</w:t>
      </w:r>
      <w:r>
        <w:t>n</w:t>
      </w:r>
      <w:r>
        <w:rPr>
          <w:spacing w:val="-1"/>
        </w:rPr>
        <w:t>ageme</w:t>
      </w:r>
      <w:r>
        <w:t>nt</w:t>
      </w:r>
    </w:p>
    <w:p w14:paraId="09475F2D" w14:textId="77777777" w:rsidR="007C62E7" w:rsidRDefault="007C62E7" w:rsidP="007C62E7">
      <w:pPr>
        <w:spacing w:before="10" w:line="110" w:lineRule="exact"/>
        <w:rPr>
          <w:sz w:val="11"/>
          <w:szCs w:val="11"/>
        </w:rPr>
      </w:pPr>
    </w:p>
    <w:p w14:paraId="121AFA12" w14:textId="77777777" w:rsidR="007C62E7" w:rsidRDefault="007C62E7" w:rsidP="007C62E7">
      <w:pPr>
        <w:ind w:left="113"/>
        <w:rPr>
          <w:rFonts w:ascii="Calibri" w:eastAsia="Calibri" w:hAnsi="Calibri" w:cs="Calibri"/>
          <w:sz w:val="20"/>
          <w:szCs w:val="20"/>
        </w:rPr>
      </w:pPr>
      <w:r>
        <w:rPr>
          <w:rFonts w:ascii="Calibri" w:eastAsia="Calibri" w:hAnsi="Calibri" w:cs="Calibri"/>
          <w:sz w:val="20"/>
          <w:szCs w:val="20"/>
        </w:rPr>
        <w:t>N/A</w:t>
      </w:r>
    </w:p>
    <w:p w14:paraId="2FF84B46" w14:textId="77777777" w:rsidR="007C62E7" w:rsidRDefault="007C62E7" w:rsidP="007C62E7">
      <w:pPr>
        <w:spacing w:before="4" w:line="160" w:lineRule="exact"/>
        <w:rPr>
          <w:sz w:val="16"/>
          <w:szCs w:val="16"/>
        </w:rPr>
      </w:pPr>
    </w:p>
    <w:p w14:paraId="636C81E3" w14:textId="77777777" w:rsidR="007C62E7" w:rsidRDefault="007C62E7" w:rsidP="007C62E7">
      <w:pPr>
        <w:spacing w:line="200" w:lineRule="exact"/>
        <w:rPr>
          <w:sz w:val="20"/>
          <w:szCs w:val="20"/>
        </w:rPr>
      </w:pPr>
    </w:p>
    <w:p w14:paraId="54BFC9EA" w14:textId="77777777" w:rsidR="007C62E7" w:rsidRDefault="007C62E7" w:rsidP="005B3361">
      <w:pPr>
        <w:pStyle w:val="Heading5"/>
        <w:numPr>
          <w:ilvl w:val="1"/>
          <w:numId w:val="39"/>
        </w:numPr>
        <w:tabs>
          <w:tab w:val="left" w:pos="689"/>
        </w:tabs>
        <w:rPr>
          <w:rFonts w:cs="Calibri"/>
          <w:b w:val="0"/>
          <w:bCs w:val="0"/>
        </w:rPr>
      </w:pPr>
      <w:bookmarkStart w:id="14" w:name="_bookmark27"/>
      <w:bookmarkEnd w:id="14"/>
      <w:r>
        <w:rPr>
          <w:spacing w:val="-1"/>
        </w:rPr>
        <w:t>Re</w:t>
      </w:r>
      <w:r>
        <w:t>cords</w:t>
      </w:r>
      <w:r>
        <w:rPr>
          <w:spacing w:val="-4"/>
        </w:rPr>
        <w:t xml:space="preserve"> </w:t>
      </w:r>
      <w:r>
        <w:rPr>
          <w:spacing w:val="-2"/>
        </w:rPr>
        <w:t>o</w:t>
      </w:r>
      <w:r>
        <w:t>f</w:t>
      </w:r>
      <w:r>
        <w:rPr>
          <w:spacing w:val="-2"/>
        </w:rPr>
        <w:t xml:space="preserve"> </w:t>
      </w:r>
      <w:r>
        <w:t>D</w:t>
      </w:r>
      <w:r>
        <w:rPr>
          <w:spacing w:val="-1"/>
        </w:rPr>
        <w:t>e</w:t>
      </w:r>
      <w:r>
        <w:t>f</w:t>
      </w:r>
      <w:r>
        <w:rPr>
          <w:spacing w:val="-2"/>
        </w:rPr>
        <w:t>i</w:t>
      </w:r>
      <w:r>
        <w:t>n</w:t>
      </w:r>
      <w:r>
        <w:rPr>
          <w:spacing w:val="-1"/>
        </w:rPr>
        <w:t>e</w:t>
      </w:r>
      <w:r>
        <w:t>d</w:t>
      </w:r>
      <w:r>
        <w:rPr>
          <w:spacing w:val="-2"/>
        </w:rPr>
        <w:t xml:space="preserve"> </w:t>
      </w:r>
      <w:r>
        <w:t>C</w:t>
      </w:r>
      <w:r>
        <w:rPr>
          <w:spacing w:val="-2"/>
        </w:rPr>
        <w:t>o</w:t>
      </w:r>
      <w:r>
        <w:t>st</w:t>
      </w:r>
      <w:r>
        <w:rPr>
          <w:spacing w:val="-2"/>
        </w:rPr>
        <w:t xml:space="preserve"> </w:t>
      </w:r>
      <w:r>
        <w:t>to</w:t>
      </w:r>
      <w:r>
        <w:rPr>
          <w:spacing w:val="-2"/>
        </w:rPr>
        <w:t xml:space="preserve"> </w:t>
      </w:r>
      <w:r>
        <w:t>be</w:t>
      </w:r>
      <w:r>
        <w:rPr>
          <w:spacing w:val="-4"/>
        </w:rPr>
        <w:t xml:space="preserve"> </w:t>
      </w:r>
      <w:r>
        <w:t>k</w:t>
      </w:r>
      <w:r>
        <w:rPr>
          <w:spacing w:val="-1"/>
        </w:rPr>
        <w:t>e</w:t>
      </w:r>
      <w:r>
        <w:rPr>
          <w:spacing w:val="-2"/>
        </w:rPr>
        <w:t>p</w:t>
      </w:r>
      <w:r>
        <w:t>t</w:t>
      </w:r>
      <w:r>
        <w:rPr>
          <w:spacing w:val="-3"/>
        </w:rPr>
        <w:t xml:space="preserve"> </w:t>
      </w:r>
      <w:r>
        <w:t>by</w:t>
      </w:r>
      <w:r>
        <w:rPr>
          <w:spacing w:val="-6"/>
        </w:rPr>
        <w:t xml:space="preserve"> </w:t>
      </w:r>
      <w:r>
        <w:t>t</w:t>
      </w:r>
      <w:r>
        <w:rPr>
          <w:spacing w:val="1"/>
        </w:rPr>
        <w:t>h</w:t>
      </w:r>
      <w:r>
        <w:t>e</w:t>
      </w:r>
      <w:r>
        <w:rPr>
          <w:spacing w:val="-1"/>
        </w:rPr>
        <w:t xml:space="preserve"> </w:t>
      </w:r>
      <w:r>
        <w:rPr>
          <w:rFonts w:cs="Calibri"/>
          <w:i/>
          <w:spacing w:val="-3"/>
        </w:rPr>
        <w:t>C</w:t>
      </w:r>
      <w:r>
        <w:rPr>
          <w:rFonts w:cs="Calibri"/>
          <w:i/>
        </w:rPr>
        <w:t>ontr</w:t>
      </w:r>
      <w:r>
        <w:rPr>
          <w:rFonts w:cs="Calibri"/>
          <w:i/>
          <w:spacing w:val="-2"/>
        </w:rPr>
        <w:t>a</w:t>
      </w:r>
      <w:r>
        <w:rPr>
          <w:rFonts w:cs="Calibri"/>
          <w:i/>
        </w:rPr>
        <w:t>ctor</w:t>
      </w:r>
    </w:p>
    <w:p w14:paraId="5CB1F7CA" w14:textId="77777777" w:rsidR="007C62E7" w:rsidRDefault="007C62E7" w:rsidP="007C62E7">
      <w:pPr>
        <w:spacing w:before="10" w:line="110" w:lineRule="exact"/>
        <w:rPr>
          <w:sz w:val="11"/>
          <w:szCs w:val="11"/>
        </w:rPr>
      </w:pPr>
    </w:p>
    <w:p w14:paraId="327BDBCC" w14:textId="77777777" w:rsidR="007C62E7" w:rsidRDefault="007C62E7" w:rsidP="007C62E7">
      <w:pPr>
        <w:ind w:left="653"/>
        <w:rPr>
          <w:rFonts w:ascii="Calibri" w:eastAsia="Calibri" w:hAnsi="Calibri" w:cs="Calibri"/>
          <w:sz w:val="20"/>
          <w:szCs w:val="20"/>
        </w:rPr>
      </w:pPr>
      <w:r>
        <w:rPr>
          <w:rFonts w:ascii="Calibri" w:eastAsia="Calibri" w:hAnsi="Calibri" w:cs="Calibri"/>
          <w:sz w:val="20"/>
          <w:szCs w:val="20"/>
        </w:rPr>
        <w:t>N/A</w:t>
      </w:r>
    </w:p>
    <w:p w14:paraId="54ABEBA9" w14:textId="77777777" w:rsidR="007C62E7" w:rsidRDefault="007C62E7" w:rsidP="007C62E7">
      <w:pPr>
        <w:spacing w:before="6" w:line="160" w:lineRule="exact"/>
        <w:rPr>
          <w:sz w:val="16"/>
          <w:szCs w:val="16"/>
        </w:rPr>
      </w:pPr>
    </w:p>
    <w:p w14:paraId="627CA854" w14:textId="77777777" w:rsidR="007C62E7" w:rsidRDefault="007C62E7" w:rsidP="007C62E7">
      <w:pPr>
        <w:spacing w:line="200" w:lineRule="exact"/>
        <w:rPr>
          <w:sz w:val="20"/>
          <w:szCs w:val="20"/>
        </w:rPr>
      </w:pPr>
    </w:p>
    <w:p w14:paraId="63529AF8" w14:textId="77777777" w:rsidR="007C62E7" w:rsidRDefault="007C62E7" w:rsidP="005B3361">
      <w:pPr>
        <w:numPr>
          <w:ilvl w:val="1"/>
          <w:numId w:val="39"/>
        </w:numPr>
        <w:tabs>
          <w:tab w:val="left" w:pos="689"/>
        </w:tabs>
        <w:ind w:left="689"/>
        <w:rPr>
          <w:rFonts w:ascii="Calibri" w:eastAsia="Calibri" w:hAnsi="Calibri" w:cs="Calibri"/>
          <w:sz w:val="24"/>
          <w:szCs w:val="24"/>
        </w:rPr>
      </w:pPr>
      <w:bookmarkStart w:id="15" w:name="_bookmark28"/>
      <w:bookmarkEnd w:id="15"/>
      <w:r>
        <w:rPr>
          <w:rFonts w:ascii="Calibri" w:eastAsia="Calibri" w:hAnsi="Calibri" w:cs="Calibri"/>
          <w:b/>
          <w:bCs/>
          <w:sz w:val="24"/>
          <w:szCs w:val="24"/>
        </w:rPr>
        <w:t>Ins</w:t>
      </w:r>
      <w:r>
        <w:rPr>
          <w:rFonts w:ascii="Calibri" w:eastAsia="Calibri" w:hAnsi="Calibri" w:cs="Calibri"/>
          <w:b/>
          <w:bCs/>
          <w:spacing w:val="-2"/>
          <w:sz w:val="24"/>
          <w:szCs w:val="24"/>
        </w:rPr>
        <w:t>u</w:t>
      </w:r>
      <w:r>
        <w:rPr>
          <w:rFonts w:ascii="Calibri" w:eastAsia="Calibri" w:hAnsi="Calibri" w:cs="Calibri"/>
          <w:b/>
          <w:bCs/>
          <w:sz w:val="24"/>
          <w:szCs w:val="24"/>
        </w:rPr>
        <w:t>r</w:t>
      </w:r>
      <w:r>
        <w:rPr>
          <w:rFonts w:ascii="Calibri" w:eastAsia="Calibri" w:hAnsi="Calibri" w:cs="Calibri"/>
          <w:b/>
          <w:bCs/>
          <w:spacing w:val="-1"/>
          <w:sz w:val="24"/>
          <w:szCs w:val="24"/>
        </w:rPr>
        <w:t>a</w:t>
      </w:r>
      <w:r>
        <w:rPr>
          <w:rFonts w:ascii="Calibri" w:eastAsia="Calibri" w:hAnsi="Calibri" w:cs="Calibri"/>
          <w:b/>
          <w:bCs/>
          <w:sz w:val="24"/>
          <w:szCs w:val="24"/>
        </w:rPr>
        <w:t>nce</w:t>
      </w:r>
      <w:r>
        <w:rPr>
          <w:rFonts w:ascii="Calibri" w:eastAsia="Calibri" w:hAnsi="Calibri" w:cs="Calibri"/>
          <w:b/>
          <w:bCs/>
          <w:spacing w:val="-6"/>
          <w:sz w:val="24"/>
          <w:szCs w:val="24"/>
        </w:rPr>
        <w:t xml:space="preserve"> </w:t>
      </w:r>
      <w:r>
        <w:rPr>
          <w:rFonts w:ascii="Calibri" w:eastAsia="Calibri" w:hAnsi="Calibri" w:cs="Calibri"/>
          <w:b/>
          <w:bCs/>
          <w:spacing w:val="-2"/>
          <w:sz w:val="24"/>
          <w:szCs w:val="24"/>
        </w:rPr>
        <w:t>p</w:t>
      </w:r>
      <w:r>
        <w:rPr>
          <w:rFonts w:ascii="Calibri" w:eastAsia="Calibri" w:hAnsi="Calibri" w:cs="Calibri"/>
          <w:b/>
          <w:bCs/>
          <w:sz w:val="24"/>
          <w:szCs w:val="24"/>
        </w:rPr>
        <w:t>rovid</w:t>
      </w:r>
      <w:r>
        <w:rPr>
          <w:rFonts w:ascii="Calibri" w:eastAsia="Calibri" w:hAnsi="Calibri" w:cs="Calibri"/>
          <w:b/>
          <w:bCs/>
          <w:spacing w:val="-1"/>
          <w:sz w:val="24"/>
          <w:szCs w:val="24"/>
        </w:rPr>
        <w:t>e</w:t>
      </w:r>
      <w:r>
        <w:rPr>
          <w:rFonts w:ascii="Calibri" w:eastAsia="Calibri" w:hAnsi="Calibri" w:cs="Calibri"/>
          <w:b/>
          <w:bCs/>
          <w:sz w:val="24"/>
          <w:szCs w:val="24"/>
        </w:rPr>
        <w:t>d</w:t>
      </w:r>
      <w:r>
        <w:rPr>
          <w:rFonts w:ascii="Calibri" w:eastAsia="Calibri" w:hAnsi="Calibri" w:cs="Calibri"/>
          <w:b/>
          <w:bCs/>
          <w:spacing w:val="-7"/>
          <w:sz w:val="24"/>
          <w:szCs w:val="24"/>
        </w:rPr>
        <w:t xml:space="preserve"> </w:t>
      </w:r>
      <w:r>
        <w:rPr>
          <w:rFonts w:ascii="Calibri" w:eastAsia="Calibri" w:hAnsi="Calibri" w:cs="Calibri"/>
          <w:b/>
          <w:bCs/>
          <w:sz w:val="24"/>
          <w:szCs w:val="24"/>
        </w:rPr>
        <w:t>by</w:t>
      </w:r>
      <w:r>
        <w:rPr>
          <w:rFonts w:ascii="Calibri" w:eastAsia="Calibri" w:hAnsi="Calibri" w:cs="Calibri"/>
          <w:b/>
          <w:bCs/>
          <w:spacing w:val="-6"/>
          <w:sz w:val="24"/>
          <w:szCs w:val="24"/>
        </w:rPr>
        <w:t xml:space="preserve"> </w:t>
      </w:r>
      <w:r>
        <w:rPr>
          <w:rFonts w:ascii="Calibri" w:eastAsia="Calibri" w:hAnsi="Calibri" w:cs="Calibri"/>
          <w:b/>
          <w:bCs/>
          <w:spacing w:val="-2"/>
          <w:sz w:val="24"/>
          <w:szCs w:val="24"/>
        </w:rPr>
        <w:t>t</w:t>
      </w:r>
      <w:r>
        <w:rPr>
          <w:rFonts w:ascii="Calibri" w:eastAsia="Calibri" w:hAnsi="Calibri" w:cs="Calibri"/>
          <w:b/>
          <w:bCs/>
          <w:sz w:val="24"/>
          <w:szCs w:val="24"/>
        </w:rPr>
        <w:t>he</w:t>
      </w:r>
      <w:r>
        <w:rPr>
          <w:rFonts w:ascii="Calibri" w:eastAsia="Calibri" w:hAnsi="Calibri" w:cs="Calibri"/>
          <w:b/>
          <w:bCs/>
          <w:spacing w:val="-4"/>
          <w:sz w:val="24"/>
          <w:szCs w:val="24"/>
        </w:rPr>
        <w:t xml:space="preserve"> </w:t>
      </w:r>
      <w:r>
        <w:rPr>
          <w:rFonts w:ascii="Calibri" w:eastAsia="Calibri" w:hAnsi="Calibri" w:cs="Calibri"/>
          <w:b/>
          <w:bCs/>
          <w:i/>
          <w:sz w:val="24"/>
          <w:szCs w:val="24"/>
        </w:rPr>
        <w:t>Employer</w:t>
      </w:r>
    </w:p>
    <w:p w14:paraId="731010FB" w14:textId="77777777" w:rsidR="007C62E7" w:rsidRDefault="007C62E7" w:rsidP="007C62E7">
      <w:pPr>
        <w:spacing w:before="10" w:line="110" w:lineRule="exact"/>
        <w:rPr>
          <w:sz w:val="11"/>
          <w:szCs w:val="11"/>
        </w:rPr>
      </w:pPr>
    </w:p>
    <w:p w14:paraId="4A6854CF" w14:textId="77777777" w:rsidR="007C62E7" w:rsidRDefault="007C62E7" w:rsidP="007C62E7">
      <w:pPr>
        <w:ind w:left="698"/>
        <w:rPr>
          <w:rFonts w:ascii="Calibri" w:eastAsia="Calibri" w:hAnsi="Calibri" w:cs="Calibri"/>
          <w:sz w:val="20"/>
          <w:szCs w:val="20"/>
        </w:rPr>
      </w:pPr>
      <w:r>
        <w:rPr>
          <w:rFonts w:ascii="Calibri" w:eastAsia="Calibri" w:hAnsi="Calibri" w:cs="Calibri"/>
          <w:sz w:val="20"/>
          <w:szCs w:val="20"/>
        </w:rPr>
        <w:t>N/A</w:t>
      </w:r>
    </w:p>
    <w:p w14:paraId="1F8A6B22" w14:textId="77777777" w:rsidR="007C62E7" w:rsidRDefault="007C62E7" w:rsidP="007C62E7">
      <w:pPr>
        <w:spacing w:before="3" w:line="160" w:lineRule="exact"/>
        <w:rPr>
          <w:sz w:val="16"/>
          <w:szCs w:val="16"/>
        </w:rPr>
      </w:pPr>
    </w:p>
    <w:p w14:paraId="1C3CBA57" w14:textId="77777777" w:rsidR="007C62E7" w:rsidRDefault="007C62E7" w:rsidP="007C62E7">
      <w:pPr>
        <w:spacing w:line="200" w:lineRule="exact"/>
        <w:rPr>
          <w:sz w:val="20"/>
          <w:szCs w:val="20"/>
        </w:rPr>
      </w:pPr>
    </w:p>
    <w:p w14:paraId="60C55DEA" w14:textId="77777777" w:rsidR="007C62E7" w:rsidRDefault="007C62E7" w:rsidP="005B3361">
      <w:pPr>
        <w:pStyle w:val="Heading5"/>
        <w:numPr>
          <w:ilvl w:val="1"/>
          <w:numId w:val="39"/>
        </w:numPr>
        <w:tabs>
          <w:tab w:val="left" w:pos="689"/>
        </w:tabs>
        <w:rPr>
          <w:b w:val="0"/>
          <w:bCs w:val="0"/>
        </w:rPr>
      </w:pPr>
      <w:bookmarkStart w:id="16" w:name="_bookmark29"/>
      <w:bookmarkEnd w:id="16"/>
      <w:r>
        <w:t>Tr</w:t>
      </w:r>
      <w:r>
        <w:rPr>
          <w:spacing w:val="-1"/>
        </w:rPr>
        <w:t>a</w:t>
      </w:r>
      <w:r>
        <w:t>i</w:t>
      </w:r>
      <w:r>
        <w:rPr>
          <w:spacing w:val="-2"/>
        </w:rPr>
        <w:t>n</w:t>
      </w:r>
      <w:r>
        <w:t>ing</w:t>
      </w:r>
      <w:r>
        <w:rPr>
          <w:spacing w:val="-10"/>
        </w:rPr>
        <w:t xml:space="preserve"> </w:t>
      </w:r>
      <w:r>
        <w:t>wo</w:t>
      </w:r>
      <w:r>
        <w:rPr>
          <w:spacing w:val="1"/>
        </w:rPr>
        <w:t>r</w:t>
      </w:r>
      <w:r>
        <w:t>k</w:t>
      </w:r>
      <w:r>
        <w:rPr>
          <w:spacing w:val="-3"/>
        </w:rPr>
        <w:t>s</w:t>
      </w:r>
      <w:r>
        <w:t>ho</w:t>
      </w:r>
      <w:r>
        <w:rPr>
          <w:spacing w:val="1"/>
        </w:rPr>
        <w:t>p</w:t>
      </w:r>
      <w:r>
        <w:t>s</w:t>
      </w:r>
      <w:r>
        <w:rPr>
          <w:spacing w:val="-8"/>
        </w:rPr>
        <w:t xml:space="preserve"> </w:t>
      </w:r>
      <w:r>
        <w:rPr>
          <w:spacing w:val="-1"/>
        </w:rPr>
        <w:t>a</w:t>
      </w:r>
      <w:r>
        <w:t>nd</w:t>
      </w:r>
      <w:r>
        <w:rPr>
          <w:spacing w:val="-8"/>
        </w:rPr>
        <w:t xml:space="preserve"> </w:t>
      </w:r>
      <w:r>
        <w:t>techno</w:t>
      </w:r>
      <w:r>
        <w:rPr>
          <w:spacing w:val="-1"/>
        </w:rPr>
        <w:t>l</w:t>
      </w:r>
      <w:r>
        <w:t>ogy</w:t>
      </w:r>
      <w:r>
        <w:rPr>
          <w:spacing w:val="-7"/>
        </w:rPr>
        <w:t xml:space="preserve"> </w:t>
      </w:r>
      <w:r>
        <w:t>t</w:t>
      </w:r>
      <w:r>
        <w:rPr>
          <w:spacing w:val="1"/>
        </w:rPr>
        <w:t>r</w:t>
      </w:r>
      <w:r>
        <w:rPr>
          <w:spacing w:val="-1"/>
        </w:rPr>
        <w:t>a</w:t>
      </w:r>
      <w:r>
        <w:t>n</w:t>
      </w:r>
      <w:r>
        <w:rPr>
          <w:spacing w:val="-3"/>
        </w:rPr>
        <w:t>s</w:t>
      </w:r>
      <w:r>
        <w:t>f</w:t>
      </w:r>
      <w:r>
        <w:rPr>
          <w:spacing w:val="-1"/>
        </w:rPr>
        <w:t>e</w:t>
      </w:r>
      <w:r>
        <w:t>r</w:t>
      </w:r>
    </w:p>
    <w:p w14:paraId="0EB0D0B3" w14:textId="77777777" w:rsidR="007C62E7" w:rsidRDefault="007C62E7" w:rsidP="007C62E7">
      <w:pPr>
        <w:spacing w:before="10" w:line="110" w:lineRule="exact"/>
        <w:rPr>
          <w:sz w:val="11"/>
          <w:szCs w:val="11"/>
        </w:rPr>
      </w:pPr>
    </w:p>
    <w:p w14:paraId="30430BB7" w14:textId="77777777" w:rsidR="007C62E7" w:rsidRDefault="007C62E7" w:rsidP="007C62E7">
      <w:pPr>
        <w:ind w:left="698"/>
        <w:rPr>
          <w:rFonts w:ascii="Calibri" w:eastAsia="Calibri" w:hAnsi="Calibri" w:cs="Calibri"/>
          <w:sz w:val="20"/>
          <w:szCs w:val="20"/>
        </w:rPr>
      </w:pPr>
      <w:r>
        <w:rPr>
          <w:rFonts w:ascii="Calibri" w:eastAsia="Calibri" w:hAnsi="Calibri" w:cs="Calibri"/>
          <w:sz w:val="20"/>
          <w:szCs w:val="20"/>
        </w:rPr>
        <w:t>N/A</w:t>
      </w:r>
    </w:p>
    <w:p w14:paraId="17253729" w14:textId="77777777" w:rsidR="007C62E7" w:rsidRDefault="007C62E7" w:rsidP="007C62E7">
      <w:pPr>
        <w:spacing w:before="6" w:line="160" w:lineRule="exact"/>
        <w:rPr>
          <w:sz w:val="16"/>
          <w:szCs w:val="16"/>
        </w:rPr>
      </w:pPr>
    </w:p>
    <w:p w14:paraId="09C1E4E8" w14:textId="77777777" w:rsidR="007C62E7" w:rsidRDefault="007C62E7" w:rsidP="007C62E7">
      <w:pPr>
        <w:spacing w:line="200" w:lineRule="exact"/>
        <w:rPr>
          <w:sz w:val="20"/>
          <w:szCs w:val="20"/>
        </w:rPr>
      </w:pPr>
    </w:p>
    <w:p w14:paraId="6E7756EB" w14:textId="77777777" w:rsidR="007C62E7" w:rsidRDefault="007C62E7" w:rsidP="005B3361">
      <w:pPr>
        <w:pStyle w:val="Heading5"/>
        <w:numPr>
          <w:ilvl w:val="1"/>
          <w:numId w:val="39"/>
        </w:numPr>
        <w:tabs>
          <w:tab w:val="left" w:pos="689"/>
        </w:tabs>
        <w:rPr>
          <w:b w:val="0"/>
          <w:bCs w:val="0"/>
        </w:rPr>
      </w:pPr>
      <w:bookmarkStart w:id="17" w:name="_bookmark30"/>
      <w:bookmarkEnd w:id="17"/>
      <w:r>
        <w:t>D</w:t>
      </w:r>
      <w:r>
        <w:rPr>
          <w:spacing w:val="-1"/>
        </w:rPr>
        <w:t>e</w:t>
      </w:r>
      <w:r>
        <w:t>s</w:t>
      </w:r>
      <w:r>
        <w:rPr>
          <w:spacing w:val="1"/>
        </w:rPr>
        <w:t>i</w:t>
      </w:r>
      <w:r>
        <w:rPr>
          <w:spacing w:val="-1"/>
        </w:rPr>
        <w:t>g</w:t>
      </w:r>
      <w:r>
        <w:t>n</w:t>
      </w:r>
      <w:r>
        <w:rPr>
          <w:spacing w:val="-5"/>
        </w:rPr>
        <w:t xml:space="preserve"> </w:t>
      </w:r>
      <w:r>
        <w:rPr>
          <w:spacing w:val="-1"/>
        </w:rPr>
        <w:t>a</w:t>
      </w:r>
      <w:r>
        <w:t>nd</w:t>
      </w:r>
      <w:r>
        <w:rPr>
          <w:spacing w:val="-4"/>
        </w:rPr>
        <w:t xml:space="preserve"> </w:t>
      </w:r>
      <w:r>
        <w:rPr>
          <w:spacing w:val="-3"/>
        </w:rPr>
        <w:t>s</w:t>
      </w:r>
      <w:r>
        <w:t>up</w:t>
      </w:r>
      <w:r>
        <w:rPr>
          <w:spacing w:val="-2"/>
        </w:rPr>
        <w:t>p</w:t>
      </w:r>
      <w:r>
        <w:t>ly</w:t>
      </w:r>
      <w:r>
        <w:rPr>
          <w:spacing w:val="-6"/>
        </w:rPr>
        <w:t xml:space="preserve"> </w:t>
      </w:r>
      <w:r>
        <w:t>of</w:t>
      </w:r>
      <w:r>
        <w:rPr>
          <w:spacing w:val="-6"/>
        </w:rPr>
        <w:t xml:space="preserve"> </w:t>
      </w:r>
      <w:r>
        <w:t>E</w:t>
      </w:r>
      <w:r>
        <w:rPr>
          <w:spacing w:val="-2"/>
        </w:rPr>
        <w:t>q</w:t>
      </w:r>
      <w:r>
        <w:t>uip</w:t>
      </w:r>
      <w:r>
        <w:rPr>
          <w:spacing w:val="-1"/>
        </w:rPr>
        <w:t>me</w:t>
      </w:r>
      <w:r>
        <w:t>nt</w:t>
      </w:r>
    </w:p>
    <w:p w14:paraId="734E6FE0" w14:textId="77777777" w:rsidR="007C62E7" w:rsidRDefault="007C62E7" w:rsidP="007C62E7">
      <w:pPr>
        <w:spacing w:before="10" w:line="110" w:lineRule="exact"/>
        <w:rPr>
          <w:sz w:val="11"/>
          <w:szCs w:val="11"/>
        </w:rPr>
      </w:pPr>
    </w:p>
    <w:p w14:paraId="2326E3FB" w14:textId="77777777" w:rsidR="007C62E7" w:rsidRDefault="007C62E7" w:rsidP="007C62E7">
      <w:pPr>
        <w:ind w:left="653"/>
        <w:rPr>
          <w:rFonts w:ascii="Calibri" w:eastAsia="Calibri" w:hAnsi="Calibri" w:cs="Calibri"/>
          <w:sz w:val="20"/>
          <w:szCs w:val="20"/>
        </w:rPr>
      </w:pPr>
      <w:r>
        <w:rPr>
          <w:rFonts w:ascii="Calibri" w:eastAsia="Calibri" w:hAnsi="Calibri" w:cs="Calibri"/>
          <w:sz w:val="20"/>
          <w:szCs w:val="20"/>
        </w:rPr>
        <w:t>N/A</w:t>
      </w:r>
    </w:p>
    <w:p w14:paraId="2604D48D" w14:textId="77777777" w:rsidR="007C62E7" w:rsidRDefault="007C62E7" w:rsidP="007C62E7">
      <w:pPr>
        <w:spacing w:before="3" w:line="160" w:lineRule="exact"/>
        <w:rPr>
          <w:sz w:val="16"/>
          <w:szCs w:val="16"/>
        </w:rPr>
      </w:pPr>
    </w:p>
    <w:p w14:paraId="225AD9D3" w14:textId="77777777" w:rsidR="007C62E7" w:rsidRDefault="007C62E7" w:rsidP="007C62E7">
      <w:pPr>
        <w:spacing w:line="200" w:lineRule="exact"/>
        <w:rPr>
          <w:sz w:val="20"/>
          <w:szCs w:val="20"/>
        </w:rPr>
      </w:pPr>
    </w:p>
    <w:p w14:paraId="12633AC3" w14:textId="77777777" w:rsidR="007C62E7" w:rsidRDefault="007C62E7" w:rsidP="005B3361">
      <w:pPr>
        <w:numPr>
          <w:ilvl w:val="1"/>
          <w:numId w:val="39"/>
        </w:numPr>
        <w:tabs>
          <w:tab w:val="left" w:pos="689"/>
        </w:tabs>
        <w:ind w:left="689"/>
        <w:rPr>
          <w:rFonts w:ascii="Calibri" w:eastAsia="Calibri" w:hAnsi="Calibri" w:cs="Calibri"/>
          <w:sz w:val="24"/>
          <w:szCs w:val="24"/>
        </w:rPr>
      </w:pPr>
      <w:bookmarkStart w:id="18" w:name="_bookmark31"/>
      <w:bookmarkEnd w:id="18"/>
      <w:r>
        <w:rPr>
          <w:rFonts w:ascii="Calibri" w:eastAsia="Calibri" w:hAnsi="Calibri" w:cs="Calibri"/>
          <w:b/>
          <w:bCs/>
          <w:sz w:val="24"/>
          <w:szCs w:val="24"/>
        </w:rPr>
        <w:t>Th</w:t>
      </w:r>
      <w:r>
        <w:rPr>
          <w:rFonts w:ascii="Calibri" w:eastAsia="Calibri" w:hAnsi="Calibri" w:cs="Calibri"/>
          <w:b/>
          <w:bCs/>
          <w:spacing w:val="-2"/>
          <w:sz w:val="24"/>
          <w:szCs w:val="24"/>
        </w:rPr>
        <w:t>i</w:t>
      </w:r>
      <w:r>
        <w:rPr>
          <w:rFonts w:ascii="Calibri" w:eastAsia="Calibri" w:hAnsi="Calibri" w:cs="Calibri"/>
          <w:b/>
          <w:bCs/>
          <w:sz w:val="24"/>
          <w:szCs w:val="24"/>
        </w:rPr>
        <w:t>n</w:t>
      </w:r>
      <w:r>
        <w:rPr>
          <w:rFonts w:ascii="Calibri" w:eastAsia="Calibri" w:hAnsi="Calibri" w:cs="Calibri"/>
          <w:b/>
          <w:bCs/>
          <w:spacing w:val="-1"/>
          <w:sz w:val="24"/>
          <w:szCs w:val="24"/>
        </w:rPr>
        <w:t>g</w:t>
      </w:r>
      <w:r>
        <w:rPr>
          <w:rFonts w:ascii="Calibri" w:eastAsia="Calibri" w:hAnsi="Calibri" w:cs="Calibri"/>
          <w:b/>
          <w:bCs/>
          <w:sz w:val="24"/>
          <w:szCs w:val="24"/>
        </w:rPr>
        <w:t>s</w:t>
      </w:r>
      <w:r>
        <w:rPr>
          <w:rFonts w:ascii="Calibri" w:eastAsia="Calibri" w:hAnsi="Calibri" w:cs="Calibri"/>
          <w:b/>
          <w:bCs/>
          <w:spacing w:val="-3"/>
          <w:sz w:val="24"/>
          <w:szCs w:val="24"/>
        </w:rPr>
        <w:t xml:space="preserve"> </w:t>
      </w:r>
      <w:r>
        <w:rPr>
          <w:rFonts w:ascii="Calibri" w:eastAsia="Calibri" w:hAnsi="Calibri" w:cs="Calibri"/>
          <w:b/>
          <w:bCs/>
          <w:sz w:val="24"/>
          <w:szCs w:val="24"/>
        </w:rPr>
        <w:t>p</w:t>
      </w:r>
      <w:r>
        <w:rPr>
          <w:rFonts w:ascii="Calibri" w:eastAsia="Calibri" w:hAnsi="Calibri" w:cs="Calibri"/>
          <w:b/>
          <w:bCs/>
          <w:spacing w:val="-2"/>
          <w:sz w:val="24"/>
          <w:szCs w:val="24"/>
        </w:rPr>
        <w:t>r</w:t>
      </w:r>
      <w:r>
        <w:rPr>
          <w:rFonts w:ascii="Calibri" w:eastAsia="Calibri" w:hAnsi="Calibri" w:cs="Calibri"/>
          <w:b/>
          <w:bCs/>
          <w:sz w:val="24"/>
          <w:szCs w:val="24"/>
        </w:rPr>
        <w:t>ovid</w:t>
      </w:r>
      <w:r>
        <w:rPr>
          <w:rFonts w:ascii="Calibri" w:eastAsia="Calibri" w:hAnsi="Calibri" w:cs="Calibri"/>
          <w:b/>
          <w:bCs/>
          <w:spacing w:val="-1"/>
          <w:sz w:val="24"/>
          <w:szCs w:val="24"/>
        </w:rPr>
        <w:t>e</w:t>
      </w:r>
      <w:r>
        <w:rPr>
          <w:rFonts w:ascii="Calibri" w:eastAsia="Calibri" w:hAnsi="Calibri" w:cs="Calibri"/>
          <w:b/>
          <w:bCs/>
          <w:sz w:val="24"/>
          <w:szCs w:val="24"/>
        </w:rPr>
        <w:t>d</w:t>
      </w:r>
      <w:r>
        <w:rPr>
          <w:rFonts w:ascii="Calibri" w:eastAsia="Calibri" w:hAnsi="Calibri" w:cs="Calibri"/>
          <w:b/>
          <w:bCs/>
          <w:spacing w:val="-4"/>
          <w:sz w:val="24"/>
          <w:szCs w:val="24"/>
        </w:rPr>
        <w:t xml:space="preserve"> </w:t>
      </w:r>
      <w:r>
        <w:rPr>
          <w:rFonts w:ascii="Calibri" w:eastAsia="Calibri" w:hAnsi="Calibri" w:cs="Calibri"/>
          <w:b/>
          <w:bCs/>
          <w:spacing w:val="-1"/>
          <w:sz w:val="24"/>
          <w:szCs w:val="24"/>
        </w:rPr>
        <w:t>a</w:t>
      </w:r>
      <w:r>
        <w:rPr>
          <w:rFonts w:ascii="Calibri" w:eastAsia="Calibri" w:hAnsi="Calibri" w:cs="Calibri"/>
          <w:b/>
          <w:bCs/>
          <w:sz w:val="24"/>
          <w:szCs w:val="24"/>
        </w:rPr>
        <w:t>t</w:t>
      </w:r>
      <w:r>
        <w:rPr>
          <w:rFonts w:ascii="Calibri" w:eastAsia="Calibri" w:hAnsi="Calibri" w:cs="Calibri"/>
          <w:b/>
          <w:bCs/>
          <w:spacing w:val="-2"/>
          <w:sz w:val="24"/>
          <w:szCs w:val="24"/>
        </w:rPr>
        <w:t xml:space="preserve"> t</w:t>
      </w:r>
      <w:r>
        <w:rPr>
          <w:rFonts w:ascii="Calibri" w:eastAsia="Calibri" w:hAnsi="Calibri" w:cs="Calibri"/>
          <w:b/>
          <w:bCs/>
          <w:sz w:val="24"/>
          <w:szCs w:val="24"/>
        </w:rPr>
        <w:t>he</w:t>
      </w:r>
      <w:r>
        <w:rPr>
          <w:rFonts w:ascii="Calibri" w:eastAsia="Calibri" w:hAnsi="Calibri" w:cs="Calibri"/>
          <w:b/>
          <w:bCs/>
          <w:spacing w:val="-4"/>
          <w:sz w:val="24"/>
          <w:szCs w:val="24"/>
        </w:rPr>
        <w:t xml:space="preserve"> </w:t>
      </w:r>
      <w:r>
        <w:rPr>
          <w:rFonts w:ascii="Calibri" w:eastAsia="Calibri" w:hAnsi="Calibri" w:cs="Calibri"/>
          <w:b/>
          <w:bCs/>
          <w:spacing w:val="-1"/>
          <w:sz w:val="24"/>
          <w:szCs w:val="24"/>
        </w:rPr>
        <w:t>e</w:t>
      </w:r>
      <w:r>
        <w:rPr>
          <w:rFonts w:ascii="Calibri" w:eastAsia="Calibri" w:hAnsi="Calibri" w:cs="Calibri"/>
          <w:b/>
          <w:bCs/>
          <w:sz w:val="24"/>
          <w:szCs w:val="24"/>
        </w:rPr>
        <w:t>nd</w:t>
      </w:r>
      <w:r>
        <w:rPr>
          <w:rFonts w:ascii="Calibri" w:eastAsia="Calibri" w:hAnsi="Calibri" w:cs="Calibri"/>
          <w:b/>
          <w:bCs/>
          <w:spacing w:val="-1"/>
          <w:sz w:val="24"/>
          <w:szCs w:val="24"/>
        </w:rPr>
        <w:t xml:space="preserve"> </w:t>
      </w:r>
      <w:r>
        <w:rPr>
          <w:rFonts w:ascii="Calibri" w:eastAsia="Calibri" w:hAnsi="Calibri" w:cs="Calibri"/>
          <w:b/>
          <w:bCs/>
          <w:spacing w:val="-2"/>
          <w:sz w:val="24"/>
          <w:szCs w:val="24"/>
        </w:rPr>
        <w:t>o</w:t>
      </w:r>
      <w:r>
        <w:rPr>
          <w:rFonts w:ascii="Calibri" w:eastAsia="Calibri" w:hAnsi="Calibri" w:cs="Calibri"/>
          <w:b/>
          <w:bCs/>
          <w:sz w:val="24"/>
          <w:szCs w:val="24"/>
        </w:rPr>
        <w:t>f</w:t>
      </w:r>
      <w:r>
        <w:rPr>
          <w:rFonts w:ascii="Calibri" w:eastAsia="Calibri" w:hAnsi="Calibri" w:cs="Calibri"/>
          <w:b/>
          <w:bCs/>
          <w:spacing w:val="-2"/>
          <w:sz w:val="24"/>
          <w:szCs w:val="24"/>
        </w:rPr>
        <w:t xml:space="preserve"> t</w:t>
      </w:r>
      <w:r>
        <w:rPr>
          <w:rFonts w:ascii="Calibri" w:eastAsia="Calibri" w:hAnsi="Calibri" w:cs="Calibri"/>
          <w:b/>
          <w:bCs/>
          <w:sz w:val="24"/>
          <w:szCs w:val="24"/>
        </w:rPr>
        <w:t>he</w:t>
      </w:r>
      <w:r>
        <w:rPr>
          <w:rFonts w:ascii="Calibri" w:eastAsia="Calibri" w:hAnsi="Calibri" w:cs="Calibri"/>
          <w:b/>
          <w:bCs/>
          <w:spacing w:val="1"/>
          <w:sz w:val="24"/>
          <w:szCs w:val="24"/>
        </w:rPr>
        <w:t xml:space="preserve"> </w:t>
      </w:r>
      <w:r>
        <w:rPr>
          <w:rFonts w:ascii="Calibri" w:eastAsia="Calibri" w:hAnsi="Calibri" w:cs="Calibri"/>
          <w:b/>
          <w:bCs/>
          <w:i/>
          <w:spacing w:val="-1"/>
          <w:sz w:val="24"/>
          <w:szCs w:val="24"/>
        </w:rPr>
        <w:t>s</w:t>
      </w:r>
      <w:r>
        <w:rPr>
          <w:rFonts w:ascii="Calibri" w:eastAsia="Calibri" w:hAnsi="Calibri" w:cs="Calibri"/>
          <w:b/>
          <w:bCs/>
          <w:i/>
          <w:sz w:val="24"/>
          <w:szCs w:val="24"/>
        </w:rPr>
        <w:t>e</w:t>
      </w:r>
      <w:r>
        <w:rPr>
          <w:rFonts w:ascii="Calibri" w:eastAsia="Calibri" w:hAnsi="Calibri" w:cs="Calibri"/>
          <w:b/>
          <w:bCs/>
          <w:i/>
          <w:spacing w:val="-1"/>
          <w:sz w:val="24"/>
          <w:szCs w:val="24"/>
        </w:rPr>
        <w:t>r</w:t>
      </w:r>
      <w:r>
        <w:rPr>
          <w:rFonts w:ascii="Calibri" w:eastAsia="Calibri" w:hAnsi="Calibri" w:cs="Calibri"/>
          <w:b/>
          <w:bCs/>
          <w:i/>
          <w:sz w:val="24"/>
          <w:szCs w:val="24"/>
        </w:rPr>
        <w:t>v</w:t>
      </w:r>
      <w:r>
        <w:rPr>
          <w:rFonts w:ascii="Calibri" w:eastAsia="Calibri" w:hAnsi="Calibri" w:cs="Calibri"/>
          <w:b/>
          <w:bCs/>
          <w:i/>
          <w:spacing w:val="1"/>
          <w:sz w:val="24"/>
          <w:szCs w:val="24"/>
        </w:rPr>
        <w:t>i</w:t>
      </w:r>
      <w:r>
        <w:rPr>
          <w:rFonts w:ascii="Calibri" w:eastAsia="Calibri" w:hAnsi="Calibri" w:cs="Calibri"/>
          <w:b/>
          <w:bCs/>
          <w:i/>
          <w:sz w:val="24"/>
          <w:szCs w:val="24"/>
        </w:rPr>
        <w:t>ce</w:t>
      </w:r>
      <w:r>
        <w:rPr>
          <w:rFonts w:ascii="Calibri" w:eastAsia="Calibri" w:hAnsi="Calibri" w:cs="Calibri"/>
          <w:b/>
          <w:bCs/>
          <w:i/>
          <w:spacing w:val="-3"/>
          <w:sz w:val="24"/>
          <w:szCs w:val="24"/>
        </w:rPr>
        <w:t xml:space="preserve"> </w:t>
      </w:r>
      <w:r>
        <w:rPr>
          <w:rFonts w:ascii="Calibri" w:eastAsia="Calibri" w:hAnsi="Calibri" w:cs="Calibri"/>
          <w:b/>
          <w:bCs/>
          <w:i/>
          <w:sz w:val="24"/>
          <w:szCs w:val="24"/>
        </w:rPr>
        <w:t>peri</w:t>
      </w:r>
      <w:r>
        <w:rPr>
          <w:rFonts w:ascii="Calibri" w:eastAsia="Calibri" w:hAnsi="Calibri" w:cs="Calibri"/>
          <w:b/>
          <w:bCs/>
          <w:i/>
          <w:spacing w:val="1"/>
          <w:sz w:val="24"/>
          <w:szCs w:val="24"/>
        </w:rPr>
        <w:t>o</w:t>
      </w:r>
      <w:r>
        <w:rPr>
          <w:rFonts w:ascii="Calibri" w:eastAsia="Calibri" w:hAnsi="Calibri" w:cs="Calibri"/>
          <w:b/>
          <w:bCs/>
          <w:i/>
          <w:sz w:val="24"/>
          <w:szCs w:val="24"/>
        </w:rPr>
        <w:t>d</w:t>
      </w:r>
      <w:r>
        <w:rPr>
          <w:rFonts w:ascii="Calibri" w:eastAsia="Calibri" w:hAnsi="Calibri" w:cs="Calibri"/>
          <w:b/>
          <w:bCs/>
          <w:i/>
          <w:spacing w:val="-6"/>
          <w:sz w:val="24"/>
          <w:szCs w:val="24"/>
        </w:rPr>
        <w:t xml:space="preserve"> </w:t>
      </w:r>
      <w:r>
        <w:rPr>
          <w:rFonts w:ascii="Calibri" w:eastAsia="Calibri" w:hAnsi="Calibri" w:cs="Calibri"/>
          <w:b/>
          <w:bCs/>
          <w:sz w:val="24"/>
          <w:szCs w:val="24"/>
        </w:rPr>
        <w:t>for</w:t>
      </w:r>
      <w:r>
        <w:rPr>
          <w:rFonts w:ascii="Calibri" w:eastAsia="Calibri" w:hAnsi="Calibri" w:cs="Calibri"/>
          <w:b/>
          <w:bCs/>
          <w:spacing w:val="-2"/>
          <w:sz w:val="24"/>
          <w:szCs w:val="24"/>
        </w:rPr>
        <w:t xml:space="preserve"> </w:t>
      </w:r>
      <w:r>
        <w:rPr>
          <w:rFonts w:ascii="Calibri" w:eastAsia="Calibri" w:hAnsi="Calibri" w:cs="Calibri"/>
          <w:b/>
          <w:bCs/>
          <w:sz w:val="24"/>
          <w:szCs w:val="24"/>
        </w:rPr>
        <w:t>t</w:t>
      </w:r>
      <w:r>
        <w:rPr>
          <w:rFonts w:ascii="Calibri" w:eastAsia="Calibri" w:hAnsi="Calibri" w:cs="Calibri"/>
          <w:b/>
          <w:bCs/>
          <w:spacing w:val="1"/>
          <w:sz w:val="24"/>
          <w:szCs w:val="24"/>
        </w:rPr>
        <w:t>h</w:t>
      </w:r>
      <w:r>
        <w:rPr>
          <w:rFonts w:ascii="Calibri" w:eastAsia="Calibri" w:hAnsi="Calibri" w:cs="Calibri"/>
          <w:b/>
          <w:bCs/>
          <w:sz w:val="24"/>
          <w:szCs w:val="24"/>
        </w:rPr>
        <w:t>e</w:t>
      </w:r>
      <w:r>
        <w:rPr>
          <w:rFonts w:ascii="Calibri" w:eastAsia="Calibri" w:hAnsi="Calibri" w:cs="Calibri"/>
          <w:b/>
          <w:bCs/>
          <w:spacing w:val="-3"/>
          <w:sz w:val="24"/>
          <w:szCs w:val="24"/>
        </w:rPr>
        <w:t xml:space="preserve"> </w:t>
      </w:r>
      <w:r>
        <w:rPr>
          <w:rFonts w:ascii="Calibri" w:eastAsia="Calibri" w:hAnsi="Calibri" w:cs="Calibri"/>
          <w:b/>
          <w:bCs/>
          <w:i/>
          <w:sz w:val="24"/>
          <w:szCs w:val="24"/>
        </w:rPr>
        <w:t>Em</w:t>
      </w:r>
      <w:r>
        <w:rPr>
          <w:rFonts w:ascii="Calibri" w:eastAsia="Calibri" w:hAnsi="Calibri" w:cs="Calibri"/>
          <w:b/>
          <w:bCs/>
          <w:i/>
          <w:spacing w:val="-3"/>
          <w:sz w:val="24"/>
          <w:szCs w:val="24"/>
        </w:rPr>
        <w:t>p</w:t>
      </w:r>
      <w:r>
        <w:rPr>
          <w:rFonts w:ascii="Calibri" w:eastAsia="Calibri" w:hAnsi="Calibri" w:cs="Calibri"/>
          <w:b/>
          <w:bCs/>
          <w:i/>
          <w:sz w:val="24"/>
          <w:szCs w:val="24"/>
        </w:rPr>
        <w:t>loyer</w:t>
      </w:r>
      <w:r>
        <w:rPr>
          <w:rFonts w:ascii="Calibri" w:eastAsia="Calibri" w:hAnsi="Calibri" w:cs="Calibri"/>
          <w:b/>
          <w:bCs/>
          <w:sz w:val="24"/>
          <w:szCs w:val="24"/>
        </w:rPr>
        <w:t>’s</w:t>
      </w:r>
      <w:r>
        <w:rPr>
          <w:rFonts w:ascii="Calibri" w:eastAsia="Calibri" w:hAnsi="Calibri" w:cs="Calibri"/>
          <w:b/>
          <w:bCs/>
          <w:spacing w:val="-4"/>
          <w:sz w:val="24"/>
          <w:szCs w:val="24"/>
        </w:rPr>
        <w:t xml:space="preserve"> </w:t>
      </w:r>
      <w:r>
        <w:rPr>
          <w:rFonts w:ascii="Calibri" w:eastAsia="Calibri" w:hAnsi="Calibri" w:cs="Calibri"/>
          <w:b/>
          <w:bCs/>
          <w:sz w:val="24"/>
          <w:szCs w:val="24"/>
        </w:rPr>
        <w:t>use</w:t>
      </w:r>
    </w:p>
    <w:p w14:paraId="03D20CC8" w14:textId="77777777" w:rsidR="007C62E7" w:rsidRDefault="007C62E7" w:rsidP="007C62E7">
      <w:pPr>
        <w:spacing w:before="10" w:line="110" w:lineRule="exact"/>
        <w:rPr>
          <w:sz w:val="11"/>
          <w:szCs w:val="11"/>
        </w:rPr>
      </w:pPr>
    </w:p>
    <w:p w14:paraId="2C410224" w14:textId="77777777" w:rsidR="007C62E7" w:rsidRDefault="007C62E7" w:rsidP="005B3361">
      <w:pPr>
        <w:pStyle w:val="Heading6"/>
        <w:numPr>
          <w:ilvl w:val="2"/>
          <w:numId w:val="25"/>
        </w:numPr>
        <w:tabs>
          <w:tab w:val="left" w:pos="833"/>
        </w:tabs>
        <w:rPr>
          <w:b w:val="0"/>
          <w:bCs w:val="0"/>
        </w:rPr>
      </w:pPr>
      <w:bookmarkStart w:id="19" w:name="_bookmark32"/>
      <w:bookmarkEnd w:id="19"/>
      <w:r>
        <w:t>E</w:t>
      </w:r>
      <w:r>
        <w:rPr>
          <w:spacing w:val="-1"/>
        </w:rPr>
        <w:t>q</w:t>
      </w:r>
      <w:r>
        <w:rPr>
          <w:spacing w:val="-2"/>
        </w:rPr>
        <w:t>u</w:t>
      </w:r>
      <w:r>
        <w:t>i</w:t>
      </w:r>
      <w:r>
        <w:rPr>
          <w:spacing w:val="-1"/>
        </w:rPr>
        <w:t>p</w:t>
      </w:r>
      <w:r>
        <w:t>me</w:t>
      </w:r>
      <w:r>
        <w:rPr>
          <w:spacing w:val="-2"/>
        </w:rPr>
        <w:t>n</w:t>
      </w:r>
      <w:r>
        <w:t>t</w:t>
      </w:r>
    </w:p>
    <w:p w14:paraId="54FBDC5E" w14:textId="77777777" w:rsidR="007C62E7" w:rsidRDefault="007C62E7" w:rsidP="007C62E7">
      <w:pPr>
        <w:spacing w:before="8" w:line="110" w:lineRule="exact"/>
        <w:rPr>
          <w:sz w:val="11"/>
          <w:szCs w:val="11"/>
        </w:rPr>
      </w:pPr>
    </w:p>
    <w:p w14:paraId="5D41F251" w14:textId="77777777" w:rsidR="007C62E7" w:rsidRDefault="007C62E7" w:rsidP="007C62E7">
      <w:pPr>
        <w:pStyle w:val="BodyText"/>
        <w:ind w:left="113"/>
      </w:pPr>
      <w:r>
        <w:rPr>
          <w:spacing w:val="-1"/>
        </w:rPr>
        <w:t>N</w:t>
      </w:r>
      <w:r>
        <w:t>/A</w:t>
      </w:r>
    </w:p>
    <w:p w14:paraId="45F9E40B" w14:textId="77777777" w:rsidR="007C62E7" w:rsidRDefault="007C62E7" w:rsidP="007C62E7">
      <w:pPr>
        <w:spacing w:line="120" w:lineRule="exact"/>
        <w:rPr>
          <w:sz w:val="12"/>
          <w:szCs w:val="12"/>
        </w:rPr>
      </w:pPr>
    </w:p>
    <w:p w14:paraId="1EAE52F0" w14:textId="77777777" w:rsidR="007C62E7" w:rsidRDefault="007C62E7" w:rsidP="005B3361">
      <w:pPr>
        <w:pStyle w:val="Heading6"/>
        <w:numPr>
          <w:ilvl w:val="2"/>
          <w:numId w:val="25"/>
        </w:numPr>
        <w:tabs>
          <w:tab w:val="left" w:pos="833"/>
        </w:tabs>
        <w:rPr>
          <w:b w:val="0"/>
          <w:bCs w:val="0"/>
        </w:rPr>
      </w:pPr>
      <w:bookmarkStart w:id="20" w:name="_bookmark33"/>
      <w:bookmarkEnd w:id="20"/>
      <w:r>
        <w:t>I</w:t>
      </w:r>
      <w:r>
        <w:rPr>
          <w:spacing w:val="-1"/>
        </w:rPr>
        <w:t>n</w:t>
      </w:r>
      <w:r>
        <w:t>f</w:t>
      </w:r>
      <w:r>
        <w:rPr>
          <w:spacing w:val="-2"/>
        </w:rPr>
        <w:t>o</w:t>
      </w:r>
      <w:r>
        <w:t>rmati</w:t>
      </w:r>
      <w:r>
        <w:rPr>
          <w:spacing w:val="-1"/>
        </w:rPr>
        <w:t>o</w:t>
      </w:r>
      <w:r>
        <w:t>n</w:t>
      </w:r>
      <w:r>
        <w:rPr>
          <w:spacing w:val="-1"/>
        </w:rPr>
        <w:t xml:space="preserve"> </w:t>
      </w:r>
      <w:r>
        <w:t>a</w:t>
      </w:r>
      <w:r>
        <w:rPr>
          <w:spacing w:val="-2"/>
        </w:rPr>
        <w:t>n</w:t>
      </w:r>
      <w:r>
        <w:t>d</w:t>
      </w:r>
      <w:r>
        <w:rPr>
          <w:spacing w:val="-1"/>
        </w:rPr>
        <w:t xml:space="preserve"> o</w:t>
      </w:r>
      <w:r>
        <w:t>t</w:t>
      </w:r>
      <w:r>
        <w:rPr>
          <w:spacing w:val="-1"/>
        </w:rPr>
        <w:t>he</w:t>
      </w:r>
      <w:r>
        <w:t>r t</w:t>
      </w:r>
      <w:r>
        <w:rPr>
          <w:spacing w:val="-4"/>
        </w:rPr>
        <w:t>h</w:t>
      </w:r>
      <w:r>
        <w:rPr>
          <w:spacing w:val="-2"/>
        </w:rPr>
        <w:t>i</w:t>
      </w:r>
      <w:r>
        <w:rPr>
          <w:spacing w:val="-1"/>
        </w:rPr>
        <w:t>n</w:t>
      </w:r>
      <w:r>
        <w:t>gs</w:t>
      </w:r>
    </w:p>
    <w:p w14:paraId="20B08BF8" w14:textId="77777777" w:rsidR="007C62E7" w:rsidRDefault="007C62E7" w:rsidP="007C62E7">
      <w:pPr>
        <w:spacing w:line="120" w:lineRule="exact"/>
        <w:rPr>
          <w:sz w:val="12"/>
          <w:szCs w:val="12"/>
        </w:rPr>
      </w:pPr>
    </w:p>
    <w:p w14:paraId="2FF66736" w14:textId="77777777" w:rsidR="007C62E7" w:rsidRDefault="007C62E7" w:rsidP="007C62E7">
      <w:pPr>
        <w:pStyle w:val="BodyText"/>
        <w:ind w:left="113" w:right="132"/>
      </w:pPr>
      <w:r>
        <w:t>A</w:t>
      </w:r>
      <w:r>
        <w:rPr>
          <w:spacing w:val="-1"/>
        </w:rPr>
        <w:t>l</w:t>
      </w:r>
      <w:r>
        <w:t>l doc</w:t>
      </w:r>
      <w:r>
        <w:rPr>
          <w:spacing w:val="-1"/>
        </w:rPr>
        <w:t>u</w:t>
      </w:r>
      <w:r>
        <w:rPr>
          <w:spacing w:val="-2"/>
        </w:rPr>
        <w:t>m</w:t>
      </w:r>
      <w:r>
        <w:t>entat</w:t>
      </w:r>
      <w:r>
        <w:rPr>
          <w:spacing w:val="-3"/>
        </w:rPr>
        <w:t>i</w:t>
      </w:r>
      <w:r>
        <w:rPr>
          <w:spacing w:val="1"/>
        </w:rPr>
        <w:t>o</w:t>
      </w:r>
      <w:r>
        <w:t>n</w:t>
      </w:r>
      <w:r>
        <w:rPr>
          <w:spacing w:val="-1"/>
        </w:rPr>
        <w:t xml:space="preserve"> </w:t>
      </w:r>
      <w:r>
        <w:t>su</w:t>
      </w:r>
      <w:r>
        <w:rPr>
          <w:spacing w:val="-2"/>
        </w:rPr>
        <w:t>p</w:t>
      </w:r>
      <w:r>
        <w:rPr>
          <w:spacing w:val="-1"/>
        </w:rPr>
        <w:t>p</w:t>
      </w:r>
      <w:r>
        <w:t>l</w:t>
      </w:r>
      <w:r>
        <w:rPr>
          <w:spacing w:val="-1"/>
        </w:rPr>
        <w:t>i</w:t>
      </w:r>
      <w:r>
        <w:rPr>
          <w:spacing w:val="-2"/>
        </w:rPr>
        <w:t>e</w:t>
      </w:r>
      <w:r>
        <w:t>d</w:t>
      </w:r>
      <w:r>
        <w:rPr>
          <w:spacing w:val="-1"/>
        </w:rPr>
        <w:t xml:space="preserve"> </w:t>
      </w:r>
      <w:r>
        <w:t>by</w:t>
      </w:r>
      <w:r>
        <w:rPr>
          <w:spacing w:val="1"/>
        </w:rPr>
        <w:t xml:space="preserve"> </w:t>
      </w:r>
      <w:r>
        <w:t>the</w:t>
      </w:r>
      <w:r>
        <w:rPr>
          <w:spacing w:val="-1"/>
        </w:rPr>
        <w:t xml:space="preserve"> </w:t>
      </w:r>
      <w:r>
        <w:rPr>
          <w:rFonts w:cs="Calibri"/>
          <w:i/>
        </w:rPr>
        <w:t>empl</w:t>
      </w:r>
      <w:r>
        <w:rPr>
          <w:rFonts w:cs="Calibri"/>
          <w:i/>
          <w:spacing w:val="-1"/>
        </w:rPr>
        <w:t>o</w:t>
      </w:r>
      <w:r>
        <w:rPr>
          <w:rFonts w:cs="Calibri"/>
          <w:i/>
        </w:rPr>
        <w:t>y</w:t>
      </w:r>
      <w:r>
        <w:rPr>
          <w:rFonts w:cs="Calibri"/>
          <w:i/>
          <w:spacing w:val="-3"/>
        </w:rPr>
        <w:t>e</w:t>
      </w:r>
      <w:r>
        <w:rPr>
          <w:rFonts w:cs="Calibri"/>
          <w:i/>
        </w:rPr>
        <w:t>r</w:t>
      </w:r>
      <w:r>
        <w:rPr>
          <w:rFonts w:cs="Calibri"/>
          <w:i/>
          <w:spacing w:val="1"/>
        </w:rPr>
        <w:t xml:space="preserve"> </w:t>
      </w:r>
      <w:r>
        <w:t>as</w:t>
      </w:r>
      <w:r>
        <w:rPr>
          <w:spacing w:val="-3"/>
        </w:rPr>
        <w:t xml:space="preserve"> </w:t>
      </w:r>
      <w:r>
        <w:t>well</w:t>
      </w:r>
      <w:r>
        <w:rPr>
          <w:spacing w:val="-3"/>
        </w:rPr>
        <w:t xml:space="preserve"> </w:t>
      </w:r>
      <w:r>
        <w:rPr>
          <w:spacing w:val="-2"/>
        </w:rPr>
        <w:t>a</w:t>
      </w:r>
      <w:r>
        <w:t>s all doc</w:t>
      </w:r>
      <w:r>
        <w:rPr>
          <w:spacing w:val="-4"/>
        </w:rPr>
        <w:t>u</w:t>
      </w:r>
      <w:r>
        <w:t>me</w:t>
      </w:r>
      <w:r>
        <w:rPr>
          <w:spacing w:val="-3"/>
        </w:rPr>
        <w:t>n</w:t>
      </w:r>
      <w:r>
        <w:t>tat</w:t>
      </w:r>
      <w:r>
        <w:rPr>
          <w:spacing w:val="-3"/>
        </w:rPr>
        <w:t>i</w:t>
      </w:r>
      <w:r>
        <w:rPr>
          <w:spacing w:val="1"/>
        </w:rPr>
        <w:t>o</w:t>
      </w:r>
      <w:r>
        <w:t>n</w:t>
      </w:r>
      <w:r>
        <w:rPr>
          <w:spacing w:val="-1"/>
        </w:rPr>
        <w:t xml:space="preserve"> </w:t>
      </w:r>
      <w:r>
        <w:t>filed</w:t>
      </w:r>
      <w:r>
        <w:rPr>
          <w:spacing w:val="-1"/>
        </w:rPr>
        <w:t xml:space="preserve"> </w:t>
      </w:r>
      <w:r>
        <w:rPr>
          <w:spacing w:val="-3"/>
        </w:rPr>
        <w:t>b</w:t>
      </w:r>
      <w:r>
        <w:t>y t</w:t>
      </w:r>
      <w:r>
        <w:rPr>
          <w:spacing w:val="-1"/>
        </w:rPr>
        <w:t>h</w:t>
      </w:r>
      <w:r>
        <w:t xml:space="preserve">e </w:t>
      </w:r>
      <w:r>
        <w:rPr>
          <w:rFonts w:cs="Calibri"/>
          <w:i/>
        </w:rPr>
        <w:t>c</w:t>
      </w:r>
      <w:r>
        <w:rPr>
          <w:rFonts w:cs="Calibri"/>
          <w:i/>
          <w:spacing w:val="-2"/>
        </w:rPr>
        <w:t>o</w:t>
      </w:r>
      <w:r>
        <w:rPr>
          <w:rFonts w:cs="Calibri"/>
          <w:i/>
          <w:spacing w:val="-1"/>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2"/>
        </w:rPr>
        <w:t xml:space="preserve"> </w:t>
      </w:r>
      <w:r>
        <w:t>such</w:t>
      </w:r>
      <w:r>
        <w:rPr>
          <w:spacing w:val="-2"/>
        </w:rPr>
        <w:t xml:space="preserve"> a</w:t>
      </w:r>
      <w:r>
        <w:t>s ti</w:t>
      </w:r>
      <w:r>
        <w:rPr>
          <w:spacing w:val="1"/>
        </w:rPr>
        <w:t>m</w:t>
      </w:r>
      <w:r>
        <w:t>e</w:t>
      </w:r>
      <w:r>
        <w:rPr>
          <w:spacing w:val="-2"/>
        </w:rPr>
        <w:t xml:space="preserve"> </w:t>
      </w:r>
      <w:r>
        <w:t>she</w:t>
      </w:r>
      <w:r>
        <w:rPr>
          <w:spacing w:val="-2"/>
        </w:rPr>
        <w:t>e</w:t>
      </w:r>
      <w:r>
        <w:t>ts,</w:t>
      </w:r>
      <w:r>
        <w:rPr>
          <w:spacing w:val="1"/>
        </w:rPr>
        <w:t xml:space="preserve"> </w:t>
      </w:r>
      <w:r>
        <w:rPr>
          <w:spacing w:val="-3"/>
        </w:rPr>
        <w:t>l</w:t>
      </w:r>
      <w:r>
        <w:t>egal</w:t>
      </w:r>
      <w:r>
        <w:rPr>
          <w:spacing w:val="-1"/>
        </w:rPr>
        <w:t xml:space="preserve"> </w:t>
      </w:r>
      <w:r>
        <w:t>d</w:t>
      </w:r>
      <w:r>
        <w:rPr>
          <w:spacing w:val="-2"/>
        </w:rPr>
        <w:t>o</w:t>
      </w:r>
      <w:r>
        <w:t>cu</w:t>
      </w:r>
      <w:r>
        <w:rPr>
          <w:spacing w:val="-2"/>
        </w:rPr>
        <w:t>m</w:t>
      </w:r>
      <w:r>
        <w:t>entati</w:t>
      </w:r>
      <w:r>
        <w:rPr>
          <w:spacing w:val="1"/>
        </w:rPr>
        <w:t>o</w:t>
      </w:r>
      <w:r>
        <w:rPr>
          <w:spacing w:val="-1"/>
        </w:rPr>
        <w:t>n</w:t>
      </w:r>
      <w:r>
        <w:t>,</w:t>
      </w:r>
      <w:r>
        <w:rPr>
          <w:spacing w:val="-3"/>
        </w:rPr>
        <w:t xml:space="preserve"> </w:t>
      </w:r>
      <w:r>
        <w:t>r</w:t>
      </w:r>
      <w:r>
        <w:rPr>
          <w:spacing w:val="-2"/>
        </w:rPr>
        <w:t>e</w:t>
      </w:r>
      <w:r>
        <w:t>m</w:t>
      </w:r>
      <w:r>
        <w:rPr>
          <w:spacing w:val="-2"/>
        </w:rPr>
        <w:t>o</w:t>
      </w:r>
      <w:r>
        <w:t>val</w:t>
      </w:r>
      <w:r>
        <w:rPr>
          <w:spacing w:val="-3"/>
        </w:rPr>
        <w:t xml:space="preserve"> </w:t>
      </w:r>
      <w:r>
        <w:t>certif</w:t>
      </w:r>
      <w:r>
        <w:rPr>
          <w:spacing w:val="-1"/>
        </w:rPr>
        <w:t>i</w:t>
      </w:r>
      <w:r>
        <w:rPr>
          <w:spacing w:val="-3"/>
        </w:rPr>
        <w:t>c</w:t>
      </w:r>
      <w:r>
        <w:t>ate</w:t>
      </w:r>
      <w:r>
        <w:rPr>
          <w:spacing w:val="-3"/>
        </w:rPr>
        <w:t>s</w:t>
      </w:r>
      <w:r>
        <w:t>, safe</w:t>
      </w:r>
      <w:r>
        <w:rPr>
          <w:spacing w:val="-2"/>
        </w:rPr>
        <w:t>t</w:t>
      </w:r>
      <w:r>
        <w:t xml:space="preserve">y </w:t>
      </w:r>
      <w:proofErr w:type="gramStart"/>
      <w:r>
        <w:rPr>
          <w:spacing w:val="-3"/>
        </w:rPr>
        <w:t>d</w:t>
      </w:r>
      <w:r>
        <w:rPr>
          <w:spacing w:val="1"/>
        </w:rPr>
        <w:t>o</w:t>
      </w:r>
      <w:r>
        <w:t>cu</w:t>
      </w:r>
      <w:r>
        <w:rPr>
          <w:spacing w:val="-2"/>
        </w:rPr>
        <w:t>m</w:t>
      </w:r>
      <w:r>
        <w:t>entat</w:t>
      </w:r>
      <w:r>
        <w:rPr>
          <w:spacing w:val="-3"/>
        </w:rPr>
        <w:t>i</w:t>
      </w:r>
      <w:r>
        <w:rPr>
          <w:spacing w:val="1"/>
        </w:rPr>
        <w:t>o</w:t>
      </w:r>
      <w:r>
        <w:rPr>
          <w:spacing w:val="-1"/>
        </w:rPr>
        <w:t>n</w:t>
      </w:r>
      <w:r>
        <w:t>(</w:t>
      </w:r>
      <w:proofErr w:type="gramEnd"/>
      <w:r>
        <w:rPr>
          <w:spacing w:val="-2"/>
        </w:rPr>
        <w:t>too</w:t>
      </w:r>
      <w:r>
        <w:t>l</w:t>
      </w:r>
      <w:r>
        <w:rPr>
          <w:spacing w:val="-2"/>
        </w:rPr>
        <w:t>b</w:t>
      </w:r>
      <w:r>
        <w:rPr>
          <w:spacing w:val="1"/>
        </w:rPr>
        <w:t>o</w:t>
      </w:r>
      <w:r>
        <w:t>x ta</w:t>
      </w:r>
      <w:r>
        <w:rPr>
          <w:spacing w:val="-3"/>
        </w:rPr>
        <w:t>l</w:t>
      </w:r>
      <w:r>
        <w:t>ks) and</w:t>
      </w:r>
      <w:r>
        <w:rPr>
          <w:spacing w:val="-2"/>
        </w:rPr>
        <w:t xml:space="preserve"> </w:t>
      </w:r>
      <w:r>
        <w:t>dis</w:t>
      </w:r>
      <w:r>
        <w:rPr>
          <w:spacing w:val="-4"/>
        </w:rPr>
        <w:t>p</w:t>
      </w:r>
      <w:r>
        <w:rPr>
          <w:spacing w:val="1"/>
        </w:rPr>
        <w:t>o</w:t>
      </w:r>
      <w:r>
        <w:t>sal certif</w:t>
      </w:r>
      <w:r>
        <w:rPr>
          <w:spacing w:val="-1"/>
        </w:rPr>
        <w:t>i</w:t>
      </w:r>
      <w:r>
        <w:t>c</w:t>
      </w:r>
      <w:r>
        <w:rPr>
          <w:spacing w:val="-3"/>
        </w:rPr>
        <w:t>a</w:t>
      </w:r>
      <w:r>
        <w:t>tes</w:t>
      </w:r>
      <w:r>
        <w:rPr>
          <w:spacing w:val="-2"/>
        </w:rPr>
        <w:t xml:space="preserve"> </w:t>
      </w:r>
      <w:r>
        <w:t>where</w:t>
      </w:r>
      <w:r>
        <w:rPr>
          <w:spacing w:val="-2"/>
        </w:rPr>
        <w:t xml:space="preserve"> </w:t>
      </w:r>
      <w:r>
        <w:t>used,</w:t>
      </w:r>
      <w:r>
        <w:rPr>
          <w:spacing w:val="-3"/>
        </w:rPr>
        <w:t xml:space="preserve"> </w:t>
      </w:r>
      <w:r>
        <w:rPr>
          <w:spacing w:val="-2"/>
        </w:rPr>
        <w:t>m</w:t>
      </w:r>
      <w:r>
        <w:rPr>
          <w:spacing w:val="-1"/>
        </w:rPr>
        <w:t>u</w:t>
      </w:r>
      <w:r>
        <w:t>st</w:t>
      </w:r>
      <w:r>
        <w:rPr>
          <w:spacing w:val="1"/>
        </w:rPr>
        <w:t xml:space="preserve"> </w:t>
      </w:r>
      <w:r>
        <w:rPr>
          <w:spacing w:val="-1"/>
        </w:rPr>
        <w:t>b</w:t>
      </w:r>
      <w:r>
        <w:t>e su</w:t>
      </w:r>
      <w:r>
        <w:rPr>
          <w:spacing w:val="-4"/>
        </w:rPr>
        <w:t>b</w:t>
      </w:r>
      <w:r>
        <w:t>mit</w:t>
      </w:r>
      <w:r>
        <w:rPr>
          <w:spacing w:val="-2"/>
        </w:rPr>
        <w:t>t</w:t>
      </w:r>
      <w:r>
        <w:t xml:space="preserve">ed </w:t>
      </w:r>
      <w:r>
        <w:rPr>
          <w:spacing w:val="-2"/>
        </w:rPr>
        <w:t>t</w:t>
      </w:r>
      <w:r>
        <w:t>o</w:t>
      </w:r>
      <w:r>
        <w:rPr>
          <w:spacing w:val="1"/>
        </w:rPr>
        <w:t xml:space="preserve"> </w:t>
      </w:r>
      <w:r>
        <w:t>t</w:t>
      </w:r>
      <w:r>
        <w:rPr>
          <w:spacing w:val="-1"/>
        </w:rPr>
        <w:t>h</w:t>
      </w:r>
      <w:r>
        <w:t>e</w:t>
      </w:r>
      <w:r>
        <w:rPr>
          <w:spacing w:val="1"/>
        </w:rPr>
        <w:t xml:space="preserve"> </w:t>
      </w:r>
      <w:r>
        <w:rPr>
          <w:rFonts w:cs="Calibri"/>
          <w:i/>
        </w:rPr>
        <w:t>S</w:t>
      </w:r>
      <w:r>
        <w:rPr>
          <w:rFonts w:cs="Calibri"/>
          <w:i/>
          <w:spacing w:val="-3"/>
        </w:rPr>
        <w:t>e</w:t>
      </w:r>
      <w:r>
        <w:rPr>
          <w:rFonts w:cs="Calibri"/>
          <w:i/>
          <w:spacing w:val="-2"/>
        </w:rPr>
        <w:t>r</w:t>
      </w:r>
      <w:r>
        <w:rPr>
          <w:rFonts w:cs="Calibri"/>
          <w:i/>
        </w:rPr>
        <w:t>vi</w:t>
      </w:r>
      <w:r>
        <w:rPr>
          <w:rFonts w:cs="Calibri"/>
          <w:i/>
          <w:spacing w:val="-1"/>
        </w:rPr>
        <w:t>c</w:t>
      </w:r>
      <w:r>
        <w:rPr>
          <w:rFonts w:cs="Calibri"/>
          <w:i/>
        </w:rPr>
        <w:t>es</w:t>
      </w:r>
      <w:r>
        <w:rPr>
          <w:rFonts w:cs="Calibri"/>
          <w:i/>
          <w:spacing w:val="1"/>
        </w:rPr>
        <w:t xml:space="preserve"> </w:t>
      </w:r>
      <w:r>
        <w:rPr>
          <w:rFonts w:cs="Calibri"/>
          <w:i/>
        </w:rPr>
        <w:t>M</w:t>
      </w:r>
      <w:r>
        <w:rPr>
          <w:rFonts w:cs="Calibri"/>
          <w:i/>
          <w:spacing w:val="-1"/>
        </w:rPr>
        <w:t>anag</w:t>
      </w:r>
      <w:r>
        <w:rPr>
          <w:rFonts w:cs="Calibri"/>
          <w:i/>
          <w:spacing w:val="-3"/>
        </w:rPr>
        <w:t>e</w:t>
      </w:r>
      <w:r>
        <w:rPr>
          <w:rFonts w:cs="Calibri"/>
          <w:i/>
        </w:rPr>
        <w:t>r</w:t>
      </w:r>
      <w:r>
        <w:rPr>
          <w:rFonts w:cs="Calibri"/>
          <w:i/>
          <w:spacing w:val="2"/>
        </w:rPr>
        <w:t xml:space="preserve"> </w:t>
      </w:r>
      <w:r>
        <w:t>at</w:t>
      </w:r>
      <w:r>
        <w:rPr>
          <w:spacing w:val="-2"/>
        </w:rPr>
        <w:t xml:space="preserve"> </w:t>
      </w:r>
      <w:r>
        <w:t>t</w:t>
      </w:r>
      <w:r>
        <w:rPr>
          <w:spacing w:val="-1"/>
        </w:rPr>
        <w:t>h</w:t>
      </w:r>
      <w:r>
        <w:t>e</w:t>
      </w:r>
      <w:r>
        <w:rPr>
          <w:spacing w:val="-2"/>
        </w:rPr>
        <w:t xml:space="preserve"> </w:t>
      </w:r>
      <w:r>
        <w:t>end</w:t>
      </w:r>
      <w:r>
        <w:rPr>
          <w:spacing w:val="-1"/>
        </w:rPr>
        <w:t xml:space="preserve"> o</w:t>
      </w:r>
      <w:r>
        <w:t>f each</w:t>
      </w:r>
      <w:r>
        <w:rPr>
          <w:spacing w:val="-3"/>
        </w:rPr>
        <w:t xml:space="preserve"> </w:t>
      </w:r>
      <w:r>
        <w:t>w</w:t>
      </w:r>
      <w:r>
        <w:rPr>
          <w:spacing w:val="1"/>
        </w:rPr>
        <w:t>o</w:t>
      </w:r>
      <w:r>
        <w:rPr>
          <w:spacing w:val="-3"/>
        </w:rPr>
        <w:t>r</w:t>
      </w:r>
      <w:r>
        <w:t>ks.</w:t>
      </w:r>
    </w:p>
    <w:p w14:paraId="1AE24C59" w14:textId="77777777" w:rsidR="007C62E7" w:rsidRDefault="007C62E7" w:rsidP="007C62E7">
      <w:pPr>
        <w:sectPr w:rsidR="007C62E7">
          <w:pgSz w:w="11907" w:h="16840"/>
          <w:pgMar w:top="1360" w:right="1020" w:bottom="1080" w:left="1020" w:header="755" w:footer="891" w:gutter="0"/>
          <w:cols w:space="720"/>
        </w:sectPr>
      </w:pPr>
    </w:p>
    <w:p w14:paraId="7697C1FA" w14:textId="77777777" w:rsidR="007C62E7" w:rsidRDefault="007C62E7" w:rsidP="007C62E7">
      <w:pPr>
        <w:spacing w:line="200" w:lineRule="exact"/>
        <w:rPr>
          <w:sz w:val="20"/>
          <w:szCs w:val="20"/>
        </w:rPr>
      </w:pPr>
    </w:p>
    <w:p w14:paraId="36F9973F" w14:textId="77777777" w:rsidR="007C62E7" w:rsidRDefault="007C62E7" w:rsidP="007C62E7">
      <w:pPr>
        <w:spacing w:line="200" w:lineRule="exact"/>
        <w:rPr>
          <w:sz w:val="20"/>
          <w:szCs w:val="20"/>
        </w:rPr>
      </w:pPr>
    </w:p>
    <w:p w14:paraId="202C1671" w14:textId="77777777" w:rsidR="007C62E7" w:rsidRDefault="007C62E7" w:rsidP="007C62E7">
      <w:pPr>
        <w:spacing w:before="10" w:line="240" w:lineRule="exact"/>
        <w:rPr>
          <w:sz w:val="24"/>
          <w:szCs w:val="24"/>
        </w:rPr>
      </w:pPr>
    </w:p>
    <w:p w14:paraId="5665BCA0" w14:textId="77777777" w:rsidR="007C62E7" w:rsidRDefault="007C62E7" w:rsidP="007C62E7">
      <w:pPr>
        <w:pStyle w:val="Heading5"/>
        <w:spacing w:before="51"/>
        <w:ind w:left="113" w:firstLine="0"/>
        <w:rPr>
          <w:b w:val="0"/>
          <w:bCs w:val="0"/>
        </w:rPr>
      </w:pPr>
      <w:bookmarkStart w:id="21" w:name="_bookmark34"/>
      <w:bookmarkEnd w:id="21"/>
      <w:proofErr w:type="gramStart"/>
      <w:r>
        <w:t xml:space="preserve">2.14 </w:t>
      </w:r>
      <w:r>
        <w:rPr>
          <w:spacing w:val="28"/>
        </w:rPr>
        <w:t xml:space="preserve"> </w:t>
      </w:r>
      <w:r>
        <w:rPr>
          <w:spacing w:val="-1"/>
        </w:rPr>
        <w:t>Ma</w:t>
      </w:r>
      <w:r>
        <w:t>n</w:t>
      </w:r>
      <w:r>
        <w:rPr>
          <w:spacing w:val="-1"/>
        </w:rPr>
        <w:t>a</w:t>
      </w:r>
      <w:r>
        <w:rPr>
          <w:spacing w:val="1"/>
        </w:rPr>
        <w:t>g</w:t>
      </w:r>
      <w:r>
        <w:rPr>
          <w:spacing w:val="-1"/>
        </w:rPr>
        <w:t>eme</w:t>
      </w:r>
      <w:r>
        <w:t>nt</w:t>
      </w:r>
      <w:proofErr w:type="gramEnd"/>
      <w:r>
        <w:rPr>
          <w:spacing w:val="-1"/>
        </w:rPr>
        <w:t xml:space="preserve"> </w:t>
      </w:r>
      <w:r>
        <w:t>of</w:t>
      </w:r>
      <w:r>
        <w:rPr>
          <w:spacing w:val="-2"/>
        </w:rPr>
        <w:t xml:space="preserve"> </w:t>
      </w:r>
      <w:r>
        <w:t>w</w:t>
      </w:r>
      <w:r>
        <w:rPr>
          <w:spacing w:val="-2"/>
        </w:rPr>
        <w:t>o</w:t>
      </w:r>
      <w:r>
        <w:t>rk</w:t>
      </w:r>
      <w:r>
        <w:rPr>
          <w:spacing w:val="-5"/>
        </w:rPr>
        <w:t xml:space="preserve"> </w:t>
      </w:r>
      <w:r>
        <w:rPr>
          <w:spacing w:val="-2"/>
        </w:rPr>
        <w:t>d</w:t>
      </w:r>
      <w:r>
        <w:t>o</w:t>
      </w:r>
      <w:r>
        <w:rPr>
          <w:spacing w:val="1"/>
        </w:rPr>
        <w:t>n</w:t>
      </w:r>
      <w:r>
        <w:t>e</w:t>
      </w:r>
      <w:r>
        <w:rPr>
          <w:spacing w:val="-3"/>
        </w:rPr>
        <w:t xml:space="preserve"> </w:t>
      </w:r>
      <w:r>
        <w:t>by</w:t>
      </w:r>
      <w:r>
        <w:rPr>
          <w:spacing w:val="-4"/>
        </w:rPr>
        <w:t xml:space="preserve"> </w:t>
      </w:r>
      <w:r>
        <w:t>T</w:t>
      </w:r>
      <w:r>
        <w:rPr>
          <w:spacing w:val="-1"/>
        </w:rPr>
        <w:t>a</w:t>
      </w:r>
      <w:r>
        <w:t>sk</w:t>
      </w:r>
      <w:r>
        <w:rPr>
          <w:spacing w:val="-5"/>
        </w:rPr>
        <w:t xml:space="preserve"> </w:t>
      </w:r>
      <w:r>
        <w:t>O</w:t>
      </w:r>
      <w:r>
        <w:rPr>
          <w:spacing w:val="-2"/>
        </w:rPr>
        <w:t>r</w:t>
      </w:r>
      <w:r>
        <w:t>d</w:t>
      </w:r>
      <w:r>
        <w:rPr>
          <w:spacing w:val="-1"/>
        </w:rPr>
        <w:t>e</w:t>
      </w:r>
      <w:r>
        <w:t>r</w:t>
      </w:r>
    </w:p>
    <w:p w14:paraId="18021C38" w14:textId="77777777" w:rsidR="007C62E7" w:rsidRDefault="007C62E7" w:rsidP="007C62E7">
      <w:pPr>
        <w:spacing w:before="8" w:line="110" w:lineRule="exact"/>
        <w:rPr>
          <w:sz w:val="11"/>
          <w:szCs w:val="11"/>
        </w:rPr>
      </w:pPr>
    </w:p>
    <w:p w14:paraId="24015EDF" w14:textId="77777777" w:rsidR="007C62E7" w:rsidRDefault="007C62E7" w:rsidP="007C62E7">
      <w:pPr>
        <w:pStyle w:val="BodyText"/>
        <w:spacing w:line="239" w:lineRule="auto"/>
        <w:ind w:left="113" w:right="128"/>
      </w:pPr>
      <w:r>
        <w:t>A</w:t>
      </w:r>
      <w:r>
        <w:rPr>
          <w:spacing w:val="-1"/>
        </w:rPr>
        <w:t>l</w:t>
      </w:r>
      <w:r>
        <w:t>l a</w:t>
      </w:r>
      <w:r>
        <w:rPr>
          <w:spacing w:val="-1"/>
        </w:rPr>
        <w:t>dd</w:t>
      </w:r>
      <w:r>
        <w:t>itio</w:t>
      </w:r>
      <w:r>
        <w:rPr>
          <w:spacing w:val="-1"/>
        </w:rPr>
        <w:t>n</w:t>
      </w:r>
      <w:r>
        <w:t xml:space="preserve">al </w:t>
      </w:r>
      <w:r>
        <w:rPr>
          <w:spacing w:val="-2"/>
        </w:rPr>
        <w:t>w</w:t>
      </w:r>
      <w:r>
        <w:rPr>
          <w:spacing w:val="1"/>
        </w:rPr>
        <w:t>o</w:t>
      </w:r>
      <w:r>
        <w:t>rk</w:t>
      </w:r>
      <w:r>
        <w:rPr>
          <w:spacing w:val="-3"/>
        </w:rPr>
        <w:t xml:space="preserve"> </w:t>
      </w:r>
      <w:r>
        <w:t>re</w:t>
      </w:r>
      <w:r>
        <w:rPr>
          <w:spacing w:val="-1"/>
        </w:rPr>
        <w:t>qu</w:t>
      </w:r>
      <w:r>
        <w:t>e</w:t>
      </w:r>
      <w:r>
        <w:rPr>
          <w:spacing w:val="-2"/>
        </w:rPr>
        <w:t>st</w:t>
      </w:r>
      <w:r>
        <w:t>ed by t</w:t>
      </w:r>
      <w:r>
        <w:rPr>
          <w:spacing w:val="-3"/>
        </w:rPr>
        <w:t>h</w:t>
      </w:r>
      <w:r>
        <w:t>e Se</w:t>
      </w:r>
      <w:r>
        <w:rPr>
          <w:spacing w:val="-3"/>
        </w:rPr>
        <w:t>r</w:t>
      </w:r>
      <w:r>
        <w:t>vice</w:t>
      </w:r>
      <w:r>
        <w:rPr>
          <w:spacing w:val="-2"/>
        </w:rPr>
        <w:t xml:space="preserve"> </w:t>
      </w:r>
      <w:r>
        <w:rPr>
          <w:spacing w:val="1"/>
        </w:rPr>
        <w:t>M</w:t>
      </w:r>
      <w:r>
        <w:t>a</w:t>
      </w:r>
      <w:r>
        <w:rPr>
          <w:spacing w:val="-1"/>
        </w:rPr>
        <w:t>n</w:t>
      </w:r>
      <w:r>
        <w:t>a</w:t>
      </w:r>
      <w:r>
        <w:rPr>
          <w:spacing w:val="-4"/>
        </w:rPr>
        <w:t>g</w:t>
      </w:r>
      <w:r>
        <w:t>er</w:t>
      </w:r>
      <w:r>
        <w:rPr>
          <w:spacing w:val="-2"/>
        </w:rPr>
        <w:t xml:space="preserve"> </w:t>
      </w:r>
      <w:r>
        <w:t xml:space="preserve">will </w:t>
      </w:r>
      <w:r>
        <w:rPr>
          <w:spacing w:val="-1"/>
        </w:rPr>
        <w:t>b</w:t>
      </w:r>
      <w:r>
        <w:t xml:space="preserve">e </w:t>
      </w:r>
      <w:r>
        <w:rPr>
          <w:spacing w:val="-4"/>
        </w:rPr>
        <w:t>d</w:t>
      </w:r>
      <w:r>
        <w:rPr>
          <w:spacing w:val="1"/>
        </w:rPr>
        <w:t>o</w:t>
      </w:r>
      <w:r>
        <w:rPr>
          <w:spacing w:val="-1"/>
        </w:rPr>
        <w:t>n</w:t>
      </w:r>
      <w:r>
        <w:t xml:space="preserve">e </w:t>
      </w:r>
      <w:r>
        <w:rPr>
          <w:spacing w:val="-1"/>
        </w:rPr>
        <w:t>b</w:t>
      </w:r>
      <w:r>
        <w:t>y</w:t>
      </w:r>
      <w:r>
        <w:rPr>
          <w:spacing w:val="-2"/>
        </w:rPr>
        <w:t xml:space="preserve"> </w:t>
      </w:r>
      <w:r>
        <w:t>issu</w:t>
      </w:r>
      <w:r>
        <w:rPr>
          <w:spacing w:val="-1"/>
        </w:rPr>
        <w:t>in</w:t>
      </w:r>
      <w:r>
        <w:t>g</w:t>
      </w:r>
      <w:r>
        <w:rPr>
          <w:spacing w:val="-1"/>
        </w:rPr>
        <w:t xml:space="preserve"> </w:t>
      </w:r>
      <w:r>
        <w:t>a t</w:t>
      </w:r>
      <w:r>
        <w:rPr>
          <w:spacing w:val="-3"/>
        </w:rPr>
        <w:t>a</w:t>
      </w:r>
      <w:r>
        <w:t xml:space="preserve">sk </w:t>
      </w:r>
      <w:r>
        <w:rPr>
          <w:spacing w:val="1"/>
        </w:rPr>
        <w:t>o</w:t>
      </w:r>
      <w:r>
        <w:t>r</w:t>
      </w:r>
      <w:r>
        <w:rPr>
          <w:spacing w:val="-4"/>
        </w:rPr>
        <w:t>d</w:t>
      </w:r>
      <w:r>
        <w:t>er. T</w:t>
      </w:r>
      <w:r>
        <w:rPr>
          <w:spacing w:val="-1"/>
        </w:rPr>
        <w:t>h</w:t>
      </w:r>
      <w:r>
        <w:t>is</w:t>
      </w:r>
      <w:r>
        <w:rPr>
          <w:spacing w:val="-2"/>
        </w:rPr>
        <w:t xml:space="preserve"> </w:t>
      </w:r>
      <w:r>
        <w:t>m</w:t>
      </w:r>
      <w:r>
        <w:rPr>
          <w:spacing w:val="-3"/>
        </w:rPr>
        <w:t>a</w:t>
      </w:r>
      <w:r>
        <w:t>y inc</w:t>
      </w:r>
      <w:r>
        <w:rPr>
          <w:spacing w:val="-1"/>
        </w:rPr>
        <w:t>lud</w:t>
      </w:r>
      <w:r>
        <w:t>e e</w:t>
      </w:r>
      <w:r>
        <w:rPr>
          <w:spacing w:val="-1"/>
        </w:rPr>
        <w:t>m</w:t>
      </w:r>
      <w:r>
        <w:t>erge</w:t>
      </w:r>
      <w:r>
        <w:rPr>
          <w:spacing w:val="-1"/>
        </w:rPr>
        <w:t>n</w:t>
      </w:r>
      <w:r>
        <w:t>cy</w:t>
      </w:r>
      <w:r>
        <w:rPr>
          <w:spacing w:val="-2"/>
        </w:rPr>
        <w:t xml:space="preserve"> w</w:t>
      </w:r>
      <w:r>
        <w:rPr>
          <w:spacing w:val="1"/>
        </w:rPr>
        <w:t>o</w:t>
      </w:r>
      <w:r>
        <w:t>rk</w:t>
      </w:r>
      <w:r>
        <w:rPr>
          <w:spacing w:val="-2"/>
        </w:rPr>
        <w:t xml:space="preserve"> </w:t>
      </w:r>
      <w:r>
        <w:t xml:space="preserve">as </w:t>
      </w:r>
      <w:r>
        <w:rPr>
          <w:spacing w:val="-2"/>
        </w:rPr>
        <w:t>w</w:t>
      </w:r>
      <w:r>
        <w:t>ell</w:t>
      </w:r>
      <w:r>
        <w:rPr>
          <w:spacing w:val="-1"/>
        </w:rPr>
        <w:t xml:space="preserve"> </w:t>
      </w:r>
      <w:r>
        <w:t>as</w:t>
      </w:r>
      <w:r>
        <w:rPr>
          <w:spacing w:val="-4"/>
        </w:rPr>
        <w:t xml:space="preserve"> </w:t>
      </w:r>
      <w:r>
        <w:rPr>
          <w:spacing w:val="-1"/>
        </w:rPr>
        <w:t>h</w:t>
      </w:r>
      <w:r>
        <w:t>ir</w:t>
      </w:r>
      <w:r>
        <w:rPr>
          <w:spacing w:val="-1"/>
        </w:rPr>
        <w:t>in</w:t>
      </w:r>
      <w:r>
        <w:t>g</w:t>
      </w:r>
      <w:r>
        <w:rPr>
          <w:spacing w:val="-1"/>
        </w:rPr>
        <w:t xml:space="preserve"> </w:t>
      </w:r>
      <w:r>
        <w:rPr>
          <w:spacing w:val="1"/>
        </w:rPr>
        <w:t>o</w:t>
      </w:r>
      <w:r>
        <w:t>f e</w:t>
      </w:r>
      <w:r>
        <w:rPr>
          <w:spacing w:val="-1"/>
        </w:rPr>
        <w:t>qu</w:t>
      </w:r>
      <w:r>
        <w:t>i</w:t>
      </w:r>
      <w:r>
        <w:rPr>
          <w:spacing w:val="-2"/>
        </w:rPr>
        <w:t>pm</w:t>
      </w:r>
      <w:r>
        <w:t>ent. T</w:t>
      </w:r>
      <w:r>
        <w:rPr>
          <w:spacing w:val="-4"/>
        </w:rPr>
        <w:t>h</w:t>
      </w:r>
      <w:r>
        <w:t xml:space="preserve">e </w:t>
      </w:r>
      <w:r>
        <w:rPr>
          <w:spacing w:val="-3"/>
        </w:rPr>
        <w:t>C</w:t>
      </w:r>
      <w:r>
        <w:rPr>
          <w:spacing w:val="1"/>
        </w:rPr>
        <w:t>o</w:t>
      </w:r>
      <w:r>
        <w:rPr>
          <w:spacing w:val="-1"/>
        </w:rPr>
        <w:t>n</w:t>
      </w:r>
      <w:r>
        <w:t>trac</w:t>
      </w:r>
      <w:r>
        <w:rPr>
          <w:spacing w:val="-2"/>
        </w:rPr>
        <w:t>t</w:t>
      </w:r>
      <w:r>
        <w:rPr>
          <w:spacing w:val="1"/>
        </w:rPr>
        <w:t>o</w:t>
      </w:r>
      <w:r>
        <w:t xml:space="preserve">r </w:t>
      </w:r>
      <w:r>
        <w:rPr>
          <w:spacing w:val="-3"/>
        </w:rPr>
        <w:t>n</w:t>
      </w:r>
      <w:r>
        <w:t>ee</w:t>
      </w:r>
      <w:r>
        <w:rPr>
          <w:spacing w:val="-1"/>
        </w:rPr>
        <w:t>d</w:t>
      </w:r>
      <w:r>
        <w:t>s</w:t>
      </w:r>
      <w:r>
        <w:rPr>
          <w:spacing w:val="-2"/>
        </w:rPr>
        <w:t xml:space="preserve"> </w:t>
      </w:r>
      <w:r>
        <w:t>to</w:t>
      </w:r>
      <w:r>
        <w:rPr>
          <w:spacing w:val="-1"/>
        </w:rPr>
        <w:t xml:space="preserve"> </w:t>
      </w:r>
      <w:r>
        <w:t>su</w:t>
      </w:r>
      <w:r>
        <w:rPr>
          <w:spacing w:val="-2"/>
        </w:rPr>
        <w:t>p</w:t>
      </w:r>
      <w:r>
        <w:rPr>
          <w:spacing w:val="-1"/>
        </w:rPr>
        <w:t>p</w:t>
      </w:r>
      <w:r>
        <w:t>ly</w:t>
      </w:r>
      <w:r>
        <w:rPr>
          <w:spacing w:val="1"/>
        </w:rPr>
        <w:t xml:space="preserve"> </w:t>
      </w:r>
      <w:r>
        <w:rPr>
          <w:spacing w:val="-2"/>
        </w:rPr>
        <w:t>t</w:t>
      </w:r>
      <w:r>
        <w:rPr>
          <w:spacing w:val="-1"/>
        </w:rPr>
        <w:t>h</w:t>
      </w:r>
      <w:r>
        <w:t>e Serv</w:t>
      </w:r>
      <w:r>
        <w:rPr>
          <w:spacing w:val="-2"/>
        </w:rPr>
        <w:t>i</w:t>
      </w:r>
      <w:r>
        <w:t>ce</w:t>
      </w:r>
      <w:r>
        <w:rPr>
          <w:spacing w:val="-1"/>
        </w:rPr>
        <w:t xml:space="preserve"> </w:t>
      </w:r>
      <w:r>
        <w:t>Ma</w:t>
      </w:r>
      <w:r>
        <w:rPr>
          <w:spacing w:val="-1"/>
        </w:rPr>
        <w:t>n</w:t>
      </w:r>
      <w:r>
        <w:t>a</w:t>
      </w:r>
      <w:r>
        <w:rPr>
          <w:spacing w:val="-1"/>
        </w:rPr>
        <w:t>g</w:t>
      </w:r>
      <w:r>
        <w:t>er</w:t>
      </w:r>
      <w:r>
        <w:rPr>
          <w:spacing w:val="-2"/>
        </w:rPr>
        <w:t xml:space="preserve"> </w:t>
      </w:r>
      <w:r>
        <w:t xml:space="preserve">with the </w:t>
      </w:r>
      <w:r>
        <w:rPr>
          <w:spacing w:val="-2"/>
        </w:rPr>
        <w:t>c</w:t>
      </w:r>
      <w:r>
        <w:rPr>
          <w:spacing w:val="1"/>
        </w:rPr>
        <w:t>o</w:t>
      </w:r>
      <w:r>
        <w:rPr>
          <w:spacing w:val="-1"/>
        </w:rPr>
        <w:t>n</w:t>
      </w:r>
      <w:r>
        <w:t>te</w:t>
      </w:r>
      <w:r>
        <w:rPr>
          <w:spacing w:val="-1"/>
        </w:rPr>
        <w:t>n</w:t>
      </w:r>
      <w:r>
        <w:t>ts</w:t>
      </w:r>
      <w:r>
        <w:rPr>
          <w:spacing w:val="-2"/>
        </w:rPr>
        <w:t xml:space="preserve"> </w:t>
      </w:r>
      <w:r>
        <w:rPr>
          <w:spacing w:val="1"/>
        </w:rPr>
        <w:t>o</w:t>
      </w:r>
      <w:r>
        <w:t>f</w:t>
      </w:r>
      <w:r>
        <w:rPr>
          <w:spacing w:val="-3"/>
        </w:rPr>
        <w:t xml:space="preserve"> </w:t>
      </w:r>
      <w:r>
        <w:t>t</w:t>
      </w:r>
      <w:r>
        <w:rPr>
          <w:spacing w:val="-1"/>
        </w:rPr>
        <w:t>h</w:t>
      </w:r>
      <w:r>
        <w:t>e</w:t>
      </w:r>
      <w:r>
        <w:rPr>
          <w:spacing w:val="-2"/>
        </w:rPr>
        <w:t xml:space="preserve"> </w:t>
      </w:r>
      <w:r>
        <w:t>Task</w:t>
      </w:r>
      <w:r>
        <w:rPr>
          <w:spacing w:val="-2"/>
        </w:rPr>
        <w:t xml:space="preserve"> </w:t>
      </w:r>
      <w:r>
        <w:rPr>
          <w:spacing w:val="1"/>
        </w:rPr>
        <w:t>o</w:t>
      </w:r>
      <w:r>
        <w:rPr>
          <w:spacing w:val="-3"/>
        </w:rPr>
        <w:t>r</w:t>
      </w:r>
      <w:r>
        <w:rPr>
          <w:spacing w:val="-1"/>
        </w:rPr>
        <w:t>d</w:t>
      </w:r>
      <w:r>
        <w:t>er. T</w:t>
      </w:r>
      <w:r>
        <w:rPr>
          <w:spacing w:val="-1"/>
        </w:rPr>
        <w:t>h</w:t>
      </w:r>
      <w:r>
        <w:t>is</w:t>
      </w:r>
      <w:r>
        <w:rPr>
          <w:spacing w:val="-2"/>
        </w:rPr>
        <w:t xml:space="preserve"> </w:t>
      </w:r>
      <w:r>
        <w:t>m</w:t>
      </w:r>
      <w:r>
        <w:rPr>
          <w:spacing w:val="-1"/>
        </w:rPr>
        <w:t>u</w:t>
      </w:r>
      <w:r>
        <w:t>st</w:t>
      </w:r>
      <w:r>
        <w:rPr>
          <w:spacing w:val="1"/>
        </w:rPr>
        <w:t xml:space="preserve"> </w:t>
      </w:r>
      <w:r>
        <w:t>i</w:t>
      </w:r>
      <w:r>
        <w:rPr>
          <w:spacing w:val="-2"/>
        </w:rPr>
        <w:t>n</w:t>
      </w:r>
      <w:r>
        <w:t>cl</w:t>
      </w:r>
      <w:r>
        <w:rPr>
          <w:spacing w:val="-1"/>
        </w:rPr>
        <w:t>ud</w:t>
      </w:r>
      <w:r>
        <w:t>e</w:t>
      </w:r>
      <w:r>
        <w:rPr>
          <w:spacing w:val="-2"/>
        </w:rPr>
        <w:t xml:space="preserve"> </w:t>
      </w:r>
      <w:r>
        <w:t>t</w:t>
      </w:r>
      <w:r>
        <w:rPr>
          <w:spacing w:val="-1"/>
        </w:rPr>
        <w:t>h</w:t>
      </w:r>
      <w:r>
        <w:t>e</w:t>
      </w:r>
      <w:r>
        <w:rPr>
          <w:spacing w:val="-2"/>
        </w:rPr>
        <w:t xml:space="preserve"> </w:t>
      </w:r>
      <w:r>
        <w:rPr>
          <w:spacing w:val="-1"/>
        </w:rPr>
        <w:t>d</w:t>
      </w:r>
      <w:r>
        <w:t>escri</w:t>
      </w:r>
      <w:r>
        <w:rPr>
          <w:spacing w:val="-2"/>
        </w:rPr>
        <w:t>p</w:t>
      </w:r>
      <w:r>
        <w:t>ti</w:t>
      </w:r>
      <w:r>
        <w:rPr>
          <w:spacing w:val="1"/>
        </w:rPr>
        <w:t>o</w:t>
      </w:r>
      <w:r>
        <w:t>n</w:t>
      </w:r>
      <w:r>
        <w:rPr>
          <w:spacing w:val="-3"/>
        </w:rPr>
        <w:t xml:space="preserve"> </w:t>
      </w:r>
      <w:r>
        <w:rPr>
          <w:spacing w:val="1"/>
        </w:rPr>
        <w:t>o</w:t>
      </w:r>
      <w:r>
        <w:t>f</w:t>
      </w:r>
      <w:r>
        <w:rPr>
          <w:spacing w:val="-2"/>
        </w:rPr>
        <w:t xml:space="preserve"> </w:t>
      </w:r>
      <w:r>
        <w:t>the</w:t>
      </w:r>
      <w:r>
        <w:rPr>
          <w:spacing w:val="-2"/>
        </w:rPr>
        <w:t xml:space="preserve"> </w:t>
      </w:r>
      <w:r>
        <w:t>w</w:t>
      </w:r>
      <w:r>
        <w:rPr>
          <w:spacing w:val="1"/>
        </w:rPr>
        <w:t>o</w:t>
      </w:r>
      <w:r>
        <w:rPr>
          <w:spacing w:val="-3"/>
        </w:rPr>
        <w:t>r</w:t>
      </w:r>
      <w:r>
        <w:t>k,</w:t>
      </w:r>
      <w:r>
        <w:rPr>
          <w:spacing w:val="1"/>
        </w:rPr>
        <w:t xml:space="preserve"> </w:t>
      </w:r>
      <w:r>
        <w:rPr>
          <w:spacing w:val="-1"/>
        </w:rPr>
        <w:t>p</w:t>
      </w:r>
      <w:r>
        <w:t>r</w:t>
      </w:r>
      <w:r>
        <w:rPr>
          <w:spacing w:val="-3"/>
        </w:rPr>
        <w:t>i</w:t>
      </w:r>
      <w:r>
        <w:t>ce</w:t>
      </w:r>
      <w:r>
        <w:rPr>
          <w:spacing w:val="1"/>
        </w:rPr>
        <w:t xml:space="preserve"> </w:t>
      </w:r>
      <w:r>
        <w:t>l</w:t>
      </w:r>
      <w:r>
        <w:rPr>
          <w:spacing w:val="-1"/>
        </w:rPr>
        <w:t>i</w:t>
      </w:r>
      <w:r>
        <w:t>st</w:t>
      </w:r>
      <w:r>
        <w:rPr>
          <w:spacing w:val="-2"/>
        </w:rPr>
        <w:t xml:space="preserve"> </w:t>
      </w:r>
      <w:r>
        <w:t>as</w:t>
      </w:r>
      <w:r>
        <w:rPr>
          <w:spacing w:val="-2"/>
        </w:rPr>
        <w:t xml:space="preserve"> </w:t>
      </w:r>
      <w:r>
        <w:t>well</w:t>
      </w:r>
      <w:r>
        <w:rPr>
          <w:spacing w:val="-1"/>
        </w:rPr>
        <w:t xml:space="preserve"> </w:t>
      </w:r>
      <w:r>
        <w:rPr>
          <w:spacing w:val="-2"/>
        </w:rPr>
        <w:t>co</w:t>
      </w:r>
      <w:r>
        <w:t>m</w:t>
      </w:r>
      <w:r>
        <w:rPr>
          <w:spacing w:val="-1"/>
        </w:rPr>
        <w:t>p</w:t>
      </w:r>
      <w:r>
        <w:t>let</w:t>
      </w:r>
      <w:r>
        <w:rPr>
          <w:spacing w:val="-2"/>
        </w:rPr>
        <w:t>i</w:t>
      </w:r>
      <w:r>
        <w:rPr>
          <w:spacing w:val="1"/>
        </w:rPr>
        <w:t>o</w:t>
      </w:r>
      <w:r>
        <w:t xml:space="preserve">n </w:t>
      </w:r>
      <w:r>
        <w:rPr>
          <w:spacing w:val="-1"/>
        </w:rPr>
        <w:t>d</w:t>
      </w:r>
      <w:r>
        <w:t>ate. A</w:t>
      </w:r>
      <w:r>
        <w:rPr>
          <w:spacing w:val="-1"/>
        </w:rPr>
        <w:t>f</w:t>
      </w:r>
      <w:r>
        <w:t>ter</w:t>
      </w:r>
      <w:r>
        <w:rPr>
          <w:spacing w:val="-3"/>
        </w:rPr>
        <w:t xml:space="preserve"> </w:t>
      </w:r>
      <w:r>
        <w:rPr>
          <w:spacing w:val="-2"/>
        </w:rPr>
        <w:t>c</w:t>
      </w:r>
      <w:r>
        <w:rPr>
          <w:spacing w:val="1"/>
        </w:rPr>
        <w:t>o</w:t>
      </w:r>
      <w:r>
        <w:rPr>
          <w:spacing w:val="-1"/>
        </w:rPr>
        <w:t>n</w:t>
      </w:r>
      <w:r>
        <w:t>su</w:t>
      </w:r>
      <w:r>
        <w:rPr>
          <w:spacing w:val="-2"/>
        </w:rPr>
        <w:t>l</w:t>
      </w:r>
      <w:r>
        <w:t>tat</w:t>
      </w:r>
      <w:r>
        <w:rPr>
          <w:spacing w:val="-3"/>
        </w:rPr>
        <w:t>i</w:t>
      </w:r>
      <w:r>
        <w:rPr>
          <w:spacing w:val="1"/>
        </w:rPr>
        <w:t>o</w:t>
      </w:r>
      <w:r>
        <w:t>n</w:t>
      </w:r>
      <w:r>
        <w:rPr>
          <w:spacing w:val="-1"/>
        </w:rPr>
        <w:t xml:space="preserve"> </w:t>
      </w:r>
      <w:r>
        <w:t>t</w:t>
      </w:r>
      <w:r>
        <w:rPr>
          <w:spacing w:val="-4"/>
        </w:rPr>
        <w:t>h</w:t>
      </w:r>
      <w:r>
        <w:t>e Se</w:t>
      </w:r>
      <w:r>
        <w:rPr>
          <w:spacing w:val="-3"/>
        </w:rPr>
        <w:t>r</w:t>
      </w:r>
      <w:r>
        <w:t>vice</w:t>
      </w:r>
      <w:r>
        <w:rPr>
          <w:spacing w:val="-2"/>
        </w:rPr>
        <w:t xml:space="preserve"> </w:t>
      </w:r>
      <w:r>
        <w:t>Ma</w:t>
      </w:r>
      <w:r>
        <w:rPr>
          <w:spacing w:val="-1"/>
        </w:rPr>
        <w:t>n</w:t>
      </w:r>
      <w:r>
        <w:t>a</w:t>
      </w:r>
      <w:r>
        <w:rPr>
          <w:spacing w:val="-1"/>
        </w:rPr>
        <w:t>g</w:t>
      </w:r>
      <w:r>
        <w:t>er</w:t>
      </w:r>
      <w:r>
        <w:rPr>
          <w:spacing w:val="-2"/>
        </w:rPr>
        <w:t xml:space="preserve"> </w:t>
      </w:r>
      <w:r>
        <w:t>wi</w:t>
      </w:r>
      <w:r>
        <w:rPr>
          <w:spacing w:val="-1"/>
        </w:rPr>
        <w:t>l</w:t>
      </w:r>
      <w:r>
        <w:t>l iss</w:t>
      </w:r>
      <w:r>
        <w:rPr>
          <w:spacing w:val="-4"/>
        </w:rPr>
        <w:t>u</w:t>
      </w:r>
      <w:r>
        <w:t>e the</w:t>
      </w:r>
      <w:r>
        <w:rPr>
          <w:spacing w:val="-2"/>
        </w:rPr>
        <w:t xml:space="preserve"> </w:t>
      </w:r>
      <w:r>
        <w:t>task</w:t>
      </w:r>
      <w:r>
        <w:rPr>
          <w:spacing w:val="2"/>
        </w:rPr>
        <w:t xml:space="preserve"> </w:t>
      </w:r>
      <w:r>
        <w:rPr>
          <w:spacing w:val="1"/>
        </w:rPr>
        <w:t>o</w:t>
      </w:r>
      <w:r>
        <w:t>r</w:t>
      </w:r>
      <w:r>
        <w:rPr>
          <w:spacing w:val="-1"/>
        </w:rPr>
        <w:t>d</w:t>
      </w:r>
      <w:r>
        <w:rPr>
          <w:spacing w:val="-2"/>
        </w:rPr>
        <w:t>e</w:t>
      </w:r>
      <w:r>
        <w:t>r.</w:t>
      </w:r>
    </w:p>
    <w:p w14:paraId="63A15246" w14:textId="77777777" w:rsidR="007C62E7" w:rsidRDefault="007C62E7" w:rsidP="007C62E7">
      <w:pPr>
        <w:spacing w:before="3" w:line="240" w:lineRule="exact"/>
        <w:rPr>
          <w:sz w:val="24"/>
          <w:szCs w:val="24"/>
        </w:rPr>
      </w:pPr>
    </w:p>
    <w:p w14:paraId="3EDE2949" w14:textId="77777777" w:rsidR="007C62E7" w:rsidRDefault="007C62E7" w:rsidP="005B3361">
      <w:pPr>
        <w:pStyle w:val="Heading4"/>
        <w:numPr>
          <w:ilvl w:val="0"/>
          <w:numId w:val="39"/>
        </w:numPr>
        <w:tabs>
          <w:tab w:val="left" w:pos="545"/>
        </w:tabs>
        <w:ind w:left="545"/>
        <w:jc w:val="left"/>
        <w:rPr>
          <w:b w:val="0"/>
          <w:bCs w:val="0"/>
        </w:rPr>
      </w:pPr>
      <w:bookmarkStart w:id="22" w:name="_bookmark35"/>
      <w:bookmarkEnd w:id="22"/>
      <w:r>
        <w:t>H</w:t>
      </w:r>
      <w:r>
        <w:rPr>
          <w:spacing w:val="-2"/>
        </w:rPr>
        <w:t>e</w:t>
      </w:r>
      <w:r>
        <w:rPr>
          <w:spacing w:val="-1"/>
        </w:rPr>
        <w:t>a</w:t>
      </w:r>
      <w:r>
        <w:rPr>
          <w:spacing w:val="3"/>
        </w:rPr>
        <w:t>l</w:t>
      </w:r>
      <w:r>
        <w:rPr>
          <w:spacing w:val="-1"/>
        </w:rPr>
        <w:t>t</w:t>
      </w:r>
      <w:r>
        <w:t>h</w:t>
      </w:r>
      <w:r>
        <w:rPr>
          <w:spacing w:val="-8"/>
        </w:rPr>
        <w:t xml:space="preserve"> </w:t>
      </w:r>
      <w:r>
        <w:rPr>
          <w:spacing w:val="-1"/>
        </w:rPr>
        <w:t>a</w:t>
      </w:r>
      <w:r>
        <w:t>nd</w:t>
      </w:r>
      <w:r>
        <w:rPr>
          <w:spacing w:val="-7"/>
        </w:rPr>
        <w:t xml:space="preserve"> </w:t>
      </w:r>
      <w:r>
        <w:t>s</w:t>
      </w:r>
      <w:r>
        <w:rPr>
          <w:spacing w:val="-1"/>
        </w:rPr>
        <w:t>a</w:t>
      </w:r>
      <w:r>
        <w:rPr>
          <w:spacing w:val="1"/>
        </w:rPr>
        <w:t>fe</w:t>
      </w:r>
      <w:r>
        <w:rPr>
          <w:spacing w:val="-1"/>
        </w:rPr>
        <w:t>t</w:t>
      </w:r>
      <w:r>
        <w:t>y,</w:t>
      </w:r>
      <w:r>
        <w:rPr>
          <w:spacing w:val="-8"/>
        </w:rPr>
        <w:t xml:space="preserve"> </w:t>
      </w:r>
      <w:r>
        <w:rPr>
          <w:spacing w:val="-1"/>
        </w:rPr>
        <w:t>t</w:t>
      </w:r>
      <w:r>
        <w:t>he</w:t>
      </w:r>
      <w:r>
        <w:rPr>
          <w:spacing w:val="-6"/>
        </w:rPr>
        <w:t xml:space="preserve"> </w:t>
      </w:r>
      <w:r>
        <w:rPr>
          <w:spacing w:val="-1"/>
        </w:rPr>
        <w:t>e</w:t>
      </w:r>
      <w:r>
        <w:t>nvi</w:t>
      </w:r>
      <w:r>
        <w:rPr>
          <w:spacing w:val="-1"/>
        </w:rPr>
        <w:t>r</w:t>
      </w:r>
      <w:r>
        <w:t>o</w:t>
      </w:r>
      <w:r>
        <w:rPr>
          <w:spacing w:val="2"/>
        </w:rPr>
        <w:t>n</w:t>
      </w:r>
      <w:r>
        <w:t>me</w:t>
      </w:r>
      <w:r>
        <w:rPr>
          <w:spacing w:val="1"/>
        </w:rPr>
        <w:t>n</w:t>
      </w:r>
      <w:r>
        <w:t>t</w:t>
      </w:r>
      <w:r>
        <w:rPr>
          <w:spacing w:val="-9"/>
        </w:rPr>
        <w:t xml:space="preserve"> </w:t>
      </w:r>
      <w:r>
        <w:rPr>
          <w:spacing w:val="-1"/>
        </w:rPr>
        <w:t>a</w:t>
      </w:r>
      <w:r>
        <w:t>nd</w:t>
      </w:r>
      <w:r>
        <w:rPr>
          <w:spacing w:val="-8"/>
        </w:rPr>
        <w:t xml:space="preserve"> </w:t>
      </w:r>
      <w:r>
        <w:t>qu</w:t>
      </w:r>
      <w:r>
        <w:rPr>
          <w:spacing w:val="-1"/>
        </w:rPr>
        <w:t>a</w:t>
      </w:r>
      <w:r>
        <w:rPr>
          <w:spacing w:val="3"/>
        </w:rPr>
        <w:t>l</w:t>
      </w:r>
      <w:r>
        <w:t>i</w:t>
      </w:r>
      <w:r>
        <w:rPr>
          <w:spacing w:val="-1"/>
        </w:rPr>
        <w:t>t</w:t>
      </w:r>
      <w:r>
        <w:t>y</w:t>
      </w:r>
      <w:r>
        <w:rPr>
          <w:spacing w:val="-10"/>
        </w:rPr>
        <w:t xml:space="preserve"> </w:t>
      </w:r>
      <w:r>
        <w:rPr>
          <w:spacing w:val="1"/>
        </w:rPr>
        <w:t>a</w:t>
      </w:r>
      <w:r>
        <w:t>ss</w:t>
      </w:r>
      <w:r>
        <w:rPr>
          <w:spacing w:val="1"/>
        </w:rPr>
        <w:t>u</w:t>
      </w:r>
      <w:r>
        <w:rPr>
          <w:spacing w:val="-1"/>
        </w:rPr>
        <w:t>ra</w:t>
      </w:r>
      <w:r>
        <w:rPr>
          <w:spacing w:val="2"/>
        </w:rPr>
        <w:t>n</w:t>
      </w:r>
      <w:r>
        <w:t>ce</w:t>
      </w:r>
    </w:p>
    <w:p w14:paraId="6BE2B7E6" w14:textId="77777777" w:rsidR="007C62E7" w:rsidRDefault="007C62E7" w:rsidP="007C62E7">
      <w:pPr>
        <w:spacing w:before="2" w:line="240" w:lineRule="exact"/>
        <w:rPr>
          <w:sz w:val="24"/>
          <w:szCs w:val="24"/>
        </w:rPr>
      </w:pPr>
    </w:p>
    <w:p w14:paraId="73B5DF59" w14:textId="77777777" w:rsidR="007C62E7" w:rsidRDefault="007C62E7" w:rsidP="005B3361">
      <w:pPr>
        <w:pStyle w:val="Heading5"/>
        <w:numPr>
          <w:ilvl w:val="1"/>
          <w:numId w:val="39"/>
        </w:numPr>
        <w:tabs>
          <w:tab w:val="left" w:pos="689"/>
        </w:tabs>
        <w:rPr>
          <w:b w:val="0"/>
          <w:bCs w:val="0"/>
        </w:rPr>
      </w:pPr>
      <w:bookmarkStart w:id="23" w:name="_bookmark36"/>
      <w:bookmarkEnd w:id="23"/>
      <w:r>
        <w:t>H</w:t>
      </w:r>
      <w:r>
        <w:rPr>
          <w:spacing w:val="-2"/>
        </w:rPr>
        <w:t>e</w:t>
      </w:r>
      <w:r>
        <w:rPr>
          <w:spacing w:val="-1"/>
        </w:rPr>
        <w:t>a</w:t>
      </w:r>
      <w:r>
        <w:t>lth</w:t>
      </w:r>
      <w:r>
        <w:rPr>
          <w:spacing w:val="-4"/>
        </w:rPr>
        <w:t xml:space="preserve"> </w:t>
      </w:r>
      <w:r>
        <w:rPr>
          <w:spacing w:val="-1"/>
        </w:rPr>
        <w:t>a</w:t>
      </w:r>
      <w:r>
        <w:t>nd</w:t>
      </w:r>
      <w:r>
        <w:rPr>
          <w:spacing w:val="-4"/>
        </w:rPr>
        <w:t xml:space="preserve"> </w:t>
      </w:r>
      <w:r>
        <w:t>s</w:t>
      </w:r>
      <w:r>
        <w:rPr>
          <w:spacing w:val="-1"/>
        </w:rPr>
        <w:t>a</w:t>
      </w:r>
      <w:r>
        <w:t>f</w:t>
      </w:r>
      <w:r>
        <w:rPr>
          <w:spacing w:val="-1"/>
        </w:rPr>
        <w:t>e</w:t>
      </w:r>
      <w:r>
        <w:t>ty</w:t>
      </w:r>
      <w:r>
        <w:rPr>
          <w:spacing w:val="-7"/>
        </w:rPr>
        <w:t xml:space="preserve"> </w:t>
      </w:r>
      <w:r>
        <w:t>risk</w:t>
      </w:r>
      <w:r>
        <w:rPr>
          <w:spacing w:val="-7"/>
        </w:rPr>
        <w:t xml:space="preserve"> </w:t>
      </w:r>
      <w:r>
        <w:rPr>
          <w:spacing w:val="-4"/>
        </w:rPr>
        <w:t>m</w:t>
      </w:r>
      <w:r>
        <w:rPr>
          <w:spacing w:val="-1"/>
        </w:rPr>
        <w:t>a</w:t>
      </w:r>
      <w:r>
        <w:t>n</w:t>
      </w:r>
      <w:r>
        <w:rPr>
          <w:spacing w:val="-1"/>
        </w:rPr>
        <w:t>ag</w:t>
      </w:r>
      <w:r>
        <w:rPr>
          <w:spacing w:val="1"/>
        </w:rPr>
        <w:t>e</w:t>
      </w:r>
      <w:r>
        <w:rPr>
          <w:spacing w:val="-1"/>
        </w:rPr>
        <w:t>me</w:t>
      </w:r>
      <w:r>
        <w:t>nt</w:t>
      </w:r>
    </w:p>
    <w:p w14:paraId="23464FA5" w14:textId="77777777" w:rsidR="007C62E7" w:rsidRDefault="007C62E7" w:rsidP="007C62E7">
      <w:pPr>
        <w:spacing w:before="8" w:line="110" w:lineRule="exact"/>
        <w:rPr>
          <w:sz w:val="11"/>
          <w:szCs w:val="11"/>
        </w:rPr>
      </w:pPr>
    </w:p>
    <w:p w14:paraId="5B6A3F96" w14:textId="77777777" w:rsidR="007C62E7" w:rsidRDefault="007C62E7" w:rsidP="007C62E7">
      <w:pPr>
        <w:pStyle w:val="BodyText"/>
        <w:ind w:left="113" w:right="132"/>
      </w:pPr>
      <w:r>
        <w:t xml:space="preserve">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t>sh</w:t>
      </w:r>
      <w:r>
        <w:rPr>
          <w:spacing w:val="-1"/>
        </w:rPr>
        <w:t>a</w:t>
      </w:r>
      <w:r>
        <w:t>ll</w:t>
      </w:r>
      <w:r>
        <w:rPr>
          <w:spacing w:val="-1"/>
        </w:rPr>
        <w:t xml:space="preserve"> </w:t>
      </w:r>
      <w:r>
        <w:rPr>
          <w:spacing w:val="-2"/>
        </w:rPr>
        <w:t>c</w:t>
      </w:r>
      <w:r>
        <w:rPr>
          <w:spacing w:val="1"/>
        </w:rPr>
        <w:t>o</w:t>
      </w:r>
      <w:r>
        <w:t>m</w:t>
      </w:r>
      <w:r>
        <w:rPr>
          <w:spacing w:val="-1"/>
        </w:rPr>
        <w:t>p</w:t>
      </w:r>
      <w:r>
        <w:rPr>
          <w:spacing w:val="-3"/>
        </w:rPr>
        <w:t>l</w:t>
      </w:r>
      <w:r>
        <w:t>y w</w:t>
      </w:r>
      <w:r>
        <w:rPr>
          <w:spacing w:val="-3"/>
        </w:rPr>
        <w:t>i</w:t>
      </w:r>
      <w:r>
        <w:t xml:space="preserve">th the </w:t>
      </w:r>
      <w:r>
        <w:rPr>
          <w:spacing w:val="-4"/>
        </w:rPr>
        <w:t>h</w:t>
      </w:r>
      <w:r>
        <w:t>ealth a</w:t>
      </w:r>
      <w:r>
        <w:rPr>
          <w:spacing w:val="-1"/>
        </w:rPr>
        <w:t>n</w:t>
      </w:r>
      <w:r>
        <w:t>d</w:t>
      </w:r>
      <w:r>
        <w:rPr>
          <w:spacing w:val="-1"/>
        </w:rPr>
        <w:t xml:space="preserve"> </w:t>
      </w:r>
      <w:r>
        <w:t>sa</w:t>
      </w:r>
      <w:r>
        <w:rPr>
          <w:spacing w:val="-3"/>
        </w:rPr>
        <w:t>f</w:t>
      </w:r>
      <w:r>
        <w:t>e</w:t>
      </w:r>
      <w:r>
        <w:rPr>
          <w:spacing w:val="-2"/>
        </w:rPr>
        <w:t>t</w:t>
      </w:r>
      <w:r>
        <w:t>y re</w:t>
      </w:r>
      <w:r>
        <w:rPr>
          <w:spacing w:val="-1"/>
        </w:rPr>
        <w:t>qu</w:t>
      </w:r>
      <w:r>
        <w:t>ir</w:t>
      </w:r>
      <w:r>
        <w:rPr>
          <w:spacing w:val="-3"/>
        </w:rPr>
        <w:t>e</w:t>
      </w:r>
      <w:r>
        <w:t>me</w:t>
      </w:r>
      <w:r>
        <w:rPr>
          <w:spacing w:val="-3"/>
        </w:rPr>
        <w:t>n</w:t>
      </w:r>
      <w:r>
        <w:t>ts</w:t>
      </w:r>
      <w:r>
        <w:rPr>
          <w:spacing w:val="1"/>
        </w:rPr>
        <w:t xml:space="preserve"> </w:t>
      </w:r>
      <w:r>
        <w:rPr>
          <w:spacing w:val="-3"/>
        </w:rPr>
        <w:t>c</w:t>
      </w:r>
      <w:r>
        <w:rPr>
          <w:spacing w:val="1"/>
        </w:rPr>
        <w:t>o</w:t>
      </w:r>
      <w:r>
        <w:rPr>
          <w:spacing w:val="-1"/>
        </w:rPr>
        <w:t>n</w:t>
      </w:r>
      <w:r>
        <w:t>tai</w:t>
      </w:r>
      <w:r>
        <w:rPr>
          <w:spacing w:val="-1"/>
        </w:rPr>
        <w:t>n</w:t>
      </w:r>
      <w:r>
        <w:t xml:space="preserve">ed </w:t>
      </w:r>
      <w:r>
        <w:rPr>
          <w:spacing w:val="-3"/>
        </w:rPr>
        <w:t>i</w:t>
      </w:r>
      <w:r>
        <w:t>n</w:t>
      </w:r>
      <w:r>
        <w:rPr>
          <w:spacing w:val="3"/>
        </w:rPr>
        <w:t xml:space="preserve"> </w:t>
      </w:r>
      <w:r>
        <w:rPr>
          <w:rFonts w:cs="Calibri"/>
          <w:b/>
          <w:bCs/>
        </w:rPr>
        <w:t>An</w:t>
      </w:r>
      <w:r>
        <w:rPr>
          <w:rFonts w:cs="Calibri"/>
          <w:b/>
          <w:bCs/>
          <w:spacing w:val="-2"/>
        </w:rPr>
        <w:t>n</w:t>
      </w:r>
      <w:r>
        <w:rPr>
          <w:rFonts w:cs="Calibri"/>
          <w:b/>
          <w:bCs/>
          <w:spacing w:val="-1"/>
        </w:rPr>
        <w:t>e</w:t>
      </w:r>
      <w:r>
        <w:rPr>
          <w:rFonts w:cs="Calibri"/>
          <w:b/>
          <w:bCs/>
        </w:rPr>
        <w:t>x</w:t>
      </w:r>
      <w:r>
        <w:rPr>
          <w:rFonts w:cs="Calibri"/>
          <w:b/>
          <w:bCs/>
          <w:spacing w:val="-2"/>
        </w:rPr>
        <w:t>u</w:t>
      </w:r>
      <w:r>
        <w:rPr>
          <w:rFonts w:cs="Calibri"/>
          <w:b/>
          <w:bCs/>
        </w:rPr>
        <w:t>re</w:t>
      </w:r>
      <w:r>
        <w:rPr>
          <w:rFonts w:cs="Calibri"/>
          <w:b/>
          <w:bCs/>
          <w:spacing w:val="-1"/>
        </w:rPr>
        <w:t xml:space="preserve"> </w:t>
      </w:r>
      <w:r>
        <w:rPr>
          <w:rFonts w:cs="Calibri"/>
          <w:b/>
          <w:bCs/>
        </w:rPr>
        <w:t>A</w:t>
      </w:r>
      <w:r>
        <w:rPr>
          <w:rFonts w:cs="Calibri"/>
          <w:b/>
          <w:bCs/>
          <w:spacing w:val="1"/>
        </w:rPr>
        <w:t xml:space="preserve"> </w:t>
      </w:r>
      <w:r>
        <w:rPr>
          <w:spacing w:val="-2"/>
        </w:rPr>
        <w:t>t</w:t>
      </w:r>
      <w:r>
        <w:t>o</w:t>
      </w:r>
      <w:r>
        <w:rPr>
          <w:spacing w:val="1"/>
        </w:rPr>
        <w:t xml:space="preserve"> </w:t>
      </w:r>
      <w:r>
        <w:t>t</w:t>
      </w:r>
      <w:r>
        <w:rPr>
          <w:spacing w:val="-1"/>
        </w:rPr>
        <w:t>h</w:t>
      </w:r>
      <w:r>
        <w:t>is Service</w:t>
      </w:r>
      <w:r>
        <w:rPr>
          <w:spacing w:val="-1"/>
        </w:rPr>
        <w:t xml:space="preserve"> </w:t>
      </w:r>
      <w:r>
        <w:t>I</w:t>
      </w:r>
      <w:r>
        <w:rPr>
          <w:spacing w:val="-1"/>
        </w:rPr>
        <w:t>n</w:t>
      </w:r>
      <w:r>
        <w:t>fo</w:t>
      </w:r>
      <w:r>
        <w:rPr>
          <w:spacing w:val="-3"/>
        </w:rPr>
        <w:t>r</w:t>
      </w:r>
      <w:r>
        <w:t>mat</w:t>
      </w:r>
      <w:r>
        <w:rPr>
          <w:spacing w:val="-3"/>
        </w:rPr>
        <w:t>i</w:t>
      </w:r>
      <w:r>
        <w:rPr>
          <w:spacing w:val="1"/>
        </w:rPr>
        <w:t>o</w:t>
      </w:r>
      <w:r>
        <w:rPr>
          <w:spacing w:val="-1"/>
        </w:rPr>
        <w:t>n</w:t>
      </w:r>
      <w:r>
        <w:t>.</w:t>
      </w:r>
    </w:p>
    <w:p w14:paraId="161644BF" w14:textId="77777777" w:rsidR="007C62E7" w:rsidRDefault="007C62E7" w:rsidP="007C62E7">
      <w:pPr>
        <w:spacing w:before="5" w:line="160" w:lineRule="exact"/>
        <w:rPr>
          <w:sz w:val="16"/>
          <w:szCs w:val="16"/>
        </w:rPr>
      </w:pPr>
    </w:p>
    <w:p w14:paraId="6F581266" w14:textId="77777777" w:rsidR="007C62E7" w:rsidRDefault="007C62E7" w:rsidP="007C62E7">
      <w:pPr>
        <w:spacing w:line="200" w:lineRule="exact"/>
        <w:rPr>
          <w:sz w:val="20"/>
          <w:szCs w:val="20"/>
        </w:rPr>
      </w:pPr>
    </w:p>
    <w:p w14:paraId="20C6CA0B" w14:textId="77777777" w:rsidR="007C62E7" w:rsidRDefault="007C62E7" w:rsidP="005B3361">
      <w:pPr>
        <w:numPr>
          <w:ilvl w:val="2"/>
          <w:numId w:val="24"/>
        </w:numPr>
        <w:tabs>
          <w:tab w:val="left" w:pos="566"/>
        </w:tabs>
        <w:ind w:left="566"/>
        <w:rPr>
          <w:rFonts w:ascii="Calibri" w:eastAsia="Calibri" w:hAnsi="Calibri" w:cs="Calibri"/>
          <w:sz w:val="20"/>
          <w:szCs w:val="20"/>
        </w:rPr>
      </w:pPr>
      <w:bookmarkStart w:id="24" w:name="_bookmark37"/>
      <w:bookmarkEnd w:id="24"/>
      <w:r>
        <w:rPr>
          <w:rFonts w:ascii="Calibri" w:eastAsia="Calibri" w:hAnsi="Calibri" w:cs="Calibri"/>
          <w:b/>
          <w:bCs/>
          <w:spacing w:val="1"/>
          <w:sz w:val="20"/>
          <w:szCs w:val="20"/>
        </w:rPr>
        <w:t>S</w:t>
      </w:r>
      <w:r>
        <w:rPr>
          <w:rFonts w:ascii="Calibri" w:eastAsia="Calibri" w:hAnsi="Calibri" w:cs="Calibri"/>
          <w:b/>
          <w:bCs/>
          <w:spacing w:val="-1"/>
          <w:sz w:val="20"/>
          <w:szCs w:val="20"/>
        </w:rPr>
        <w:t>A</w:t>
      </w:r>
      <w:r>
        <w:rPr>
          <w:rFonts w:ascii="Calibri" w:eastAsia="Calibri" w:hAnsi="Calibri" w:cs="Calibri"/>
          <w:b/>
          <w:bCs/>
          <w:spacing w:val="2"/>
          <w:sz w:val="20"/>
          <w:szCs w:val="20"/>
        </w:rPr>
        <w:t>F</w:t>
      </w:r>
      <w:r>
        <w:rPr>
          <w:rFonts w:ascii="Calibri" w:eastAsia="Calibri" w:hAnsi="Calibri" w:cs="Calibri"/>
          <w:b/>
          <w:bCs/>
          <w:spacing w:val="-2"/>
          <w:sz w:val="20"/>
          <w:szCs w:val="20"/>
        </w:rPr>
        <w:t>E</w:t>
      </w:r>
      <w:r>
        <w:rPr>
          <w:rFonts w:ascii="Calibri" w:eastAsia="Calibri" w:hAnsi="Calibri" w:cs="Calibri"/>
          <w:b/>
          <w:bCs/>
          <w:sz w:val="20"/>
          <w:szCs w:val="20"/>
        </w:rPr>
        <w:t>TY:</w:t>
      </w:r>
    </w:p>
    <w:p w14:paraId="0541CC8F" w14:textId="77777777" w:rsidR="007C62E7" w:rsidRDefault="007C62E7" w:rsidP="007C62E7">
      <w:pPr>
        <w:spacing w:before="9" w:line="110" w:lineRule="exact"/>
        <w:rPr>
          <w:sz w:val="11"/>
          <w:szCs w:val="11"/>
        </w:rPr>
      </w:pPr>
    </w:p>
    <w:p w14:paraId="48514524" w14:textId="77777777" w:rsidR="007C62E7" w:rsidRDefault="007C62E7" w:rsidP="005B3361">
      <w:pPr>
        <w:pStyle w:val="BodyText"/>
        <w:numPr>
          <w:ilvl w:val="0"/>
          <w:numId w:val="26"/>
        </w:numPr>
        <w:tabs>
          <w:tab w:val="left" w:pos="713"/>
        </w:tabs>
        <w:ind w:left="713" w:hanging="600"/>
      </w:pPr>
      <w:r>
        <w:t xml:space="preserve">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t>c</w:t>
      </w:r>
      <w:r>
        <w:rPr>
          <w:spacing w:val="-1"/>
        </w:rPr>
        <w:t>o</w:t>
      </w:r>
      <w:r>
        <w:t>m</w:t>
      </w:r>
      <w:r>
        <w:rPr>
          <w:spacing w:val="-1"/>
        </w:rPr>
        <w:t>p</w:t>
      </w:r>
      <w:r>
        <w:t>lies</w:t>
      </w:r>
      <w:r>
        <w:rPr>
          <w:spacing w:val="-2"/>
        </w:rPr>
        <w:t xml:space="preserve"> </w:t>
      </w:r>
      <w:r>
        <w:t>w</w:t>
      </w:r>
      <w:r>
        <w:rPr>
          <w:spacing w:val="-3"/>
        </w:rPr>
        <w:t>i</w:t>
      </w:r>
      <w:r>
        <w:t xml:space="preserve">th the </w:t>
      </w:r>
      <w:r>
        <w:rPr>
          <w:spacing w:val="-3"/>
        </w:rPr>
        <w:t>O</w:t>
      </w:r>
      <w:r>
        <w:t>ccu</w:t>
      </w:r>
      <w:r>
        <w:rPr>
          <w:spacing w:val="-2"/>
        </w:rPr>
        <w:t>p</w:t>
      </w:r>
      <w:r>
        <w:t>at</w:t>
      </w:r>
      <w:r>
        <w:rPr>
          <w:spacing w:val="-3"/>
        </w:rPr>
        <w:t>i</w:t>
      </w:r>
      <w:r>
        <w:rPr>
          <w:spacing w:val="1"/>
        </w:rPr>
        <w:t>o</w:t>
      </w:r>
      <w:r>
        <w:rPr>
          <w:spacing w:val="-1"/>
        </w:rPr>
        <w:t>n</w:t>
      </w:r>
      <w:r>
        <w:t xml:space="preserve">al </w:t>
      </w:r>
      <w:r>
        <w:rPr>
          <w:spacing w:val="-1"/>
        </w:rPr>
        <w:t>H</w:t>
      </w:r>
      <w:r>
        <w:t>ealth</w:t>
      </w:r>
      <w:r>
        <w:rPr>
          <w:spacing w:val="-3"/>
        </w:rPr>
        <w:t xml:space="preserve"> </w:t>
      </w:r>
      <w:r>
        <w:t>and</w:t>
      </w:r>
      <w:r>
        <w:rPr>
          <w:spacing w:val="-2"/>
        </w:rPr>
        <w:t xml:space="preserve"> </w:t>
      </w:r>
      <w:r>
        <w:t>Safety</w:t>
      </w:r>
      <w:r>
        <w:rPr>
          <w:spacing w:val="-1"/>
        </w:rPr>
        <w:t xml:space="preserve"> </w:t>
      </w:r>
      <w:r>
        <w:t>Act</w:t>
      </w:r>
      <w:r>
        <w:rPr>
          <w:spacing w:val="-2"/>
        </w:rPr>
        <w:t xml:space="preserve"> 8</w:t>
      </w:r>
      <w:r>
        <w:t>5</w:t>
      </w:r>
      <w:r>
        <w:rPr>
          <w:spacing w:val="-2"/>
        </w:rPr>
        <w:t xml:space="preserve"> </w:t>
      </w:r>
      <w:r>
        <w:rPr>
          <w:spacing w:val="1"/>
        </w:rPr>
        <w:t>o</w:t>
      </w:r>
      <w:r>
        <w:t xml:space="preserve">f </w:t>
      </w:r>
      <w:r>
        <w:rPr>
          <w:spacing w:val="-2"/>
        </w:rPr>
        <w:t>1</w:t>
      </w:r>
      <w:r>
        <w:t>9</w:t>
      </w:r>
      <w:r>
        <w:rPr>
          <w:spacing w:val="-2"/>
        </w:rPr>
        <w:t>9</w:t>
      </w:r>
      <w:r>
        <w:t>3.</w:t>
      </w:r>
    </w:p>
    <w:p w14:paraId="70D662F2" w14:textId="77777777" w:rsidR="007C62E7" w:rsidRDefault="007C62E7" w:rsidP="005B3361">
      <w:pPr>
        <w:numPr>
          <w:ilvl w:val="0"/>
          <w:numId w:val="26"/>
        </w:numPr>
        <w:tabs>
          <w:tab w:val="left" w:pos="713"/>
        </w:tabs>
        <w:ind w:left="713" w:hanging="600"/>
        <w:rPr>
          <w:rFonts w:ascii="Calibri" w:eastAsia="Calibri" w:hAnsi="Calibri" w:cs="Calibri"/>
        </w:rPr>
      </w:pPr>
      <w:r>
        <w:rPr>
          <w:rFonts w:ascii="Calibri" w:eastAsia="Calibri" w:hAnsi="Calibri" w:cs="Calibri"/>
        </w:rPr>
        <w:t xml:space="preserve">The </w:t>
      </w:r>
      <w:r>
        <w:rPr>
          <w:rFonts w:ascii="Calibri" w:eastAsia="Calibri" w:hAnsi="Calibri" w:cs="Calibri"/>
          <w:i/>
        </w:rPr>
        <w:t>Co</w:t>
      </w:r>
      <w:r>
        <w:rPr>
          <w:rFonts w:ascii="Calibri" w:eastAsia="Calibri" w:hAnsi="Calibri" w:cs="Calibri"/>
          <w:i/>
          <w:spacing w:val="-2"/>
        </w:rPr>
        <w:t>nt</w:t>
      </w:r>
      <w:r>
        <w:rPr>
          <w:rFonts w:ascii="Calibri" w:eastAsia="Calibri" w:hAnsi="Calibri" w:cs="Calibri"/>
          <w:i/>
        </w:rPr>
        <w:t>r</w:t>
      </w:r>
      <w:r>
        <w:rPr>
          <w:rFonts w:ascii="Calibri" w:eastAsia="Calibri" w:hAnsi="Calibri" w:cs="Calibri"/>
          <w:i/>
          <w:spacing w:val="-1"/>
        </w:rPr>
        <w:t>a</w:t>
      </w:r>
      <w:r>
        <w:rPr>
          <w:rFonts w:ascii="Calibri" w:eastAsia="Calibri" w:hAnsi="Calibri" w:cs="Calibri"/>
          <w:i/>
        </w:rPr>
        <w:t>ct</w:t>
      </w:r>
      <w:r>
        <w:rPr>
          <w:rFonts w:ascii="Calibri" w:eastAsia="Calibri" w:hAnsi="Calibri" w:cs="Calibri"/>
          <w:i/>
          <w:spacing w:val="-1"/>
        </w:rPr>
        <w:t>o</w:t>
      </w:r>
      <w:r>
        <w:rPr>
          <w:rFonts w:ascii="Calibri" w:eastAsia="Calibri" w:hAnsi="Calibri" w:cs="Calibri"/>
          <w:i/>
        </w:rPr>
        <w:t>r</w:t>
      </w:r>
      <w:r>
        <w:rPr>
          <w:rFonts w:ascii="Calibri" w:eastAsia="Calibri" w:hAnsi="Calibri" w:cs="Calibri"/>
          <w:i/>
          <w:spacing w:val="-1"/>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rPr>
        <w:t>m</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i</w:t>
      </w:r>
      <w:r>
        <w:rPr>
          <w:rFonts w:ascii="Calibri" w:eastAsia="Calibri" w:hAnsi="Calibri" w:cs="Calibri"/>
        </w:rPr>
        <w:t>es</w:t>
      </w:r>
      <w:r>
        <w:rPr>
          <w:rFonts w:ascii="Calibri" w:eastAsia="Calibri" w:hAnsi="Calibri" w:cs="Calibri"/>
          <w:spacing w:val="-2"/>
        </w:rPr>
        <w:t xml:space="preserve"> </w:t>
      </w:r>
      <w:r>
        <w:rPr>
          <w:rFonts w:ascii="Calibri" w:eastAsia="Calibri" w:hAnsi="Calibri" w:cs="Calibri"/>
        </w:rPr>
        <w:t>w</w:t>
      </w:r>
      <w:r>
        <w:rPr>
          <w:rFonts w:ascii="Calibri" w:eastAsia="Calibri" w:hAnsi="Calibri" w:cs="Calibri"/>
          <w:spacing w:val="-3"/>
        </w:rPr>
        <w:t>i</w:t>
      </w:r>
      <w:r>
        <w:rPr>
          <w:rFonts w:ascii="Calibri" w:eastAsia="Calibri" w:hAnsi="Calibri" w:cs="Calibri"/>
        </w:rPr>
        <w:t>th the</w:t>
      </w:r>
      <w:r>
        <w:rPr>
          <w:rFonts w:ascii="Calibri" w:eastAsia="Calibri" w:hAnsi="Calibri" w:cs="Calibri"/>
          <w:spacing w:val="2"/>
        </w:rPr>
        <w:t xml:space="preserve"> </w:t>
      </w:r>
      <w:r>
        <w:rPr>
          <w:rFonts w:ascii="Calibri" w:eastAsia="Calibri" w:hAnsi="Calibri" w:cs="Calibri"/>
          <w:i/>
          <w:spacing w:val="-3"/>
        </w:rPr>
        <w:t>E</w:t>
      </w:r>
      <w:r>
        <w:rPr>
          <w:rFonts w:ascii="Calibri" w:eastAsia="Calibri" w:hAnsi="Calibri" w:cs="Calibri"/>
          <w:i/>
        </w:rPr>
        <w:t>mpl</w:t>
      </w:r>
      <w:r>
        <w:rPr>
          <w:rFonts w:ascii="Calibri" w:eastAsia="Calibri" w:hAnsi="Calibri" w:cs="Calibri"/>
          <w:i/>
          <w:spacing w:val="-2"/>
        </w:rPr>
        <w:t>o</w:t>
      </w:r>
      <w:r>
        <w:rPr>
          <w:rFonts w:ascii="Calibri" w:eastAsia="Calibri" w:hAnsi="Calibri" w:cs="Calibri"/>
          <w:i/>
        </w:rPr>
        <w:t>ye</w:t>
      </w:r>
      <w:r>
        <w:rPr>
          <w:rFonts w:ascii="Calibri" w:eastAsia="Calibri" w:hAnsi="Calibri" w:cs="Calibri"/>
          <w:i/>
          <w:spacing w:val="-2"/>
        </w:rPr>
        <w:t>r</w:t>
      </w:r>
      <w:r>
        <w:rPr>
          <w:rFonts w:ascii="Calibri" w:eastAsia="Calibri" w:hAnsi="Calibri" w:cs="Calibri"/>
          <w:i/>
        </w:rPr>
        <w:t>s</w:t>
      </w:r>
      <w:r>
        <w:rPr>
          <w:rFonts w:ascii="Calibri" w:eastAsia="Calibri" w:hAnsi="Calibri" w:cs="Calibri"/>
          <w:i/>
          <w:spacing w:val="-1"/>
        </w:rPr>
        <w:t xml:space="preserve"> </w:t>
      </w:r>
      <w:r>
        <w:rPr>
          <w:rFonts w:ascii="Calibri" w:eastAsia="Calibri" w:hAnsi="Calibri" w:cs="Calibri"/>
        </w:rPr>
        <w:t>Pla</w:t>
      </w:r>
      <w:r>
        <w:rPr>
          <w:rFonts w:ascii="Calibri" w:eastAsia="Calibri" w:hAnsi="Calibri" w:cs="Calibri"/>
          <w:spacing w:val="-2"/>
        </w:rPr>
        <w:t>n</w:t>
      </w:r>
      <w:r>
        <w:rPr>
          <w:rFonts w:ascii="Calibri" w:eastAsia="Calibri" w:hAnsi="Calibri" w:cs="Calibri"/>
        </w:rPr>
        <w:t>t S</w:t>
      </w:r>
      <w:r>
        <w:rPr>
          <w:rFonts w:ascii="Calibri" w:eastAsia="Calibri" w:hAnsi="Calibri" w:cs="Calibri"/>
          <w:spacing w:val="-1"/>
        </w:rPr>
        <w:t>a</w:t>
      </w:r>
      <w:r>
        <w:rPr>
          <w:rFonts w:ascii="Calibri" w:eastAsia="Calibri" w:hAnsi="Calibri" w:cs="Calibri"/>
          <w:spacing w:val="-3"/>
        </w:rPr>
        <w:t>f</w:t>
      </w:r>
      <w:r>
        <w:rPr>
          <w:rFonts w:ascii="Calibri" w:eastAsia="Calibri" w:hAnsi="Calibri" w:cs="Calibri"/>
          <w:spacing w:val="-2"/>
        </w:rPr>
        <w:t>e</w:t>
      </w:r>
      <w:r>
        <w:rPr>
          <w:rFonts w:ascii="Calibri" w:eastAsia="Calibri" w:hAnsi="Calibri" w:cs="Calibri"/>
        </w:rPr>
        <w:t>ty</w:t>
      </w:r>
      <w:r>
        <w:rPr>
          <w:rFonts w:ascii="Calibri" w:eastAsia="Calibri" w:hAnsi="Calibri" w:cs="Calibri"/>
          <w:spacing w:val="1"/>
        </w:rPr>
        <w:t xml:space="preserve"> </w:t>
      </w:r>
      <w:r>
        <w:rPr>
          <w:rFonts w:ascii="Calibri" w:eastAsia="Calibri" w:hAnsi="Calibri" w:cs="Calibri"/>
          <w:spacing w:val="-2"/>
        </w:rPr>
        <w:t>R</w:t>
      </w:r>
      <w:r>
        <w:rPr>
          <w:rFonts w:ascii="Calibri" w:eastAsia="Calibri" w:hAnsi="Calibri" w:cs="Calibri"/>
        </w:rPr>
        <w:t>eg</w:t>
      </w:r>
      <w:r>
        <w:rPr>
          <w:rFonts w:ascii="Calibri" w:eastAsia="Calibri" w:hAnsi="Calibri" w:cs="Calibri"/>
          <w:spacing w:val="-2"/>
        </w:rPr>
        <w:t>u</w:t>
      </w:r>
      <w:r>
        <w:rPr>
          <w:rFonts w:ascii="Calibri" w:eastAsia="Calibri" w:hAnsi="Calibri" w:cs="Calibri"/>
        </w:rPr>
        <w:t>latio</w:t>
      </w:r>
      <w:r>
        <w:rPr>
          <w:rFonts w:ascii="Calibri" w:eastAsia="Calibri" w:hAnsi="Calibri" w:cs="Calibri"/>
          <w:spacing w:val="-1"/>
        </w:rPr>
        <w:t>n</w:t>
      </w:r>
      <w:r>
        <w:rPr>
          <w:rFonts w:ascii="Calibri" w:eastAsia="Calibri" w:hAnsi="Calibri" w:cs="Calibri"/>
        </w:rPr>
        <w:t>s.</w:t>
      </w:r>
    </w:p>
    <w:p w14:paraId="6B9EDB31" w14:textId="77777777" w:rsidR="007C62E7" w:rsidRDefault="007C62E7" w:rsidP="005B3361">
      <w:pPr>
        <w:numPr>
          <w:ilvl w:val="0"/>
          <w:numId w:val="26"/>
        </w:numPr>
        <w:tabs>
          <w:tab w:val="left" w:pos="713"/>
        </w:tabs>
        <w:spacing w:line="278" w:lineRule="exact"/>
        <w:ind w:left="713" w:hanging="600"/>
        <w:rPr>
          <w:rFonts w:ascii="Calibri" w:eastAsia="Calibri" w:hAnsi="Calibri" w:cs="Calibri"/>
        </w:rPr>
      </w:pPr>
      <w:proofErr w:type="gramStart"/>
      <w:r>
        <w:rPr>
          <w:rFonts w:ascii="Calibri" w:eastAsia="Calibri" w:hAnsi="Calibri" w:cs="Calibri"/>
        </w:rPr>
        <w:t xml:space="preserve">The </w:t>
      </w:r>
      <w:r>
        <w:rPr>
          <w:rFonts w:ascii="Calibri" w:eastAsia="Calibri" w:hAnsi="Calibri" w:cs="Calibri"/>
          <w:spacing w:val="24"/>
        </w:rPr>
        <w:t xml:space="preserve"> </w:t>
      </w:r>
      <w:r>
        <w:rPr>
          <w:rFonts w:ascii="Calibri" w:eastAsia="Calibri" w:hAnsi="Calibri" w:cs="Calibri"/>
          <w:i/>
        </w:rPr>
        <w:t>Co</w:t>
      </w:r>
      <w:r>
        <w:rPr>
          <w:rFonts w:ascii="Calibri" w:eastAsia="Calibri" w:hAnsi="Calibri" w:cs="Calibri"/>
          <w:i/>
          <w:spacing w:val="-2"/>
        </w:rPr>
        <w:t>nt</w:t>
      </w:r>
      <w:r>
        <w:rPr>
          <w:rFonts w:ascii="Calibri" w:eastAsia="Calibri" w:hAnsi="Calibri" w:cs="Calibri"/>
          <w:i/>
        </w:rPr>
        <w:t>r</w:t>
      </w:r>
      <w:r>
        <w:rPr>
          <w:rFonts w:ascii="Calibri" w:eastAsia="Calibri" w:hAnsi="Calibri" w:cs="Calibri"/>
          <w:i/>
          <w:spacing w:val="-1"/>
        </w:rPr>
        <w:t>a</w:t>
      </w:r>
      <w:r>
        <w:rPr>
          <w:rFonts w:ascii="Calibri" w:eastAsia="Calibri" w:hAnsi="Calibri" w:cs="Calibri"/>
          <w:i/>
        </w:rPr>
        <w:t>ct</w:t>
      </w:r>
      <w:r>
        <w:rPr>
          <w:rFonts w:ascii="Calibri" w:eastAsia="Calibri" w:hAnsi="Calibri" w:cs="Calibri"/>
          <w:i/>
          <w:spacing w:val="-1"/>
        </w:rPr>
        <w:t>o</w:t>
      </w:r>
      <w:r>
        <w:rPr>
          <w:rFonts w:ascii="Calibri" w:eastAsia="Calibri" w:hAnsi="Calibri" w:cs="Calibri"/>
          <w:i/>
        </w:rPr>
        <w:t>r</w:t>
      </w:r>
      <w:proofErr w:type="gramEnd"/>
      <w:r>
        <w:rPr>
          <w:rFonts w:ascii="Calibri" w:eastAsia="Calibri" w:hAnsi="Calibri" w:cs="Calibri"/>
          <w:i/>
        </w:rPr>
        <w:t xml:space="preserve"> </w:t>
      </w:r>
      <w:r>
        <w:rPr>
          <w:rFonts w:ascii="Calibri" w:eastAsia="Calibri" w:hAnsi="Calibri" w:cs="Calibri"/>
          <w:i/>
          <w:spacing w:val="25"/>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rPr>
        <w:t>m</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i</w:t>
      </w:r>
      <w:r>
        <w:rPr>
          <w:rFonts w:ascii="Calibri" w:eastAsia="Calibri" w:hAnsi="Calibri" w:cs="Calibri"/>
          <w:spacing w:val="-2"/>
        </w:rPr>
        <w:t>e</w:t>
      </w:r>
      <w:r>
        <w:rPr>
          <w:rFonts w:ascii="Calibri" w:eastAsia="Calibri" w:hAnsi="Calibri" w:cs="Calibri"/>
        </w:rPr>
        <w:t xml:space="preserve">s </w:t>
      </w:r>
      <w:r>
        <w:rPr>
          <w:rFonts w:ascii="Calibri" w:eastAsia="Calibri" w:hAnsi="Calibri" w:cs="Calibri"/>
          <w:spacing w:val="22"/>
        </w:rPr>
        <w:t xml:space="preserve"> </w:t>
      </w:r>
      <w:r>
        <w:rPr>
          <w:rFonts w:ascii="Calibri" w:eastAsia="Calibri" w:hAnsi="Calibri" w:cs="Calibri"/>
        </w:rPr>
        <w:t xml:space="preserve">with </w:t>
      </w:r>
      <w:r>
        <w:rPr>
          <w:rFonts w:ascii="Calibri" w:eastAsia="Calibri" w:hAnsi="Calibri" w:cs="Calibri"/>
          <w:spacing w:val="22"/>
        </w:rPr>
        <w:t xml:space="preserve"> </w:t>
      </w:r>
      <w:r>
        <w:rPr>
          <w:rFonts w:ascii="Calibri" w:eastAsia="Calibri" w:hAnsi="Calibri" w:cs="Calibri"/>
        </w:rPr>
        <w:t xml:space="preserve">the </w:t>
      </w:r>
      <w:r>
        <w:rPr>
          <w:rFonts w:ascii="Calibri" w:eastAsia="Calibri" w:hAnsi="Calibri" w:cs="Calibri"/>
          <w:spacing w:val="25"/>
        </w:rPr>
        <w:t xml:space="preserve"> </w:t>
      </w:r>
      <w:r>
        <w:rPr>
          <w:rFonts w:ascii="Calibri" w:eastAsia="Calibri" w:hAnsi="Calibri" w:cs="Calibri"/>
        </w:rPr>
        <w:t>S</w:t>
      </w:r>
      <w:r>
        <w:rPr>
          <w:rFonts w:ascii="Calibri" w:eastAsia="Calibri" w:hAnsi="Calibri" w:cs="Calibri"/>
          <w:spacing w:val="-1"/>
        </w:rPr>
        <w:t>a</w:t>
      </w:r>
      <w:r>
        <w:rPr>
          <w:rFonts w:ascii="Calibri" w:eastAsia="Calibri" w:hAnsi="Calibri" w:cs="Calibri"/>
        </w:rPr>
        <w:t>f</w:t>
      </w:r>
      <w:r>
        <w:rPr>
          <w:rFonts w:ascii="Calibri" w:eastAsia="Calibri" w:hAnsi="Calibri" w:cs="Calibri"/>
          <w:spacing w:val="-3"/>
        </w:rPr>
        <w:t>e</w:t>
      </w:r>
      <w:r>
        <w:rPr>
          <w:rFonts w:ascii="Calibri" w:eastAsia="Calibri" w:hAnsi="Calibri" w:cs="Calibri"/>
        </w:rPr>
        <w:t xml:space="preserve">ty, </w:t>
      </w:r>
      <w:r>
        <w:rPr>
          <w:rFonts w:ascii="Calibri" w:eastAsia="Calibri" w:hAnsi="Calibri" w:cs="Calibri"/>
          <w:spacing w:val="22"/>
        </w:rPr>
        <w:t xml:space="preserve"> </w:t>
      </w:r>
      <w:r>
        <w:rPr>
          <w:rFonts w:ascii="Calibri" w:eastAsia="Calibri" w:hAnsi="Calibri" w:cs="Calibri"/>
          <w:spacing w:val="-1"/>
        </w:rPr>
        <w:t>H</w:t>
      </w:r>
      <w:r>
        <w:rPr>
          <w:rFonts w:ascii="Calibri" w:eastAsia="Calibri" w:hAnsi="Calibri" w:cs="Calibri"/>
        </w:rPr>
        <w:t xml:space="preserve">ealth </w:t>
      </w:r>
      <w:r>
        <w:rPr>
          <w:rFonts w:ascii="Calibri" w:eastAsia="Calibri" w:hAnsi="Calibri" w:cs="Calibri"/>
          <w:spacing w:val="22"/>
        </w:rPr>
        <w:t xml:space="preserve"> </w:t>
      </w:r>
      <w:r>
        <w:rPr>
          <w:rFonts w:ascii="Calibri" w:eastAsia="Calibri" w:hAnsi="Calibri" w:cs="Calibri"/>
        </w:rPr>
        <w:t xml:space="preserve">&amp; </w:t>
      </w:r>
      <w:r>
        <w:rPr>
          <w:rFonts w:ascii="Calibri" w:eastAsia="Calibri" w:hAnsi="Calibri" w:cs="Calibri"/>
          <w:spacing w:val="25"/>
        </w:rPr>
        <w:t xml:space="preserve"> </w:t>
      </w:r>
      <w:r>
        <w:rPr>
          <w:rFonts w:ascii="Calibri" w:eastAsia="Calibri" w:hAnsi="Calibri" w:cs="Calibri"/>
        </w:rPr>
        <w:t>E</w:t>
      </w:r>
      <w:r>
        <w:rPr>
          <w:rFonts w:ascii="Calibri" w:eastAsia="Calibri" w:hAnsi="Calibri" w:cs="Calibri"/>
          <w:spacing w:val="-3"/>
        </w:rPr>
        <w:t>n</w:t>
      </w:r>
      <w:r>
        <w:rPr>
          <w:rFonts w:ascii="Calibri" w:eastAsia="Calibri" w:hAnsi="Calibri" w:cs="Calibri"/>
        </w:rPr>
        <w:t>viro</w:t>
      </w:r>
      <w:r>
        <w:rPr>
          <w:rFonts w:ascii="Calibri" w:eastAsia="Calibri" w:hAnsi="Calibri" w:cs="Calibri"/>
          <w:spacing w:val="-3"/>
        </w:rPr>
        <w:t>n</w:t>
      </w:r>
      <w:r>
        <w:rPr>
          <w:rFonts w:ascii="Calibri" w:eastAsia="Calibri" w:hAnsi="Calibri" w:cs="Calibri"/>
        </w:rPr>
        <w:t>me</w:t>
      </w:r>
      <w:r>
        <w:rPr>
          <w:rFonts w:ascii="Calibri" w:eastAsia="Calibri" w:hAnsi="Calibri" w:cs="Calibri"/>
          <w:spacing w:val="-3"/>
        </w:rPr>
        <w:t>n</w:t>
      </w:r>
      <w:r>
        <w:rPr>
          <w:rFonts w:ascii="Calibri" w:eastAsia="Calibri" w:hAnsi="Calibri" w:cs="Calibri"/>
        </w:rPr>
        <w:t xml:space="preserve">tal </w:t>
      </w:r>
      <w:r>
        <w:rPr>
          <w:rFonts w:ascii="Calibri" w:eastAsia="Calibri" w:hAnsi="Calibri" w:cs="Calibri"/>
          <w:spacing w:val="22"/>
        </w:rPr>
        <w:t xml:space="preserve"> </w:t>
      </w:r>
      <w:r>
        <w:rPr>
          <w:rFonts w:ascii="Calibri" w:eastAsia="Calibri" w:hAnsi="Calibri" w:cs="Calibri"/>
        </w:rPr>
        <w:t>Pr</w:t>
      </w:r>
      <w:r>
        <w:rPr>
          <w:rFonts w:ascii="Calibri" w:eastAsia="Calibri" w:hAnsi="Calibri" w:cs="Calibri"/>
          <w:spacing w:val="-2"/>
        </w:rPr>
        <w:t>o</w:t>
      </w:r>
      <w:r>
        <w:rPr>
          <w:rFonts w:ascii="Calibri" w:eastAsia="Calibri" w:hAnsi="Calibri" w:cs="Calibri"/>
        </w:rPr>
        <w:t>c</w:t>
      </w:r>
      <w:r>
        <w:rPr>
          <w:rFonts w:ascii="Calibri" w:eastAsia="Calibri" w:hAnsi="Calibri" w:cs="Calibri"/>
          <w:spacing w:val="-2"/>
        </w:rPr>
        <w:t>e</w:t>
      </w:r>
      <w:r>
        <w:rPr>
          <w:rFonts w:ascii="Calibri" w:eastAsia="Calibri" w:hAnsi="Calibri" w:cs="Calibri"/>
          <w:spacing w:val="-1"/>
        </w:rPr>
        <w:t>du</w:t>
      </w:r>
      <w:r>
        <w:rPr>
          <w:rFonts w:ascii="Calibri" w:eastAsia="Calibri" w:hAnsi="Calibri" w:cs="Calibri"/>
        </w:rPr>
        <w:t xml:space="preserve">re </w:t>
      </w:r>
      <w:r>
        <w:rPr>
          <w:rFonts w:ascii="Calibri" w:eastAsia="Calibri" w:hAnsi="Calibri" w:cs="Calibri"/>
          <w:spacing w:val="25"/>
        </w:rPr>
        <w:t xml:space="preserve"> </w:t>
      </w:r>
      <w:r>
        <w:rPr>
          <w:rFonts w:ascii="Calibri" w:eastAsia="Calibri" w:hAnsi="Calibri" w:cs="Calibri"/>
        </w:rPr>
        <w:t xml:space="preserve">for </w:t>
      </w:r>
      <w:r>
        <w:rPr>
          <w:rFonts w:ascii="Calibri" w:eastAsia="Calibri" w:hAnsi="Calibri" w:cs="Calibri"/>
          <w:spacing w:val="27"/>
        </w:rPr>
        <w:t xml:space="preserve"> </w:t>
      </w:r>
      <w:r>
        <w:rPr>
          <w:rFonts w:ascii="Calibri" w:eastAsia="Calibri" w:hAnsi="Calibri" w:cs="Calibri"/>
          <w:i/>
        </w:rPr>
        <w:t>Co</w:t>
      </w:r>
      <w:r>
        <w:rPr>
          <w:rFonts w:ascii="Calibri" w:eastAsia="Calibri" w:hAnsi="Calibri" w:cs="Calibri"/>
          <w:i/>
          <w:spacing w:val="-2"/>
        </w:rPr>
        <w:t>n</w:t>
      </w:r>
      <w:r>
        <w:rPr>
          <w:rFonts w:ascii="Calibri" w:eastAsia="Calibri" w:hAnsi="Calibri" w:cs="Calibri"/>
          <w:i/>
        </w:rPr>
        <w:t>t</w:t>
      </w:r>
      <w:r>
        <w:rPr>
          <w:rFonts w:ascii="Calibri" w:eastAsia="Calibri" w:hAnsi="Calibri" w:cs="Calibri"/>
          <w:i/>
          <w:spacing w:val="1"/>
        </w:rPr>
        <w:t>r</w:t>
      </w:r>
      <w:r>
        <w:rPr>
          <w:rFonts w:ascii="Calibri" w:eastAsia="Calibri" w:hAnsi="Calibri" w:cs="Calibri"/>
          <w:i/>
          <w:spacing w:val="-1"/>
        </w:rPr>
        <w:t>a</w:t>
      </w:r>
      <w:r>
        <w:rPr>
          <w:rFonts w:ascii="Calibri" w:eastAsia="Calibri" w:hAnsi="Calibri" w:cs="Calibri"/>
          <w:i/>
        </w:rPr>
        <w:t>ct</w:t>
      </w:r>
      <w:r>
        <w:rPr>
          <w:rFonts w:ascii="Calibri" w:eastAsia="Calibri" w:hAnsi="Calibri" w:cs="Calibri"/>
          <w:i/>
          <w:spacing w:val="-4"/>
        </w:rPr>
        <w:t>o</w:t>
      </w:r>
      <w:r>
        <w:rPr>
          <w:rFonts w:ascii="Calibri" w:eastAsia="Calibri" w:hAnsi="Calibri" w:cs="Calibri"/>
          <w:i/>
        </w:rPr>
        <w:t>rs</w:t>
      </w:r>
    </w:p>
    <w:p w14:paraId="484BDB9D" w14:textId="77777777" w:rsidR="007C62E7" w:rsidRDefault="007C62E7" w:rsidP="007C62E7">
      <w:pPr>
        <w:pStyle w:val="BodyText"/>
        <w:ind w:left="0" w:right="7503"/>
        <w:jc w:val="center"/>
      </w:pPr>
      <w:r>
        <w:t>SPSER</w:t>
      </w:r>
      <w:r>
        <w:rPr>
          <w:spacing w:val="-2"/>
        </w:rPr>
        <w:t>0</w:t>
      </w:r>
      <w:r>
        <w:t>03.</w:t>
      </w:r>
    </w:p>
    <w:p w14:paraId="2134F6C5" w14:textId="77777777" w:rsidR="007C62E7" w:rsidRDefault="007C62E7" w:rsidP="007C62E7">
      <w:pPr>
        <w:spacing w:before="1" w:line="190" w:lineRule="exact"/>
        <w:rPr>
          <w:sz w:val="19"/>
          <w:szCs w:val="19"/>
        </w:rPr>
      </w:pPr>
    </w:p>
    <w:p w14:paraId="07EBAA27" w14:textId="77777777" w:rsidR="007C62E7" w:rsidRDefault="007C62E7" w:rsidP="007C62E7">
      <w:pPr>
        <w:spacing w:line="200" w:lineRule="exact"/>
        <w:rPr>
          <w:sz w:val="20"/>
          <w:szCs w:val="20"/>
        </w:rPr>
      </w:pPr>
    </w:p>
    <w:p w14:paraId="76EB51B0" w14:textId="77777777" w:rsidR="007C62E7" w:rsidRDefault="007C62E7" w:rsidP="005B3361">
      <w:pPr>
        <w:numPr>
          <w:ilvl w:val="2"/>
          <w:numId w:val="24"/>
        </w:numPr>
        <w:tabs>
          <w:tab w:val="left" w:pos="566"/>
        </w:tabs>
        <w:ind w:left="566"/>
        <w:rPr>
          <w:rFonts w:ascii="Calibri" w:eastAsia="Calibri" w:hAnsi="Calibri" w:cs="Calibri"/>
          <w:sz w:val="20"/>
          <w:szCs w:val="20"/>
        </w:rPr>
      </w:pPr>
      <w:bookmarkStart w:id="25" w:name="_bookmark38"/>
      <w:bookmarkEnd w:id="25"/>
      <w:r>
        <w:rPr>
          <w:rFonts w:ascii="Calibri" w:eastAsia="Calibri" w:hAnsi="Calibri" w:cs="Calibri"/>
          <w:b/>
          <w:bCs/>
          <w:spacing w:val="1"/>
          <w:sz w:val="20"/>
          <w:szCs w:val="20"/>
        </w:rPr>
        <w:t>S</w:t>
      </w:r>
      <w:r>
        <w:rPr>
          <w:rFonts w:ascii="Calibri" w:eastAsia="Calibri" w:hAnsi="Calibri" w:cs="Calibri"/>
          <w:b/>
          <w:bCs/>
          <w:sz w:val="20"/>
          <w:szCs w:val="20"/>
        </w:rPr>
        <w:t>afety</w:t>
      </w:r>
      <w:r>
        <w:rPr>
          <w:rFonts w:ascii="Calibri" w:eastAsia="Calibri" w:hAnsi="Calibri" w:cs="Calibri"/>
          <w:b/>
          <w:bCs/>
          <w:spacing w:val="-10"/>
          <w:sz w:val="20"/>
          <w:szCs w:val="20"/>
        </w:rPr>
        <w:t xml:space="preserve"> </w:t>
      </w:r>
      <w:r>
        <w:rPr>
          <w:rFonts w:ascii="Calibri" w:eastAsia="Calibri" w:hAnsi="Calibri" w:cs="Calibri"/>
          <w:b/>
          <w:bCs/>
          <w:spacing w:val="2"/>
          <w:sz w:val="20"/>
          <w:szCs w:val="20"/>
        </w:rPr>
        <w:t>P</w:t>
      </w:r>
      <w:r>
        <w:rPr>
          <w:rFonts w:ascii="Calibri" w:eastAsia="Calibri" w:hAnsi="Calibri" w:cs="Calibri"/>
          <w:b/>
          <w:bCs/>
          <w:spacing w:val="-1"/>
          <w:sz w:val="20"/>
          <w:szCs w:val="20"/>
        </w:rPr>
        <w:t>l</w:t>
      </w:r>
      <w:r>
        <w:rPr>
          <w:rFonts w:ascii="Calibri" w:eastAsia="Calibri" w:hAnsi="Calibri" w:cs="Calibri"/>
          <w:b/>
          <w:bCs/>
          <w:sz w:val="20"/>
          <w:szCs w:val="20"/>
        </w:rPr>
        <w:t>an</w:t>
      </w:r>
    </w:p>
    <w:p w14:paraId="3CA9BDA1" w14:textId="77777777" w:rsidR="007C62E7" w:rsidRDefault="007C62E7" w:rsidP="007C62E7">
      <w:pPr>
        <w:spacing w:before="8" w:line="110" w:lineRule="exact"/>
        <w:rPr>
          <w:sz w:val="11"/>
          <w:szCs w:val="11"/>
        </w:rPr>
      </w:pPr>
    </w:p>
    <w:p w14:paraId="56DCAA85" w14:textId="77777777" w:rsidR="007C62E7" w:rsidRDefault="007C62E7" w:rsidP="007C62E7">
      <w:pPr>
        <w:pStyle w:val="BodyText"/>
        <w:ind w:left="113"/>
      </w:pPr>
      <w:r>
        <w:t xml:space="preserve">The </w:t>
      </w:r>
      <w:r>
        <w:rPr>
          <w:rFonts w:cs="Calibri"/>
          <w:i/>
          <w:spacing w:val="-1"/>
        </w:rPr>
        <w:t>Con</w:t>
      </w:r>
      <w:r>
        <w:rPr>
          <w:rFonts w:cs="Calibri"/>
          <w:i/>
          <w:spacing w:val="-2"/>
        </w:rPr>
        <w:t>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t>mai</w:t>
      </w:r>
      <w:r>
        <w:rPr>
          <w:spacing w:val="-2"/>
        </w:rPr>
        <w:t>n</w:t>
      </w:r>
      <w:r>
        <w:t>tai</w:t>
      </w:r>
      <w:r>
        <w:rPr>
          <w:spacing w:val="-1"/>
        </w:rPr>
        <w:t>n</w:t>
      </w:r>
      <w:r>
        <w:t>s</w:t>
      </w:r>
      <w:r>
        <w:rPr>
          <w:spacing w:val="-3"/>
        </w:rPr>
        <w:t xml:space="preserve"> </w:t>
      </w:r>
      <w:r>
        <w:t>a</w:t>
      </w:r>
      <w:r>
        <w:rPr>
          <w:spacing w:val="-2"/>
        </w:rPr>
        <w:t xml:space="preserve"> </w:t>
      </w:r>
      <w:r>
        <w:t>safe</w:t>
      </w:r>
      <w:r>
        <w:rPr>
          <w:spacing w:val="-2"/>
        </w:rPr>
        <w:t>t</w:t>
      </w:r>
      <w:r>
        <w:t>y pl</w:t>
      </w:r>
      <w:r>
        <w:rPr>
          <w:spacing w:val="-1"/>
        </w:rPr>
        <w:t>a</w:t>
      </w:r>
      <w:r>
        <w:t>n</w:t>
      </w:r>
      <w:r>
        <w:rPr>
          <w:spacing w:val="-1"/>
        </w:rPr>
        <w:t xml:space="preserve"> </w:t>
      </w:r>
      <w:r>
        <w:t>in a</w:t>
      </w:r>
      <w:r>
        <w:rPr>
          <w:spacing w:val="-3"/>
        </w:rPr>
        <w:t>c</w:t>
      </w:r>
      <w:r>
        <w:t>c</w:t>
      </w:r>
      <w:r>
        <w:rPr>
          <w:spacing w:val="1"/>
        </w:rPr>
        <w:t>o</w:t>
      </w:r>
      <w:r>
        <w:t>r</w:t>
      </w:r>
      <w:r>
        <w:rPr>
          <w:spacing w:val="-1"/>
        </w:rPr>
        <w:t>d</w:t>
      </w:r>
      <w:r>
        <w:t>a</w:t>
      </w:r>
      <w:r>
        <w:rPr>
          <w:spacing w:val="-1"/>
        </w:rPr>
        <w:t>n</w:t>
      </w:r>
      <w:r>
        <w:rPr>
          <w:spacing w:val="-3"/>
        </w:rPr>
        <w:t>c</w:t>
      </w:r>
      <w:r>
        <w:t>e</w:t>
      </w:r>
      <w:r>
        <w:rPr>
          <w:spacing w:val="-2"/>
        </w:rPr>
        <w:t xml:space="preserve"> </w:t>
      </w:r>
      <w:r>
        <w:t>with t</w:t>
      </w:r>
      <w:r>
        <w:rPr>
          <w:spacing w:val="-1"/>
        </w:rPr>
        <w:t>h</w:t>
      </w:r>
      <w:r>
        <w:t>e</w:t>
      </w:r>
      <w:r>
        <w:rPr>
          <w:spacing w:val="-2"/>
        </w:rPr>
        <w:t xml:space="preserve"> </w:t>
      </w:r>
      <w:proofErr w:type="spellStart"/>
      <w:r>
        <w:t>O</w:t>
      </w:r>
      <w:r>
        <w:rPr>
          <w:spacing w:val="-1"/>
        </w:rPr>
        <w:t>H</w:t>
      </w:r>
      <w:r>
        <w:t>S</w:t>
      </w:r>
      <w:r>
        <w:rPr>
          <w:spacing w:val="-2"/>
        </w:rPr>
        <w:t>A</w:t>
      </w:r>
      <w:r>
        <w:t>ct</w:t>
      </w:r>
      <w:proofErr w:type="spellEnd"/>
      <w:r>
        <w:t>.</w:t>
      </w:r>
    </w:p>
    <w:p w14:paraId="6A8692C5" w14:textId="77777777" w:rsidR="007C62E7" w:rsidRDefault="007C62E7" w:rsidP="007C62E7">
      <w:pPr>
        <w:pStyle w:val="BodyText"/>
        <w:spacing w:before="1" w:line="239" w:lineRule="auto"/>
        <w:ind w:left="113" w:right="114"/>
      </w:pPr>
      <w:r>
        <w:t xml:space="preserve">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rPr>
          <w:spacing w:val="-1"/>
        </w:rPr>
        <w:t>p</w:t>
      </w:r>
      <w:r>
        <w:rPr>
          <w:spacing w:val="-3"/>
        </w:rPr>
        <w:t>r</w:t>
      </w:r>
      <w:r>
        <w:rPr>
          <w:spacing w:val="-2"/>
        </w:rPr>
        <w:t>o</w:t>
      </w:r>
      <w:r>
        <w:t>vi</w:t>
      </w:r>
      <w:r>
        <w:rPr>
          <w:spacing w:val="-2"/>
        </w:rPr>
        <w:t>d</w:t>
      </w:r>
      <w:r>
        <w:t>es</w:t>
      </w:r>
      <w:r>
        <w:rPr>
          <w:spacing w:val="1"/>
        </w:rPr>
        <w:t xml:space="preserve"> </w:t>
      </w:r>
      <w:r>
        <w:t>s</w:t>
      </w:r>
      <w:r>
        <w:rPr>
          <w:spacing w:val="-3"/>
        </w:rPr>
        <w:t>a</w:t>
      </w:r>
      <w:r>
        <w:t>fety</w:t>
      </w:r>
      <w:r>
        <w:rPr>
          <w:spacing w:val="-2"/>
        </w:rPr>
        <w:t xml:space="preserve"> </w:t>
      </w:r>
      <w:r>
        <w:t>stati</w:t>
      </w:r>
      <w:r>
        <w:rPr>
          <w:spacing w:val="-3"/>
        </w:rPr>
        <w:t>s</w:t>
      </w:r>
      <w:r>
        <w:t>tical i</w:t>
      </w:r>
      <w:r>
        <w:rPr>
          <w:spacing w:val="-1"/>
        </w:rPr>
        <w:t>n</w:t>
      </w:r>
      <w:r>
        <w:rPr>
          <w:spacing w:val="-3"/>
        </w:rPr>
        <w:t>f</w:t>
      </w:r>
      <w:r>
        <w:rPr>
          <w:spacing w:val="1"/>
        </w:rPr>
        <w:t>o</w:t>
      </w:r>
      <w:r>
        <w:rPr>
          <w:spacing w:val="-3"/>
        </w:rPr>
        <w:t>r</w:t>
      </w:r>
      <w:r>
        <w:t>mat</w:t>
      </w:r>
      <w:r>
        <w:rPr>
          <w:spacing w:val="-3"/>
        </w:rPr>
        <w:t>i</w:t>
      </w:r>
      <w:r>
        <w:rPr>
          <w:spacing w:val="1"/>
        </w:rPr>
        <w:t>o</w:t>
      </w:r>
      <w:r>
        <w:t>n</w:t>
      </w:r>
      <w:r>
        <w:rPr>
          <w:spacing w:val="-3"/>
        </w:rPr>
        <w:t xml:space="preserve"> </w:t>
      </w:r>
      <w:r>
        <w:rPr>
          <w:spacing w:val="1"/>
        </w:rPr>
        <w:t>o</w:t>
      </w:r>
      <w:r>
        <w:t>n</w:t>
      </w:r>
      <w:r>
        <w:rPr>
          <w:spacing w:val="-1"/>
        </w:rPr>
        <w:t xml:space="preserve"> </w:t>
      </w:r>
      <w:r>
        <w:t>a</w:t>
      </w:r>
      <w:r>
        <w:rPr>
          <w:spacing w:val="-2"/>
        </w:rPr>
        <w:t xml:space="preserve"> </w:t>
      </w:r>
      <w:r>
        <w:t>we</w:t>
      </w:r>
      <w:r>
        <w:rPr>
          <w:spacing w:val="-2"/>
        </w:rPr>
        <w:t>e</w:t>
      </w:r>
      <w:r>
        <w:t>kly b</w:t>
      </w:r>
      <w:r>
        <w:rPr>
          <w:spacing w:val="-3"/>
        </w:rPr>
        <w:t>a</w:t>
      </w:r>
      <w:r>
        <w:t xml:space="preserve">sis </w:t>
      </w:r>
      <w:r>
        <w:rPr>
          <w:spacing w:val="-2"/>
        </w:rPr>
        <w:t>t</w:t>
      </w:r>
      <w:r>
        <w:t>o</w:t>
      </w:r>
      <w:r>
        <w:rPr>
          <w:spacing w:val="1"/>
        </w:rPr>
        <w:t xml:space="preserve"> </w:t>
      </w:r>
      <w:r>
        <w:t>t</w:t>
      </w:r>
      <w:r>
        <w:rPr>
          <w:spacing w:val="-4"/>
        </w:rPr>
        <w:t>h</w:t>
      </w:r>
      <w:r>
        <w:t>e</w:t>
      </w:r>
      <w:r>
        <w:rPr>
          <w:spacing w:val="5"/>
        </w:rPr>
        <w:t xml:space="preserve"> </w:t>
      </w:r>
      <w:r>
        <w:rPr>
          <w:rFonts w:cs="Calibri"/>
          <w:i/>
          <w:spacing w:val="-2"/>
        </w:rPr>
        <w:t>S</w:t>
      </w:r>
      <w:r>
        <w:rPr>
          <w:rFonts w:cs="Calibri"/>
          <w:i/>
          <w:spacing w:val="-3"/>
        </w:rPr>
        <w:t>e</w:t>
      </w:r>
      <w:r>
        <w:rPr>
          <w:rFonts w:cs="Calibri"/>
          <w:i/>
        </w:rPr>
        <w:t>rvi</w:t>
      </w:r>
      <w:r>
        <w:rPr>
          <w:rFonts w:cs="Calibri"/>
          <w:i/>
          <w:spacing w:val="-1"/>
        </w:rPr>
        <w:t>c</w:t>
      </w:r>
      <w:r>
        <w:rPr>
          <w:rFonts w:cs="Calibri"/>
          <w:i/>
        </w:rPr>
        <w:t>e</w:t>
      </w:r>
      <w:r>
        <w:rPr>
          <w:rFonts w:cs="Calibri"/>
          <w:i/>
          <w:spacing w:val="-2"/>
        </w:rPr>
        <w:t xml:space="preserve"> </w:t>
      </w:r>
      <w:r>
        <w:rPr>
          <w:rFonts w:cs="Calibri"/>
          <w:i/>
        </w:rPr>
        <w:t>M</w:t>
      </w:r>
      <w:r>
        <w:rPr>
          <w:rFonts w:cs="Calibri"/>
          <w:i/>
          <w:spacing w:val="-1"/>
        </w:rPr>
        <w:t>anag</w:t>
      </w:r>
      <w:r>
        <w:rPr>
          <w:rFonts w:cs="Calibri"/>
          <w:i/>
        </w:rPr>
        <w:t>e</w:t>
      </w:r>
      <w:r>
        <w:rPr>
          <w:rFonts w:cs="Calibri"/>
          <w:i/>
          <w:spacing w:val="1"/>
        </w:rPr>
        <w:t>r</w:t>
      </w:r>
      <w:r>
        <w:t>,</w:t>
      </w:r>
      <w:r>
        <w:rPr>
          <w:spacing w:val="-2"/>
        </w:rPr>
        <w:t xml:space="preserve"> </w:t>
      </w:r>
      <w:r>
        <w:t>e</w:t>
      </w:r>
      <w:r>
        <w:rPr>
          <w:spacing w:val="-1"/>
        </w:rPr>
        <w:t>v</w:t>
      </w:r>
      <w:r>
        <w:t>ery We</w:t>
      </w:r>
      <w:r>
        <w:rPr>
          <w:spacing w:val="-1"/>
        </w:rPr>
        <w:t>dn</w:t>
      </w:r>
      <w:r>
        <w:t>esday.</w:t>
      </w:r>
      <w:r>
        <w:rPr>
          <w:spacing w:val="47"/>
        </w:rPr>
        <w:t xml:space="preserve"> </w:t>
      </w:r>
      <w:r>
        <w:rPr>
          <w:spacing w:val="-2"/>
        </w:rPr>
        <w:t>D</w:t>
      </w:r>
      <w:r>
        <w:t>etai</w:t>
      </w:r>
      <w:r>
        <w:rPr>
          <w:spacing w:val="-1"/>
        </w:rPr>
        <w:t>l</w:t>
      </w:r>
      <w:r>
        <w:t>s</w:t>
      </w:r>
      <w:r>
        <w:rPr>
          <w:spacing w:val="-3"/>
        </w:rPr>
        <w:t xml:space="preserve"> </w:t>
      </w:r>
      <w:r>
        <w:rPr>
          <w:spacing w:val="1"/>
        </w:rPr>
        <w:t>o</w:t>
      </w:r>
      <w:r>
        <w:t>f</w:t>
      </w:r>
      <w:r>
        <w:rPr>
          <w:spacing w:val="-3"/>
        </w:rPr>
        <w:t xml:space="preserve"> </w:t>
      </w:r>
      <w:r>
        <w:t>t</w:t>
      </w:r>
      <w:r>
        <w:rPr>
          <w:spacing w:val="-1"/>
        </w:rPr>
        <w:t>h</w:t>
      </w:r>
      <w:r>
        <w:t>e</w:t>
      </w:r>
      <w:r>
        <w:rPr>
          <w:spacing w:val="-2"/>
        </w:rPr>
        <w:t xml:space="preserve"> </w:t>
      </w:r>
      <w:r>
        <w:t>reporti</w:t>
      </w:r>
      <w:r>
        <w:rPr>
          <w:spacing w:val="-1"/>
        </w:rPr>
        <w:t>n</w:t>
      </w:r>
      <w:r>
        <w:t>g</w:t>
      </w:r>
      <w:r>
        <w:rPr>
          <w:spacing w:val="-1"/>
        </w:rPr>
        <w:t xml:space="preserve"> </w:t>
      </w:r>
      <w:r>
        <w:rPr>
          <w:spacing w:val="-3"/>
        </w:rPr>
        <w:t>f</w:t>
      </w:r>
      <w:r>
        <w:rPr>
          <w:spacing w:val="1"/>
        </w:rPr>
        <w:t>o</w:t>
      </w:r>
      <w:r>
        <w:rPr>
          <w:spacing w:val="-3"/>
        </w:rPr>
        <w:t>r</w:t>
      </w:r>
      <w:r>
        <w:t>mat a</w:t>
      </w:r>
      <w:r>
        <w:rPr>
          <w:spacing w:val="-1"/>
        </w:rPr>
        <w:t>n</w:t>
      </w:r>
      <w:r>
        <w:t>d</w:t>
      </w:r>
      <w:r>
        <w:rPr>
          <w:spacing w:val="-1"/>
        </w:rPr>
        <w:t xml:space="preserve"> </w:t>
      </w:r>
      <w:r>
        <w:t>in</w:t>
      </w:r>
      <w:r>
        <w:rPr>
          <w:spacing w:val="-4"/>
        </w:rPr>
        <w:t>f</w:t>
      </w:r>
      <w:r>
        <w:rPr>
          <w:spacing w:val="1"/>
        </w:rPr>
        <w:t>o</w:t>
      </w:r>
      <w:r>
        <w:rPr>
          <w:spacing w:val="-3"/>
        </w:rPr>
        <w:t>r</w:t>
      </w:r>
      <w:r>
        <w:t>mat</w:t>
      </w:r>
      <w:r>
        <w:rPr>
          <w:spacing w:val="-3"/>
        </w:rPr>
        <w:t>i</w:t>
      </w:r>
      <w:r>
        <w:rPr>
          <w:spacing w:val="1"/>
        </w:rPr>
        <w:t>o</w:t>
      </w:r>
      <w:r>
        <w:t>n</w:t>
      </w:r>
      <w:r>
        <w:rPr>
          <w:spacing w:val="-1"/>
        </w:rPr>
        <w:t xml:space="preserve"> </w:t>
      </w:r>
      <w:r>
        <w:t>re</w:t>
      </w:r>
      <w:r>
        <w:rPr>
          <w:spacing w:val="-1"/>
        </w:rPr>
        <w:t>qu</w:t>
      </w:r>
      <w:r>
        <w:t>ired</w:t>
      </w:r>
      <w:r>
        <w:rPr>
          <w:spacing w:val="-3"/>
        </w:rPr>
        <w:t xml:space="preserve"> </w:t>
      </w:r>
      <w:r>
        <w:t>are</w:t>
      </w:r>
      <w:r>
        <w:rPr>
          <w:spacing w:val="-2"/>
        </w:rPr>
        <w:t xml:space="preserve"> </w:t>
      </w:r>
      <w:r>
        <w:rPr>
          <w:spacing w:val="1"/>
        </w:rPr>
        <w:t>o</w:t>
      </w:r>
      <w:r>
        <w:rPr>
          <w:spacing w:val="-1"/>
        </w:rPr>
        <w:t>b</w:t>
      </w:r>
      <w:r>
        <w:t>tai</w:t>
      </w:r>
      <w:r>
        <w:rPr>
          <w:spacing w:val="-4"/>
        </w:rPr>
        <w:t>n</w:t>
      </w:r>
      <w:r>
        <w:t>ed fr</w:t>
      </w:r>
      <w:r>
        <w:rPr>
          <w:spacing w:val="-2"/>
        </w:rPr>
        <w:t>o</w:t>
      </w:r>
      <w:r>
        <w:t>m</w:t>
      </w:r>
      <w:r>
        <w:rPr>
          <w:spacing w:val="3"/>
        </w:rPr>
        <w:t xml:space="preserve"> </w:t>
      </w:r>
      <w:r>
        <w:t>the</w:t>
      </w:r>
      <w:r>
        <w:rPr>
          <w:spacing w:val="-2"/>
        </w:rPr>
        <w:t xml:space="preserve"> </w:t>
      </w:r>
      <w:r>
        <w:rPr>
          <w:rFonts w:cs="Calibri"/>
          <w:i/>
        </w:rPr>
        <w:t>Se</w:t>
      </w:r>
      <w:r>
        <w:rPr>
          <w:rFonts w:cs="Calibri"/>
          <w:i/>
          <w:spacing w:val="-2"/>
        </w:rPr>
        <w:t>r</w:t>
      </w:r>
      <w:r>
        <w:rPr>
          <w:rFonts w:cs="Calibri"/>
          <w:i/>
        </w:rPr>
        <w:t>vi</w:t>
      </w:r>
      <w:r>
        <w:rPr>
          <w:rFonts w:cs="Calibri"/>
          <w:i/>
          <w:spacing w:val="-1"/>
        </w:rPr>
        <w:t>c</w:t>
      </w:r>
      <w:r>
        <w:rPr>
          <w:rFonts w:cs="Calibri"/>
          <w:i/>
        </w:rPr>
        <w:t>e M</w:t>
      </w:r>
      <w:r>
        <w:rPr>
          <w:rFonts w:cs="Calibri"/>
          <w:i/>
          <w:spacing w:val="-1"/>
        </w:rPr>
        <w:t>anag</w:t>
      </w:r>
      <w:r>
        <w:rPr>
          <w:rFonts w:cs="Calibri"/>
          <w:i/>
        </w:rPr>
        <w:t>e</w:t>
      </w:r>
      <w:r>
        <w:rPr>
          <w:rFonts w:cs="Calibri"/>
          <w:i/>
          <w:spacing w:val="1"/>
        </w:rPr>
        <w:t>r</w:t>
      </w:r>
      <w:r>
        <w:t>.</w:t>
      </w:r>
    </w:p>
    <w:p w14:paraId="47B98355" w14:textId="77777777" w:rsidR="007C62E7" w:rsidRDefault="007C62E7" w:rsidP="007C62E7">
      <w:pPr>
        <w:spacing w:before="9" w:line="180" w:lineRule="exact"/>
        <w:rPr>
          <w:sz w:val="18"/>
          <w:szCs w:val="18"/>
        </w:rPr>
      </w:pPr>
    </w:p>
    <w:p w14:paraId="32F01FB5" w14:textId="77777777" w:rsidR="007C62E7" w:rsidRDefault="007C62E7" w:rsidP="007C62E7">
      <w:pPr>
        <w:spacing w:line="200" w:lineRule="exact"/>
        <w:rPr>
          <w:sz w:val="20"/>
          <w:szCs w:val="20"/>
        </w:rPr>
      </w:pPr>
    </w:p>
    <w:p w14:paraId="40FD35B3" w14:textId="77777777" w:rsidR="007C62E7" w:rsidRDefault="007C62E7" w:rsidP="005B3361">
      <w:pPr>
        <w:pStyle w:val="Heading6"/>
        <w:numPr>
          <w:ilvl w:val="2"/>
          <w:numId w:val="24"/>
        </w:numPr>
        <w:tabs>
          <w:tab w:val="left" w:pos="601"/>
        </w:tabs>
        <w:ind w:left="601" w:hanging="489"/>
        <w:rPr>
          <w:b w:val="0"/>
          <w:bCs w:val="0"/>
        </w:rPr>
      </w:pPr>
      <w:bookmarkStart w:id="26" w:name="_bookmark39"/>
      <w:bookmarkEnd w:id="26"/>
      <w:r>
        <w:rPr>
          <w:spacing w:val="-1"/>
        </w:rPr>
        <w:t>S</w:t>
      </w:r>
      <w:r>
        <w:t>t</w:t>
      </w:r>
      <w:r>
        <w:rPr>
          <w:spacing w:val="-1"/>
        </w:rPr>
        <w:t>and</w:t>
      </w:r>
      <w:r>
        <w:rPr>
          <w:spacing w:val="-2"/>
        </w:rPr>
        <w:t>a</w:t>
      </w:r>
      <w:r>
        <w:t>rd</w:t>
      </w:r>
      <w:r>
        <w:rPr>
          <w:spacing w:val="-1"/>
        </w:rPr>
        <w:t xml:space="preserve"> I</w:t>
      </w:r>
      <w:r>
        <w:t>s</w:t>
      </w:r>
      <w:r>
        <w:rPr>
          <w:spacing w:val="-1"/>
        </w:rPr>
        <w:t>o</w:t>
      </w:r>
      <w:r>
        <w:t>l</w:t>
      </w:r>
      <w:r>
        <w:rPr>
          <w:spacing w:val="-2"/>
        </w:rPr>
        <w:t>a</w:t>
      </w:r>
      <w:r>
        <w:t>t</w:t>
      </w:r>
      <w:r>
        <w:rPr>
          <w:spacing w:val="1"/>
        </w:rPr>
        <w:t>i</w:t>
      </w:r>
      <w:r>
        <w:rPr>
          <w:spacing w:val="-1"/>
        </w:rPr>
        <w:t>o</w:t>
      </w:r>
      <w:r>
        <w:t>n</w:t>
      </w:r>
      <w:r>
        <w:rPr>
          <w:spacing w:val="-1"/>
        </w:rPr>
        <w:t xml:space="preserve"> </w:t>
      </w:r>
      <w:r>
        <w:rPr>
          <w:spacing w:val="-2"/>
        </w:rPr>
        <w:t>Pr</w:t>
      </w:r>
      <w:r>
        <w:rPr>
          <w:spacing w:val="-1"/>
        </w:rPr>
        <w:t>o</w:t>
      </w:r>
      <w:r>
        <w:rPr>
          <w:spacing w:val="1"/>
        </w:rPr>
        <w:t>c</w:t>
      </w:r>
      <w:r>
        <w:rPr>
          <w:spacing w:val="-1"/>
        </w:rPr>
        <w:t>edu</w:t>
      </w:r>
      <w:r>
        <w:t>re</w:t>
      </w:r>
    </w:p>
    <w:p w14:paraId="4D01F0CA" w14:textId="77777777" w:rsidR="007C62E7" w:rsidRDefault="007C62E7" w:rsidP="007C62E7">
      <w:pPr>
        <w:spacing w:line="120" w:lineRule="exact"/>
        <w:rPr>
          <w:sz w:val="12"/>
          <w:szCs w:val="12"/>
        </w:rPr>
      </w:pPr>
    </w:p>
    <w:p w14:paraId="5E7F4A46" w14:textId="77777777" w:rsidR="007C62E7" w:rsidRDefault="007C62E7" w:rsidP="007C62E7">
      <w:pPr>
        <w:pStyle w:val="BodyText"/>
        <w:ind w:left="113" w:right="91"/>
      </w:pPr>
      <w:r>
        <w:t xml:space="preserve">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rPr>
          <w:spacing w:val="-4"/>
        </w:rPr>
        <w:t>d</w:t>
      </w:r>
      <w:r>
        <w:t>esi</w:t>
      </w:r>
      <w:r>
        <w:rPr>
          <w:spacing w:val="-1"/>
        </w:rPr>
        <w:t>gn</w:t>
      </w:r>
      <w:r>
        <w:t xml:space="preserve">s a </w:t>
      </w:r>
      <w:r>
        <w:rPr>
          <w:spacing w:val="-3"/>
        </w:rPr>
        <w:t>s</w:t>
      </w:r>
      <w:r>
        <w:rPr>
          <w:spacing w:val="-2"/>
        </w:rPr>
        <w:t>t</w:t>
      </w:r>
      <w:r>
        <w:t>a</w:t>
      </w:r>
      <w:r>
        <w:rPr>
          <w:spacing w:val="-1"/>
        </w:rPr>
        <w:t>nd</w:t>
      </w:r>
      <w:r>
        <w:t>ard</w:t>
      </w:r>
      <w:r>
        <w:rPr>
          <w:spacing w:val="-1"/>
        </w:rPr>
        <w:t xml:space="preserve"> </w:t>
      </w:r>
      <w:r>
        <w:t>is</w:t>
      </w:r>
      <w:r>
        <w:rPr>
          <w:spacing w:val="1"/>
        </w:rPr>
        <w:t>o</w:t>
      </w:r>
      <w:r>
        <w:t>lat</w:t>
      </w:r>
      <w:r>
        <w:rPr>
          <w:spacing w:val="-3"/>
        </w:rPr>
        <w:t>i</w:t>
      </w:r>
      <w:r>
        <w:rPr>
          <w:spacing w:val="1"/>
        </w:rPr>
        <w:t>o</w:t>
      </w:r>
      <w:r>
        <w:t>n</w:t>
      </w:r>
      <w:r>
        <w:rPr>
          <w:spacing w:val="-1"/>
        </w:rPr>
        <w:t xml:space="preserve"> </w:t>
      </w:r>
      <w:r>
        <w:t>pr</w:t>
      </w:r>
      <w:r>
        <w:rPr>
          <w:spacing w:val="-2"/>
        </w:rPr>
        <w:t>o</w:t>
      </w:r>
      <w:r>
        <w:t>ced</w:t>
      </w:r>
      <w:r>
        <w:rPr>
          <w:spacing w:val="-1"/>
        </w:rPr>
        <w:t>u</w:t>
      </w:r>
      <w:r>
        <w:t>re</w:t>
      </w:r>
      <w:r>
        <w:rPr>
          <w:spacing w:val="-2"/>
        </w:rPr>
        <w:t xml:space="preserve"> </w:t>
      </w:r>
      <w:r>
        <w:t>f</w:t>
      </w:r>
      <w:r>
        <w:rPr>
          <w:spacing w:val="1"/>
        </w:rPr>
        <w:t>o</w:t>
      </w:r>
      <w:r>
        <w:t>r</w:t>
      </w:r>
      <w:r>
        <w:rPr>
          <w:spacing w:val="-2"/>
        </w:rPr>
        <w:t xml:space="preserve"> </w:t>
      </w:r>
      <w:r>
        <w:t>the use</w:t>
      </w:r>
      <w:r>
        <w:rPr>
          <w:spacing w:val="-2"/>
        </w:rPr>
        <w:t xml:space="preserve"> </w:t>
      </w:r>
      <w:r>
        <w:rPr>
          <w:spacing w:val="1"/>
        </w:rPr>
        <w:t>o</w:t>
      </w:r>
      <w:r>
        <w:t>f</w:t>
      </w:r>
      <w:r>
        <w:rPr>
          <w:spacing w:val="-3"/>
        </w:rPr>
        <w:t xml:space="preserve"> </w:t>
      </w:r>
      <w:r>
        <w:t xml:space="preserve">his </w:t>
      </w:r>
      <w:r>
        <w:rPr>
          <w:spacing w:val="-2"/>
        </w:rPr>
        <w:t>w</w:t>
      </w:r>
      <w:r>
        <w:rPr>
          <w:spacing w:val="1"/>
        </w:rPr>
        <w:t>o</w:t>
      </w:r>
      <w:r>
        <w:t>rk</w:t>
      </w:r>
      <w:r>
        <w:rPr>
          <w:spacing w:val="-3"/>
        </w:rPr>
        <w:t>f</w:t>
      </w:r>
      <w:r>
        <w:rPr>
          <w:spacing w:val="1"/>
        </w:rPr>
        <w:t>o</w:t>
      </w:r>
      <w:r>
        <w:t>r</w:t>
      </w:r>
      <w:r>
        <w:rPr>
          <w:spacing w:val="-3"/>
        </w:rPr>
        <w:t>c</w:t>
      </w:r>
      <w:r>
        <w:t>e which</w:t>
      </w:r>
      <w:r>
        <w:rPr>
          <w:spacing w:val="-3"/>
        </w:rPr>
        <w:t xml:space="preserve"> </w:t>
      </w:r>
      <w:r>
        <w:t xml:space="preserve">will </w:t>
      </w:r>
      <w:r>
        <w:rPr>
          <w:spacing w:val="-1"/>
        </w:rPr>
        <w:t>b</w:t>
      </w:r>
      <w:r>
        <w:t>e</w:t>
      </w:r>
      <w:r>
        <w:rPr>
          <w:spacing w:val="-2"/>
        </w:rPr>
        <w:t xml:space="preserve"> </w:t>
      </w:r>
      <w:r>
        <w:t>su</w:t>
      </w:r>
      <w:r>
        <w:rPr>
          <w:spacing w:val="-2"/>
        </w:rPr>
        <w:t>b</w:t>
      </w:r>
      <w:r>
        <w:t>mi</w:t>
      </w:r>
      <w:r>
        <w:rPr>
          <w:spacing w:val="-3"/>
        </w:rPr>
        <w:t>t</w:t>
      </w:r>
      <w:r>
        <w:t>ted to</w:t>
      </w:r>
      <w:r>
        <w:rPr>
          <w:spacing w:val="1"/>
        </w:rPr>
        <w:t xml:space="preserve"> </w:t>
      </w:r>
      <w:r>
        <w:t>and</w:t>
      </w:r>
      <w:r>
        <w:rPr>
          <w:spacing w:val="-2"/>
        </w:rPr>
        <w:t xml:space="preserve"> a</w:t>
      </w:r>
      <w:r>
        <w:t>cce</w:t>
      </w:r>
      <w:r>
        <w:rPr>
          <w:spacing w:val="-1"/>
        </w:rPr>
        <w:t>p</w:t>
      </w:r>
      <w:r>
        <w:rPr>
          <w:spacing w:val="-2"/>
        </w:rPr>
        <w:t>t</w:t>
      </w:r>
      <w:r>
        <w:t>ed by</w:t>
      </w:r>
      <w:r>
        <w:rPr>
          <w:spacing w:val="-2"/>
        </w:rPr>
        <w:t xml:space="preserve"> </w:t>
      </w:r>
      <w:r>
        <w:t>the</w:t>
      </w:r>
      <w:r>
        <w:rPr>
          <w:spacing w:val="-1"/>
        </w:rPr>
        <w:t xml:space="preserve"> </w:t>
      </w:r>
      <w:r>
        <w:rPr>
          <w:rFonts w:cs="Calibri"/>
          <w:i/>
        </w:rPr>
        <w:t>S</w:t>
      </w:r>
      <w:r>
        <w:rPr>
          <w:rFonts w:cs="Calibri"/>
          <w:i/>
          <w:spacing w:val="-3"/>
        </w:rPr>
        <w:t>e</w:t>
      </w:r>
      <w:r>
        <w:rPr>
          <w:rFonts w:cs="Calibri"/>
          <w:i/>
          <w:spacing w:val="-2"/>
        </w:rPr>
        <w:t>r</w:t>
      </w:r>
      <w:r>
        <w:rPr>
          <w:rFonts w:cs="Calibri"/>
          <w:i/>
        </w:rPr>
        <w:t>vi</w:t>
      </w:r>
      <w:r>
        <w:rPr>
          <w:rFonts w:cs="Calibri"/>
          <w:i/>
          <w:spacing w:val="-1"/>
        </w:rPr>
        <w:t>c</w:t>
      </w:r>
      <w:r>
        <w:rPr>
          <w:rFonts w:cs="Calibri"/>
          <w:i/>
        </w:rPr>
        <w:t xml:space="preserve">e </w:t>
      </w:r>
      <w:r>
        <w:rPr>
          <w:rFonts w:cs="Calibri"/>
          <w:i/>
          <w:spacing w:val="1"/>
        </w:rPr>
        <w:t>M</w:t>
      </w:r>
      <w:r>
        <w:rPr>
          <w:rFonts w:cs="Calibri"/>
          <w:i/>
          <w:spacing w:val="-1"/>
        </w:rPr>
        <w:t>anag</w:t>
      </w:r>
      <w:r>
        <w:rPr>
          <w:rFonts w:cs="Calibri"/>
          <w:i/>
        </w:rPr>
        <w:t>er</w:t>
      </w:r>
      <w:r>
        <w:rPr>
          <w:rFonts w:cs="Calibri"/>
          <w:i/>
          <w:spacing w:val="-1"/>
        </w:rPr>
        <w:t xml:space="preserve"> </w:t>
      </w:r>
      <w:r>
        <w:t>1</w:t>
      </w:r>
      <w:r>
        <w:rPr>
          <w:spacing w:val="-2"/>
        </w:rPr>
        <w:t xml:space="preserve"> </w:t>
      </w:r>
      <w:r>
        <w:t>w</w:t>
      </w:r>
      <w:r>
        <w:rPr>
          <w:spacing w:val="-2"/>
        </w:rPr>
        <w:t>e</w:t>
      </w:r>
      <w:r>
        <w:t>ek</w:t>
      </w:r>
      <w:r>
        <w:rPr>
          <w:spacing w:val="1"/>
        </w:rPr>
        <w:t xml:space="preserve"> </w:t>
      </w:r>
      <w:r>
        <w:t>b</w:t>
      </w:r>
      <w:r>
        <w:rPr>
          <w:spacing w:val="-3"/>
        </w:rPr>
        <w:t>e</w:t>
      </w:r>
      <w:r>
        <w:t>fo</w:t>
      </w:r>
      <w:r>
        <w:rPr>
          <w:spacing w:val="-3"/>
        </w:rPr>
        <w:t>r</w:t>
      </w:r>
      <w:r>
        <w:t>e the</w:t>
      </w:r>
      <w:r>
        <w:rPr>
          <w:spacing w:val="2"/>
        </w:rPr>
        <w:t xml:space="preserve"> </w:t>
      </w:r>
      <w:r>
        <w:rPr>
          <w:rFonts w:cs="Calibri"/>
          <w:i/>
          <w:spacing w:val="-1"/>
        </w:rPr>
        <w:t>p</w:t>
      </w:r>
      <w:r>
        <w:rPr>
          <w:rFonts w:cs="Calibri"/>
          <w:i/>
          <w:spacing w:val="-3"/>
        </w:rPr>
        <w:t>o</w:t>
      </w:r>
      <w:r>
        <w:rPr>
          <w:rFonts w:cs="Calibri"/>
          <w:i/>
        </w:rPr>
        <w:t>sse</w:t>
      </w:r>
      <w:r>
        <w:rPr>
          <w:rFonts w:cs="Calibri"/>
          <w:i/>
          <w:spacing w:val="-2"/>
        </w:rPr>
        <w:t>s</w:t>
      </w:r>
      <w:r>
        <w:rPr>
          <w:rFonts w:cs="Calibri"/>
          <w:i/>
        </w:rPr>
        <w:t>sion</w:t>
      </w:r>
      <w:r>
        <w:rPr>
          <w:rFonts w:cs="Calibri"/>
          <w:i/>
          <w:spacing w:val="-1"/>
        </w:rPr>
        <w:t xml:space="preserve"> da</w:t>
      </w:r>
      <w:r>
        <w:rPr>
          <w:rFonts w:cs="Calibri"/>
          <w:i/>
        </w:rPr>
        <w:t>te</w:t>
      </w:r>
      <w:r>
        <w:rPr>
          <w:rFonts w:cs="Calibri"/>
          <w:i/>
          <w:spacing w:val="-1"/>
        </w:rPr>
        <w:t xml:space="preserve"> </w:t>
      </w:r>
      <w:r>
        <w:rPr>
          <w:spacing w:val="1"/>
        </w:rPr>
        <w:t>o</w:t>
      </w:r>
      <w:r>
        <w:t>f</w:t>
      </w:r>
      <w:r>
        <w:rPr>
          <w:spacing w:val="-2"/>
        </w:rPr>
        <w:t xml:space="preserve"> </w:t>
      </w:r>
      <w:r>
        <w:t xml:space="preserve">the </w:t>
      </w:r>
      <w:r>
        <w:rPr>
          <w:spacing w:val="1"/>
        </w:rPr>
        <w:t>P</w:t>
      </w:r>
      <w:r>
        <w:t>la</w:t>
      </w:r>
      <w:r>
        <w:rPr>
          <w:spacing w:val="-2"/>
        </w:rPr>
        <w:t>n</w:t>
      </w:r>
      <w:r>
        <w:t>t.</w:t>
      </w:r>
      <w:r>
        <w:rPr>
          <w:spacing w:val="47"/>
        </w:rPr>
        <w:t xml:space="preserve"> </w:t>
      </w:r>
      <w:r>
        <w:t>This</w:t>
      </w:r>
      <w:r>
        <w:rPr>
          <w:spacing w:val="-3"/>
        </w:rPr>
        <w:t xml:space="preserve"> </w:t>
      </w:r>
      <w:r>
        <w:t xml:space="preserve">will </w:t>
      </w:r>
      <w:r>
        <w:rPr>
          <w:spacing w:val="-3"/>
        </w:rPr>
        <w:t>s</w:t>
      </w:r>
      <w:r>
        <w:t>er</w:t>
      </w:r>
      <w:r>
        <w:rPr>
          <w:spacing w:val="-2"/>
        </w:rPr>
        <w:t>v</w:t>
      </w:r>
      <w:r>
        <w:t>e as a trai</w:t>
      </w:r>
      <w:r>
        <w:rPr>
          <w:spacing w:val="-1"/>
        </w:rPr>
        <w:t>n</w:t>
      </w:r>
      <w:r>
        <w:t>i</w:t>
      </w:r>
      <w:r>
        <w:rPr>
          <w:spacing w:val="-2"/>
        </w:rPr>
        <w:t>n</w:t>
      </w:r>
      <w:r>
        <w:t>g</w:t>
      </w:r>
      <w:r>
        <w:rPr>
          <w:spacing w:val="-1"/>
        </w:rPr>
        <w:t xml:space="preserve"> </w:t>
      </w:r>
      <w:r>
        <w:t>and</w:t>
      </w:r>
      <w:r>
        <w:rPr>
          <w:spacing w:val="-2"/>
        </w:rPr>
        <w:t xml:space="preserve"> </w:t>
      </w:r>
      <w:r>
        <w:t>refere</w:t>
      </w:r>
      <w:r>
        <w:rPr>
          <w:spacing w:val="-3"/>
        </w:rPr>
        <w:t>n</w:t>
      </w:r>
      <w:r>
        <w:t>ce</w:t>
      </w:r>
      <w:r>
        <w:rPr>
          <w:spacing w:val="1"/>
        </w:rPr>
        <w:t xml:space="preserve"> </w:t>
      </w:r>
      <w:r>
        <w:rPr>
          <w:spacing w:val="-1"/>
        </w:rPr>
        <w:t>gu</w:t>
      </w:r>
      <w:r>
        <w:t>i</w:t>
      </w:r>
      <w:r>
        <w:rPr>
          <w:spacing w:val="-4"/>
        </w:rPr>
        <w:t>d</w:t>
      </w:r>
      <w:r>
        <w:t>e. T</w:t>
      </w:r>
      <w:r>
        <w:rPr>
          <w:spacing w:val="-1"/>
        </w:rPr>
        <w:t>h</w:t>
      </w:r>
      <w:r>
        <w:t xml:space="preserve">e </w:t>
      </w:r>
      <w:r>
        <w:rPr>
          <w:spacing w:val="-1"/>
        </w:rPr>
        <w:t>pu</w:t>
      </w:r>
      <w:r>
        <w:t>r</w:t>
      </w:r>
      <w:r>
        <w:rPr>
          <w:spacing w:val="-4"/>
        </w:rPr>
        <w:t>p</w:t>
      </w:r>
      <w:r>
        <w:rPr>
          <w:spacing w:val="1"/>
        </w:rPr>
        <w:t>o</w:t>
      </w:r>
      <w:r>
        <w:t>se</w:t>
      </w:r>
      <w:r>
        <w:rPr>
          <w:spacing w:val="1"/>
        </w:rPr>
        <w:t xml:space="preserve"> </w:t>
      </w:r>
      <w:r>
        <w:t>is</w:t>
      </w:r>
      <w:r>
        <w:rPr>
          <w:spacing w:val="-3"/>
        </w:rPr>
        <w:t xml:space="preserve"> </w:t>
      </w:r>
      <w:r>
        <w:rPr>
          <w:spacing w:val="-2"/>
        </w:rPr>
        <w:t>t</w:t>
      </w:r>
      <w:r>
        <w:t>o</w:t>
      </w:r>
      <w:r>
        <w:rPr>
          <w:spacing w:val="1"/>
        </w:rPr>
        <w:t xml:space="preserve"> </w:t>
      </w:r>
      <w:r>
        <w:rPr>
          <w:spacing w:val="-3"/>
        </w:rPr>
        <w:t>i</w:t>
      </w:r>
      <w:r>
        <w:t>m</w:t>
      </w:r>
      <w:r>
        <w:rPr>
          <w:spacing w:val="-1"/>
        </w:rPr>
        <w:t>p</w:t>
      </w:r>
      <w:r>
        <w:t>re</w:t>
      </w:r>
      <w:r>
        <w:rPr>
          <w:spacing w:val="-3"/>
        </w:rPr>
        <w:t>s</w:t>
      </w:r>
      <w:r>
        <w:t>s u</w:t>
      </w:r>
      <w:r>
        <w:rPr>
          <w:spacing w:val="-2"/>
        </w:rPr>
        <w:t>p</w:t>
      </w:r>
      <w:r>
        <w:rPr>
          <w:spacing w:val="1"/>
        </w:rPr>
        <w:t>o</w:t>
      </w:r>
      <w:r>
        <w:t>n</w:t>
      </w:r>
      <w:r>
        <w:rPr>
          <w:spacing w:val="-1"/>
        </w:rPr>
        <w:t xml:space="preserve"> </w:t>
      </w:r>
      <w:r>
        <w:t>his</w:t>
      </w:r>
      <w:r>
        <w:rPr>
          <w:spacing w:val="-3"/>
        </w:rPr>
        <w:t xml:space="preserve"> </w:t>
      </w:r>
      <w:r>
        <w:t>w</w:t>
      </w:r>
      <w:r>
        <w:rPr>
          <w:spacing w:val="1"/>
        </w:rPr>
        <w:t>o</w:t>
      </w:r>
      <w:r>
        <w:rPr>
          <w:spacing w:val="-3"/>
        </w:rPr>
        <w:t>r</w:t>
      </w:r>
      <w:r>
        <w:t>kf</w:t>
      </w:r>
      <w:r>
        <w:rPr>
          <w:spacing w:val="1"/>
        </w:rPr>
        <w:t>o</w:t>
      </w:r>
      <w:r>
        <w:rPr>
          <w:spacing w:val="-3"/>
        </w:rPr>
        <w:t>r</w:t>
      </w:r>
      <w:r>
        <w:t>ce</w:t>
      </w:r>
      <w:r>
        <w:rPr>
          <w:spacing w:val="1"/>
        </w:rPr>
        <w:t xml:space="preserve"> </w:t>
      </w:r>
      <w:r>
        <w:t>t</w:t>
      </w:r>
      <w:r>
        <w:rPr>
          <w:spacing w:val="-3"/>
        </w:rPr>
        <w:t>h</w:t>
      </w:r>
      <w:r>
        <w:t xml:space="preserve">e </w:t>
      </w:r>
      <w:r>
        <w:rPr>
          <w:spacing w:val="-3"/>
        </w:rPr>
        <w:t>i</w:t>
      </w:r>
      <w:r>
        <w:t>m</w:t>
      </w:r>
      <w:r>
        <w:rPr>
          <w:spacing w:val="-1"/>
        </w:rPr>
        <w:t>p</w:t>
      </w:r>
      <w:r>
        <w:rPr>
          <w:spacing w:val="1"/>
        </w:rPr>
        <w:t>o</w:t>
      </w:r>
      <w:r>
        <w:rPr>
          <w:spacing w:val="-3"/>
        </w:rPr>
        <w:t>r</w:t>
      </w:r>
      <w:r>
        <w:t>tance</w:t>
      </w:r>
      <w:r>
        <w:rPr>
          <w:spacing w:val="-2"/>
        </w:rPr>
        <w:t xml:space="preserve"> </w:t>
      </w:r>
      <w:r>
        <w:rPr>
          <w:spacing w:val="1"/>
        </w:rPr>
        <w:t>o</w:t>
      </w:r>
      <w:r>
        <w:t>f</w:t>
      </w:r>
      <w:r>
        <w:rPr>
          <w:spacing w:val="-2"/>
        </w:rPr>
        <w:t xml:space="preserve"> </w:t>
      </w:r>
      <w:r>
        <w:t>safe</w:t>
      </w:r>
      <w:r>
        <w:rPr>
          <w:spacing w:val="-2"/>
        </w:rPr>
        <w:t>t</w:t>
      </w:r>
      <w:r>
        <w:t xml:space="preserve">y in </w:t>
      </w:r>
      <w:r>
        <w:rPr>
          <w:spacing w:val="-1"/>
        </w:rPr>
        <w:t>p</w:t>
      </w:r>
      <w:r>
        <w:t>re</w:t>
      </w:r>
      <w:r>
        <w:rPr>
          <w:spacing w:val="1"/>
        </w:rPr>
        <w:t>v</w:t>
      </w:r>
      <w:r>
        <w:t>enti</w:t>
      </w:r>
      <w:r>
        <w:rPr>
          <w:spacing w:val="-1"/>
        </w:rPr>
        <w:t>n</w:t>
      </w:r>
      <w:r>
        <w:t>g</w:t>
      </w:r>
      <w:r>
        <w:rPr>
          <w:spacing w:val="-1"/>
        </w:rPr>
        <w:t xml:space="preserve"> </w:t>
      </w:r>
      <w:r>
        <w:t>inj</w:t>
      </w:r>
      <w:r>
        <w:rPr>
          <w:spacing w:val="-2"/>
        </w:rPr>
        <w:t>u</w:t>
      </w:r>
      <w:r>
        <w:rPr>
          <w:spacing w:val="-3"/>
        </w:rPr>
        <w:t>r</w:t>
      </w:r>
      <w:r>
        <w:t xml:space="preserve">y </w:t>
      </w:r>
      <w:r>
        <w:rPr>
          <w:spacing w:val="-2"/>
        </w:rPr>
        <w:t>t</w:t>
      </w:r>
      <w:r>
        <w:t>o</w:t>
      </w:r>
      <w:r>
        <w:rPr>
          <w:spacing w:val="1"/>
        </w:rPr>
        <w:t xml:space="preserve"> </w:t>
      </w:r>
      <w:r>
        <w:t>per</w:t>
      </w:r>
      <w:r>
        <w:rPr>
          <w:spacing w:val="-3"/>
        </w:rPr>
        <w:t>s</w:t>
      </w:r>
      <w:r>
        <w:rPr>
          <w:spacing w:val="1"/>
        </w:rPr>
        <w:t>o</w:t>
      </w:r>
      <w:r>
        <w:rPr>
          <w:spacing w:val="-4"/>
        </w:rPr>
        <w:t>n</w:t>
      </w:r>
      <w:r>
        <w:rPr>
          <w:spacing w:val="-1"/>
        </w:rPr>
        <w:t>n</w:t>
      </w:r>
      <w:r>
        <w:t xml:space="preserve">el </w:t>
      </w:r>
      <w:r>
        <w:rPr>
          <w:spacing w:val="1"/>
        </w:rPr>
        <w:t>o</w:t>
      </w:r>
      <w:r>
        <w:t>r d</w:t>
      </w:r>
      <w:r>
        <w:rPr>
          <w:spacing w:val="-4"/>
        </w:rPr>
        <w:t>a</w:t>
      </w:r>
      <w:r>
        <w:t>ma</w:t>
      </w:r>
      <w:r>
        <w:rPr>
          <w:spacing w:val="-1"/>
        </w:rPr>
        <w:t>g</w:t>
      </w:r>
      <w:r>
        <w:t>e</w:t>
      </w:r>
      <w:r>
        <w:rPr>
          <w:spacing w:val="-2"/>
        </w:rPr>
        <w:t xml:space="preserve"> t</w:t>
      </w:r>
      <w:r>
        <w:t>o</w:t>
      </w:r>
      <w:r>
        <w:rPr>
          <w:spacing w:val="1"/>
        </w:rPr>
        <w:t xml:space="preserve"> </w:t>
      </w:r>
      <w:r>
        <w:t>pl</w:t>
      </w:r>
      <w:r>
        <w:rPr>
          <w:spacing w:val="-1"/>
        </w:rPr>
        <w:t>an</w:t>
      </w:r>
      <w:r>
        <w:t>t.</w:t>
      </w:r>
      <w:r>
        <w:rPr>
          <w:spacing w:val="47"/>
        </w:rPr>
        <w:t xml:space="preserve"> </w:t>
      </w:r>
      <w:r>
        <w:t>T</w:t>
      </w:r>
      <w:r>
        <w:rPr>
          <w:spacing w:val="-3"/>
        </w:rPr>
        <w:t>h</w:t>
      </w:r>
      <w:r>
        <w:t>e safe</w:t>
      </w:r>
      <w:r>
        <w:rPr>
          <w:spacing w:val="-2"/>
        </w:rPr>
        <w:t xml:space="preserve"> </w:t>
      </w:r>
      <w:r>
        <w:t>start</w:t>
      </w:r>
      <w:r>
        <w:rPr>
          <w:spacing w:val="-3"/>
        </w:rPr>
        <w:t xml:space="preserve"> </w:t>
      </w:r>
      <w:r>
        <w:t>up</w:t>
      </w:r>
      <w:r>
        <w:rPr>
          <w:spacing w:val="-1"/>
        </w:rPr>
        <w:t xml:space="preserve"> </w:t>
      </w:r>
      <w:r>
        <w:t>and</w:t>
      </w:r>
      <w:r>
        <w:rPr>
          <w:spacing w:val="-2"/>
        </w:rPr>
        <w:t xml:space="preserve"> </w:t>
      </w:r>
      <w:r>
        <w:t>sh</w:t>
      </w:r>
      <w:r>
        <w:rPr>
          <w:spacing w:val="-2"/>
        </w:rPr>
        <w:t>u</w:t>
      </w:r>
      <w:r>
        <w:t xml:space="preserve">t </w:t>
      </w:r>
      <w:r>
        <w:rPr>
          <w:spacing w:val="-4"/>
        </w:rPr>
        <w:t>d</w:t>
      </w:r>
      <w:r>
        <w:rPr>
          <w:spacing w:val="-2"/>
        </w:rPr>
        <w:t>o</w:t>
      </w:r>
      <w:r>
        <w:t>wn se</w:t>
      </w:r>
      <w:r>
        <w:rPr>
          <w:spacing w:val="-1"/>
        </w:rPr>
        <w:t>qu</w:t>
      </w:r>
      <w:r>
        <w:t>en</w:t>
      </w:r>
      <w:r>
        <w:rPr>
          <w:spacing w:val="-3"/>
        </w:rPr>
        <w:t>c</w:t>
      </w:r>
      <w:r>
        <w:t>es</w:t>
      </w:r>
      <w:r>
        <w:rPr>
          <w:spacing w:val="1"/>
        </w:rPr>
        <w:t xml:space="preserve"> </w:t>
      </w:r>
      <w:r>
        <w:t>a</w:t>
      </w:r>
      <w:r>
        <w:rPr>
          <w:spacing w:val="-1"/>
        </w:rPr>
        <w:t>n</w:t>
      </w:r>
      <w:r>
        <w:t>d</w:t>
      </w:r>
      <w:r>
        <w:rPr>
          <w:spacing w:val="-1"/>
        </w:rPr>
        <w:t xml:space="preserve"> </w:t>
      </w:r>
      <w:r>
        <w:rPr>
          <w:spacing w:val="-2"/>
        </w:rPr>
        <w:t>s</w:t>
      </w:r>
      <w:r>
        <w:t>te</w:t>
      </w:r>
      <w:r>
        <w:rPr>
          <w:spacing w:val="3"/>
        </w:rPr>
        <w:t>p</w:t>
      </w:r>
      <w:r>
        <w:t xml:space="preserve">- </w:t>
      </w:r>
      <w:r>
        <w:rPr>
          <w:spacing w:val="-1"/>
        </w:rPr>
        <w:t>b</w:t>
      </w:r>
      <w:r>
        <w:t>y</w:t>
      </w:r>
      <w:r>
        <w:rPr>
          <w:spacing w:val="-1"/>
        </w:rPr>
        <w:t>-</w:t>
      </w:r>
      <w:r>
        <w:t>step</w:t>
      </w:r>
      <w:r>
        <w:rPr>
          <w:spacing w:val="-1"/>
        </w:rPr>
        <w:t xml:space="preserve"> </w:t>
      </w:r>
      <w:r>
        <w:t>i</w:t>
      </w:r>
      <w:r>
        <w:rPr>
          <w:spacing w:val="-3"/>
        </w:rPr>
        <w:t>s</w:t>
      </w:r>
      <w:r>
        <w:rPr>
          <w:spacing w:val="1"/>
        </w:rPr>
        <w:t>o</w:t>
      </w:r>
      <w:r>
        <w:t>lat</w:t>
      </w:r>
      <w:r>
        <w:rPr>
          <w:spacing w:val="-3"/>
        </w:rPr>
        <w:t>i</w:t>
      </w:r>
      <w:r>
        <w:rPr>
          <w:spacing w:val="1"/>
        </w:rPr>
        <w:t>o</w:t>
      </w:r>
      <w:r>
        <w:t>n</w:t>
      </w:r>
      <w:r>
        <w:rPr>
          <w:spacing w:val="-1"/>
        </w:rPr>
        <w:t xml:space="preserve"> </w:t>
      </w:r>
      <w:r>
        <w:rPr>
          <w:spacing w:val="-2"/>
        </w:rPr>
        <w:t>s</w:t>
      </w:r>
      <w:r>
        <w:t>eq</w:t>
      </w:r>
      <w:r>
        <w:rPr>
          <w:spacing w:val="-2"/>
        </w:rPr>
        <w:t>u</w:t>
      </w:r>
      <w:r>
        <w:t>ence</w:t>
      </w:r>
      <w:r>
        <w:rPr>
          <w:spacing w:val="-2"/>
        </w:rPr>
        <w:t xml:space="preserve"> </w:t>
      </w:r>
      <w:r>
        <w:t>m</w:t>
      </w:r>
      <w:r>
        <w:rPr>
          <w:spacing w:val="-1"/>
        </w:rPr>
        <w:t>u</w:t>
      </w:r>
      <w:r>
        <w:t>st</w:t>
      </w:r>
      <w:r>
        <w:rPr>
          <w:spacing w:val="1"/>
        </w:rPr>
        <w:t xml:space="preserve"> </w:t>
      </w:r>
      <w:r>
        <w:rPr>
          <w:spacing w:val="-2"/>
        </w:rPr>
        <w:t>b</w:t>
      </w:r>
      <w:r>
        <w:t>e l</w:t>
      </w:r>
      <w:r>
        <w:rPr>
          <w:spacing w:val="-1"/>
        </w:rPr>
        <w:t>i</w:t>
      </w:r>
      <w:r>
        <w:t>s</w:t>
      </w:r>
      <w:r>
        <w:rPr>
          <w:spacing w:val="-2"/>
        </w:rPr>
        <w:t>t</w:t>
      </w:r>
      <w:r>
        <w:t>ed in</w:t>
      </w:r>
      <w:r>
        <w:rPr>
          <w:spacing w:val="-1"/>
        </w:rPr>
        <w:t xml:space="preserve"> </w:t>
      </w:r>
      <w:r>
        <w:t>t</w:t>
      </w:r>
      <w:r>
        <w:rPr>
          <w:spacing w:val="-1"/>
        </w:rPr>
        <w:t>h</w:t>
      </w:r>
      <w:r>
        <w:t>e</w:t>
      </w:r>
      <w:r>
        <w:rPr>
          <w:spacing w:val="-2"/>
        </w:rPr>
        <w:t xml:space="preserve"> </w:t>
      </w:r>
      <w:r>
        <w:t>pro</w:t>
      </w:r>
      <w:r>
        <w:rPr>
          <w:spacing w:val="-3"/>
        </w:rPr>
        <w:t>c</w:t>
      </w:r>
      <w:r>
        <w:rPr>
          <w:spacing w:val="-2"/>
        </w:rPr>
        <w:t>e</w:t>
      </w:r>
      <w:r>
        <w:rPr>
          <w:spacing w:val="-1"/>
        </w:rPr>
        <w:t>du</w:t>
      </w:r>
      <w:r>
        <w:t>re, in</w:t>
      </w:r>
      <w:r>
        <w:rPr>
          <w:spacing w:val="-1"/>
        </w:rPr>
        <w:t>-</w:t>
      </w:r>
      <w:r>
        <w:t>l</w:t>
      </w:r>
      <w:r>
        <w:rPr>
          <w:spacing w:val="-1"/>
        </w:rPr>
        <w:t>in</w:t>
      </w:r>
      <w:r>
        <w:t>e with</w:t>
      </w:r>
      <w:r>
        <w:rPr>
          <w:spacing w:val="-2"/>
        </w:rPr>
        <w:t xml:space="preserve"> </w:t>
      </w:r>
      <w:r>
        <w:t>the</w:t>
      </w:r>
      <w:r>
        <w:rPr>
          <w:spacing w:val="-1"/>
        </w:rPr>
        <w:t xml:space="preserve"> </w:t>
      </w:r>
      <w:r>
        <w:rPr>
          <w:rFonts w:cs="Calibri"/>
          <w:i/>
        </w:rPr>
        <w:t>Em</w:t>
      </w:r>
      <w:r>
        <w:rPr>
          <w:rFonts w:cs="Calibri"/>
          <w:i/>
          <w:spacing w:val="-1"/>
        </w:rPr>
        <w:t>p</w:t>
      </w:r>
      <w:r>
        <w:rPr>
          <w:rFonts w:cs="Calibri"/>
          <w:i/>
          <w:spacing w:val="-3"/>
        </w:rPr>
        <w:t>l</w:t>
      </w:r>
      <w:r>
        <w:rPr>
          <w:rFonts w:cs="Calibri"/>
          <w:i/>
        </w:rPr>
        <w:t>o</w:t>
      </w:r>
      <w:r>
        <w:rPr>
          <w:rFonts w:cs="Calibri"/>
          <w:i/>
          <w:spacing w:val="-1"/>
        </w:rPr>
        <w:t>y</w:t>
      </w:r>
      <w:r>
        <w:rPr>
          <w:rFonts w:cs="Calibri"/>
          <w:i/>
        </w:rPr>
        <w:t>er’s</w:t>
      </w:r>
      <w:r>
        <w:rPr>
          <w:rFonts w:cs="Calibri"/>
          <w:i/>
          <w:spacing w:val="-1"/>
        </w:rPr>
        <w:t xml:space="preserve"> </w:t>
      </w:r>
      <w:r>
        <w:t>Pla</w:t>
      </w:r>
      <w:r>
        <w:rPr>
          <w:spacing w:val="-2"/>
        </w:rPr>
        <w:t>n</w:t>
      </w:r>
      <w:r>
        <w:t>t</w:t>
      </w:r>
      <w:r>
        <w:rPr>
          <w:spacing w:val="-2"/>
        </w:rPr>
        <w:t xml:space="preserve"> </w:t>
      </w:r>
      <w:r>
        <w:t>Safe</w:t>
      </w:r>
      <w:r>
        <w:rPr>
          <w:spacing w:val="-3"/>
        </w:rPr>
        <w:t>t</w:t>
      </w:r>
      <w:r>
        <w:t>y Reg</w:t>
      </w:r>
      <w:r>
        <w:rPr>
          <w:spacing w:val="-1"/>
        </w:rPr>
        <w:t>u</w:t>
      </w:r>
      <w:r>
        <w:t>latio</w:t>
      </w:r>
      <w:r>
        <w:rPr>
          <w:spacing w:val="-1"/>
        </w:rPr>
        <w:t>n</w:t>
      </w:r>
      <w:r>
        <w:t>s</w:t>
      </w:r>
      <w:r>
        <w:rPr>
          <w:spacing w:val="-3"/>
        </w:rPr>
        <w:t xml:space="preserve"> </w:t>
      </w:r>
      <w:r>
        <w:t>and</w:t>
      </w:r>
      <w:r>
        <w:rPr>
          <w:spacing w:val="-2"/>
        </w:rPr>
        <w:t xml:space="preserve"> </w:t>
      </w:r>
      <w:r>
        <w:t>re</w:t>
      </w:r>
      <w:r>
        <w:rPr>
          <w:spacing w:val="-1"/>
        </w:rPr>
        <w:t>qu</w:t>
      </w:r>
      <w:r>
        <w:t>ir</w:t>
      </w:r>
      <w:r>
        <w:rPr>
          <w:spacing w:val="-3"/>
        </w:rPr>
        <w:t>e</w:t>
      </w:r>
      <w:r>
        <w:t>m</w:t>
      </w:r>
      <w:r>
        <w:rPr>
          <w:spacing w:val="-2"/>
        </w:rPr>
        <w:t>e</w:t>
      </w:r>
      <w:r>
        <w:rPr>
          <w:spacing w:val="-1"/>
        </w:rPr>
        <w:t>n</w:t>
      </w:r>
      <w:r>
        <w:t>ts.</w:t>
      </w:r>
    </w:p>
    <w:p w14:paraId="545157EA" w14:textId="77777777" w:rsidR="007C62E7" w:rsidRDefault="007C62E7" w:rsidP="007C62E7">
      <w:pPr>
        <w:spacing w:before="7" w:line="180" w:lineRule="exact"/>
        <w:rPr>
          <w:sz w:val="18"/>
          <w:szCs w:val="18"/>
        </w:rPr>
      </w:pPr>
    </w:p>
    <w:p w14:paraId="4FA688D8" w14:textId="77777777" w:rsidR="007C62E7" w:rsidRDefault="007C62E7" w:rsidP="007C62E7">
      <w:pPr>
        <w:spacing w:line="200" w:lineRule="exact"/>
        <w:rPr>
          <w:sz w:val="20"/>
          <w:szCs w:val="20"/>
        </w:rPr>
      </w:pPr>
    </w:p>
    <w:p w14:paraId="42DCA255" w14:textId="77777777" w:rsidR="007C62E7" w:rsidRDefault="007C62E7" w:rsidP="005B3361">
      <w:pPr>
        <w:pStyle w:val="Heading6"/>
        <w:numPr>
          <w:ilvl w:val="2"/>
          <w:numId w:val="23"/>
        </w:numPr>
        <w:tabs>
          <w:tab w:val="left" w:pos="616"/>
        </w:tabs>
        <w:ind w:left="616"/>
        <w:rPr>
          <w:b w:val="0"/>
          <w:bCs w:val="0"/>
        </w:rPr>
      </w:pPr>
      <w:bookmarkStart w:id="27" w:name="_bookmark40"/>
      <w:bookmarkEnd w:id="27"/>
      <w:proofErr w:type="spellStart"/>
      <w:r>
        <w:rPr>
          <w:spacing w:val="-2"/>
        </w:rPr>
        <w:t>r</w:t>
      </w:r>
      <w:r>
        <w:t>m</w:t>
      </w:r>
      <w:r>
        <w:rPr>
          <w:spacing w:val="-2"/>
        </w:rPr>
        <w:t>i</w:t>
      </w:r>
      <w:r>
        <w:t>t</w:t>
      </w:r>
      <w:proofErr w:type="spellEnd"/>
      <w:r>
        <w:rPr>
          <w:spacing w:val="-1"/>
        </w:rPr>
        <w:t>-</w:t>
      </w:r>
      <w:r>
        <w:t>to</w:t>
      </w:r>
      <w:r>
        <w:rPr>
          <w:spacing w:val="-1"/>
        </w:rPr>
        <w:t xml:space="preserve"> </w:t>
      </w:r>
      <w:r>
        <w:t>W</w:t>
      </w:r>
      <w:r>
        <w:rPr>
          <w:spacing w:val="-2"/>
        </w:rPr>
        <w:t>o</w:t>
      </w:r>
      <w:r>
        <w:t xml:space="preserve">rk </w:t>
      </w:r>
      <w:r>
        <w:rPr>
          <w:spacing w:val="-2"/>
        </w:rPr>
        <w:t>A</w:t>
      </w:r>
      <w:r>
        <w:t>rr</w:t>
      </w:r>
      <w:r>
        <w:rPr>
          <w:spacing w:val="-4"/>
        </w:rPr>
        <w:t>a</w:t>
      </w:r>
      <w:r>
        <w:rPr>
          <w:spacing w:val="-1"/>
        </w:rPr>
        <w:t>n</w:t>
      </w:r>
      <w:r>
        <w:t>g</w:t>
      </w:r>
      <w:r>
        <w:rPr>
          <w:spacing w:val="-1"/>
        </w:rPr>
        <w:t>e</w:t>
      </w:r>
      <w:r>
        <w:t>me</w:t>
      </w:r>
      <w:r>
        <w:rPr>
          <w:spacing w:val="-2"/>
        </w:rPr>
        <w:t>n</w:t>
      </w:r>
      <w:r>
        <w:t>ts</w:t>
      </w:r>
    </w:p>
    <w:p w14:paraId="254C64E2" w14:textId="77777777" w:rsidR="007C62E7" w:rsidRDefault="007C62E7" w:rsidP="007C62E7">
      <w:pPr>
        <w:spacing w:line="120" w:lineRule="exact"/>
        <w:rPr>
          <w:sz w:val="12"/>
          <w:szCs w:val="12"/>
        </w:rPr>
      </w:pPr>
    </w:p>
    <w:p w14:paraId="7EC6E8F2" w14:textId="77777777" w:rsidR="007C62E7" w:rsidRDefault="007C62E7" w:rsidP="007C62E7">
      <w:pPr>
        <w:pStyle w:val="BodyText"/>
        <w:ind w:left="113"/>
      </w:pPr>
      <w:r>
        <w:t xml:space="preserve">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rPr>
          <w:spacing w:val="1"/>
        </w:rPr>
        <w:t>o</w:t>
      </w:r>
      <w:r>
        <w:rPr>
          <w:spacing w:val="-1"/>
        </w:rPr>
        <w:t>p</w:t>
      </w:r>
      <w:r>
        <w:t>er</w:t>
      </w:r>
      <w:r>
        <w:rPr>
          <w:spacing w:val="-3"/>
        </w:rPr>
        <w:t>a</w:t>
      </w:r>
      <w:r>
        <w:t>tes</w:t>
      </w:r>
      <w:r>
        <w:rPr>
          <w:spacing w:val="-3"/>
        </w:rPr>
        <w:t xml:space="preserve"> </w:t>
      </w:r>
      <w:r>
        <w:t>u</w:t>
      </w:r>
      <w:r>
        <w:rPr>
          <w:spacing w:val="-2"/>
        </w:rPr>
        <w:t>n</w:t>
      </w:r>
      <w:r>
        <w:rPr>
          <w:spacing w:val="-1"/>
        </w:rPr>
        <w:t>d</w:t>
      </w:r>
      <w:r>
        <w:t>er the</w:t>
      </w:r>
      <w:r>
        <w:rPr>
          <w:spacing w:val="-2"/>
        </w:rPr>
        <w:t xml:space="preserve"> </w:t>
      </w:r>
      <w:r>
        <w:t>Pe</w:t>
      </w:r>
      <w:r>
        <w:rPr>
          <w:spacing w:val="-3"/>
        </w:rPr>
        <w:t>r</w:t>
      </w:r>
      <w:r>
        <w:t>mi</w:t>
      </w:r>
      <w:r>
        <w:rPr>
          <w:spacing w:val="1"/>
        </w:rPr>
        <w:t>t</w:t>
      </w:r>
      <w:r>
        <w:rPr>
          <w:spacing w:val="-1"/>
        </w:rPr>
        <w:t>-</w:t>
      </w:r>
      <w:r>
        <w:rPr>
          <w:spacing w:val="-2"/>
        </w:rPr>
        <w:t>t</w:t>
      </w:r>
      <w:r>
        <w:rPr>
          <w:spacing w:val="1"/>
        </w:rPr>
        <w:t>o</w:t>
      </w:r>
      <w:r>
        <w:rPr>
          <w:spacing w:val="-3"/>
        </w:rPr>
        <w:t>-</w:t>
      </w:r>
      <w:r>
        <w:t>W</w:t>
      </w:r>
      <w:r>
        <w:rPr>
          <w:spacing w:val="1"/>
        </w:rPr>
        <w:t>o</w:t>
      </w:r>
      <w:r>
        <w:rPr>
          <w:spacing w:val="-3"/>
        </w:rPr>
        <w:t>r</w:t>
      </w:r>
      <w:r>
        <w:t xml:space="preserve">k </w:t>
      </w:r>
      <w:r>
        <w:rPr>
          <w:spacing w:val="-3"/>
        </w:rPr>
        <w:t>s</w:t>
      </w:r>
      <w:r>
        <w:t>yst</w:t>
      </w:r>
      <w:r>
        <w:rPr>
          <w:spacing w:val="-2"/>
        </w:rPr>
        <w:t>e</w:t>
      </w:r>
      <w:r>
        <w:t>m</w:t>
      </w:r>
      <w:r>
        <w:rPr>
          <w:spacing w:val="-1"/>
        </w:rPr>
        <w:t xml:space="preserve"> </w:t>
      </w:r>
      <w:r>
        <w:t xml:space="preserve">with </w:t>
      </w:r>
      <w:r>
        <w:rPr>
          <w:spacing w:val="-3"/>
        </w:rPr>
        <w:t>l</w:t>
      </w:r>
      <w:r>
        <w:rPr>
          <w:spacing w:val="1"/>
        </w:rPr>
        <w:t>o</w:t>
      </w:r>
      <w:r>
        <w:t>c</w:t>
      </w:r>
      <w:r>
        <w:rPr>
          <w:spacing w:val="2"/>
        </w:rPr>
        <w:t>k</w:t>
      </w:r>
      <w:r>
        <w:rPr>
          <w:spacing w:val="-3"/>
        </w:rPr>
        <w:t>-</w:t>
      </w:r>
      <w:r>
        <w:rPr>
          <w:spacing w:val="1"/>
        </w:rPr>
        <w:t>o</w:t>
      </w:r>
      <w:r>
        <w:rPr>
          <w:spacing w:val="-1"/>
        </w:rPr>
        <w:t>u</w:t>
      </w:r>
      <w:r>
        <w:t>t f</w:t>
      </w:r>
      <w:r>
        <w:rPr>
          <w:spacing w:val="-3"/>
        </w:rPr>
        <w:t>a</w:t>
      </w:r>
      <w:r>
        <w:t>cil</w:t>
      </w:r>
      <w:r>
        <w:rPr>
          <w:spacing w:val="-1"/>
        </w:rPr>
        <w:t>i</w:t>
      </w:r>
      <w:r>
        <w:t>t</w:t>
      </w:r>
      <w:r>
        <w:rPr>
          <w:spacing w:val="-3"/>
        </w:rPr>
        <w:t>i</w:t>
      </w:r>
      <w:r>
        <w:t>es</w:t>
      </w:r>
      <w:r>
        <w:rPr>
          <w:spacing w:val="1"/>
        </w:rPr>
        <w:t xml:space="preserve"> </w:t>
      </w:r>
      <w:r>
        <w:t>in</w:t>
      </w:r>
      <w:r>
        <w:rPr>
          <w:spacing w:val="-1"/>
        </w:rPr>
        <w:t xml:space="preserve"> </w:t>
      </w:r>
      <w:r>
        <w:t>ac</w:t>
      </w:r>
      <w:r>
        <w:rPr>
          <w:spacing w:val="-2"/>
        </w:rPr>
        <w:t>c</w:t>
      </w:r>
      <w:r>
        <w:rPr>
          <w:spacing w:val="1"/>
        </w:rPr>
        <w:t>o</w:t>
      </w:r>
      <w:r>
        <w:t>r</w:t>
      </w:r>
      <w:r>
        <w:rPr>
          <w:spacing w:val="-1"/>
        </w:rPr>
        <w:t>d</w:t>
      </w:r>
      <w:r>
        <w:t>a</w:t>
      </w:r>
      <w:r>
        <w:rPr>
          <w:spacing w:val="-1"/>
        </w:rPr>
        <w:t>n</w:t>
      </w:r>
      <w:r>
        <w:rPr>
          <w:spacing w:val="-3"/>
        </w:rPr>
        <w:t>c</w:t>
      </w:r>
      <w:r>
        <w:t>e w</w:t>
      </w:r>
      <w:r>
        <w:rPr>
          <w:spacing w:val="-3"/>
        </w:rPr>
        <w:t>i</w:t>
      </w:r>
      <w:r>
        <w:t>th the</w:t>
      </w:r>
    </w:p>
    <w:p w14:paraId="2FE38A9E" w14:textId="77777777" w:rsidR="007C62E7" w:rsidRDefault="007C62E7" w:rsidP="007C62E7">
      <w:pPr>
        <w:ind w:left="113"/>
        <w:rPr>
          <w:rFonts w:ascii="Calibri" w:eastAsia="Calibri" w:hAnsi="Calibri" w:cs="Calibri"/>
        </w:rPr>
      </w:pPr>
      <w:r>
        <w:rPr>
          <w:rFonts w:ascii="Calibri" w:eastAsia="Calibri" w:hAnsi="Calibri" w:cs="Calibri"/>
          <w:i/>
        </w:rPr>
        <w:t>Em</w:t>
      </w:r>
      <w:r>
        <w:rPr>
          <w:rFonts w:ascii="Calibri" w:eastAsia="Calibri" w:hAnsi="Calibri" w:cs="Calibri"/>
          <w:i/>
          <w:spacing w:val="-1"/>
        </w:rPr>
        <w:t>p</w:t>
      </w:r>
      <w:r>
        <w:rPr>
          <w:rFonts w:ascii="Calibri" w:eastAsia="Calibri" w:hAnsi="Calibri" w:cs="Calibri"/>
          <w:i/>
        </w:rPr>
        <w:t>l</w:t>
      </w:r>
      <w:r>
        <w:rPr>
          <w:rFonts w:ascii="Calibri" w:eastAsia="Calibri" w:hAnsi="Calibri" w:cs="Calibri"/>
          <w:i/>
          <w:spacing w:val="-1"/>
        </w:rPr>
        <w:t>o</w:t>
      </w:r>
      <w:r>
        <w:rPr>
          <w:rFonts w:ascii="Calibri" w:eastAsia="Calibri" w:hAnsi="Calibri" w:cs="Calibri"/>
          <w:i/>
        </w:rPr>
        <w:t>yer</w:t>
      </w:r>
      <w:r>
        <w:rPr>
          <w:rFonts w:ascii="Calibri" w:eastAsia="Calibri" w:hAnsi="Calibri" w:cs="Calibri"/>
          <w:i/>
          <w:spacing w:val="-3"/>
        </w:rPr>
        <w:t>’</w:t>
      </w:r>
      <w:r>
        <w:rPr>
          <w:rFonts w:ascii="Calibri" w:eastAsia="Calibri" w:hAnsi="Calibri" w:cs="Calibri"/>
          <w:i/>
        </w:rPr>
        <w:t>s</w:t>
      </w:r>
      <w:r>
        <w:rPr>
          <w:rFonts w:ascii="Calibri" w:eastAsia="Calibri" w:hAnsi="Calibri" w:cs="Calibri"/>
          <w:i/>
          <w:spacing w:val="-1"/>
        </w:rPr>
        <w:t xml:space="preserve"> </w:t>
      </w:r>
      <w:r>
        <w:rPr>
          <w:rFonts w:ascii="Calibri" w:eastAsia="Calibri" w:hAnsi="Calibri" w:cs="Calibri"/>
        </w:rPr>
        <w:t>Pla</w:t>
      </w:r>
      <w:r>
        <w:rPr>
          <w:rFonts w:ascii="Calibri" w:eastAsia="Calibri" w:hAnsi="Calibri" w:cs="Calibri"/>
          <w:spacing w:val="-2"/>
        </w:rPr>
        <w:t>n</w:t>
      </w:r>
      <w:r>
        <w:rPr>
          <w:rFonts w:ascii="Calibri" w:eastAsia="Calibri" w:hAnsi="Calibri" w:cs="Calibri"/>
        </w:rPr>
        <w:t>t S</w:t>
      </w:r>
      <w:r>
        <w:rPr>
          <w:rFonts w:ascii="Calibri" w:eastAsia="Calibri" w:hAnsi="Calibri" w:cs="Calibri"/>
          <w:spacing w:val="-1"/>
        </w:rPr>
        <w:t>a</w:t>
      </w:r>
      <w:r>
        <w:rPr>
          <w:rFonts w:ascii="Calibri" w:eastAsia="Calibri" w:hAnsi="Calibri" w:cs="Calibri"/>
        </w:rPr>
        <w:t>f</w:t>
      </w:r>
      <w:r>
        <w:rPr>
          <w:rFonts w:ascii="Calibri" w:eastAsia="Calibri" w:hAnsi="Calibri" w:cs="Calibri"/>
          <w:spacing w:val="-3"/>
        </w:rPr>
        <w:t>e</w:t>
      </w:r>
      <w:r>
        <w:rPr>
          <w:rFonts w:ascii="Calibri" w:eastAsia="Calibri" w:hAnsi="Calibri" w:cs="Calibri"/>
        </w:rPr>
        <w:t>ty</w:t>
      </w:r>
      <w:r>
        <w:rPr>
          <w:rFonts w:ascii="Calibri" w:eastAsia="Calibri" w:hAnsi="Calibri" w:cs="Calibri"/>
          <w:spacing w:val="-1"/>
        </w:rPr>
        <w:t xml:space="preserve"> </w:t>
      </w:r>
      <w:r>
        <w:rPr>
          <w:rFonts w:ascii="Calibri" w:eastAsia="Calibri" w:hAnsi="Calibri" w:cs="Calibri"/>
        </w:rPr>
        <w:t>R</w:t>
      </w:r>
      <w:r>
        <w:rPr>
          <w:rFonts w:ascii="Calibri" w:eastAsia="Calibri" w:hAnsi="Calibri" w:cs="Calibri"/>
          <w:spacing w:val="-2"/>
        </w:rPr>
        <w:t>e</w:t>
      </w:r>
      <w:r>
        <w:rPr>
          <w:rFonts w:ascii="Calibri" w:eastAsia="Calibri" w:hAnsi="Calibri" w:cs="Calibri"/>
          <w:spacing w:val="-1"/>
        </w:rPr>
        <w:t>gu</w:t>
      </w:r>
      <w:r>
        <w:rPr>
          <w:rFonts w:ascii="Calibri" w:eastAsia="Calibri" w:hAnsi="Calibri" w:cs="Calibri"/>
        </w:rPr>
        <w:t>latio</w:t>
      </w:r>
      <w:r>
        <w:rPr>
          <w:rFonts w:ascii="Calibri" w:eastAsia="Calibri" w:hAnsi="Calibri" w:cs="Calibri"/>
          <w:spacing w:val="-1"/>
        </w:rPr>
        <w:t>n</w:t>
      </w:r>
      <w:r>
        <w:rPr>
          <w:rFonts w:ascii="Calibri" w:eastAsia="Calibri" w:hAnsi="Calibri" w:cs="Calibri"/>
        </w:rPr>
        <w:t>s w</w:t>
      </w:r>
      <w:r>
        <w:rPr>
          <w:rFonts w:ascii="Calibri" w:eastAsia="Calibri" w:hAnsi="Calibri" w:cs="Calibri"/>
          <w:spacing w:val="-4"/>
        </w:rPr>
        <w:t>h</w:t>
      </w:r>
      <w:r>
        <w:rPr>
          <w:rFonts w:ascii="Calibri" w:eastAsia="Calibri" w:hAnsi="Calibri" w:cs="Calibri"/>
        </w:rPr>
        <w:t>ere</w:t>
      </w:r>
      <w:r>
        <w:rPr>
          <w:rFonts w:ascii="Calibri" w:eastAsia="Calibri" w:hAnsi="Calibri" w:cs="Calibri"/>
          <w:spacing w:val="1"/>
        </w:rPr>
        <w:t xml:space="preserve"> </w:t>
      </w:r>
      <w:r>
        <w:rPr>
          <w:rFonts w:ascii="Calibri" w:eastAsia="Calibri" w:hAnsi="Calibri" w:cs="Calibri"/>
          <w:spacing w:val="-4"/>
        </w:rPr>
        <w:t>n</w:t>
      </w:r>
      <w:r>
        <w:rPr>
          <w:rFonts w:ascii="Calibri" w:eastAsia="Calibri" w:hAnsi="Calibri" w:cs="Calibri"/>
        </w:rPr>
        <w:t>ee</w:t>
      </w:r>
      <w:r>
        <w:rPr>
          <w:rFonts w:ascii="Calibri" w:eastAsia="Calibri" w:hAnsi="Calibri" w:cs="Calibri"/>
          <w:spacing w:val="-1"/>
        </w:rPr>
        <w:t>d</w:t>
      </w:r>
      <w:r>
        <w:rPr>
          <w:rFonts w:ascii="Calibri" w:eastAsia="Calibri" w:hAnsi="Calibri" w:cs="Calibri"/>
        </w:rPr>
        <w:t>ed.</w:t>
      </w:r>
    </w:p>
    <w:p w14:paraId="4749AF3B" w14:textId="77777777" w:rsidR="007C62E7" w:rsidRDefault="007C62E7" w:rsidP="007C62E7">
      <w:pPr>
        <w:spacing w:before="9" w:line="260" w:lineRule="exact"/>
        <w:rPr>
          <w:sz w:val="26"/>
          <w:szCs w:val="26"/>
        </w:rPr>
      </w:pPr>
    </w:p>
    <w:p w14:paraId="70D4507C" w14:textId="77777777" w:rsidR="007C62E7" w:rsidRDefault="007C62E7" w:rsidP="005B3361">
      <w:pPr>
        <w:pStyle w:val="Heading6"/>
        <w:numPr>
          <w:ilvl w:val="2"/>
          <w:numId w:val="23"/>
        </w:numPr>
        <w:tabs>
          <w:tab w:val="left" w:pos="766"/>
        </w:tabs>
        <w:ind w:left="766" w:hanging="653"/>
        <w:rPr>
          <w:b w:val="0"/>
          <w:bCs w:val="0"/>
        </w:rPr>
      </w:pPr>
      <w:bookmarkStart w:id="28" w:name="_bookmark41"/>
      <w:bookmarkEnd w:id="28"/>
      <w:r>
        <w:rPr>
          <w:spacing w:val="-2"/>
        </w:rPr>
        <w:t>Sa</w:t>
      </w:r>
      <w:r>
        <w:t>f</w:t>
      </w:r>
      <w:r>
        <w:rPr>
          <w:spacing w:val="-2"/>
        </w:rPr>
        <w:t>e</w:t>
      </w:r>
      <w:r>
        <w:t>ty</w:t>
      </w:r>
      <w:r>
        <w:rPr>
          <w:spacing w:val="1"/>
        </w:rPr>
        <w:t xml:space="preserve"> </w:t>
      </w:r>
      <w:r>
        <w:rPr>
          <w:spacing w:val="-1"/>
        </w:rPr>
        <w:t>S</w:t>
      </w:r>
      <w:r>
        <w:rPr>
          <w:spacing w:val="-2"/>
        </w:rPr>
        <w:t>y</w:t>
      </w:r>
      <w:r>
        <w:t>stem</w:t>
      </w:r>
    </w:p>
    <w:p w14:paraId="1C208E06" w14:textId="77777777" w:rsidR="007C62E7" w:rsidRDefault="007C62E7" w:rsidP="007C62E7">
      <w:pPr>
        <w:pStyle w:val="BodyText"/>
        <w:ind w:left="113"/>
      </w:pPr>
      <w:r>
        <w:t>The C</w:t>
      </w:r>
      <w:r>
        <w:rPr>
          <w:rFonts w:cs="Calibri"/>
          <w:i/>
        </w:rPr>
        <w:t>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t>will</w:t>
      </w:r>
      <w:r>
        <w:rPr>
          <w:spacing w:val="-2"/>
        </w:rPr>
        <w:t xml:space="preserve"> </w:t>
      </w:r>
      <w:r>
        <w:rPr>
          <w:spacing w:val="1"/>
        </w:rPr>
        <w:t>o</w:t>
      </w:r>
      <w:r>
        <w:rPr>
          <w:spacing w:val="-1"/>
        </w:rPr>
        <w:t>p</w:t>
      </w:r>
      <w:r>
        <w:t>era</w:t>
      </w:r>
      <w:r>
        <w:rPr>
          <w:spacing w:val="-2"/>
        </w:rPr>
        <w:t>t</w:t>
      </w:r>
      <w:r>
        <w:t>e</w:t>
      </w:r>
      <w:r>
        <w:rPr>
          <w:spacing w:val="-2"/>
        </w:rPr>
        <w:t xml:space="preserve"> </w:t>
      </w:r>
      <w:r>
        <w:t>and</w:t>
      </w:r>
      <w:r>
        <w:rPr>
          <w:spacing w:val="-2"/>
        </w:rPr>
        <w:t xml:space="preserve"> </w:t>
      </w:r>
      <w:r>
        <w:rPr>
          <w:spacing w:val="1"/>
        </w:rPr>
        <w:t>m</w:t>
      </w:r>
      <w:r>
        <w:t>ai</w:t>
      </w:r>
      <w:r>
        <w:rPr>
          <w:spacing w:val="-2"/>
        </w:rPr>
        <w:t>n</w:t>
      </w:r>
      <w:r>
        <w:t>tain</w:t>
      </w:r>
      <w:r>
        <w:rPr>
          <w:spacing w:val="-3"/>
        </w:rPr>
        <w:t xml:space="preserve"> </w:t>
      </w:r>
      <w:r>
        <w:t>the pr</w:t>
      </w:r>
      <w:r>
        <w:rPr>
          <w:spacing w:val="-3"/>
        </w:rPr>
        <w:t>e</w:t>
      </w:r>
      <w:r>
        <w:t>scri</w:t>
      </w:r>
      <w:r>
        <w:rPr>
          <w:spacing w:val="-4"/>
        </w:rPr>
        <w:t>b</w:t>
      </w:r>
      <w:r>
        <w:t>ed safe</w:t>
      </w:r>
      <w:r>
        <w:rPr>
          <w:spacing w:val="-2"/>
        </w:rPr>
        <w:t>t</w:t>
      </w:r>
      <w:r>
        <w:t xml:space="preserve">y </w:t>
      </w:r>
      <w:r>
        <w:rPr>
          <w:spacing w:val="-2"/>
        </w:rPr>
        <w:t>s</w:t>
      </w:r>
      <w:r>
        <w:t>ys</w:t>
      </w:r>
      <w:r>
        <w:rPr>
          <w:spacing w:val="-2"/>
        </w:rPr>
        <w:t>t</w:t>
      </w:r>
      <w:r>
        <w:t>em</w:t>
      </w:r>
      <w:r>
        <w:rPr>
          <w:spacing w:val="-1"/>
        </w:rPr>
        <w:t xml:space="preserve"> </w:t>
      </w:r>
      <w:r>
        <w:t>by</w:t>
      </w:r>
      <w:r>
        <w:rPr>
          <w:spacing w:val="-2"/>
        </w:rPr>
        <w:t xml:space="preserve"> </w:t>
      </w:r>
      <w:r>
        <w:t>the</w:t>
      </w:r>
      <w:r>
        <w:rPr>
          <w:spacing w:val="3"/>
        </w:rPr>
        <w:t xml:space="preserve"> </w:t>
      </w:r>
      <w:r>
        <w:rPr>
          <w:rFonts w:cs="Calibri"/>
          <w:i/>
          <w:spacing w:val="-3"/>
        </w:rPr>
        <w:t>E</w:t>
      </w:r>
      <w:r>
        <w:rPr>
          <w:rFonts w:cs="Calibri"/>
          <w:i/>
          <w:spacing w:val="-2"/>
        </w:rPr>
        <w:t>m</w:t>
      </w:r>
      <w:r>
        <w:rPr>
          <w:rFonts w:cs="Calibri"/>
          <w:i/>
          <w:spacing w:val="-1"/>
        </w:rPr>
        <w:t>p</w:t>
      </w:r>
      <w:r>
        <w:rPr>
          <w:rFonts w:cs="Calibri"/>
          <w:i/>
        </w:rPr>
        <w:t>l</w:t>
      </w:r>
      <w:r>
        <w:rPr>
          <w:rFonts w:cs="Calibri"/>
          <w:i/>
          <w:spacing w:val="-1"/>
        </w:rPr>
        <w:t>o</w:t>
      </w:r>
      <w:r>
        <w:rPr>
          <w:rFonts w:cs="Calibri"/>
          <w:i/>
        </w:rPr>
        <w:t>yer.</w:t>
      </w:r>
      <w:r>
        <w:rPr>
          <w:rFonts w:cs="Calibri"/>
          <w:i/>
          <w:spacing w:val="49"/>
        </w:rPr>
        <w:t xml:space="preserve"> </w:t>
      </w:r>
      <w:r>
        <w:rPr>
          <w:rFonts w:cs="Calibri"/>
        </w:rPr>
        <w:t>T</w:t>
      </w:r>
      <w:r>
        <w:rPr>
          <w:rFonts w:cs="Calibri"/>
          <w:spacing w:val="-3"/>
        </w:rPr>
        <w:t>h</w:t>
      </w:r>
      <w:r>
        <w:rPr>
          <w:rFonts w:cs="Calibri"/>
        </w:rPr>
        <w:t>ere</w:t>
      </w:r>
      <w:r>
        <w:rPr>
          <w:rFonts w:cs="Calibri"/>
          <w:spacing w:val="-2"/>
        </w:rPr>
        <w:t xml:space="preserve"> </w:t>
      </w:r>
      <w:r>
        <w:rPr>
          <w:rFonts w:cs="Calibri"/>
        </w:rPr>
        <w:t xml:space="preserve">will </w:t>
      </w:r>
      <w:r>
        <w:rPr>
          <w:rFonts w:cs="Calibri"/>
          <w:spacing w:val="-1"/>
        </w:rPr>
        <w:t>b</w:t>
      </w:r>
      <w:r>
        <w:rPr>
          <w:rFonts w:cs="Calibri"/>
        </w:rPr>
        <w:t>e a</w:t>
      </w:r>
      <w:r>
        <w:rPr>
          <w:rFonts w:cs="Calibri"/>
          <w:spacing w:val="-3"/>
        </w:rPr>
        <w:t xml:space="preserve"> </w:t>
      </w:r>
      <w:r>
        <w:rPr>
          <w:rFonts w:cs="Calibri"/>
        </w:rPr>
        <w:t>‘a</w:t>
      </w:r>
      <w:r>
        <w:rPr>
          <w:rFonts w:cs="Calibri"/>
          <w:spacing w:val="1"/>
        </w:rPr>
        <w:t>s</w:t>
      </w:r>
      <w:r>
        <w:t>- a</w:t>
      </w:r>
      <w:r>
        <w:rPr>
          <w:spacing w:val="-1"/>
        </w:rPr>
        <w:t>nd-</w:t>
      </w:r>
      <w:r>
        <w:rPr>
          <w:rFonts w:cs="Calibri"/>
        </w:rPr>
        <w:t>when req</w:t>
      </w:r>
      <w:r>
        <w:rPr>
          <w:rFonts w:cs="Calibri"/>
          <w:spacing w:val="-2"/>
        </w:rPr>
        <w:t>u</w:t>
      </w:r>
      <w:r>
        <w:rPr>
          <w:rFonts w:cs="Calibri"/>
        </w:rPr>
        <w:t>ire</w:t>
      </w:r>
      <w:r>
        <w:rPr>
          <w:rFonts w:cs="Calibri"/>
          <w:spacing w:val="-1"/>
        </w:rPr>
        <w:t>d</w:t>
      </w:r>
      <w:r>
        <w:rPr>
          <w:rFonts w:cs="Calibri"/>
        </w:rPr>
        <w:t xml:space="preserve">’ </w:t>
      </w:r>
      <w:r>
        <w:rPr>
          <w:rFonts w:cs="Calibri"/>
          <w:spacing w:val="-2"/>
        </w:rPr>
        <w:t>co</w:t>
      </w:r>
      <w:r>
        <w:rPr>
          <w:rFonts w:cs="Calibri"/>
        </w:rPr>
        <w:t>m</w:t>
      </w:r>
      <w:r>
        <w:rPr>
          <w:rFonts w:cs="Calibri"/>
          <w:spacing w:val="-1"/>
        </w:rPr>
        <w:t>p</w:t>
      </w:r>
      <w:r>
        <w:rPr>
          <w:rFonts w:cs="Calibri"/>
        </w:rPr>
        <w:t>l</w:t>
      </w:r>
      <w:r>
        <w:rPr>
          <w:rFonts w:cs="Calibri"/>
          <w:spacing w:val="-4"/>
        </w:rPr>
        <w:t>i</w:t>
      </w:r>
      <w:r>
        <w:rPr>
          <w:rFonts w:cs="Calibri"/>
        </w:rPr>
        <w:t>a</w:t>
      </w:r>
      <w:r>
        <w:rPr>
          <w:rFonts w:cs="Calibri"/>
          <w:spacing w:val="-1"/>
        </w:rPr>
        <w:t>n</w:t>
      </w:r>
      <w:r>
        <w:rPr>
          <w:rFonts w:cs="Calibri"/>
        </w:rPr>
        <w:t>ce</w:t>
      </w:r>
      <w:r>
        <w:rPr>
          <w:rFonts w:cs="Calibri"/>
          <w:spacing w:val="1"/>
        </w:rPr>
        <w:t xml:space="preserve"> </w:t>
      </w:r>
      <w:r>
        <w:rPr>
          <w:rFonts w:cs="Calibri"/>
        </w:rPr>
        <w:t>S</w:t>
      </w:r>
      <w:r>
        <w:rPr>
          <w:rFonts w:cs="Calibri"/>
          <w:spacing w:val="-2"/>
        </w:rPr>
        <w:t>H</w:t>
      </w:r>
      <w:r>
        <w:rPr>
          <w:rFonts w:cs="Calibri"/>
        </w:rPr>
        <w:t>E a</w:t>
      </w:r>
      <w:r>
        <w:rPr>
          <w:rFonts w:cs="Calibri"/>
          <w:spacing w:val="-1"/>
        </w:rPr>
        <w:t>ud</w:t>
      </w:r>
      <w:r>
        <w:rPr>
          <w:rFonts w:cs="Calibri"/>
        </w:rPr>
        <w:t xml:space="preserve">it </w:t>
      </w:r>
      <w:r>
        <w:rPr>
          <w:rFonts w:cs="Calibri"/>
          <w:spacing w:val="-3"/>
        </w:rPr>
        <w:t>d</w:t>
      </w:r>
      <w:r>
        <w:rPr>
          <w:rFonts w:cs="Calibri"/>
          <w:spacing w:val="1"/>
        </w:rPr>
        <w:t>o</w:t>
      </w:r>
      <w:r>
        <w:rPr>
          <w:rFonts w:cs="Calibri"/>
          <w:spacing w:val="-1"/>
        </w:rPr>
        <w:t>n</w:t>
      </w:r>
      <w:r>
        <w:rPr>
          <w:rFonts w:cs="Calibri"/>
        </w:rPr>
        <w:t xml:space="preserve">e </w:t>
      </w:r>
      <w:r>
        <w:rPr>
          <w:rFonts w:cs="Calibri"/>
          <w:spacing w:val="-4"/>
        </w:rPr>
        <w:t>b</w:t>
      </w:r>
      <w:r>
        <w:rPr>
          <w:rFonts w:cs="Calibri"/>
        </w:rPr>
        <w:t>y t</w:t>
      </w:r>
      <w:r>
        <w:rPr>
          <w:rFonts w:cs="Calibri"/>
          <w:spacing w:val="-4"/>
        </w:rPr>
        <w:t>h</w:t>
      </w:r>
      <w:r>
        <w:rPr>
          <w:rFonts w:cs="Calibri"/>
        </w:rPr>
        <w:t>e</w:t>
      </w:r>
      <w:r>
        <w:rPr>
          <w:rFonts w:cs="Calibri"/>
          <w:spacing w:val="-2"/>
        </w:rPr>
        <w:t xml:space="preserve"> </w:t>
      </w:r>
      <w:r>
        <w:rPr>
          <w:rFonts w:cs="Calibri"/>
          <w:spacing w:val="3"/>
        </w:rPr>
        <w:t>E</w:t>
      </w:r>
      <w:r>
        <w:rPr>
          <w:rFonts w:cs="Calibri"/>
          <w:i/>
        </w:rPr>
        <w:t>mpl</w:t>
      </w:r>
      <w:r>
        <w:rPr>
          <w:rFonts w:cs="Calibri"/>
          <w:i/>
          <w:spacing w:val="-2"/>
        </w:rPr>
        <w:t>o</w:t>
      </w:r>
      <w:r>
        <w:rPr>
          <w:rFonts w:cs="Calibri"/>
          <w:i/>
        </w:rPr>
        <w:t>y</w:t>
      </w:r>
      <w:r>
        <w:rPr>
          <w:rFonts w:cs="Calibri"/>
          <w:i/>
          <w:spacing w:val="-3"/>
        </w:rPr>
        <w:t>e</w:t>
      </w:r>
      <w:r>
        <w:rPr>
          <w:rFonts w:cs="Calibri"/>
          <w:i/>
        </w:rPr>
        <w:t>r’s</w:t>
      </w:r>
      <w:r>
        <w:rPr>
          <w:rFonts w:cs="Calibri"/>
          <w:i/>
          <w:spacing w:val="1"/>
        </w:rPr>
        <w:t xml:space="preserve"> </w:t>
      </w:r>
      <w:r>
        <w:t>S</w:t>
      </w:r>
      <w:r>
        <w:rPr>
          <w:spacing w:val="-1"/>
        </w:rPr>
        <w:t>a</w:t>
      </w:r>
      <w:r>
        <w:rPr>
          <w:spacing w:val="-3"/>
        </w:rPr>
        <w:t>f</w:t>
      </w:r>
      <w:r>
        <w:t>ety</w:t>
      </w:r>
      <w:r>
        <w:rPr>
          <w:spacing w:val="-2"/>
        </w:rPr>
        <w:t xml:space="preserve"> </w:t>
      </w:r>
      <w:r>
        <w:t>Risk</w:t>
      </w:r>
      <w:r>
        <w:rPr>
          <w:spacing w:val="-2"/>
        </w:rPr>
        <w:t xml:space="preserve"> </w:t>
      </w:r>
      <w:r>
        <w:rPr>
          <w:spacing w:val="-1"/>
        </w:rPr>
        <w:t>D</w:t>
      </w:r>
      <w:r>
        <w:t>e</w:t>
      </w:r>
      <w:r>
        <w:rPr>
          <w:spacing w:val="-3"/>
        </w:rPr>
        <w:t>p</w:t>
      </w:r>
      <w:r>
        <w:t>art</w:t>
      </w:r>
      <w:r>
        <w:rPr>
          <w:spacing w:val="-1"/>
        </w:rPr>
        <w:t>m</w:t>
      </w:r>
      <w:r>
        <w:t>ent.</w:t>
      </w:r>
    </w:p>
    <w:p w14:paraId="27F54217" w14:textId="77777777" w:rsidR="007C62E7" w:rsidRDefault="007C62E7" w:rsidP="007C62E7">
      <w:pPr>
        <w:spacing w:before="9" w:line="260" w:lineRule="exact"/>
        <w:rPr>
          <w:sz w:val="26"/>
          <w:szCs w:val="26"/>
        </w:rPr>
      </w:pPr>
    </w:p>
    <w:p w14:paraId="06F531E5" w14:textId="77777777" w:rsidR="007C62E7" w:rsidRDefault="007C62E7" w:rsidP="005B3361">
      <w:pPr>
        <w:pStyle w:val="Heading6"/>
        <w:numPr>
          <w:ilvl w:val="2"/>
          <w:numId w:val="23"/>
        </w:numPr>
        <w:tabs>
          <w:tab w:val="left" w:pos="616"/>
        </w:tabs>
        <w:ind w:left="616"/>
        <w:rPr>
          <w:b w:val="0"/>
          <w:bCs w:val="0"/>
        </w:rPr>
      </w:pPr>
      <w:bookmarkStart w:id="29" w:name="_bookmark42"/>
      <w:bookmarkEnd w:id="29"/>
      <w:proofErr w:type="spellStart"/>
      <w:r>
        <w:rPr>
          <w:spacing w:val="-2"/>
        </w:rPr>
        <w:t>r</w:t>
      </w:r>
      <w:r>
        <w:t>s</w:t>
      </w:r>
      <w:r>
        <w:rPr>
          <w:spacing w:val="-1"/>
        </w:rPr>
        <w:t>on</w:t>
      </w:r>
      <w:r>
        <w:rPr>
          <w:spacing w:val="-2"/>
        </w:rPr>
        <w:t>a</w:t>
      </w:r>
      <w:r>
        <w:t>l</w:t>
      </w:r>
      <w:proofErr w:type="spellEnd"/>
      <w:r>
        <w:t xml:space="preserve"> P</w:t>
      </w:r>
      <w:r>
        <w:rPr>
          <w:spacing w:val="1"/>
        </w:rPr>
        <w:t>r</w:t>
      </w:r>
      <w:r>
        <w:rPr>
          <w:spacing w:val="-1"/>
        </w:rPr>
        <w:t>o</w:t>
      </w:r>
      <w:r>
        <w:t>t</w:t>
      </w:r>
      <w:r>
        <w:rPr>
          <w:spacing w:val="-3"/>
        </w:rPr>
        <w:t>e</w:t>
      </w:r>
      <w:r>
        <w:rPr>
          <w:spacing w:val="1"/>
        </w:rPr>
        <w:t>c</w:t>
      </w:r>
      <w:r>
        <w:rPr>
          <w:spacing w:val="-3"/>
        </w:rPr>
        <w:t>t</w:t>
      </w:r>
      <w:r>
        <w:t>ive</w:t>
      </w:r>
      <w:r>
        <w:rPr>
          <w:spacing w:val="-3"/>
        </w:rPr>
        <w:t xml:space="preserve"> E</w:t>
      </w:r>
      <w:r>
        <w:rPr>
          <w:spacing w:val="-1"/>
        </w:rPr>
        <w:t>qu</w:t>
      </w:r>
      <w:r>
        <w:t>i</w:t>
      </w:r>
      <w:r>
        <w:rPr>
          <w:spacing w:val="-1"/>
        </w:rPr>
        <w:t>p</w:t>
      </w:r>
      <w:r>
        <w:t>me</w:t>
      </w:r>
      <w:r>
        <w:rPr>
          <w:spacing w:val="-2"/>
        </w:rPr>
        <w:t>n</w:t>
      </w:r>
      <w:r>
        <w:t>t</w:t>
      </w:r>
    </w:p>
    <w:p w14:paraId="0787C0E3" w14:textId="77777777" w:rsidR="007C62E7" w:rsidRDefault="007C62E7" w:rsidP="007C62E7">
      <w:pPr>
        <w:pStyle w:val="BodyText"/>
        <w:spacing w:line="266" w:lineRule="exact"/>
        <w:ind w:left="113"/>
      </w:pPr>
      <w:r>
        <w:t xml:space="preserve">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t>su</w:t>
      </w:r>
      <w:r>
        <w:rPr>
          <w:spacing w:val="-2"/>
        </w:rPr>
        <w:t>p</w:t>
      </w:r>
      <w:r>
        <w:rPr>
          <w:spacing w:val="-1"/>
        </w:rPr>
        <w:t>p</w:t>
      </w:r>
      <w:r>
        <w:t>l</w:t>
      </w:r>
      <w:r>
        <w:rPr>
          <w:spacing w:val="-1"/>
        </w:rPr>
        <w:t>i</w:t>
      </w:r>
      <w:r>
        <w:t>es,</w:t>
      </w:r>
      <w:r>
        <w:rPr>
          <w:spacing w:val="-1"/>
        </w:rPr>
        <w:t xml:space="preserve"> </w:t>
      </w:r>
      <w:r>
        <w:rPr>
          <w:spacing w:val="-2"/>
        </w:rPr>
        <w:t>m</w:t>
      </w:r>
      <w:r>
        <w:t>ai</w:t>
      </w:r>
      <w:r>
        <w:rPr>
          <w:spacing w:val="-2"/>
        </w:rPr>
        <w:t>n</w:t>
      </w:r>
      <w:r>
        <w:t>tai</w:t>
      </w:r>
      <w:r>
        <w:rPr>
          <w:spacing w:val="-1"/>
        </w:rPr>
        <w:t>n</w:t>
      </w:r>
      <w:r>
        <w:t>s and</w:t>
      </w:r>
      <w:r>
        <w:rPr>
          <w:spacing w:val="-2"/>
        </w:rPr>
        <w:t xml:space="preserve"> </w:t>
      </w:r>
      <w:r>
        <w:t>e</w:t>
      </w:r>
      <w:r>
        <w:rPr>
          <w:spacing w:val="-1"/>
        </w:rPr>
        <w:t>n</w:t>
      </w:r>
      <w:r>
        <w:t>su</w:t>
      </w:r>
      <w:r>
        <w:rPr>
          <w:spacing w:val="-1"/>
        </w:rPr>
        <w:t>r</w:t>
      </w:r>
      <w:r>
        <w:t>es</w:t>
      </w:r>
      <w:r>
        <w:rPr>
          <w:spacing w:val="-2"/>
        </w:rPr>
        <w:t xml:space="preserve"> </w:t>
      </w:r>
      <w:r>
        <w:t>t</w:t>
      </w:r>
      <w:r>
        <w:rPr>
          <w:spacing w:val="-1"/>
        </w:rPr>
        <w:t>h</w:t>
      </w:r>
      <w:r>
        <w:t xml:space="preserve">at </w:t>
      </w:r>
      <w:r>
        <w:rPr>
          <w:spacing w:val="-4"/>
        </w:rPr>
        <w:t>h</w:t>
      </w:r>
      <w:r>
        <w:t>is perso</w:t>
      </w:r>
      <w:r>
        <w:rPr>
          <w:spacing w:val="-1"/>
        </w:rPr>
        <w:t>n</w:t>
      </w:r>
      <w:r>
        <w:rPr>
          <w:spacing w:val="-4"/>
        </w:rPr>
        <w:t>n</w:t>
      </w:r>
      <w:r>
        <w:t xml:space="preserve">el </w:t>
      </w:r>
      <w:proofErr w:type="gramStart"/>
      <w:r>
        <w:t>at all</w:t>
      </w:r>
      <w:r>
        <w:rPr>
          <w:spacing w:val="-3"/>
        </w:rPr>
        <w:t xml:space="preserve"> </w:t>
      </w:r>
      <w:r>
        <w:t>t</w:t>
      </w:r>
      <w:r>
        <w:rPr>
          <w:spacing w:val="-3"/>
        </w:rPr>
        <w:t>i</w:t>
      </w:r>
      <w:r>
        <w:t>mes</w:t>
      </w:r>
      <w:proofErr w:type="gramEnd"/>
      <w:r>
        <w:rPr>
          <w:spacing w:val="-2"/>
        </w:rPr>
        <w:t xml:space="preserve"> </w:t>
      </w:r>
      <w:r>
        <w:t>w</w:t>
      </w:r>
      <w:r>
        <w:rPr>
          <w:spacing w:val="-2"/>
        </w:rPr>
        <w:t>e</w:t>
      </w:r>
      <w:r>
        <w:t xml:space="preserve">ar the </w:t>
      </w:r>
      <w:r>
        <w:rPr>
          <w:spacing w:val="-3"/>
        </w:rPr>
        <w:t>r</w:t>
      </w:r>
      <w:r>
        <w:t>el</w:t>
      </w:r>
      <w:r>
        <w:rPr>
          <w:spacing w:val="-2"/>
        </w:rPr>
        <w:t>e</w:t>
      </w:r>
      <w:r>
        <w:t>va</w:t>
      </w:r>
      <w:r>
        <w:rPr>
          <w:spacing w:val="-1"/>
        </w:rPr>
        <w:t>n</w:t>
      </w:r>
      <w:r>
        <w:t xml:space="preserve">t </w:t>
      </w:r>
      <w:r>
        <w:rPr>
          <w:spacing w:val="-1"/>
        </w:rPr>
        <w:t>b</w:t>
      </w:r>
      <w:r>
        <w:t>ra</w:t>
      </w:r>
      <w:r>
        <w:rPr>
          <w:spacing w:val="-2"/>
        </w:rPr>
        <w:t>n</w:t>
      </w:r>
      <w:r>
        <w:rPr>
          <w:spacing w:val="-1"/>
        </w:rPr>
        <w:t>d</w:t>
      </w:r>
      <w:r>
        <w:t>ed</w:t>
      </w:r>
    </w:p>
    <w:p w14:paraId="7DFF7BC2" w14:textId="77777777" w:rsidR="007C62E7" w:rsidRDefault="007C62E7" w:rsidP="007C62E7">
      <w:pPr>
        <w:pStyle w:val="BodyText"/>
        <w:ind w:left="113" w:right="125"/>
      </w:pPr>
      <w:r>
        <w:rPr>
          <w:spacing w:val="-1"/>
        </w:rPr>
        <w:t>p</w:t>
      </w:r>
      <w:r>
        <w:t>ers</w:t>
      </w:r>
      <w:r>
        <w:rPr>
          <w:spacing w:val="1"/>
        </w:rPr>
        <w:t>o</w:t>
      </w:r>
      <w:r>
        <w:rPr>
          <w:spacing w:val="-1"/>
        </w:rPr>
        <w:t>n</w:t>
      </w:r>
      <w:r>
        <w:t xml:space="preserve">al </w:t>
      </w:r>
      <w:r>
        <w:rPr>
          <w:spacing w:val="-1"/>
        </w:rPr>
        <w:t>p</w:t>
      </w:r>
      <w:r>
        <w:rPr>
          <w:spacing w:val="-3"/>
        </w:rPr>
        <w:t>r</w:t>
      </w:r>
      <w:r>
        <w:rPr>
          <w:spacing w:val="1"/>
        </w:rPr>
        <w:t>o</w:t>
      </w:r>
      <w:r>
        <w:t>t</w:t>
      </w:r>
      <w:r>
        <w:rPr>
          <w:spacing w:val="-2"/>
        </w:rPr>
        <w:t>e</w:t>
      </w:r>
      <w:r>
        <w:t>ct</w:t>
      </w:r>
      <w:r>
        <w:rPr>
          <w:spacing w:val="-3"/>
        </w:rPr>
        <w:t>i</w:t>
      </w:r>
      <w:r>
        <w:t>ve</w:t>
      </w:r>
      <w:r>
        <w:rPr>
          <w:spacing w:val="-2"/>
        </w:rPr>
        <w:t xml:space="preserve"> </w:t>
      </w:r>
      <w:r>
        <w:t>eq</w:t>
      </w:r>
      <w:r>
        <w:rPr>
          <w:spacing w:val="-2"/>
        </w:rPr>
        <w:t>u</w:t>
      </w:r>
      <w:r>
        <w:t>i</w:t>
      </w:r>
      <w:r>
        <w:rPr>
          <w:spacing w:val="-2"/>
        </w:rPr>
        <w:t>p</w:t>
      </w:r>
      <w:r>
        <w:t>ment</w:t>
      </w:r>
      <w:r>
        <w:rPr>
          <w:spacing w:val="-2"/>
        </w:rPr>
        <w:t xml:space="preserve"> </w:t>
      </w:r>
      <w:r>
        <w:t>as req</w:t>
      </w:r>
      <w:r>
        <w:rPr>
          <w:spacing w:val="-2"/>
        </w:rPr>
        <w:t>u</w:t>
      </w:r>
      <w:r>
        <w:t>i</w:t>
      </w:r>
      <w:r>
        <w:rPr>
          <w:spacing w:val="-3"/>
        </w:rPr>
        <w:t>r</w:t>
      </w:r>
      <w:r>
        <w:t>ed f</w:t>
      </w:r>
      <w:r>
        <w:rPr>
          <w:spacing w:val="1"/>
        </w:rPr>
        <w:t>o</w:t>
      </w:r>
      <w:r>
        <w:t>r</w:t>
      </w:r>
      <w:r>
        <w:rPr>
          <w:spacing w:val="-3"/>
        </w:rPr>
        <w:t xml:space="preserve"> </w:t>
      </w:r>
      <w:r>
        <w:t>each</w:t>
      </w:r>
      <w:r>
        <w:rPr>
          <w:spacing w:val="-3"/>
        </w:rPr>
        <w:t xml:space="preserve"> </w:t>
      </w:r>
      <w:r>
        <w:rPr>
          <w:spacing w:val="-2"/>
        </w:rPr>
        <w:t>t</w:t>
      </w:r>
      <w:r>
        <w:t>ask. Only</w:t>
      </w:r>
      <w:r>
        <w:rPr>
          <w:spacing w:val="-2"/>
        </w:rPr>
        <w:t xml:space="preserve"> </w:t>
      </w:r>
      <w:r>
        <w:t>S</w:t>
      </w:r>
      <w:r>
        <w:rPr>
          <w:spacing w:val="-1"/>
        </w:rPr>
        <w:t>A</w:t>
      </w:r>
      <w:r>
        <w:t>BS</w:t>
      </w:r>
      <w:r>
        <w:rPr>
          <w:spacing w:val="-1"/>
        </w:rPr>
        <w:t xml:space="preserve"> </w:t>
      </w:r>
      <w:r>
        <w:t>ap</w:t>
      </w:r>
      <w:r>
        <w:rPr>
          <w:spacing w:val="-2"/>
        </w:rPr>
        <w:t>p</w:t>
      </w:r>
      <w:r>
        <w:t>r</w:t>
      </w:r>
      <w:r>
        <w:rPr>
          <w:spacing w:val="-2"/>
        </w:rPr>
        <w:t>o</w:t>
      </w:r>
      <w:r>
        <w:t>ved s</w:t>
      </w:r>
      <w:r>
        <w:rPr>
          <w:spacing w:val="-3"/>
        </w:rPr>
        <w:t>a</w:t>
      </w:r>
      <w:r>
        <w:t>fety</w:t>
      </w:r>
      <w:r>
        <w:rPr>
          <w:spacing w:val="-2"/>
        </w:rPr>
        <w:t xml:space="preserve"> </w:t>
      </w:r>
      <w:r>
        <w:t>eq</w:t>
      </w:r>
      <w:r>
        <w:rPr>
          <w:spacing w:val="-2"/>
        </w:rPr>
        <w:t>u</w:t>
      </w:r>
      <w:r>
        <w:t>i</w:t>
      </w:r>
      <w:r>
        <w:rPr>
          <w:spacing w:val="-2"/>
        </w:rPr>
        <w:t>p</w:t>
      </w:r>
      <w:r>
        <w:t>me</w:t>
      </w:r>
      <w:r>
        <w:rPr>
          <w:spacing w:val="-3"/>
        </w:rPr>
        <w:t>n</w:t>
      </w:r>
      <w:r>
        <w:t>t is al</w:t>
      </w:r>
      <w:r>
        <w:rPr>
          <w:spacing w:val="-3"/>
        </w:rPr>
        <w:t>l</w:t>
      </w:r>
      <w:r>
        <w:rPr>
          <w:spacing w:val="1"/>
        </w:rPr>
        <w:t>o</w:t>
      </w:r>
      <w:r>
        <w:rPr>
          <w:spacing w:val="-2"/>
        </w:rPr>
        <w:t>w</w:t>
      </w:r>
      <w:r>
        <w:t>ed to</w:t>
      </w:r>
      <w:r>
        <w:rPr>
          <w:spacing w:val="1"/>
        </w:rPr>
        <w:t xml:space="preserve"> </w:t>
      </w:r>
      <w:r>
        <w:t>be</w:t>
      </w:r>
      <w:r>
        <w:rPr>
          <w:spacing w:val="-2"/>
        </w:rPr>
        <w:t xml:space="preserve"> </w:t>
      </w:r>
      <w:r>
        <w:t>used.</w:t>
      </w:r>
      <w:r>
        <w:rPr>
          <w:spacing w:val="-1"/>
        </w:rPr>
        <w:t xml:space="preserve"> </w:t>
      </w:r>
      <w:r>
        <w:t>S</w:t>
      </w:r>
      <w:r>
        <w:rPr>
          <w:spacing w:val="-1"/>
        </w:rPr>
        <w:t>a</w:t>
      </w:r>
      <w:r>
        <w:t>f</w:t>
      </w:r>
      <w:r>
        <w:rPr>
          <w:spacing w:val="-3"/>
        </w:rPr>
        <w:t>e</w:t>
      </w:r>
      <w:r>
        <w:t>ty</w:t>
      </w:r>
      <w:r>
        <w:rPr>
          <w:spacing w:val="-1"/>
        </w:rPr>
        <w:t xml:space="preserve"> P</w:t>
      </w:r>
      <w:r>
        <w:t>PE i</w:t>
      </w:r>
      <w:r>
        <w:rPr>
          <w:spacing w:val="-2"/>
        </w:rPr>
        <w:t>n</w:t>
      </w:r>
      <w:r>
        <w:t>c</w:t>
      </w:r>
      <w:r>
        <w:rPr>
          <w:spacing w:val="-3"/>
        </w:rPr>
        <w:t>l</w:t>
      </w:r>
      <w:r>
        <w:rPr>
          <w:spacing w:val="-1"/>
        </w:rPr>
        <w:t>ud</w:t>
      </w:r>
      <w:r>
        <w:t>i</w:t>
      </w:r>
      <w:r>
        <w:rPr>
          <w:spacing w:val="-2"/>
        </w:rPr>
        <w:t>n</w:t>
      </w:r>
      <w:r>
        <w:t>g</w:t>
      </w:r>
      <w:r>
        <w:rPr>
          <w:spacing w:val="-1"/>
        </w:rPr>
        <w:t xml:space="preserve"> </w:t>
      </w:r>
      <w:r>
        <w:t>all rescue</w:t>
      </w:r>
      <w:r>
        <w:rPr>
          <w:spacing w:val="-2"/>
        </w:rPr>
        <w:t xml:space="preserve"> </w:t>
      </w:r>
      <w:proofErr w:type="gramStart"/>
      <w:r>
        <w:t>eq</w:t>
      </w:r>
      <w:r>
        <w:rPr>
          <w:spacing w:val="-2"/>
        </w:rPr>
        <w:t>u</w:t>
      </w:r>
      <w:r>
        <w:t>i</w:t>
      </w:r>
      <w:r>
        <w:rPr>
          <w:spacing w:val="-2"/>
        </w:rPr>
        <w:t>p</w:t>
      </w:r>
      <w:r>
        <w:t>ment</w:t>
      </w:r>
      <w:r>
        <w:rPr>
          <w:spacing w:val="-2"/>
        </w:rPr>
        <w:t xml:space="preserve"> </w:t>
      </w:r>
      <w:r>
        <w:t>,</w:t>
      </w:r>
      <w:proofErr w:type="gramEnd"/>
      <w:r>
        <w:rPr>
          <w:spacing w:val="1"/>
        </w:rPr>
        <w:t xml:space="preserve"> </w:t>
      </w:r>
      <w:r>
        <w:t>refl</w:t>
      </w:r>
      <w:r>
        <w:rPr>
          <w:spacing w:val="-2"/>
        </w:rPr>
        <w:t>e</w:t>
      </w:r>
      <w:r>
        <w:t>ct</w:t>
      </w:r>
      <w:r>
        <w:rPr>
          <w:spacing w:val="-3"/>
        </w:rPr>
        <w:t>i</w:t>
      </w:r>
      <w:r>
        <w:t>ve</w:t>
      </w:r>
      <w:r>
        <w:rPr>
          <w:spacing w:val="-2"/>
        </w:rPr>
        <w:t xml:space="preserve"> </w:t>
      </w:r>
      <w:r>
        <w:t>ve</w:t>
      </w:r>
      <w:r>
        <w:rPr>
          <w:spacing w:val="-2"/>
        </w:rPr>
        <w:t>s</w:t>
      </w:r>
      <w:r>
        <w:t>ts,</w:t>
      </w:r>
      <w:r>
        <w:rPr>
          <w:spacing w:val="1"/>
        </w:rPr>
        <w:t xml:space="preserve"> </w:t>
      </w:r>
      <w:r>
        <w:rPr>
          <w:spacing w:val="-3"/>
        </w:rPr>
        <w:t>(</w:t>
      </w:r>
      <w:r>
        <w:t>take</w:t>
      </w:r>
      <w:r>
        <w:rPr>
          <w:spacing w:val="-1"/>
        </w:rPr>
        <w:t xml:space="preserve"> </w:t>
      </w:r>
      <w:proofErr w:type="spellStart"/>
      <w:r>
        <w:t>de</w:t>
      </w:r>
      <w:r>
        <w:rPr>
          <w:spacing w:val="-2"/>
        </w:rPr>
        <w:t>e</w:t>
      </w:r>
      <w:r>
        <w:rPr>
          <w:spacing w:val="-1"/>
        </w:rPr>
        <w:t>p</w:t>
      </w:r>
      <w:r>
        <w:t>water</w:t>
      </w:r>
      <w:proofErr w:type="spellEnd"/>
      <w:r>
        <w:rPr>
          <w:spacing w:val="-2"/>
        </w:rPr>
        <w:t xml:space="preserve"> w</w:t>
      </w:r>
      <w:r>
        <w:rPr>
          <w:spacing w:val="1"/>
        </w:rPr>
        <w:t>o</w:t>
      </w:r>
      <w:r>
        <w:t>rk in c</w:t>
      </w:r>
      <w:r>
        <w:rPr>
          <w:spacing w:val="1"/>
        </w:rPr>
        <w:t>o</w:t>
      </w:r>
      <w:r>
        <w:rPr>
          <w:spacing w:val="-1"/>
        </w:rPr>
        <w:t>n</w:t>
      </w:r>
      <w:r>
        <w:t>si</w:t>
      </w:r>
      <w:r>
        <w:rPr>
          <w:spacing w:val="-2"/>
        </w:rPr>
        <w:t>d</w:t>
      </w:r>
      <w:r>
        <w:t>erat</w:t>
      </w:r>
      <w:r>
        <w:rPr>
          <w:spacing w:val="-3"/>
        </w:rPr>
        <w:t>i</w:t>
      </w:r>
      <w:r>
        <w:rPr>
          <w:spacing w:val="1"/>
        </w:rPr>
        <w:t>o</w:t>
      </w:r>
      <w:r>
        <w:rPr>
          <w:spacing w:val="-1"/>
        </w:rPr>
        <w:t>n</w:t>
      </w:r>
      <w:r>
        <w:t>),</w:t>
      </w:r>
    </w:p>
    <w:p w14:paraId="4D3BC3A0" w14:textId="77777777" w:rsidR="007C62E7" w:rsidRDefault="007C62E7" w:rsidP="007C62E7">
      <w:pPr>
        <w:sectPr w:rsidR="007C62E7">
          <w:pgSz w:w="11907" w:h="16840"/>
          <w:pgMar w:top="1360" w:right="1020" w:bottom="1080" w:left="1020" w:header="755" w:footer="891" w:gutter="0"/>
          <w:cols w:space="720"/>
        </w:sectPr>
      </w:pPr>
    </w:p>
    <w:p w14:paraId="08CCBE99" w14:textId="77777777" w:rsidR="007C62E7" w:rsidRDefault="007C62E7" w:rsidP="007C62E7">
      <w:pPr>
        <w:spacing w:before="14" w:line="240" w:lineRule="exact"/>
        <w:rPr>
          <w:sz w:val="24"/>
          <w:szCs w:val="24"/>
        </w:rPr>
      </w:pPr>
    </w:p>
    <w:p w14:paraId="31B8B585" w14:textId="77777777" w:rsidR="007C62E7" w:rsidRDefault="007C62E7" w:rsidP="005B3361">
      <w:pPr>
        <w:pStyle w:val="Heading6"/>
        <w:numPr>
          <w:ilvl w:val="2"/>
          <w:numId w:val="23"/>
        </w:numPr>
        <w:tabs>
          <w:tab w:val="left" w:pos="616"/>
        </w:tabs>
        <w:spacing w:before="56"/>
        <w:ind w:left="616"/>
        <w:rPr>
          <w:rFonts w:cs="Calibri"/>
          <w:b w:val="0"/>
          <w:bCs w:val="0"/>
        </w:rPr>
      </w:pPr>
      <w:bookmarkStart w:id="30" w:name="_bookmark43"/>
      <w:bookmarkEnd w:id="30"/>
      <w:r>
        <w:rPr>
          <w:spacing w:val="-2"/>
        </w:rPr>
        <w:t>P</w:t>
      </w:r>
      <w:r>
        <w:t>l</w:t>
      </w:r>
      <w:r>
        <w:rPr>
          <w:spacing w:val="-2"/>
        </w:rPr>
        <w:t>a</w:t>
      </w:r>
      <w:r>
        <w:rPr>
          <w:spacing w:val="-1"/>
        </w:rPr>
        <w:t>n</w:t>
      </w:r>
      <w:r>
        <w:t xml:space="preserve">t </w:t>
      </w:r>
      <w:r>
        <w:rPr>
          <w:spacing w:val="-2"/>
        </w:rPr>
        <w:t>Sa</w:t>
      </w:r>
      <w:r>
        <w:t>f</w:t>
      </w:r>
      <w:r>
        <w:rPr>
          <w:spacing w:val="-2"/>
        </w:rPr>
        <w:t>e</w:t>
      </w:r>
      <w:r>
        <w:t>ty</w:t>
      </w:r>
      <w:r>
        <w:rPr>
          <w:spacing w:val="1"/>
        </w:rPr>
        <w:t xml:space="preserve"> </w:t>
      </w:r>
      <w:r>
        <w:t>R</w:t>
      </w:r>
      <w:r>
        <w:rPr>
          <w:spacing w:val="-4"/>
        </w:rPr>
        <w:t>e</w:t>
      </w:r>
      <w:r>
        <w:t>g</w:t>
      </w:r>
      <w:r>
        <w:rPr>
          <w:spacing w:val="-1"/>
        </w:rPr>
        <w:t>u</w:t>
      </w:r>
      <w:r>
        <w:t>l</w:t>
      </w:r>
      <w:r>
        <w:rPr>
          <w:spacing w:val="-2"/>
        </w:rPr>
        <w:t>a</w:t>
      </w:r>
      <w:r>
        <w:t>t</w:t>
      </w:r>
      <w:r>
        <w:rPr>
          <w:spacing w:val="-2"/>
        </w:rPr>
        <w:t>i</w:t>
      </w:r>
      <w:r>
        <w:rPr>
          <w:spacing w:val="-1"/>
        </w:rPr>
        <w:t>on</w:t>
      </w:r>
      <w:r>
        <w:t xml:space="preserve">s </w:t>
      </w:r>
      <w:r>
        <w:rPr>
          <w:spacing w:val="-1"/>
        </w:rPr>
        <w:t>o</w:t>
      </w:r>
      <w:r>
        <w:t>f the</w:t>
      </w:r>
      <w:r>
        <w:rPr>
          <w:spacing w:val="2"/>
        </w:rPr>
        <w:t xml:space="preserve"> </w:t>
      </w:r>
      <w:r>
        <w:rPr>
          <w:rFonts w:cs="Calibri"/>
          <w:i/>
        </w:rPr>
        <w:t>E</w:t>
      </w:r>
      <w:r>
        <w:rPr>
          <w:rFonts w:cs="Calibri"/>
          <w:i/>
          <w:spacing w:val="-2"/>
        </w:rPr>
        <w:t>m</w:t>
      </w:r>
      <w:r>
        <w:rPr>
          <w:rFonts w:cs="Calibri"/>
          <w:i/>
        </w:rPr>
        <w:t>p</w:t>
      </w:r>
      <w:r>
        <w:rPr>
          <w:rFonts w:cs="Calibri"/>
          <w:i/>
          <w:spacing w:val="-2"/>
        </w:rPr>
        <w:t>l</w:t>
      </w:r>
      <w:r>
        <w:rPr>
          <w:rFonts w:cs="Calibri"/>
          <w:i/>
          <w:spacing w:val="1"/>
        </w:rPr>
        <w:t>o</w:t>
      </w:r>
      <w:r>
        <w:rPr>
          <w:rFonts w:cs="Calibri"/>
          <w:i/>
        </w:rPr>
        <w:t>y</w:t>
      </w:r>
      <w:r>
        <w:rPr>
          <w:rFonts w:cs="Calibri"/>
          <w:i/>
          <w:spacing w:val="-1"/>
        </w:rPr>
        <w:t>e</w:t>
      </w:r>
      <w:r>
        <w:rPr>
          <w:rFonts w:cs="Calibri"/>
          <w:i/>
        </w:rPr>
        <w:t>r</w:t>
      </w:r>
    </w:p>
    <w:p w14:paraId="1618832A" w14:textId="77777777" w:rsidR="007C62E7" w:rsidRDefault="007C62E7" w:rsidP="005B3361">
      <w:pPr>
        <w:pStyle w:val="BodyText"/>
        <w:numPr>
          <w:ilvl w:val="3"/>
          <w:numId w:val="23"/>
        </w:numPr>
        <w:tabs>
          <w:tab w:val="left" w:pos="1082"/>
        </w:tabs>
        <w:spacing w:before="9" w:line="266" w:lineRule="exact"/>
        <w:ind w:left="1106" w:right="112" w:hanging="394"/>
        <w:jc w:val="both"/>
      </w:pPr>
      <w:r>
        <w:t>The</w:t>
      </w:r>
      <w:r>
        <w:rPr>
          <w:spacing w:val="1"/>
        </w:rPr>
        <w:t xml:space="preserv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3"/>
        </w:rPr>
        <w:t xml:space="preserve"> </w:t>
      </w:r>
      <w:r>
        <w:t>sh</w:t>
      </w:r>
      <w:r>
        <w:rPr>
          <w:spacing w:val="-1"/>
        </w:rPr>
        <w:t>a</w:t>
      </w:r>
      <w:r>
        <w:t>ll</w:t>
      </w:r>
      <w:r>
        <w:rPr>
          <w:spacing w:val="47"/>
        </w:rPr>
        <w:t xml:space="preserve"> </w:t>
      </w:r>
      <w:r>
        <w:rPr>
          <w:spacing w:val="-3"/>
        </w:rPr>
        <w:t>c</w:t>
      </w:r>
      <w:r>
        <w:rPr>
          <w:spacing w:val="1"/>
        </w:rPr>
        <w:t>o</w:t>
      </w:r>
      <w:r>
        <w:rPr>
          <w:spacing w:val="-1"/>
        </w:rPr>
        <w:t>n</w:t>
      </w:r>
      <w:r>
        <w:t>fo</w:t>
      </w:r>
      <w:r>
        <w:rPr>
          <w:spacing w:val="-3"/>
        </w:rPr>
        <w:t>r</w:t>
      </w:r>
      <w:r>
        <w:t>m</w:t>
      </w:r>
      <w:r>
        <w:rPr>
          <w:spacing w:val="2"/>
        </w:rPr>
        <w:t xml:space="preserve"> </w:t>
      </w:r>
      <w:r>
        <w:rPr>
          <w:spacing w:val="-2"/>
        </w:rPr>
        <w:t>t</w:t>
      </w:r>
      <w:r>
        <w:t>o</w:t>
      </w:r>
      <w:r>
        <w:rPr>
          <w:spacing w:val="2"/>
        </w:rPr>
        <w:t xml:space="preserve"> </w:t>
      </w:r>
      <w:proofErr w:type="gramStart"/>
      <w:r>
        <w:t xml:space="preserve">the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rPr>
        <w:t>rs</w:t>
      </w:r>
      <w:proofErr w:type="gramEnd"/>
      <w:r>
        <w:rPr>
          <w:rFonts w:cs="Calibri"/>
          <w:i/>
          <w:spacing w:val="49"/>
        </w:rPr>
        <w:t xml:space="preserve"> </w:t>
      </w:r>
      <w:r>
        <w:t>Pla</w:t>
      </w:r>
      <w:r>
        <w:rPr>
          <w:spacing w:val="-2"/>
        </w:rPr>
        <w:t>n</w:t>
      </w:r>
      <w:r>
        <w:t>t</w:t>
      </w:r>
      <w:r>
        <w:rPr>
          <w:spacing w:val="1"/>
        </w:rPr>
        <w:t xml:space="preserve"> </w:t>
      </w:r>
      <w:r>
        <w:t>S</w:t>
      </w:r>
      <w:r>
        <w:rPr>
          <w:spacing w:val="-1"/>
        </w:rPr>
        <w:t>a</w:t>
      </w:r>
      <w:r>
        <w:t>f</w:t>
      </w:r>
      <w:r>
        <w:rPr>
          <w:spacing w:val="-3"/>
        </w:rPr>
        <w:t>e</w:t>
      </w:r>
      <w:r>
        <w:t>ty</w:t>
      </w:r>
      <w:r>
        <w:rPr>
          <w:spacing w:val="2"/>
        </w:rPr>
        <w:t xml:space="preserve"> </w:t>
      </w:r>
      <w:r>
        <w:rPr>
          <w:spacing w:val="-3"/>
        </w:rPr>
        <w:t>R</w:t>
      </w:r>
      <w:r>
        <w:t>eg</w:t>
      </w:r>
      <w:r>
        <w:rPr>
          <w:spacing w:val="-2"/>
        </w:rPr>
        <w:t>u</w:t>
      </w:r>
      <w:r>
        <w:t>latio</w:t>
      </w:r>
      <w:r>
        <w:rPr>
          <w:spacing w:val="-1"/>
        </w:rPr>
        <w:t>n</w:t>
      </w:r>
      <w:r>
        <w:t>s</w:t>
      </w:r>
      <w:r>
        <w:rPr>
          <w:spacing w:val="48"/>
        </w:rPr>
        <w:t xml:space="preserve"> </w:t>
      </w:r>
      <w:r>
        <w:t>a</w:t>
      </w:r>
      <w:r>
        <w:rPr>
          <w:spacing w:val="-1"/>
        </w:rPr>
        <w:t>n</w:t>
      </w:r>
      <w:r>
        <w:t>d  the</w:t>
      </w:r>
      <w:r>
        <w:rPr>
          <w:spacing w:val="1"/>
        </w:rPr>
        <w:t xml:space="preserve"> </w:t>
      </w:r>
      <w:r>
        <w:t>Operati</w:t>
      </w:r>
      <w:r>
        <w:rPr>
          <w:spacing w:val="-1"/>
        </w:rPr>
        <w:t>n</w:t>
      </w:r>
      <w:r>
        <w:t>g Reg</w:t>
      </w:r>
      <w:r>
        <w:rPr>
          <w:spacing w:val="-1"/>
        </w:rPr>
        <w:t>u</w:t>
      </w:r>
      <w:r>
        <w:t>latio</w:t>
      </w:r>
      <w:r>
        <w:rPr>
          <w:spacing w:val="-1"/>
        </w:rPr>
        <w:t>n</w:t>
      </w:r>
      <w:r>
        <w:t>s</w:t>
      </w:r>
      <w:r>
        <w:rPr>
          <w:spacing w:val="-3"/>
        </w:rPr>
        <w:t xml:space="preserve"> </w:t>
      </w:r>
      <w:r>
        <w:t>f</w:t>
      </w:r>
      <w:r>
        <w:rPr>
          <w:spacing w:val="1"/>
        </w:rPr>
        <w:t>o</w:t>
      </w:r>
      <w:r>
        <w:t>r</w:t>
      </w:r>
      <w:r>
        <w:rPr>
          <w:spacing w:val="-3"/>
        </w:rPr>
        <w:t xml:space="preserve"> </w:t>
      </w:r>
      <w:r>
        <w:t>Hi</w:t>
      </w:r>
      <w:r>
        <w:rPr>
          <w:spacing w:val="-2"/>
        </w:rPr>
        <w:t>g</w:t>
      </w:r>
      <w:r>
        <w:t>h</w:t>
      </w:r>
      <w:r>
        <w:rPr>
          <w:spacing w:val="-1"/>
        </w:rPr>
        <w:t xml:space="preserve"> </w:t>
      </w:r>
      <w:r>
        <w:t>Volta</w:t>
      </w:r>
      <w:r>
        <w:rPr>
          <w:spacing w:val="-4"/>
        </w:rPr>
        <w:t>g</w:t>
      </w:r>
      <w:r>
        <w:t>e Sys</w:t>
      </w:r>
      <w:r>
        <w:rPr>
          <w:spacing w:val="-2"/>
        </w:rPr>
        <w:t>te</w:t>
      </w:r>
      <w:r>
        <w:t>ms.</w:t>
      </w:r>
    </w:p>
    <w:p w14:paraId="456C9F8D" w14:textId="77777777" w:rsidR="007C62E7" w:rsidRDefault="007C62E7" w:rsidP="005B3361">
      <w:pPr>
        <w:numPr>
          <w:ilvl w:val="3"/>
          <w:numId w:val="23"/>
        </w:numPr>
        <w:tabs>
          <w:tab w:val="left" w:pos="1082"/>
        </w:tabs>
        <w:spacing w:before="6"/>
        <w:ind w:left="1082"/>
        <w:rPr>
          <w:rFonts w:ascii="Calibri" w:eastAsia="Calibri" w:hAnsi="Calibri" w:cs="Calibri"/>
        </w:rPr>
      </w:pPr>
      <w:r>
        <w:rPr>
          <w:rFonts w:ascii="Calibri" w:eastAsia="Calibri" w:hAnsi="Calibri" w:cs="Calibri"/>
        </w:rPr>
        <w:t xml:space="preserve">The </w:t>
      </w:r>
      <w:r>
        <w:rPr>
          <w:rFonts w:ascii="Calibri" w:eastAsia="Calibri" w:hAnsi="Calibri" w:cs="Calibri"/>
          <w:i/>
          <w:spacing w:val="-3"/>
        </w:rPr>
        <w:t>E</w:t>
      </w:r>
      <w:r>
        <w:rPr>
          <w:rFonts w:ascii="Calibri" w:eastAsia="Calibri" w:hAnsi="Calibri" w:cs="Calibri"/>
          <w:i/>
        </w:rPr>
        <w:t>mpl</w:t>
      </w:r>
      <w:r>
        <w:rPr>
          <w:rFonts w:ascii="Calibri" w:eastAsia="Calibri" w:hAnsi="Calibri" w:cs="Calibri"/>
          <w:i/>
          <w:spacing w:val="-2"/>
        </w:rPr>
        <w:t>o</w:t>
      </w:r>
      <w:r>
        <w:rPr>
          <w:rFonts w:ascii="Calibri" w:eastAsia="Calibri" w:hAnsi="Calibri" w:cs="Calibri"/>
          <w:i/>
        </w:rPr>
        <w:t>ye</w:t>
      </w:r>
      <w:r>
        <w:rPr>
          <w:rFonts w:ascii="Calibri" w:eastAsia="Calibri" w:hAnsi="Calibri" w:cs="Calibri"/>
          <w:i/>
          <w:spacing w:val="-2"/>
        </w:rPr>
        <w:t>r</w:t>
      </w:r>
      <w:r>
        <w:rPr>
          <w:rFonts w:ascii="Calibri" w:eastAsia="Calibri" w:hAnsi="Calibri" w:cs="Calibri"/>
          <w:i/>
        </w:rPr>
        <w:t>’s</w:t>
      </w:r>
      <w:r>
        <w:rPr>
          <w:rFonts w:ascii="Calibri" w:eastAsia="Calibri" w:hAnsi="Calibri" w:cs="Calibri"/>
          <w:i/>
          <w:spacing w:val="-2"/>
        </w:rPr>
        <w:t xml:space="preserve"> </w:t>
      </w:r>
      <w:r>
        <w:rPr>
          <w:rFonts w:ascii="Calibri" w:eastAsia="Calibri" w:hAnsi="Calibri" w:cs="Calibri"/>
          <w:i/>
        </w:rPr>
        <w:t>S</w:t>
      </w:r>
      <w:r>
        <w:rPr>
          <w:rFonts w:ascii="Calibri" w:eastAsia="Calibri" w:hAnsi="Calibri" w:cs="Calibri"/>
          <w:i/>
          <w:spacing w:val="-1"/>
        </w:rPr>
        <w:t>up</w:t>
      </w:r>
      <w:r>
        <w:rPr>
          <w:rFonts w:ascii="Calibri" w:eastAsia="Calibri" w:hAnsi="Calibri" w:cs="Calibri"/>
          <w:i/>
        </w:rPr>
        <w:t>erv</w:t>
      </w:r>
      <w:r>
        <w:rPr>
          <w:rFonts w:ascii="Calibri" w:eastAsia="Calibri" w:hAnsi="Calibri" w:cs="Calibri"/>
          <w:i/>
          <w:spacing w:val="-3"/>
        </w:rPr>
        <w:t>i</w:t>
      </w:r>
      <w:r>
        <w:rPr>
          <w:rFonts w:ascii="Calibri" w:eastAsia="Calibri" w:hAnsi="Calibri" w:cs="Calibri"/>
          <w:i/>
          <w:spacing w:val="-2"/>
        </w:rPr>
        <w:t>s</w:t>
      </w:r>
      <w:r>
        <w:rPr>
          <w:rFonts w:ascii="Calibri" w:eastAsia="Calibri" w:hAnsi="Calibri" w:cs="Calibri"/>
          <w:i/>
        </w:rPr>
        <w:t>or</w:t>
      </w:r>
      <w:r>
        <w:rPr>
          <w:rFonts w:ascii="Calibri" w:eastAsia="Calibri" w:hAnsi="Calibri" w:cs="Calibri"/>
          <w:i/>
          <w:spacing w:val="2"/>
        </w:rPr>
        <w:t xml:space="preserve"> </w:t>
      </w:r>
      <w:r>
        <w:rPr>
          <w:rFonts w:ascii="Calibri" w:eastAsia="Calibri" w:hAnsi="Calibri" w:cs="Calibri"/>
        </w:rPr>
        <w:t>will</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1"/>
        </w:rPr>
        <w:t>pp</w:t>
      </w:r>
      <w:r>
        <w:rPr>
          <w:rFonts w:ascii="Calibri" w:eastAsia="Calibri" w:hAnsi="Calibri" w:cs="Calibri"/>
        </w:rPr>
        <w:t>ly</w:t>
      </w:r>
      <w:r>
        <w:rPr>
          <w:rFonts w:ascii="Calibri" w:eastAsia="Calibri" w:hAnsi="Calibri" w:cs="Calibri"/>
          <w:spacing w:val="1"/>
        </w:rPr>
        <w:t xml:space="preserve">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rPr>
        <w:t>r pe</w:t>
      </w:r>
      <w:r>
        <w:rPr>
          <w:rFonts w:ascii="Calibri" w:eastAsia="Calibri" w:hAnsi="Calibri" w:cs="Calibri"/>
          <w:spacing w:val="-3"/>
        </w:rPr>
        <w:t>r</w:t>
      </w:r>
      <w:r>
        <w:rPr>
          <w:rFonts w:ascii="Calibri" w:eastAsia="Calibri" w:hAnsi="Calibri" w:cs="Calibri"/>
        </w:rPr>
        <w:t>mit</w:t>
      </w:r>
      <w:r>
        <w:rPr>
          <w:rFonts w:ascii="Calibri" w:eastAsia="Calibri" w:hAnsi="Calibri" w:cs="Calibri"/>
          <w:spacing w:val="-2"/>
        </w:rPr>
        <w:t xml:space="preserve"> </w:t>
      </w:r>
      <w:r>
        <w:rPr>
          <w:rFonts w:ascii="Calibri" w:eastAsia="Calibri" w:hAnsi="Calibri" w:cs="Calibri"/>
        </w:rPr>
        <w:t>for</w:t>
      </w:r>
      <w:r>
        <w:rPr>
          <w:rFonts w:ascii="Calibri" w:eastAsia="Calibri" w:hAnsi="Calibri" w:cs="Calibri"/>
          <w:spacing w:val="-2"/>
        </w:rPr>
        <w:t xml:space="preserve"> </w:t>
      </w:r>
      <w:r>
        <w:rPr>
          <w:rFonts w:ascii="Calibri" w:eastAsia="Calibri" w:hAnsi="Calibri" w:cs="Calibri"/>
        </w:rPr>
        <w:t>the clea</w:t>
      </w:r>
      <w:r>
        <w:rPr>
          <w:rFonts w:ascii="Calibri" w:eastAsia="Calibri" w:hAnsi="Calibri" w:cs="Calibri"/>
          <w:spacing w:val="-1"/>
        </w:rPr>
        <w:t>n</w:t>
      </w:r>
      <w:r>
        <w:rPr>
          <w:rFonts w:ascii="Calibri" w:eastAsia="Calibri" w:hAnsi="Calibri" w:cs="Calibri"/>
        </w:rPr>
        <w:t>i</w:t>
      </w:r>
      <w:r>
        <w:rPr>
          <w:rFonts w:ascii="Calibri" w:eastAsia="Calibri" w:hAnsi="Calibri" w:cs="Calibri"/>
          <w:spacing w:val="-2"/>
        </w:rPr>
        <w:t>n</w:t>
      </w:r>
      <w:r>
        <w:rPr>
          <w:rFonts w:ascii="Calibri" w:eastAsia="Calibri" w:hAnsi="Calibri" w:cs="Calibri"/>
        </w:rPr>
        <w:t>g</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rPr>
        <w:t>er</w:t>
      </w:r>
      <w:r>
        <w:rPr>
          <w:rFonts w:ascii="Calibri" w:eastAsia="Calibri" w:hAnsi="Calibri" w:cs="Calibri"/>
          <w:spacing w:val="-3"/>
        </w:rPr>
        <w:t>a</w:t>
      </w:r>
      <w:r>
        <w:rPr>
          <w:rFonts w:ascii="Calibri" w:eastAsia="Calibri" w:hAnsi="Calibri" w:cs="Calibri"/>
        </w:rPr>
        <w:t>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w:t>
      </w:r>
    </w:p>
    <w:p w14:paraId="7331AE06" w14:textId="77777777" w:rsidR="007C62E7" w:rsidRDefault="007C62E7" w:rsidP="005B3361">
      <w:pPr>
        <w:pStyle w:val="BodyText"/>
        <w:numPr>
          <w:ilvl w:val="3"/>
          <w:numId w:val="23"/>
        </w:numPr>
        <w:tabs>
          <w:tab w:val="left" w:pos="1082"/>
        </w:tabs>
        <w:ind w:left="1193" w:right="118" w:hanging="480"/>
        <w:jc w:val="both"/>
        <w:rPr>
          <w:rFonts w:cs="Calibri"/>
        </w:rPr>
      </w:pPr>
      <w:r>
        <w:t>The</w:t>
      </w:r>
      <w:r>
        <w:rPr>
          <w:spacing w:val="17"/>
        </w:rPr>
        <w:t xml:space="preserve"> </w:t>
      </w:r>
      <w:r>
        <w:rPr>
          <w:rFonts w:cs="Calibri"/>
          <w:i/>
          <w:spacing w:val="-3"/>
        </w:rPr>
        <w:t>E</w:t>
      </w:r>
      <w:r>
        <w:rPr>
          <w:rFonts w:cs="Calibri"/>
          <w:i/>
        </w:rPr>
        <w:t>mpl</w:t>
      </w:r>
      <w:r>
        <w:rPr>
          <w:rFonts w:cs="Calibri"/>
          <w:i/>
          <w:spacing w:val="-2"/>
        </w:rPr>
        <w:t>o</w:t>
      </w:r>
      <w:r>
        <w:rPr>
          <w:rFonts w:cs="Calibri"/>
          <w:i/>
        </w:rPr>
        <w:t>yer</w:t>
      </w:r>
      <w:r>
        <w:rPr>
          <w:rFonts w:cs="Calibri"/>
          <w:i/>
          <w:spacing w:val="16"/>
        </w:rPr>
        <w:t xml:space="preserve"> </w:t>
      </w:r>
      <w:r>
        <w:t>sh</w:t>
      </w:r>
      <w:r>
        <w:rPr>
          <w:spacing w:val="-1"/>
        </w:rPr>
        <w:t>a</w:t>
      </w:r>
      <w:r>
        <w:t>l</w:t>
      </w:r>
      <w:r>
        <w:rPr>
          <w:spacing w:val="-1"/>
        </w:rPr>
        <w:t>l</w:t>
      </w:r>
      <w:r>
        <w:t>,</w:t>
      </w:r>
      <w:r>
        <w:rPr>
          <w:spacing w:val="17"/>
        </w:rPr>
        <w:t xml:space="preserve"> </w:t>
      </w:r>
      <w:r>
        <w:rPr>
          <w:spacing w:val="1"/>
        </w:rPr>
        <w:t>o</w:t>
      </w:r>
      <w:r>
        <w:t>n</w:t>
      </w:r>
      <w:r>
        <w:rPr>
          <w:spacing w:val="14"/>
        </w:rPr>
        <w:t xml:space="preserve"> </w:t>
      </w:r>
      <w:r>
        <w:t>req</w:t>
      </w:r>
      <w:r>
        <w:rPr>
          <w:spacing w:val="-2"/>
        </w:rPr>
        <w:t>u</w:t>
      </w:r>
      <w:r>
        <w:t>est,</w:t>
      </w:r>
      <w:r>
        <w:rPr>
          <w:spacing w:val="14"/>
        </w:rPr>
        <w:t xml:space="preserve"> </w:t>
      </w:r>
      <w:r>
        <w:t>ma</w:t>
      </w:r>
      <w:r>
        <w:rPr>
          <w:spacing w:val="-3"/>
        </w:rPr>
        <w:t>k</w:t>
      </w:r>
      <w:r>
        <w:t>e</w:t>
      </w:r>
      <w:r>
        <w:rPr>
          <w:spacing w:val="17"/>
        </w:rPr>
        <w:t xml:space="preserve"> </w:t>
      </w:r>
      <w:r>
        <w:rPr>
          <w:spacing w:val="-3"/>
        </w:rPr>
        <w:t>a</w:t>
      </w:r>
      <w:r>
        <w:t>vai</w:t>
      </w:r>
      <w:r>
        <w:rPr>
          <w:spacing w:val="-1"/>
        </w:rPr>
        <w:t>l</w:t>
      </w:r>
      <w:r>
        <w:t>a</w:t>
      </w:r>
      <w:r>
        <w:rPr>
          <w:spacing w:val="-1"/>
        </w:rPr>
        <w:t>b</w:t>
      </w:r>
      <w:r>
        <w:t>le</w:t>
      </w:r>
      <w:r>
        <w:rPr>
          <w:spacing w:val="17"/>
        </w:rPr>
        <w:t xml:space="preserve"> </w:t>
      </w:r>
      <w:r>
        <w:t>a</w:t>
      </w:r>
      <w:r>
        <w:rPr>
          <w:spacing w:val="14"/>
        </w:rPr>
        <w:t xml:space="preserve"> </w:t>
      </w:r>
      <w:r>
        <w:t>c</w:t>
      </w:r>
      <w:r>
        <w:rPr>
          <w:spacing w:val="1"/>
        </w:rPr>
        <w:t>o</w:t>
      </w:r>
      <w:r>
        <w:rPr>
          <w:spacing w:val="-1"/>
        </w:rPr>
        <w:t>p</w:t>
      </w:r>
      <w:r>
        <w:t>y</w:t>
      </w:r>
      <w:r>
        <w:rPr>
          <w:spacing w:val="15"/>
        </w:rPr>
        <w:t xml:space="preserve"> </w:t>
      </w:r>
      <w:r>
        <w:rPr>
          <w:spacing w:val="1"/>
        </w:rPr>
        <w:t>o</w:t>
      </w:r>
      <w:r>
        <w:t>f</w:t>
      </w:r>
      <w:r>
        <w:rPr>
          <w:spacing w:val="17"/>
        </w:rPr>
        <w:t xml:space="preserve"> </w:t>
      </w:r>
      <w:r>
        <w:t>t</w:t>
      </w:r>
      <w:r>
        <w:rPr>
          <w:spacing w:val="-3"/>
        </w:rPr>
        <w:t>h</w:t>
      </w:r>
      <w:r>
        <w:t>e</w:t>
      </w:r>
      <w:r>
        <w:rPr>
          <w:spacing w:val="17"/>
        </w:rPr>
        <w:t xml:space="preserve"> </w:t>
      </w:r>
      <w:r>
        <w:t>la</w:t>
      </w:r>
      <w:r>
        <w:rPr>
          <w:spacing w:val="-3"/>
        </w:rPr>
        <w:t>t</w:t>
      </w:r>
      <w:r>
        <w:t>est</w:t>
      </w:r>
      <w:r>
        <w:rPr>
          <w:spacing w:val="17"/>
        </w:rPr>
        <w:t xml:space="preserve"> </w:t>
      </w:r>
      <w:r>
        <w:rPr>
          <w:spacing w:val="-3"/>
        </w:rPr>
        <w:t>r</w:t>
      </w:r>
      <w:r>
        <w:t>e</w:t>
      </w:r>
      <w:r>
        <w:rPr>
          <w:spacing w:val="1"/>
        </w:rPr>
        <w:t>v</w:t>
      </w:r>
      <w:r>
        <w:t>is</w:t>
      </w:r>
      <w:r>
        <w:rPr>
          <w:spacing w:val="-3"/>
        </w:rPr>
        <w:t>i</w:t>
      </w:r>
      <w:r>
        <w:rPr>
          <w:spacing w:val="1"/>
        </w:rPr>
        <w:t>o</w:t>
      </w:r>
      <w:r>
        <w:t>n</w:t>
      </w:r>
      <w:r>
        <w:rPr>
          <w:spacing w:val="14"/>
        </w:rPr>
        <w:t xml:space="preserve"> </w:t>
      </w:r>
      <w:r>
        <w:rPr>
          <w:spacing w:val="1"/>
        </w:rPr>
        <w:t>o</w:t>
      </w:r>
      <w:r>
        <w:t>f</w:t>
      </w:r>
      <w:r>
        <w:rPr>
          <w:spacing w:val="17"/>
        </w:rPr>
        <w:t xml:space="preserve"> </w:t>
      </w:r>
      <w:r>
        <w:t>the</w:t>
      </w:r>
      <w:r>
        <w:rPr>
          <w:spacing w:val="15"/>
        </w:rPr>
        <w:t xml:space="preserve"> </w:t>
      </w:r>
      <w:r>
        <w:t>Pla</w:t>
      </w:r>
      <w:r>
        <w:rPr>
          <w:spacing w:val="-2"/>
        </w:rPr>
        <w:t>n</w:t>
      </w:r>
      <w:r>
        <w:t>t</w:t>
      </w:r>
      <w:r>
        <w:rPr>
          <w:spacing w:val="17"/>
        </w:rPr>
        <w:t xml:space="preserve"> </w:t>
      </w:r>
      <w:r>
        <w:t>S</w:t>
      </w:r>
      <w:r>
        <w:rPr>
          <w:spacing w:val="-1"/>
        </w:rPr>
        <w:t>a</w:t>
      </w:r>
      <w:r>
        <w:rPr>
          <w:spacing w:val="-3"/>
        </w:rPr>
        <w:t>f</w:t>
      </w:r>
      <w:r>
        <w:t>e</w:t>
      </w:r>
      <w:r>
        <w:rPr>
          <w:spacing w:val="-2"/>
        </w:rPr>
        <w:t>t</w:t>
      </w:r>
      <w:r>
        <w:t>y Reg</w:t>
      </w:r>
      <w:r>
        <w:rPr>
          <w:spacing w:val="-1"/>
        </w:rPr>
        <w:t>u</w:t>
      </w:r>
      <w:r>
        <w:t>latio</w:t>
      </w:r>
      <w:r>
        <w:rPr>
          <w:spacing w:val="-1"/>
        </w:rPr>
        <w:t>n</w:t>
      </w:r>
      <w:r>
        <w:t>s</w:t>
      </w:r>
      <w:r>
        <w:rPr>
          <w:spacing w:val="-3"/>
        </w:rPr>
        <w:t xml:space="preserve"> </w:t>
      </w:r>
      <w:r>
        <w:t>and</w:t>
      </w:r>
      <w:r>
        <w:rPr>
          <w:spacing w:val="-2"/>
        </w:rPr>
        <w:t xml:space="preserve"> </w:t>
      </w:r>
      <w:r>
        <w:t>O</w:t>
      </w:r>
      <w:r>
        <w:rPr>
          <w:spacing w:val="-1"/>
        </w:rPr>
        <w:t>p</w:t>
      </w:r>
      <w:r>
        <w:t>erating</w:t>
      </w:r>
      <w:r>
        <w:rPr>
          <w:spacing w:val="-4"/>
        </w:rPr>
        <w:t xml:space="preserve"> </w:t>
      </w:r>
      <w:r>
        <w:t>Reg</w:t>
      </w:r>
      <w:r>
        <w:rPr>
          <w:spacing w:val="-1"/>
        </w:rPr>
        <w:t>u</w:t>
      </w:r>
      <w:r>
        <w:t>la</w:t>
      </w:r>
      <w:r>
        <w:rPr>
          <w:spacing w:val="1"/>
        </w:rPr>
        <w:t>t</w:t>
      </w:r>
      <w:r>
        <w:t>io</w:t>
      </w:r>
      <w:r>
        <w:rPr>
          <w:spacing w:val="-1"/>
        </w:rPr>
        <w:t>n</w:t>
      </w:r>
      <w:r>
        <w:t>s</w:t>
      </w:r>
      <w:r>
        <w:rPr>
          <w:spacing w:val="-3"/>
        </w:rPr>
        <w:t xml:space="preserve"> </w:t>
      </w:r>
      <w:r>
        <w:t>f</w:t>
      </w:r>
      <w:r>
        <w:rPr>
          <w:spacing w:val="1"/>
        </w:rPr>
        <w:t>o</w:t>
      </w:r>
      <w:r>
        <w:t>r</w:t>
      </w:r>
      <w:r>
        <w:rPr>
          <w:spacing w:val="-3"/>
        </w:rPr>
        <w:t xml:space="preserve"> </w:t>
      </w:r>
      <w:r>
        <w:t>Hi</w:t>
      </w:r>
      <w:r>
        <w:rPr>
          <w:spacing w:val="-2"/>
        </w:rPr>
        <w:t>g</w:t>
      </w:r>
      <w:r>
        <w:t>h</w:t>
      </w:r>
      <w:r>
        <w:rPr>
          <w:spacing w:val="-1"/>
        </w:rPr>
        <w:t xml:space="preserve"> </w:t>
      </w:r>
      <w:r>
        <w:t>Volta</w:t>
      </w:r>
      <w:r>
        <w:rPr>
          <w:spacing w:val="-4"/>
        </w:rPr>
        <w:t>g</w:t>
      </w:r>
      <w:r>
        <w:t>e Sys</w:t>
      </w:r>
      <w:r>
        <w:rPr>
          <w:spacing w:val="-2"/>
        </w:rPr>
        <w:t>te</w:t>
      </w:r>
      <w:r>
        <w:t xml:space="preserve">ms </w:t>
      </w:r>
      <w:r>
        <w:rPr>
          <w:spacing w:val="-2"/>
        </w:rPr>
        <w:t>t</w:t>
      </w:r>
      <w:r>
        <w:t>o</w:t>
      </w:r>
      <w:r>
        <w:rPr>
          <w:spacing w:val="-1"/>
        </w:rPr>
        <w:t xml:space="preserve"> </w:t>
      </w:r>
      <w:r>
        <w:t>the</w:t>
      </w:r>
      <w:r>
        <w:rPr>
          <w:spacing w:val="3"/>
        </w:rPr>
        <w:t xml:space="preserv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4"/>
        </w:rPr>
        <w:t>o</w:t>
      </w:r>
      <w:r>
        <w:rPr>
          <w:rFonts w:cs="Calibri"/>
          <w:i/>
        </w:rPr>
        <w:t>r.</w:t>
      </w:r>
    </w:p>
    <w:p w14:paraId="53EE1929" w14:textId="77777777" w:rsidR="007C62E7" w:rsidRDefault="007C62E7" w:rsidP="007C62E7">
      <w:pPr>
        <w:spacing w:before="9" w:line="260" w:lineRule="exact"/>
        <w:rPr>
          <w:sz w:val="26"/>
          <w:szCs w:val="26"/>
        </w:rPr>
      </w:pPr>
    </w:p>
    <w:p w14:paraId="704812D5" w14:textId="77777777" w:rsidR="007C62E7" w:rsidRDefault="007C62E7" w:rsidP="005B3361">
      <w:pPr>
        <w:pStyle w:val="Heading6"/>
        <w:numPr>
          <w:ilvl w:val="2"/>
          <w:numId w:val="23"/>
        </w:numPr>
        <w:tabs>
          <w:tab w:val="left" w:pos="616"/>
        </w:tabs>
        <w:ind w:left="616"/>
        <w:rPr>
          <w:b w:val="0"/>
          <w:bCs w:val="0"/>
        </w:rPr>
      </w:pPr>
      <w:bookmarkStart w:id="31" w:name="_bookmark44"/>
      <w:bookmarkEnd w:id="31"/>
      <w:proofErr w:type="spellStart"/>
      <w:r>
        <w:rPr>
          <w:spacing w:val="-2"/>
        </w:rPr>
        <w:t>a</w:t>
      </w:r>
      <w:r>
        <w:t>lth</w:t>
      </w:r>
      <w:proofErr w:type="spellEnd"/>
      <w:r>
        <w:rPr>
          <w:spacing w:val="-1"/>
        </w:rPr>
        <w:t xml:space="preserve"> </w:t>
      </w:r>
      <w:r>
        <w:t>a</w:t>
      </w:r>
      <w:r>
        <w:rPr>
          <w:spacing w:val="-2"/>
        </w:rPr>
        <w:t>n</w:t>
      </w:r>
      <w:r>
        <w:t>d</w:t>
      </w:r>
      <w:r>
        <w:rPr>
          <w:spacing w:val="-1"/>
        </w:rPr>
        <w:t xml:space="preserve"> S</w:t>
      </w:r>
      <w:r>
        <w:rPr>
          <w:spacing w:val="-2"/>
        </w:rPr>
        <w:t>a</w:t>
      </w:r>
      <w:r>
        <w:t>f</w:t>
      </w:r>
      <w:r>
        <w:rPr>
          <w:spacing w:val="-2"/>
        </w:rPr>
        <w:t>e</w:t>
      </w:r>
      <w:r>
        <w:t>ty</w:t>
      </w:r>
      <w:r>
        <w:rPr>
          <w:spacing w:val="-1"/>
        </w:rPr>
        <w:t xml:space="preserve"> </w:t>
      </w:r>
      <w:r>
        <w:t>A</w:t>
      </w:r>
      <w:r>
        <w:rPr>
          <w:spacing w:val="-1"/>
        </w:rPr>
        <w:t>r</w:t>
      </w:r>
      <w:r>
        <w:t>r</w:t>
      </w:r>
      <w:r>
        <w:rPr>
          <w:spacing w:val="-2"/>
        </w:rPr>
        <w:t>a</w:t>
      </w:r>
      <w:r>
        <w:rPr>
          <w:spacing w:val="-1"/>
        </w:rPr>
        <w:t>n</w:t>
      </w:r>
      <w:r>
        <w:t>g</w:t>
      </w:r>
      <w:r>
        <w:rPr>
          <w:spacing w:val="-1"/>
        </w:rPr>
        <w:t>e</w:t>
      </w:r>
      <w:r>
        <w:t>me</w:t>
      </w:r>
      <w:r>
        <w:rPr>
          <w:spacing w:val="-2"/>
        </w:rPr>
        <w:t>n</w:t>
      </w:r>
      <w:r>
        <w:t>ts</w:t>
      </w:r>
    </w:p>
    <w:p w14:paraId="18076686" w14:textId="77777777" w:rsidR="007C62E7" w:rsidRDefault="007C62E7" w:rsidP="005B3361">
      <w:pPr>
        <w:pStyle w:val="BodyText"/>
        <w:numPr>
          <w:ilvl w:val="3"/>
          <w:numId w:val="23"/>
        </w:numPr>
        <w:tabs>
          <w:tab w:val="left" w:pos="1193"/>
        </w:tabs>
        <w:spacing w:line="239" w:lineRule="auto"/>
        <w:ind w:left="1193" w:right="111" w:hanging="480"/>
        <w:jc w:val="both"/>
      </w:pPr>
      <w:r>
        <w:t>The</w:t>
      </w:r>
      <w:r>
        <w:rPr>
          <w:spacing w:val="40"/>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41"/>
        </w:rPr>
        <w:t xml:space="preserve"> </w:t>
      </w:r>
      <w:r>
        <w:t>m</w:t>
      </w:r>
      <w:r>
        <w:rPr>
          <w:spacing w:val="-1"/>
        </w:rPr>
        <w:t>u</w:t>
      </w:r>
      <w:r>
        <w:t>st</w:t>
      </w:r>
      <w:r>
        <w:rPr>
          <w:spacing w:val="41"/>
        </w:rPr>
        <w:t xml:space="preserve"> </w:t>
      </w:r>
      <w:r>
        <w:t>ens</w:t>
      </w:r>
      <w:r>
        <w:rPr>
          <w:spacing w:val="-4"/>
        </w:rPr>
        <w:t>u</w:t>
      </w:r>
      <w:r>
        <w:t>re</w:t>
      </w:r>
      <w:r>
        <w:rPr>
          <w:spacing w:val="40"/>
        </w:rPr>
        <w:t xml:space="preserve"> </w:t>
      </w:r>
      <w:r>
        <w:t>that</w:t>
      </w:r>
      <w:r>
        <w:rPr>
          <w:spacing w:val="41"/>
        </w:rPr>
        <w:t xml:space="preserve"> </w:t>
      </w:r>
      <w:r>
        <w:t>all</w:t>
      </w:r>
      <w:r>
        <w:rPr>
          <w:spacing w:val="40"/>
        </w:rPr>
        <w:t xml:space="preserve"> </w:t>
      </w:r>
      <w:r>
        <w:rPr>
          <w:spacing w:val="-1"/>
        </w:rPr>
        <w:t>h</w:t>
      </w:r>
      <w:r>
        <w:t>is</w:t>
      </w:r>
      <w:r>
        <w:rPr>
          <w:spacing w:val="41"/>
        </w:rPr>
        <w:t xml:space="preserve"> </w:t>
      </w:r>
      <w:r>
        <w:rPr>
          <w:spacing w:val="-1"/>
        </w:rPr>
        <w:t>p</w:t>
      </w:r>
      <w:r>
        <w:t>er</w:t>
      </w:r>
      <w:r>
        <w:rPr>
          <w:spacing w:val="-3"/>
        </w:rPr>
        <w:t>s</w:t>
      </w:r>
      <w:r>
        <w:rPr>
          <w:spacing w:val="1"/>
        </w:rPr>
        <w:t>o</w:t>
      </w:r>
      <w:r>
        <w:rPr>
          <w:spacing w:val="-1"/>
        </w:rPr>
        <w:t>nn</w:t>
      </w:r>
      <w:r>
        <w:t>el</w:t>
      </w:r>
      <w:r>
        <w:rPr>
          <w:spacing w:val="38"/>
        </w:rPr>
        <w:t xml:space="preserve"> </w:t>
      </w:r>
      <w:r>
        <w:t>attend</w:t>
      </w:r>
      <w:r>
        <w:rPr>
          <w:spacing w:val="40"/>
        </w:rPr>
        <w:t xml:space="preserve"> </w:t>
      </w:r>
      <w:r>
        <w:t>the</w:t>
      </w:r>
      <w:r>
        <w:rPr>
          <w:spacing w:val="42"/>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rPr>
        <w:t>rs</w:t>
      </w:r>
      <w:r>
        <w:rPr>
          <w:rFonts w:cs="Calibri"/>
          <w:i/>
          <w:spacing w:val="41"/>
        </w:rPr>
        <w:t xml:space="preserve"> </w:t>
      </w:r>
      <w:r>
        <w:rPr>
          <w:spacing w:val="-1"/>
        </w:rPr>
        <w:t>H</w:t>
      </w:r>
      <w:r>
        <w:t>e</w:t>
      </w:r>
      <w:r>
        <w:rPr>
          <w:spacing w:val="-3"/>
        </w:rPr>
        <w:t>a</w:t>
      </w:r>
      <w:r>
        <w:t>lth</w:t>
      </w:r>
      <w:r>
        <w:rPr>
          <w:spacing w:val="40"/>
        </w:rPr>
        <w:t xml:space="preserve"> </w:t>
      </w:r>
      <w:r>
        <w:t>a</w:t>
      </w:r>
      <w:r>
        <w:rPr>
          <w:spacing w:val="-1"/>
        </w:rPr>
        <w:t>n</w:t>
      </w:r>
      <w:r>
        <w:t>d</w:t>
      </w:r>
      <w:r>
        <w:rPr>
          <w:spacing w:val="40"/>
        </w:rPr>
        <w:t xml:space="preserve"> </w:t>
      </w:r>
      <w:r>
        <w:t>S</w:t>
      </w:r>
      <w:r>
        <w:rPr>
          <w:spacing w:val="-1"/>
        </w:rPr>
        <w:t>a</w:t>
      </w:r>
      <w:r>
        <w:t>fe</w:t>
      </w:r>
      <w:r>
        <w:rPr>
          <w:spacing w:val="-2"/>
        </w:rPr>
        <w:t>t</w:t>
      </w:r>
      <w:r>
        <w:t>y I</w:t>
      </w:r>
      <w:r>
        <w:rPr>
          <w:spacing w:val="-2"/>
        </w:rPr>
        <w:t>n</w:t>
      </w:r>
      <w:r>
        <w:rPr>
          <w:spacing w:val="-1"/>
        </w:rPr>
        <w:t>du</w:t>
      </w:r>
      <w:r>
        <w:t>cti</w:t>
      </w:r>
      <w:r>
        <w:rPr>
          <w:spacing w:val="1"/>
        </w:rPr>
        <w:t>o</w:t>
      </w:r>
      <w:r>
        <w:t>n</w:t>
      </w:r>
      <w:r>
        <w:rPr>
          <w:spacing w:val="27"/>
        </w:rPr>
        <w:t xml:space="preserve"> </w:t>
      </w:r>
      <w:r>
        <w:t>Co</w:t>
      </w:r>
      <w:r>
        <w:rPr>
          <w:spacing w:val="-1"/>
        </w:rPr>
        <w:t>u</w:t>
      </w:r>
      <w:r>
        <w:t>r</w:t>
      </w:r>
      <w:r>
        <w:rPr>
          <w:spacing w:val="-3"/>
        </w:rPr>
        <w:t>s</w:t>
      </w:r>
      <w:r>
        <w:t>e</w:t>
      </w:r>
      <w:r>
        <w:rPr>
          <w:spacing w:val="30"/>
        </w:rPr>
        <w:t xml:space="preserve"> </w:t>
      </w:r>
      <w:r>
        <w:rPr>
          <w:spacing w:val="-1"/>
        </w:rPr>
        <w:t>p</w:t>
      </w:r>
      <w:r>
        <w:t>rior</w:t>
      </w:r>
      <w:r>
        <w:rPr>
          <w:spacing w:val="27"/>
        </w:rPr>
        <w:t xml:space="preserve"> </w:t>
      </w:r>
      <w:r>
        <w:t>to</w:t>
      </w:r>
      <w:r>
        <w:rPr>
          <w:spacing w:val="27"/>
        </w:rPr>
        <w:t xml:space="preserve"> </w:t>
      </w:r>
      <w:r>
        <w:t>starting</w:t>
      </w:r>
      <w:r>
        <w:rPr>
          <w:spacing w:val="28"/>
        </w:rPr>
        <w:t xml:space="preserve"> </w:t>
      </w:r>
      <w:r>
        <w:t>with</w:t>
      </w:r>
      <w:r>
        <w:rPr>
          <w:spacing w:val="29"/>
        </w:rPr>
        <w:t xml:space="preserve"> </w:t>
      </w:r>
      <w:r>
        <w:t>a</w:t>
      </w:r>
      <w:r>
        <w:rPr>
          <w:spacing w:val="-4"/>
        </w:rPr>
        <w:t>n</w:t>
      </w:r>
      <w:r>
        <w:t>y</w:t>
      </w:r>
      <w:r>
        <w:rPr>
          <w:spacing w:val="30"/>
        </w:rPr>
        <w:t xml:space="preserve"> </w:t>
      </w:r>
      <w:r>
        <w:rPr>
          <w:spacing w:val="-2"/>
        </w:rPr>
        <w:t>w</w:t>
      </w:r>
      <w:r>
        <w:rPr>
          <w:spacing w:val="1"/>
        </w:rPr>
        <w:t>o</w:t>
      </w:r>
      <w:r>
        <w:t>rk.</w:t>
      </w:r>
      <w:r>
        <w:rPr>
          <w:spacing w:val="8"/>
        </w:rPr>
        <w:t xml:space="preserve"> </w:t>
      </w:r>
      <w:r>
        <w:rPr>
          <w:spacing w:val="-3"/>
        </w:rPr>
        <w:t>T</w:t>
      </w:r>
      <w:r>
        <w:rPr>
          <w:spacing w:val="-1"/>
        </w:rPr>
        <w:t>h</w:t>
      </w:r>
      <w:r>
        <w:t>e</w:t>
      </w:r>
      <w:r>
        <w:rPr>
          <w:spacing w:val="29"/>
        </w:rPr>
        <w:t xml:space="preserve"> </w:t>
      </w:r>
      <w:r>
        <w:t>I</w:t>
      </w:r>
      <w:r>
        <w:rPr>
          <w:spacing w:val="-2"/>
        </w:rPr>
        <w:t>n</w:t>
      </w:r>
      <w:r>
        <w:rPr>
          <w:spacing w:val="-1"/>
        </w:rPr>
        <w:t>du</w:t>
      </w:r>
      <w:r>
        <w:t>cti</w:t>
      </w:r>
      <w:r>
        <w:rPr>
          <w:spacing w:val="1"/>
        </w:rPr>
        <w:t>o</w:t>
      </w:r>
      <w:r>
        <w:t>n</w:t>
      </w:r>
      <w:r>
        <w:rPr>
          <w:spacing w:val="28"/>
        </w:rPr>
        <w:t xml:space="preserve"> </w:t>
      </w:r>
      <w:r>
        <w:t>Co</w:t>
      </w:r>
      <w:r>
        <w:rPr>
          <w:spacing w:val="-1"/>
        </w:rPr>
        <w:t>u</w:t>
      </w:r>
      <w:r>
        <w:rPr>
          <w:spacing w:val="-3"/>
        </w:rPr>
        <w:t>r</w:t>
      </w:r>
      <w:r>
        <w:t>se</w:t>
      </w:r>
      <w:r>
        <w:rPr>
          <w:spacing w:val="30"/>
        </w:rPr>
        <w:t xml:space="preserve"> </w:t>
      </w:r>
      <w:r>
        <w:t>is</w:t>
      </w:r>
      <w:r>
        <w:rPr>
          <w:spacing w:val="28"/>
        </w:rPr>
        <w:t xml:space="preserve"> </w:t>
      </w:r>
      <w:r>
        <w:rPr>
          <w:spacing w:val="-1"/>
        </w:rPr>
        <w:t>p</w:t>
      </w:r>
      <w:r>
        <w:t>r</w:t>
      </w:r>
      <w:r>
        <w:rPr>
          <w:spacing w:val="-3"/>
        </w:rPr>
        <w:t>e</w:t>
      </w:r>
      <w:r>
        <w:t>s</w:t>
      </w:r>
      <w:r>
        <w:rPr>
          <w:spacing w:val="5"/>
        </w:rPr>
        <w:t>e</w:t>
      </w:r>
      <w:r>
        <w:rPr>
          <w:spacing w:val="-1"/>
        </w:rPr>
        <w:t>n</w:t>
      </w:r>
      <w:r>
        <w:t>ted</w:t>
      </w:r>
      <w:r>
        <w:rPr>
          <w:spacing w:val="28"/>
        </w:rPr>
        <w:t xml:space="preserve"> </w:t>
      </w:r>
      <w:r>
        <w:rPr>
          <w:spacing w:val="-1"/>
        </w:rPr>
        <w:t>b</w:t>
      </w:r>
      <w:r>
        <w:t>y</w:t>
      </w:r>
      <w:r>
        <w:rPr>
          <w:spacing w:val="27"/>
        </w:rPr>
        <w:t xml:space="preserve"> </w:t>
      </w:r>
      <w:r>
        <w:t>t</w:t>
      </w:r>
      <w:r>
        <w:rPr>
          <w:spacing w:val="-3"/>
        </w:rPr>
        <w:t>h</w:t>
      </w:r>
      <w:r>
        <w:t xml:space="preserve">e </w:t>
      </w:r>
      <w:r>
        <w:rPr>
          <w:rFonts w:cs="Calibri"/>
          <w:i/>
        </w:rPr>
        <w:t>Em</w:t>
      </w:r>
      <w:r>
        <w:rPr>
          <w:rFonts w:cs="Calibri"/>
          <w:i/>
          <w:spacing w:val="-1"/>
        </w:rPr>
        <w:t>p</w:t>
      </w:r>
      <w:r>
        <w:rPr>
          <w:rFonts w:cs="Calibri"/>
          <w:i/>
        </w:rPr>
        <w:t>l</w:t>
      </w:r>
      <w:r>
        <w:rPr>
          <w:rFonts w:cs="Calibri"/>
          <w:i/>
          <w:spacing w:val="-1"/>
        </w:rPr>
        <w:t>o</w:t>
      </w:r>
      <w:r>
        <w:rPr>
          <w:rFonts w:cs="Calibri"/>
          <w:i/>
        </w:rPr>
        <w:t>yer</w:t>
      </w:r>
      <w:r>
        <w:rPr>
          <w:rFonts w:cs="Calibri"/>
          <w:i/>
          <w:spacing w:val="-3"/>
        </w:rPr>
        <w:t>’</w:t>
      </w:r>
      <w:r>
        <w:rPr>
          <w:rFonts w:cs="Calibri"/>
          <w:i/>
        </w:rPr>
        <w:t>s</w:t>
      </w:r>
      <w:r>
        <w:rPr>
          <w:rFonts w:cs="Calibri"/>
          <w:i/>
          <w:spacing w:val="45"/>
        </w:rPr>
        <w:t xml:space="preserve"> </w:t>
      </w:r>
      <w:r>
        <w:t>S</w:t>
      </w:r>
      <w:r>
        <w:rPr>
          <w:spacing w:val="-1"/>
        </w:rPr>
        <w:t>a</w:t>
      </w:r>
      <w:r>
        <w:t>f</w:t>
      </w:r>
      <w:r>
        <w:rPr>
          <w:spacing w:val="-3"/>
        </w:rPr>
        <w:t>e</w:t>
      </w:r>
      <w:r>
        <w:t>ty</w:t>
      </w:r>
      <w:r>
        <w:rPr>
          <w:spacing w:val="45"/>
        </w:rPr>
        <w:t xml:space="preserve"> </w:t>
      </w:r>
      <w:r>
        <w:t>Ri</w:t>
      </w:r>
      <w:r>
        <w:rPr>
          <w:spacing w:val="-3"/>
        </w:rPr>
        <w:t>s</w:t>
      </w:r>
      <w:r>
        <w:t>k</w:t>
      </w:r>
      <w:r>
        <w:rPr>
          <w:spacing w:val="42"/>
        </w:rPr>
        <w:t xml:space="preserve"> </w:t>
      </w:r>
      <w:r>
        <w:t>Depa</w:t>
      </w:r>
      <w:r>
        <w:rPr>
          <w:spacing w:val="-1"/>
        </w:rPr>
        <w:t>r</w:t>
      </w:r>
      <w:r>
        <w:rPr>
          <w:spacing w:val="-2"/>
        </w:rPr>
        <w:t>t</w:t>
      </w:r>
      <w:r>
        <w:t>me</w:t>
      </w:r>
      <w:r>
        <w:rPr>
          <w:spacing w:val="-3"/>
        </w:rPr>
        <w:t>n</w:t>
      </w:r>
      <w:r>
        <w:t>t.</w:t>
      </w:r>
      <w:r>
        <w:rPr>
          <w:spacing w:val="38"/>
        </w:rPr>
        <w:t xml:space="preserve"> </w:t>
      </w:r>
      <w:r>
        <w:t>A</w:t>
      </w:r>
      <w:r>
        <w:rPr>
          <w:spacing w:val="-1"/>
        </w:rPr>
        <w:t>r</w:t>
      </w:r>
      <w:r>
        <w:t>ra</w:t>
      </w:r>
      <w:r>
        <w:rPr>
          <w:spacing w:val="-2"/>
        </w:rPr>
        <w:t>n</w:t>
      </w:r>
      <w:r>
        <w:rPr>
          <w:spacing w:val="-1"/>
        </w:rPr>
        <w:t>g</w:t>
      </w:r>
      <w:r>
        <w:rPr>
          <w:spacing w:val="-2"/>
        </w:rPr>
        <w:t>e</w:t>
      </w:r>
      <w:r>
        <w:t>m</w:t>
      </w:r>
      <w:r>
        <w:rPr>
          <w:spacing w:val="-2"/>
        </w:rPr>
        <w:t>e</w:t>
      </w:r>
      <w:r>
        <w:rPr>
          <w:spacing w:val="-1"/>
        </w:rPr>
        <w:t>n</w:t>
      </w:r>
      <w:r>
        <w:t>ts</w:t>
      </w:r>
      <w:r>
        <w:rPr>
          <w:spacing w:val="45"/>
        </w:rPr>
        <w:t xml:space="preserve"> </w:t>
      </w:r>
      <w:r>
        <w:t>are</w:t>
      </w:r>
      <w:r>
        <w:rPr>
          <w:spacing w:val="44"/>
        </w:rPr>
        <w:t xml:space="preserve"> </w:t>
      </w:r>
      <w:r>
        <w:rPr>
          <w:spacing w:val="-2"/>
        </w:rPr>
        <w:t>t</w:t>
      </w:r>
      <w:r>
        <w:t>o</w:t>
      </w:r>
      <w:r>
        <w:rPr>
          <w:spacing w:val="45"/>
        </w:rPr>
        <w:t xml:space="preserve"> </w:t>
      </w:r>
      <w:r>
        <w:rPr>
          <w:spacing w:val="-1"/>
        </w:rPr>
        <w:t>b</w:t>
      </w:r>
      <w:r>
        <w:t>e</w:t>
      </w:r>
      <w:r>
        <w:rPr>
          <w:spacing w:val="41"/>
        </w:rPr>
        <w:t xml:space="preserve"> </w:t>
      </w:r>
      <w:r>
        <w:t>ma</w:t>
      </w:r>
      <w:r>
        <w:rPr>
          <w:spacing w:val="-1"/>
        </w:rPr>
        <w:t>d</w:t>
      </w:r>
      <w:r>
        <w:t>e</w:t>
      </w:r>
      <w:r>
        <w:rPr>
          <w:spacing w:val="42"/>
        </w:rPr>
        <w:t xml:space="preserve"> </w:t>
      </w:r>
      <w:r>
        <w:t>w</w:t>
      </w:r>
      <w:r>
        <w:rPr>
          <w:spacing w:val="-3"/>
        </w:rPr>
        <w:t>i</w:t>
      </w:r>
      <w:r>
        <w:t>th</w:t>
      </w:r>
      <w:r>
        <w:rPr>
          <w:spacing w:val="44"/>
        </w:rPr>
        <w:t xml:space="preserve"> </w:t>
      </w:r>
      <w:r>
        <w:t>S</w:t>
      </w:r>
      <w:r>
        <w:rPr>
          <w:spacing w:val="-1"/>
        </w:rPr>
        <w:t>a</w:t>
      </w:r>
      <w:r>
        <w:t>fety</w:t>
      </w:r>
      <w:r>
        <w:rPr>
          <w:spacing w:val="41"/>
        </w:rPr>
        <w:t xml:space="preserve"> </w:t>
      </w:r>
      <w:r>
        <w:t>Risk Ma</w:t>
      </w:r>
      <w:r>
        <w:rPr>
          <w:spacing w:val="-1"/>
        </w:rPr>
        <w:t>n</w:t>
      </w:r>
      <w:r>
        <w:t>a</w:t>
      </w:r>
      <w:r>
        <w:rPr>
          <w:spacing w:val="-1"/>
        </w:rPr>
        <w:t>g</w:t>
      </w:r>
      <w:r>
        <w:rPr>
          <w:spacing w:val="-2"/>
        </w:rPr>
        <w:t>e</w:t>
      </w:r>
      <w:r>
        <w:t>ment</w:t>
      </w:r>
      <w:r>
        <w:rPr>
          <w:spacing w:val="-2"/>
        </w:rPr>
        <w:t xml:space="preserve"> </w:t>
      </w:r>
      <w:r>
        <w:t>thro</w:t>
      </w:r>
      <w:r>
        <w:rPr>
          <w:spacing w:val="-1"/>
        </w:rPr>
        <w:t>ug</w:t>
      </w:r>
      <w:r>
        <w:t>h</w:t>
      </w:r>
      <w:r>
        <w:rPr>
          <w:spacing w:val="-1"/>
        </w:rPr>
        <w:t xml:space="preserve"> </w:t>
      </w:r>
      <w:r>
        <w:t>t</w:t>
      </w:r>
      <w:r>
        <w:rPr>
          <w:spacing w:val="-4"/>
        </w:rPr>
        <w:t>h</w:t>
      </w:r>
      <w:r>
        <w:t xml:space="preserve">e </w:t>
      </w:r>
      <w:r>
        <w:rPr>
          <w:rFonts w:cs="Calibri"/>
          <w:i/>
        </w:rPr>
        <w:t>Se</w:t>
      </w:r>
      <w:r>
        <w:rPr>
          <w:rFonts w:cs="Calibri"/>
          <w:i/>
          <w:spacing w:val="1"/>
        </w:rPr>
        <w:t>r</w:t>
      </w:r>
      <w:r>
        <w:rPr>
          <w:rFonts w:cs="Calibri"/>
          <w:i/>
        </w:rPr>
        <w:t>vi</w:t>
      </w:r>
      <w:r>
        <w:rPr>
          <w:rFonts w:cs="Calibri"/>
          <w:i/>
          <w:spacing w:val="-4"/>
        </w:rPr>
        <w:t>c</w:t>
      </w:r>
      <w:r>
        <w:rPr>
          <w:rFonts w:cs="Calibri"/>
          <w:i/>
        </w:rPr>
        <w:t xml:space="preserve">e </w:t>
      </w:r>
      <w:r>
        <w:rPr>
          <w:rFonts w:cs="Calibri"/>
          <w:i/>
          <w:spacing w:val="1"/>
        </w:rPr>
        <w:t>M</w:t>
      </w:r>
      <w:r>
        <w:rPr>
          <w:rFonts w:cs="Calibri"/>
          <w:i/>
          <w:spacing w:val="-1"/>
        </w:rPr>
        <w:t>anag</w:t>
      </w:r>
      <w:r>
        <w:rPr>
          <w:rFonts w:cs="Calibri"/>
          <w:i/>
          <w:spacing w:val="-3"/>
        </w:rPr>
        <w:t>e</w:t>
      </w:r>
      <w:r>
        <w:rPr>
          <w:rFonts w:cs="Calibri"/>
          <w:i/>
        </w:rPr>
        <w:t>r</w:t>
      </w:r>
      <w:r>
        <w:rPr>
          <w:rFonts w:cs="Calibri"/>
          <w:i/>
          <w:spacing w:val="2"/>
        </w:rPr>
        <w:t xml:space="preserve"> </w:t>
      </w:r>
      <w:r>
        <w:rPr>
          <w:spacing w:val="-1"/>
        </w:rPr>
        <w:t>b</w:t>
      </w:r>
      <w:r>
        <w:t>y</w:t>
      </w:r>
      <w:r>
        <w:rPr>
          <w:spacing w:val="-2"/>
        </w:rPr>
        <w:t xml:space="preserve"> </w:t>
      </w:r>
      <w:r>
        <w:t>t</w:t>
      </w:r>
      <w:r>
        <w:rPr>
          <w:spacing w:val="-1"/>
        </w:rPr>
        <w:t>h</w:t>
      </w:r>
      <w:r>
        <w:t>e</w:t>
      </w:r>
      <w:r>
        <w:rPr>
          <w:spacing w:val="1"/>
        </w:rPr>
        <w:t xml:space="preserve"> </w:t>
      </w:r>
      <w:r>
        <w:rPr>
          <w:rFonts w:cs="Calibri"/>
          <w:i/>
        </w:rPr>
        <w:t>C</w:t>
      </w:r>
      <w:r>
        <w:rPr>
          <w:rFonts w:cs="Calibri"/>
          <w:i/>
          <w:spacing w:val="-3"/>
        </w:rPr>
        <w:t>o</w:t>
      </w:r>
      <w:r>
        <w:rPr>
          <w:rFonts w:cs="Calibri"/>
          <w:i/>
          <w:spacing w:val="-1"/>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spacing w:val="1"/>
        </w:rPr>
        <w:t>r</w:t>
      </w:r>
      <w:r>
        <w:t>.</w:t>
      </w:r>
    </w:p>
    <w:p w14:paraId="6EF4E0F1" w14:textId="77777777" w:rsidR="007C62E7" w:rsidRDefault="007C62E7" w:rsidP="005B3361">
      <w:pPr>
        <w:pStyle w:val="BodyText"/>
        <w:numPr>
          <w:ilvl w:val="3"/>
          <w:numId w:val="23"/>
        </w:numPr>
        <w:tabs>
          <w:tab w:val="left" w:pos="1193"/>
        </w:tabs>
        <w:ind w:left="1193" w:right="120" w:hanging="480"/>
        <w:jc w:val="both"/>
      </w:pPr>
      <w:r>
        <w:t>Where</w:t>
      </w:r>
      <w:r>
        <w:rPr>
          <w:spacing w:val="10"/>
        </w:rPr>
        <w:t xml:space="preserve"> </w:t>
      </w:r>
      <w:r>
        <w:rPr>
          <w:spacing w:val="-1"/>
        </w:rPr>
        <w:t>n</w:t>
      </w:r>
      <w:r>
        <w:t>ew</w:t>
      </w:r>
      <w:r>
        <w:rPr>
          <w:spacing w:val="10"/>
        </w:rPr>
        <w:t xml:space="preserve"> </w:t>
      </w:r>
      <w:r>
        <w:rPr>
          <w:spacing w:val="-3"/>
        </w:rPr>
        <w:t>s</w:t>
      </w:r>
      <w:r>
        <w:t>taff</w:t>
      </w:r>
      <w:r>
        <w:rPr>
          <w:spacing w:val="10"/>
        </w:rPr>
        <w:t xml:space="preserve"> </w:t>
      </w:r>
      <w:r>
        <w:t>m</w:t>
      </w:r>
      <w:r>
        <w:rPr>
          <w:spacing w:val="-2"/>
        </w:rPr>
        <w:t>e</w:t>
      </w:r>
      <w:r>
        <w:t>m</w:t>
      </w:r>
      <w:r>
        <w:rPr>
          <w:spacing w:val="-1"/>
        </w:rPr>
        <w:t>b</w:t>
      </w:r>
      <w:r>
        <w:t>e</w:t>
      </w:r>
      <w:r>
        <w:rPr>
          <w:spacing w:val="-3"/>
        </w:rPr>
        <w:t>r</w:t>
      </w:r>
      <w:r>
        <w:t>s</w:t>
      </w:r>
      <w:r>
        <w:rPr>
          <w:spacing w:val="7"/>
        </w:rPr>
        <w:t xml:space="preserve"> </w:t>
      </w:r>
      <w:r>
        <w:t>join</w:t>
      </w:r>
      <w:r>
        <w:rPr>
          <w:spacing w:val="9"/>
        </w:rPr>
        <w:t xml:space="preserve"> </w:t>
      </w:r>
      <w:r>
        <w:t>the</w:t>
      </w:r>
      <w:r>
        <w:rPr>
          <w:spacing w:val="10"/>
        </w:rPr>
        <w:t xml:space="preserve"> </w:t>
      </w:r>
      <w:r>
        <w:t>c</w:t>
      </w:r>
      <w:r>
        <w:rPr>
          <w:spacing w:val="1"/>
        </w:rPr>
        <w:t>o</w:t>
      </w:r>
      <w:r>
        <w:rPr>
          <w:spacing w:val="-1"/>
        </w:rPr>
        <w:t>n</w:t>
      </w:r>
      <w:r>
        <w:t>tra</w:t>
      </w:r>
      <w:r>
        <w:rPr>
          <w:spacing w:val="-3"/>
        </w:rPr>
        <w:t>c</w:t>
      </w:r>
      <w:r>
        <w:t>t</w:t>
      </w:r>
      <w:r>
        <w:rPr>
          <w:spacing w:val="1"/>
        </w:rPr>
        <w:t>o</w:t>
      </w:r>
      <w:r>
        <w:rPr>
          <w:spacing w:val="-3"/>
        </w:rPr>
        <w:t>r</w:t>
      </w:r>
      <w:r>
        <w:t>s</w:t>
      </w:r>
      <w:r>
        <w:rPr>
          <w:spacing w:val="10"/>
        </w:rPr>
        <w:t xml:space="preserve"> </w:t>
      </w:r>
      <w:proofErr w:type="gramStart"/>
      <w:r>
        <w:t>crew</w:t>
      </w:r>
      <w:proofErr w:type="gramEnd"/>
      <w:r>
        <w:rPr>
          <w:spacing w:val="8"/>
        </w:rPr>
        <w:t xml:space="preserve"> </w:t>
      </w:r>
      <w:r>
        <w:t>they</w:t>
      </w:r>
      <w:r>
        <w:rPr>
          <w:spacing w:val="10"/>
        </w:rPr>
        <w:t xml:space="preserve"> </w:t>
      </w:r>
      <w:r>
        <w:rPr>
          <w:spacing w:val="-1"/>
        </w:rPr>
        <w:t>n</w:t>
      </w:r>
      <w:r>
        <w:t>eed</w:t>
      </w:r>
      <w:r>
        <w:rPr>
          <w:spacing w:val="9"/>
        </w:rPr>
        <w:t xml:space="preserve"> </w:t>
      </w:r>
      <w:r>
        <w:rPr>
          <w:spacing w:val="-2"/>
        </w:rPr>
        <w:t>t</w:t>
      </w:r>
      <w:r>
        <w:t>o</w:t>
      </w:r>
      <w:r>
        <w:rPr>
          <w:spacing w:val="11"/>
        </w:rPr>
        <w:t xml:space="preserve"> </w:t>
      </w:r>
      <w:r>
        <w:t>attend</w:t>
      </w:r>
      <w:r>
        <w:rPr>
          <w:spacing w:val="8"/>
        </w:rPr>
        <w:t xml:space="preserve"> </w:t>
      </w:r>
      <w:r>
        <w:t>the</w:t>
      </w:r>
      <w:r>
        <w:rPr>
          <w:spacing w:val="10"/>
        </w:rPr>
        <w:t xml:space="preserve"> </w:t>
      </w:r>
      <w:r>
        <w:t>i</w:t>
      </w:r>
      <w:r>
        <w:rPr>
          <w:spacing w:val="-4"/>
        </w:rPr>
        <w:t>n</w:t>
      </w:r>
      <w:r>
        <w:rPr>
          <w:spacing w:val="-1"/>
        </w:rPr>
        <w:t>du</w:t>
      </w:r>
      <w:r>
        <w:t>cti</w:t>
      </w:r>
      <w:r>
        <w:rPr>
          <w:spacing w:val="1"/>
        </w:rPr>
        <w:t>o</w:t>
      </w:r>
      <w:r>
        <w:t>n</w:t>
      </w:r>
      <w:r>
        <w:rPr>
          <w:spacing w:val="9"/>
        </w:rPr>
        <w:t xml:space="preserve"> </w:t>
      </w:r>
      <w:r>
        <w:t>c</w:t>
      </w:r>
      <w:r>
        <w:rPr>
          <w:spacing w:val="1"/>
        </w:rPr>
        <w:t>o</w:t>
      </w:r>
      <w:r>
        <w:rPr>
          <w:spacing w:val="-1"/>
        </w:rPr>
        <w:t>u</w:t>
      </w:r>
      <w:r>
        <w:t>r</w:t>
      </w:r>
      <w:r>
        <w:rPr>
          <w:spacing w:val="-3"/>
        </w:rPr>
        <w:t>s</w:t>
      </w:r>
      <w:r>
        <w:t>e a</w:t>
      </w:r>
      <w:r>
        <w:rPr>
          <w:spacing w:val="-1"/>
        </w:rPr>
        <w:t>n</w:t>
      </w:r>
      <w:r>
        <w:t>d</w:t>
      </w:r>
      <w:r>
        <w:rPr>
          <w:spacing w:val="-1"/>
        </w:rPr>
        <w:t xml:space="preserve"> </w:t>
      </w:r>
      <w:r>
        <w:t>t</w:t>
      </w:r>
      <w:r>
        <w:rPr>
          <w:spacing w:val="-1"/>
        </w:rPr>
        <w:t>h</w:t>
      </w:r>
      <w:r>
        <w:t>e saf</w:t>
      </w:r>
      <w:r>
        <w:rPr>
          <w:spacing w:val="-3"/>
        </w:rPr>
        <w:t>e</w:t>
      </w:r>
      <w:r>
        <w:t>ty fi</w:t>
      </w:r>
      <w:r>
        <w:rPr>
          <w:spacing w:val="-1"/>
        </w:rPr>
        <w:t>l</w:t>
      </w:r>
      <w:r>
        <w:t xml:space="preserve">e </w:t>
      </w:r>
      <w:r>
        <w:rPr>
          <w:spacing w:val="-1"/>
        </w:rPr>
        <w:t>upd</w:t>
      </w:r>
      <w:r>
        <w:t>ated</w:t>
      </w:r>
      <w:r>
        <w:rPr>
          <w:spacing w:val="-5"/>
        </w:rPr>
        <w:t xml:space="preserve"> </w:t>
      </w:r>
      <w:r>
        <w:t>acc</w:t>
      </w:r>
      <w:r>
        <w:rPr>
          <w:spacing w:val="1"/>
        </w:rPr>
        <w:t>o</w:t>
      </w:r>
      <w:r>
        <w:t>r</w:t>
      </w:r>
      <w:r>
        <w:rPr>
          <w:spacing w:val="-1"/>
        </w:rPr>
        <w:t>d</w:t>
      </w:r>
      <w:r>
        <w:t>i</w:t>
      </w:r>
      <w:r>
        <w:rPr>
          <w:spacing w:val="-2"/>
        </w:rPr>
        <w:t>n</w:t>
      </w:r>
      <w:r>
        <w:rPr>
          <w:spacing w:val="-1"/>
        </w:rPr>
        <w:t>g</w:t>
      </w:r>
      <w:r>
        <w:t>ly</w:t>
      </w:r>
      <w:r>
        <w:rPr>
          <w:spacing w:val="1"/>
        </w:rPr>
        <w:t xml:space="preserve"> </w:t>
      </w:r>
      <w:r>
        <w:rPr>
          <w:spacing w:val="-4"/>
        </w:rPr>
        <w:t>b</w:t>
      </w:r>
      <w:r>
        <w:t>ef</w:t>
      </w:r>
      <w:r>
        <w:rPr>
          <w:spacing w:val="1"/>
        </w:rPr>
        <w:t>o</w:t>
      </w:r>
      <w:r>
        <w:rPr>
          <w:spacing w:val="-3"/>
        </w:rPr>
        <w:t>r</w:t>
      </w:r>
      <w:r>
        <w:t>e t</w:t>
      </w:r>
      <w:r>
        <w:rPr>
          <w:spacing w:val="-3"/>
        </w:rPr>
        <w:t>h</w:t>
      </w:r>
      <w:r>
        <w:t>ey</w:t>
      </w:r>
      <w:r>
        <w:rPr>
          <w:spacing w:val="-1"/>
        </w:rPr>
        <w:t xml:space="preserve"> </w:t>
      </w:r>
      <w:r>
        <w:t>st</w:t>
      </w:r>
      <w:r>
        <w:rPr>
          <w:spacing w:val="-2"/>
        </w:rPr>
        <w:t>a</w:t>
      </w:r>
      <w:r>
        <w:t xml:space="preserve">rt </w:t>
      </w:r>
      <w:r>
        <w:rPr>
          <w:spacing w:val="-2"/>
        </w:rPr>
        <w:t>w</w:t>
      </w:r>
      <w:r>
        <w:rPr>
          <w:spacing w:val="1"/>
        </w:rPr>
        <w:t>o</w:t>
      </w:r>
      <w:r>
        <w:t>rk.</w:t>
      </w:r>
    </w:p>
    <w:p w14:paraId="43667B95" w14:textId="77777777" w:rsidR="007C62E7" w:rsidRDefault="007C62E7" w:rsidP="005B3361">
      <w:pPr>
        <w:pStyle w:val="BodyText"/>
        <w:numPr>
          <w:ilvl w:val="3"/>
          <w:numId w:val="23"/>
        </w:numPr>
        <w:tabs>
          <w:tab w:val="left" w:pos="1082"/>
        </w:tabs>
        <w:spacing w:before="1" w:line="239" w:lineRule="auto"/>
        <w:ind w:left="1193" w:right="113" w:hanging="480"/>
        <w:jc w:val="both"/>
      </w:pPr>
      <w:r>
        <w:t>The</w:t>
      </w:r>
      <w:r>
        <w:rPr>
          <w:spacing w:val="24"/>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25"/>
        </w:rPr>
        <w:t xml:space="preserve"> </w:t>
      </w:r>
      <w:r>
        <w:t>sh</w:t>
      </w:r>
      <w:r>
        <w:rPr>
          <w:spacing w:val="-1"/>
        </w:rPr>
        <w:t>a</w:t>
      </w:r>
      <w:r>
        <w:t>ll</w:t>
      </w:r>
      <w:r>
        <w:rPr>
          <w:spacing w:val="24"/>
        </w:rPr>
        <w:t xml:space="preserve"> </w:t>
      </w:r>
      <w:r>
        <w:t>c</w:t>
      </w:r>
      <w:r>
        <w:rPr>
          <w:spacing w:val="-1"/>
        </w:rPr>
        <w:t>o</w:t>
      </w:r>
      <w:r>
        <w:t>m</w:t>
      </w:r>
      <w:r>
        <w:rPr>
          <w:spacing w:val="-1"/>
        </w:rPr>
        <w:t>p</w:t>
      </w:r>
      <w:r>
        <w:t>ly</w:t>
      </w:r>
      <w:r>
        <w:rPr>
          <w:spacing w:val="25"/>
        </w:rPr>
        <w:t xml:space="preserve"> </w:t>
      </w:r>
      <w:r>
        <w:t>with</w:t>
      </w:r>
      <w:r>
        <w:rPr>
          <w:spacing w:val="24"/>
        </w:rPr>
        <w:t xml:space="preserve"> </w:t>
      </w:r>
      <w:r>
        <w:t>the</w:t>
      </w:r>
      <w:r>
        <w:rPr>
          <w:spacing w:val="24"/>
        </w:rPr>
        <w:t xml:space="preserve"> </w:t>
      </w:r>
      <w:r>
        <w:rPr>
          <w:spacing w:val="-1"/>
        </w:rPr>
        <w:t>gu</w:t>
      </w:r>
      <w:r>
        <w:t>i</w:t>
      </w:r>
      <w:r>
        <w:rPr>
          <w:spacing w:val="-2"/>
        </w:rPr>
        <w:t>d</w:t>
      </w:r>
      <w:r>
        <w:t>eli</w:t>
      </w:r>
      <w:r>
        <w:rPr>
          <w:spacing w:val="-1"/>
        </w:rPr>
        <w:t>n</w:t>
      </w:r>
      <w:r>
        <w:t>es</w:t>
      </w:r>
      <w:r>
        <w:rPr>
          <w:spacing w:val="25"/>
        </w:rPr>
        <w:t xml:space="preserve"> </w:t>
      </w:r>
      <w:r>
        <w:rPr>
          <w:spacing w:val="-3"/>
        </w:rPr>
        <w:t>s</w:t>
      </w:r>
      <w:r>
        <w:t>et</w:t>
      </w:r>
      <w:r>
        <w:rPr>
          <w:spacing w:val="24"/>
        </w:rPr>
        <w:t xml:space="preserve"> </w:t>
      </w:r>
      <w:r>
        <w:rPr>
          <w:spacing w:val="1"/>
        </w:rPr>
        <w:t>o</w:t>
      </w:r>
      <w:r>
        <w:rPr>
          <w:spacing w:val="-1"/>
        </w:rPr>
        <w:t>u</w:t>
      </w:r>
      <w:r>
        <w:t>t</w:t>
      </w:r>
      <w:r>
        <w:rPr>
          <w:spacing w:val="25"/>
        </w:rPr>
        <w:t xml:space="preserve"> </w:t>
      </w:r>
      <w:r>
        <w:t>in</w:t>
      </w:r>
      <w:r>
        <w:rPr>
          <w:spacing w:val="23"/>
        </w:rPr>
        <w:t xml:space="preserve"> </w:t>
      </w:r>
      <w:r>
        <w:t>the</w:t>
      </w:r>
      <w:r>
        <w:rPr>
          <w:spacing w:val="28"/>
        </w:rPr>
        <w:t xml:space="preserve"> </w:t>
      </w:r>
      <w:r>
        <w:rPr>
          <w:rFonts w:cs="Calibri"/>
          <w:i/>
        </w:rPr>
        <w:t>Em</w:t>
      </w:r>
      <w:r>
        <w:rPr>
          <w:rFonts w:cs="Calibri"/>
          <w:i/>
          <w:spacing w:val="-1"/>
        </w:rPr>
        <w:t>p</w:t>
      </w:r>
      <w:r>
        <w:rPr>
          <w:rFonts w:cs="Calibri"/>
          <w:i/>
        </w:rPr>
        <w:t>l</w:t>
      </w:r>
      <w:r>
        <w:rPr>
          <w:rFonts w:cs="Calibri"/>
          <w:i/>
          <w:spacing w:val="-1"/>
        </w:rPr>
        <w:t>o</w:t>
      </w:r>
      <w:r>
        <w:rPr>
          <w:rFonts w:cs="Calibri"/>
          <w:i/>
        </w:rPr>
        <w:t>yers</w:t>
      </w:r>
      <w:r>
        <w:rPr>
          <w:rFonts w:cs="Calibri"/>
          <w:i/>
          <w:spacing w:val="25"/>
        </w:rPr>
        <w:t xml:space="preserve"> </w:t>
      </w:r>
      <w:r>
        <w:rPr>
          <w:spacing w:val="-3"/>
        </w:rPr>
        <w:t>S</w:t>
      </w:r>
      <w:r>
        <w:t>afety</w:t>
      </w:r>
      <w:r>
        <w:rPr>
          <w:spacing w:val="25"/>
        </w:rPr>
        <w:t xml:space="preserve"> </w:t>
      </w:r>
      <w:r>
        <w:rPr>
          <w:spacing w:val="-2"/>
        </w:rPr>
        <w:t>M</w:t>
      </w:r>
      <w:r>
        <w:t>a</w:t>
      </w:r>
      <w:r>
        <w:rPr>
          <w:spacing w:val="-1"/>
        </w:rPr>
        <w:t>nu</w:t>
      </w:r>
      <w:r>
        <w:t>al.</w:t>
      </w:r>
      <w:r>
        <w:rPr>
          <w:spacing w:val="48"/>
        </w:rPr>
        <w:t xml:space="preserve"> </w:t>
      </w:r>
      <w:r>
        <w:t>The sheet</w:t>
      </w:r>
      <w:r>
        <w:rPr>
          <w:spacing w:val="33"/>
        </w:rPr>
        <w:t xml:space="preserve"> </w:t>
      </w:r>
      <w:r>
        <w:rPr>
          <w:spacing w:val="1"/>
        </w:rPr>
        <w:t>o</w:t>
      </w:r>
      <w:r>
        <w:t>n</w:t>
      </w:r>
      <w:r>
        <w:rPr>
          <w:spacing w:val="33"/>
        </w:rPr>
        <w:t xml:space="preserve"> </w:t>
      </w:r>
      <w:r>
        <w:t>the</w:t>
      </w:r>
      <w:r>
        <w:rPr>
          <w:spacing w:val="34"/>
        </w:rPr>
        <w:t xml:space="preserve"> </w:t>
      </w:r>
      <w:r>
        <w:t>fi</w:t>
      </w:r>
      <w:r>
        <w:rPr>
          <w:spacing w:val="-1"/>
        </w:rPr>
        <w:t>r</w:t>
      </w:r>
      <w:r>
        <w:t>st</w:t>
      </w:r>
      <w:r>
        <w:rPr>
          <w:spacing w:val="33"/>
        </w:rPr>
        <w:t xml:space="preserve"> </w:t>
      </w:r>
      <w:r>
        <w:rPr>
          <w:spacing w:val="-1"/>
        </w:rPr>
        <w:t>p</w:t>
      </w:r>
      <w:r>
        <w:t>a</w:t>
      </w:r>
      <w:r>
        <w:rPr>
          <w:spacing w:val="-1"/>
        </w:rPr>
        <w:t>g</w:t>
      </w:r>
      <w:r>
        <w:t>e</w:t>
      </w:r>
      <w:r>
        <w:rPr>
          <w:spacing w:val="32"/>
        </w:rPr>
        <w:t xml:space="preserve"> </w:t>
      </w:r>
      <w:r>
        <w:rPr>
          <w:spacing w:val="-2"/>
        </w:rPr>
        <w:t>m</w:t>
      </w:r>
      <w:r>
        <w:rPr>
          <w:spacing w:val="-1"/>
        </w:rPr>
        <w:t>u</w:t>
      </w:r>
      <w:r>
        <w:t>st</w:t>
      </w:r>
      <w:r>
        <w:rPr>
          <w:spacing w:val="34"/>
        </w:rPr>
        <w:t xml:space="preserve"> </w:t>
      </w:r>
      <w:r>
        <w:rPr>
          <w:spacing w:val="-1"/>
        </w:rPr>
        <w:t>b</w:t>
      </w:r>
      <w:r>
        <w:t>e</w:t>
      </w:r>
      <w:r>
        <w:rPr>
          <w:spacing w:val="34"/>
        </w:rPr>
        <w:t xml:space="preserve"> </w:t>
      </w:r>
      <w:r>
        <w:t>c</w:t>
      </w:r>
      <w:r>
        <w:rPr>
          <w:spacing w:val="1"/>
        </w:rPr>
        <w:t>o</w:t>
      </w:r>
      <w:r>
        <w:t>m</w:t>
      </w:r>
      <w:r>
        <w:rPr>
          <w:spacing w:val="-1"/>
        </w:rPr>
        <w:t>p</w:t>
      </w:r>
      <w:r>
        <w:rPr>
          <w:spacing w:val="-3"/>
        </w:rPr>
        <w:t>l</w:t>
      </w:r>
      <w:r>
        <w:t>eted</w:t>
      </w:r>
      <w:r>
        <w:rPr>
          <w:spacing w:val="33"/>
        </w:rPr>
        <w:t xml:space="preserve"> </w:t>
      </w:r>
      <w:r>
        <w:rPr>
          <w:spacing w:val="-1"/>
        </w:rPr>
        <w:t>b</w:t>
      </w:r>
      <w:r>
        <w:t>y</w:t>
      </w:r>
      <w:r>
        <w:rPr>
          <w:spacing w:val="35"/>
        </w:rPr>
        <w:t xml:space="preserve"> </w:t>
      </w:r>
      <w:r>
        <w:t>the</w:t>
      </w:r>
      <w:r>
        <w:rPr>
          <w:spacing w:val="36"/>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rPr>
        <w:t>r</w:t>
      </w:r>
      <w:r>
        <w:rPr>
          <w:rFonts w:cs="Calibri"/>
          <w:i/>
          <w:spacing w:val="35"/>
        </w:rPr>
        <w:t xml:space="preserve"> </w:t>
      </w:r>
      <w:r>
        <w:t>a</w:t>
      </w:r>
      <w:r>
        <w:rPr>
          <w:spacing w:val="-1"/>
        </w:rPr>
        <w:t>n</w:t>
      </w:r>
      <w:r>
        <w:t>d</w:t>
      </w:r>
      <w:r>
        <w:rPr>
          <w:spacing w:val="33"/>
        </w:rPr>
        <w:t xml:space="preserve"> </w:t>
      </w:r>
      <w:r>
        <w:t>su</w:t>
      </w:r>
      <w:r>
        <w:rPr>
          <w:spacing w:val="-2"/>
        </w:rPr>
        <w:t>b</w:t>
      </w:r>
      <w:r>
        <w:t>mit</w:t>
      </w:r>
      <w:r>
        <w:rPr>
          <w:spacing w:val="-2"/>
        </w:rPr>
        <w:t>t</w:t>
      </w:r>
      <w:r>
        <w:t>ed</w:t>
      </w:r>
      <w:r>
        <w:rPr>
          <w:spacing w:val="31"/>
        </w:rPr>
        <w:t xml:space="preserve"> </w:t>
      </w:r>
      <w:r>
        <w:t>to</w:t>
      </w:r>
      <w:r>
        <w:rPr>
          <w:spacing w:val="35"/>
        </w:rPr>
        <w:t xml:space="preserve"> </w:t>
      </w:r>
      <w:r>
        <w:t>the</w:t>
      </w:r>
      <w:r>
        <w:rPr>
          <w:spacing w:val="35"/>
        </w:rPr>
        <w:t xml:space="preserve"> </w:t>
      </w:r>
      <w:r>
        <w:rPr>
          <w:rFonts w:cs="Calibri"/>
          <w:i/>
        </w:rPr>
        <w:t>S</w:t>
      </w:r>
      <w:r>
        <w:rPr>
          <w:rFonts w:cs="Calibri"/>
          <w:i/>
          <w:spacing w:val="-3"/>
        </w:rPr>
        <w:t>e</w:t>
      </w:r>
      <w:r>
        <w:rPr>
          <w:rFonts w:cs="Calibri"/>
          <w:i/>
        </w:rPr>
        <w:t>rvi</w:t>
      </w:r>
      <w:r>
        <w:rPr>
          <w:rFonts w:cs="Calibri"/>
          <w:i/>
          <w:spacing w:val="-1"/>
        </w:rPr>
        <w:t>c</w:t>
      </w:r>
      <w:r>
        <w:rPr>
          <w:rFonts w:cs="Calibri"/>
          <w:i/>
        </w:rPr>
        <w:t>e M</w:t>
      </w:r>
      <w:r>
        <w:rPr>
          <w:rFonts w:cs="Calibri"/>
          <w:i/>
          <w:spacing w:val="-1"/>
        </w:rPr>
        <w:t>anag</w:t>
      </w:r>
      <w:r>
        <w:rPr>
          <w:rFonts w:cs="Calibri"/>
          <w:i/>
        </w:rPr>
        <w:t>er</w:t>
      </w:r>
      <w:r>
        <w:rPr>
          <w:rFonts w:cs="Calibri"/>
          <w:i/>
          <w:spacing w:val="2"/>
        </w:rPr>
        <w:t xml:space="preserve"> </w:t>
      </w:r>
      <w:r>
        <w:rPr>
          <w:spacing w:val="-1"/>
        </w:rPr>
        <w:t>b</w:t>
      </w:r>
      <w:r>
        <w:t>e</w:t>
      </w:r>
      <w:r>
        <w:rPr>
          <w:spacing w:val="-3"/>
        </w:rPr>
        <w:t>f</w:t>
      </w:r>
      <w:r>
        <w:rPr>
          <w:spacing w:val="1"/>
        </w:rPr>
        <w:t>o</w:t>
      </w:r>
      <w:r>
        <w:t>re</w:t>
      </w:r>
      <w:r>
        <w:rPr>
          <w:spacing w:val="-2"/>
        </w:rPr>
        <w:t xml:space="preserve"> </w:t>
      </w:r>
      <w:r>
        <w:t>sta</w:t>
      </w:r>
      <w:r>
        <w:rPr>
          <w:spacing w:val="-2"/>
        </w:rPr>
        <w:t>r</w:t>
      </w:r>
      <w:r>
        <w:t>ti</w:t>
      </w:r>
      <w:r>
        <w:rPr>
          <w:spacing w:val="-1"/>
        </w:rPr>
        <w:t>n</w:t>
      </w:r>
      <w:r>
        <w:t>g</w:t>
      </w:r>
      <w:r>
        <w:rPr>
          <w:spacing w:val="-1"/>
        </w:rPr>
        <w:t xml:space="preserve"> </w:t>
      </w:r>
      <w:r>
        <w:rPr>
          <w:spacing w:val="-2"/>
        </w:rPr>
        <w:t>a</w:t>
      </w:r>
      <w:r>
        <w:rPr>
          <w:spacing w:val="-1"/>
        </w:rPr>
        <w:t>n</w:t>
      </w:r>
      <w:r>
        <w:t xml:space="preserve">y </w:t>
      </w:r>
      <w:r>
        <w:rPr>
          <w:spacing w:val="-2"/>
        </w:rPr>
        <w:t>w</w:t>
      </w:r>
      <w:r>
        <w:rPr>
          <w:spacing w:val="1"/>
        </w:rPr>
        <w:t>o</w:t>
      </w:r>
      <w:r>
        <w:t>rk.</w:t>
      </w:r>
      <w:r>
        <w:rPr>
          <w:spacing w:val="47"/>
        </w:rPr>
        <w:t xml:space="preserve"> </w:t>
      </w:r>
      <w:r>
        <w:t>T</w:t>
      </w:r>
      <w:r>
        <w:rPr>
          <w:spacing w:val="-1"/>
        </w:rPr>
        <w:t>h</w:t>
      </w:r>
      <w:r>
        <w:t>is sh</w:t>
      </w:r>
      <w:r>
        <w:rPr>
          <w:spacing w:val="-3"/>
        </w:rPr>
        <w:t>e</w:t>
      </w:r>
      <w:r>
        <w:t>et</w:t>
      </w:r>
      <w:r>
        <w:rPr>
          <w:spacing w:val="-2"/>
        </w:rPr>
        <w:t xml:space="preserve"> </w:t>
      </w:r>
      <w:r>
        <w:t xml:space="preserve">will </w:t>
      </w:r>
      <w:r>
        <w:rPr>
          <w:spacing w:val="-1"/>
        </w:rPr>
        <w:t>b</w:t>
      </w:r>
      <w:r>
        <w:t>e</w:t>
      </w:r>
      <w:r>
        <w:rPr>
          <w:spacing w:val="-4"/>
        </w:rPr>
        <w:t xml:space="preserve"> </w:t>
      </w:r>
      <w:r>
        <w:t>val</w:t>
      </w:r>
      <w:r>
        <w:rPr>
          <w:spacing w:val="-1"/>
        </w:rPr>
        <w:t>i</w:t>
      </w:r>
      <w:r>
        <w:t>d</w:t>
      </w:r>
      <w:r>
        <w:rPr>
          <w:spacing w:val="-1"/>
        </w:rPr>
        <w:t xml:space="preserve"> </w:t>
      </w:r>
      <w:r>
        <w:t>f</w:t>
      </w:r>
      <w:r>
        <w:rPr>
          <w:spacing w:val="1"/>
        </w:rPr>
        <w:t>o</w:t>
      </w:r>
      <w:r>
        <w:t>r</w:t>
      </w:r>
      <w:r>
        <w:rPr>
          <w:spacing w:val="-3"/>
        </w:rPr>
        <w:t xml:space="preserve"> </w:t>
      </w:r>
      <w:r>
        <w:t>t</w:t>
      </w:r>
      <w:r>
        <w:rPr>
          <w:spacing w:val="-1"/>
        </w:rPr>
        <w:t>h</w:t>
      </w:r>
      <w:r>
        <w:t>e</w:t>
      </w:r>
      <w:r>
        <w:rPr>
          <w:spacing w:val="-2"/>
        </w:rPr>
        <w:t xml:space="preserve"> </w:t>
      </w:r>
      <w:r>
        <w:t>d</w:t>
      </w:r>
      <w:r>
        <w:rPr>
          <w:spacing w:val="-2"/>
        </w:rPr>
        <w:t>u</w:t>
      </w:r>
      <w:r>
        <w:t>ration</w:t>
      </w:r>
      <w:r>
        <w:rPr>
          <w:spacing w:val="-3"/>
        </w:rPr>
        <w:t xml:space="preserve"> </w:t>
      </w:r>
      <w:r>
        <w:rPr>
          <w:spacing w:val="1"/>
        </w:rPr>
        <w:t>o</w:t>
      </w:r>
      <w:r>
        <w:t>f</w:t>
      </w:r>
      <w:r>
        <w:rPr>
          <w:spacing w:val="-2"/>
        </w:rPr>
        <w:t xml:space="preserve"> </w:t>
      </w:r>
      <w:r>
        <w:t xml:space="preserve">the </w:t>
      </w:r>
      <w:r>
        <w:rPr>
          <w:spacing w:val="-2"/>
        </w:rPr>
        <w:t>c</w:t>
      </w:r>
      <w:r>
        <w:rPr>
          <w:spacing w:val="1"/>
        </w:rPr>
        <w:t>o</w:t>
      </w:r>
      <w:r>
        <w:rPr>
          <w:spacing w:val="-1"/>
        </w:rPr>
        <w:t>n</w:t>
      </w:r>
      <w:r>
        <w:t>tract.</w:t>
      </w:r>
    </w:p>
    <w:p w14:paraId="4D9FCAAF" w14:textId="77777777" w:rsidR="007C62E7" w:rsidRDefault="007C62E7" w:rsidP="005B3361">
      <w:pPr>
        <w:pStyle w:val="BodyText"/>
        <w:numPr>
          <w:ilvl w:val="3"/>
          <w:numId w:val="23"/>
        </w:numPr>
        <w:tabs>
          <w:tab w:val="left" w:pos="1193"/>
        </w:tabs>
        <w:ind w:left="1193" w:right="110" w:hanging="480"/>
        <w:jc w:val="both"/>
      </w:pPr>
      <w:r>
        <w:t>S</w:t>
      </w:r>
      <w:r>
        <w:rPr>
          <w:spacing w:val="-1"/>
        </w:rPr>
        <w:t>a</w:t>
      </w:r>
      <w:r>
        <w:t>fety</w:t>
      </w:r>
      <w:r>
        <w:rPr>
          <w:spacing w:val="13"/>
        </w:rPr>
        <w:t xml:space="preserve"> </w:t>
      </w:r>
      <w:r>
        <w:t>Ri</w:t>
      </w:r>
      <w:r>
        <w:rPr>
          <w:spacing w:val="-3"/>
        </w:rPr>
        <w:t>s</w:t>
      </w:r>
      <w:r>
        <w:t>k</w:t>
      </w:r>
      <w:r>
        <w:rPr>
          <w:spacing w:val="12"/>
        </w:rPr>
        <w:t xml:space="preserve"> </w:t>
      </w:r>
      <w:r>
        <w:t>Ma</w:t>
      </w:r>
      <w:r>
        <w:rPr>
          <w:spacing w:val="-1"/>
        </w:rPr>
        <w:t>n</w:t>
      </w:r>
      <w:r>
        <w:t>a</w:t>
      </w:r>
      <w:r>
        <w:rPr>
          <w:spacing w:val="-1"/>
        </w:rPr>
        <w:t>g</w:t>
      </w:r>
      <w:r>
        <w:rPr>
          <w:spacing w:val="-2"/>
        </w:rPr>
        <w:t>em</w:t>
      </w:r>
      <w:r>
        <w:t>ent</w:t>
      </w:r>
      <w:r>
        <w:rPr>
          <w:spacing w:val="12"/>
        </w:rPr>
        <w:t xml:space="preserve"> </w:t>
      </w:r>
      <w:r>
        <w:rPr>
          <w:spacing w:val="-1"/>
        </w:rPr>
        <w:t>h</w:t>
      </w:r>
      <w:r>
        <w:t>as</w:t>
      </w:r>
      <w:r>
        <w:rPr>
          <w:spacing w:val="12"/>
        </w:rPr>
        <w:t xml:space="preserve"> </w:t>
      </w:r>
      <w:r>
        <w:t>the</w:t>
      </w:r>
      <w:r>
        <w:rPr>
          <w:spacing w:val="12"/>
        </w:rPr>
        <w:t xml:space="preserve"> </w:t>
      </w:r>
      <w:r>
        <w:t>ri</w:t>
      </w:r>
      <w:r>
        <w:rPr>
          <w:spacing w:val="-2"/>
        </w:rPr>
        <w:t>g</w:t>
      </w:r>
      <w:r>
        <w:rPr>
          <w:spacing w:val="-1"/>
        </w:rPr>
        <w:t>h</w:t>
      </w:r>
      <w:r>
        <w:t>t</w:t>
      </w:r>
      <w:r>
        <w:rPr>
          <w:spacing w:val="13"/>
        </w:rPr>
        <w:t xml:space="preserve"> </w:t>
      </w:r>
      <w:r>
        <w:t>a</w:t>
      </w:r>
      <w:r>
        <w:rPr>
          <w:spacing w:val="-1"/>
        </w:rPr>
        <w:t>n</w:t>
      </w:r>
      <w:r>
        <w:t>d</w:t>
      </w:r>
      <w:r>
        <w:rPr>
          <w:spacing w:val="11"/>
        </w:rPr>
        <w:t xml:space="preserve"> </w:t>
      </w:r>
      <w:r>
        <w:t>a</w:t>
      </w:r>
      <w:r>
        <w:rPr>
          <w:spacing w:val="-1"/>
        </w:rPr>
        <w:t>u</w:t>
      </w:r>
      <w:r>
        <w:t>thority</w:t>
      </w:r>
      <w:r>
        <w:rPr>
          <w:spacing w:val="10"/>
        </w:rPr>
        <w:t xml:space="preserve"> </w:t>
      </w:r>
      <w:r>
        <w:t>to</w:t>
      </w:r>
      <w:r>
        <w:rPr>
          <w:spacing w:val="14"/>
        </w:rPr>
        <w:t xml:space="preserve"> </w:t>
      </w:r>
      <w:r>
        <w:t>v</w:t>
      </w:r>
      <w:r>
        <w:rPr>
          <w:spacing w:val="-3"/>
        </w:rPr>
        <w:t>i</w:t>
      </w:r>
      <w:r>
        <w:t>sit</w:t>
      </w:r>
      <w:r>
        <w:rPr>
          <w:spacing w:val="12"/>
        </w:rPr>
        <w:t xml:space="preserve"> </w:t>
      </w:r>
      <w:r>
        <w:t>a</w:t>
      </w:r>
      <w:r>
        <w:rPr>
          <w:spacing w:val="-1"/>
        </w:rPr>
        <w:t>n</w:t>
      </w:r>
      <w:r>
        <w:t>d</w:t>
      </w:r>
      <w:r>
        <w:rPr>
          <w:spacing w:val="11"/>
        </w:rPr>
        <w:t xml:space="preserve"> </w:t>
      </w:r>
      <w:r>
        <w:t>i</w:t>
      </w:r>
      <w:r>
        <w:rPr>
          <w:spacing w:val="-2"/>
        </w:rPr>
        <w:t>n</w:t>
      </w:r>
      <w:r>
        <w:t>spect</w:t>
      </w:r>
      <w:r>
        <w:rPr>
          <w:spacing w:val="13"/>
        </w:rPr>
        <w:t xml:space="preserve"> </w:t>
      </w:r>
      <w:r>
        <w:t>the</w:t>
      </w:r>
      <w:r>
        <w:rPr>
          <w:spacing w:val="17"/>
        </w:rPr>
        <w:t xml:space="preserve"> </w:t>
      </w:r>
      <w:r>
        <w:rPr>
          <w:rFonts w:cs="Calibri"/>
          <w:i/>
        </w:rPr>
        <w:t>C</w:t>
      </w:r>
      <w:r>
        <w:rPr>
          <w:rFonts w:cs="Calibri"/>
          <w:i/>
          <w:spacing w:val="-3"/>
        </w:rPr>
        <w:t>o</w:t>
      </w:r>
      <w:r>
        <w:rPr>
          <w:rFonts w:cs="Calibri"/>
          <w:i/>
          <w:spacing w:val="-1"/>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rPr>
        <w:t>r</w:t>
      </w:r>
      <w:r>
        <w:rPr>
          <w:rFonts w:cs="Calibri"/>
          <w:i/>
          <w:spacing w:val="-3"/>
        </w:rPr>
        <w:t>’</w:t>
      </w:r>
      <w:r>
        <w:rPr>
          <w:rFonts w:cs="Calibri"/>
          <w:i/>
        </w:rPr>
        <w:t>s</w:t>
      </w:r>
      <w:r>
        <w:rPr>
          <w:rFonts w:cs="Calibri"/>
          <w:i/>
          <w:spacing w:val="13"/>
        </w:rPr>
        <w:t xml:space="preserve"> </w:t>
      </w:r>
      <w:proofErr w:type="gramStart"/>
      <w:r>
        <w:rPr>
          <w:spacing w:val="-2"/>
        </w:rPr>
        <w:t>w</w:t>
      </w:r>
      <w:r>
        <w:rPr>
          <w:spacing w:val="1"/>
        </w:rPr>
        <w:t>o</w:t>
      </w:r>
      <w:r>
        <w:rPr>
          <w:spacing w:val="-3"/>
        </w:rPr>
        <w:t>r</w:t>
      </w:r>
      <w:r>
        <w:t xml:space="preserve">k </w:t>
      </w:r>
      <w:r>
        <w:rPr>
          <w:spacing w:val="-1"/>
        </w:rPr>
        <w:t>p</w:t>
      </w:r>
      <w:r>
        <w:t>lace</w:t>
      </w:r>
      <w:proofErr w:type="gramEnd"/>
      <w:r>
        <w:rPr>
          <w:spacing w:val="48"/>
        </w:rPr>
        <w:t xml:space="preserve"> </w:t>
      </w:r>
      <w:r>
        <w:rPr>
          <w:spacing w:val="1"/>
        </w:rPr>
        <w:t>o</w:t>
      </w:r>
      <w:r>
        <w:t>r</w:t>
      </w:r>
      <w:r>
        <w:rPr>
          <w:spacing w:val="48"/>
        </w:rPr>
        <w:t xml:space="preserve"> </w:t>
      </w:r>
      <w:r>
        <w:t>site</w:t>
      </w:r>
      <w:r>
        <w:rPr>
          <w:spacing w:val="49"/>
        </w:rPr>
        <w:t xml:space="preserve"> </w:t>
      </w:r>
      <w:r>
        <w:t>yard</w:t>
      </w:r>
      <w:r>
        <w:rPr>
          <w:spacing w:val="46"/>
        </w:rPr>
        <w:t xml:space="preserve"> </w:t>
      </w:r>
      <w:r>
        <w:t>a</w:t>
      </w:r>
      <w:r>
        <w:rPr>
          <w:spacing w:val="-1"/>
        </w:rPr>
        <w:t>n</w:t>
      </w:r>
      <w:r>
        <w:t>d</w:t>
      </w:r>
      <w:r>
        <w:rPr>
          <w:spacing w:val="48"/>
        </w:rPr>
        <w:t xml:space="preserve"> </w:t>
      </w:r>
      <w:r>
        <w:t xml:space="preserve">the </w:t>
      </w:r>
      <w:r>
        <w:rPr>
          <w:rFonts w:cs="Calibri"/>
          <w:i/>
        </w:rPr>
        <w:t>worki</w:t>
      </w:r>
      <w:r>
        <w:rPr>
          <w:rFonts w:cs="Calibri"/>
          <w:i/>
          <w:spacing w:val="-1"/>
        </w:rPr>
        <w:t>n</w:t>
      </w:r>
      <w:r>
        <w:rPr>
          <w:rFonts w:cs="Calibri"/>
          <w:i/>
        </w:rPr>
        <w:t>g</w:t>
      </w:r>
      <w:r>
        <w:rPr>
          <w:rFonts w:cs="Calibri"/>
          <w:i/>
          <w:spacing w:val="48"/>
        </w:rPr>
        <w:t xml:space="preserve"> </w:t>
      </w:r>
      <w:r>
        <w:rPr>
          <w:rFonts w:cs="Calibri"/>
          <w:i/>
          <w:spacing w:val="-1"/>
        </w:rPr>
        <w:t>a</w:t>
      </w:r>
      <w:r>
        <w:rPr>
          <w:rFonts w:cs="Calibri"/>
          <w:i/>
        </w:rPr>
        <w:t>reas</w:t>
      </w:r>
      <w:r>
        <w:rPr>
          <w:rFonts w:cs="Calibri"/>
          <w:i/>
          <w:spacing w:val="49"/>
        </w:rPr>
        <w:t xml:space="preserve"> </w:t>
      </w:r>
      <w:r>
        <w:rPr>
          <w:spacing w:val="-2"/>
        </w:rPr>
        <w:t>t</w:t>
      </w:r>
      <w:r>
        <w:t>o</w:t>
      </w:r>
      <w:r>
        <w:rPr>
          <w:spacing w:val="48"/>
        </w:rPr>
        <w:t xml:space="preserve"> </w:t>
      </w:r>
      <w:r>
        <w:t>ens</w:t>
      </w:r>
      <w:r>
        <w:rPr>
          <w:spacing w:val="-1"/>
        </w:rPr>
        <w:t>u</w:t>
      </w:r>
      <w:r>
        <w:rPr>
          <w:spacing w:val="-3"/>
        </w:rPr>
        <w:t>r</w:t>
      </w:r>
      <w:r>
        <w:t>e</w:t>
      </w:r>
      <w:r>
        <w:rPr>
          <w:spacing w:val="49"/>
        </w:rPr>
        <w:t xml:space="preserve"> </w:t>
      </w:r>
      <w:r>
        <w:t>that</w:t>
      </w:r>
      <w:r>
        <w:rPr>
          <w:spacing w:val="48"/>
        </w:rPr>
        <w:t xml:space="preserve"> </w:t>
      </w:r>
      <w:r>
        <w:t>t</w:t>
      </w:r>
      <w:r>
        <w:rPr>
          <w:spacing w:val="-1"/>
        </w:rPr>
        <w:t>o</w:t>
      </w:r>
      <w:r>
        <w:rPr>
          <w:spacing w:val="1"/>
        </w:rPr>
        <w:t>o</w:t>
      </w:r>
      <w:r>
        <w:t>ls;</w:t>
      </w:r>
      <w:r>
        <w:rPr>
          <w:spacing w:val="48"/>
        </w:rPr>
        <w:t xml:space="preserve"> </w:t>
      </w:r>
      <w:r>
        <w:rPr>
          <w:spacing w:val="-2"/>
        </w:rPr>
        <w:t>m</w:t>
      </w:r>
      <w:r>
        <w:t>ac</w:t>
      </w:r>
      <w:r>
        <w:rPr>
          <w:spacing w:val="-1"/>
        </w:rPr>
        <w:t>h</w:t>
      </w:r>
      <w:r>
        <w:t>i</w:t>
      </w:r>
      <w:r>
        <w:rPr>
          <w:spacing w:val="-2"/>
        </w:rPr>
        <w:t>n</w:t>
      </w:r>
      <w:r>
        <w:t>ery</w:t>
      </w:r>
      <w:r>
        <w:rPr>
          <w:spacing w:val="49"/>
        </w:rPr>
        <w:t xml:space="preserve"> </w:t>
      </w:r>
      <w:r>
        <w:rPr>
          <w:spacing w:val="-3"/>
        </w:rPr>
        <w:t>a</w:t>
      </w:r>
      <w:r>
        <w:rPr>
          <w:spacing w:val="-1"/>
        </w:rPr>
        <w:t>n</w:t>
      </w:r>
      <w:r>
        <w:t>d</w:t>
      </w:r>
      <w:r>
        <w:rPr>
          <w:spacing w:val="48"/>
        </w:rPr>
        <w:t xml:space="preserve"> </w:t>
      </w:r>
      <w:r>
        <w:t>eq</w:t>
      </w:r>
      <w:r>
        <w:rPr>
          <w:spacing w:val="-2"/>
        </w:rPr>
        <w:t>u</w:t>
      </w:r>
      <w:r>
        <w:t>i</w:t>
      </w:r>
      <w:r>
        <w:rPr>
          <w:spacing w:val="-2"/>
        </w:rPr>
        <w:t>p</w:t>
      </w:r>
      <w:r>
        <w:t>ment c</w:t>
      </w:r>
      <w:r>
        <w:rPr>
          <w:spacing w:val="-1"/>
        </w:rPr>
        <w:t>o</w:t>
      </w:r>
      <w:r>
        <w:t>m</w:t>
      </w:r>
      <w:r>
        <w:rPr>
          <w:spacing w:val="-1"/>
        </w:rPr>
        <w:t>p</w:t>
      </w:r>
      <w:r>
        <w:t>ly</w:t>
      </w:r>
      <w:r>
        <w:rPr>
          <w:spacing w:val="-2"/>
        </w:rPr>
        <w:t xml:space="preserve"> </w:t>
      </w:r>
      <w:r>
        <w:t>with t</w:t>
      </w:r>
      <w:r>
        <w:rPr>
          <w:spacing w:val="-4"/>
        </w:rPr>
        <w:t>h</w:t>
      </w:r>
      <w:r>
        <w:t>e</w:t>
      </w:r>
      <w:r>
        <w:rPr>
          <w:spacing w:val="2"/>
        </w:rPr>
        <w:t xml:space="preserve"> </w:t>
      </w:r>
      <w:r>
        <w:rPr>
          <w:rFonts w:cs="Calibri"/>
          <w:i/>
          <w:spacing w:val="-3"/>
        </w:rPr>
        <w:t>E</w:t>
      </w:r>
      <w:r>
        <w:rPr>
          <w:rFonts w:cs="Calibri"/>
          <w:i/>
        </w:rPr>
        <w:t>mpl</w:t>
      </w:r>
      <w:r>
        <w:rPr>
          <w:rFonts w:cs="Calibri"/>
          <w:i/>
          <w:spacing w:val="-2"/>
        </w:rPr>
        <w:t>o</w:t>
      </w:r>
      <w:r>
        <w:rPr>
          <w:rFonts w:cs="Calibri"/>
          <w:i/>
        </w:rPr>
        <w:t>yers</w:t>
      </w:r>
      <w:r>
        <w:rPr>
          <w:rFonts w:cs="Calibri"/>
          <w:i/>
          <w:spacing w:val="-1"/>
        </w:rPr>
        <w:t xml:space="preserve"> </w:t>
      </w:r>
      <w:r>
        <w:t>mi</w:t>
      </w:r>
      <w:r>
        <w:rPr>
          <w:spacing w:val="-2"/>
        </w:rPr>
        <w:t>n</w:t>
      </w:r>
      <w:r>
        <w:rPr>
          <w:spacing w:val="-3"/>
        </w:rPr>
        <w:t>i</w:t>
      </w:r>
      <w:r>
        <w:t>m</w:t>
      </w:r>
      <w:r>
        <w:rPr>
          <w:spacing w:val="-1"/>
        </w:rPr>
        <w:t>u</w:t>
      </w:r>
      <w:r>
        <w:t>m</w:t>
      </w:r>
      <w:r>
        <w:rPr>
          <w:spacing w:val="-1"/>
        </w:rPr>
        <w:t xml:space="preserve"> </w:t>
      </w:r>
      <w:r>
        <w:t>safe</w:t>
      </w:r>
      <w:r>
        <w:rPr>
          <w:spacing w:val="-2"/>
        </w:rPr>
        <w:t>t</w:t>
      </w:r>
      <w:r>
        <w:t xml:space="preserve">y </w:t>
      </w:r>
      <w:r>
        <w:rPr>
          <w:spacing w:val="-3"/>
        </w:rPr>
        <w:t>r</w:t>
      </w:r>
      <w:r>
        <w:t>eq</w:t>
      </w:r>
      <w:r>
        <w:rPr>
          <w:spacing w:val="-2"/>
        </w:rPr>
        <w:t>u</w:t>
      </w:r>
      <w:r>
        <w:t>ire</w:t>
      </w:r>
      <w:r>
        <w:rPr>
          <w:spacing w:val="-1"/>
        </w:rPr>
        <w:t>m</w:t>
      </w:r>
      <w:r>
        <w:t>ents.</w:t>
      </w:r>
    </w:p>
    <w:p w14:paraId="062F8753" w14:textId="77777777" w:rsidR="007C62E7" w:rsidRDefault="007C62E7" w:rsidP="005B3361">
      <w:pPr>
        <w:numPr>
          <w:ilvl w:val="3"/>
          <w:numId w:val="23"/>
        </w:numPr>
        <w:tabs>
          <w:tab w:val="left" w:pos="1193"/>
        </w:tabs>
        <w:spacing w:line="239" w:lineRule="auto"/>
        <w:ind w:left="1193" w:right="110" w:hanging="480"/>
        <w:jc w:val="both"/>
        <w:rPr>
          <w:rFonts w:ascii="Calibri" w:eastAsia="Calibri" w:hAnsi="Calibri" w:cs="Calibri"/>
        </w:rPr>
      </w:pPr>
      <w:r>
        <w:rPr>
          <w:rFonts w:ascii="Calibri" w:eastAsia="Calibri" w:hAnsi="Calibri" w:cs="Calibri"/>
        </w:rPr>
        <w:t>The</w:t>
      </w:r>
      <w:r>
        <w:rPr>
          <w:rFonts w:ascii="Calibri" w:eastAsia="Calibri" w:hAnsi="Calibri" w:cs="Calibri"/>
          <w:spacing w:val="18"/>
        </w:rPr>
        <w:t xml:space="preserve"> </w:t>
      </w:r>
      <w:r>
        <w:rPr>
          <w:rFonts w:ascii="Calibri" w:eastAsia="Calibri" w:hAnsi="Calibri" w:cs="Calibri"/>
          <w:i/>
        </w:rPr>
        <w:t>S</w:t>
      </w:r>
      <w:r>
        <w:rPr>
          <w:rFonts w:ascii="Calibri" w:eastAsia="Calibri" w:hAnsi="Calibri" w:cs="Calibri"/>
          <w:i/>
          <w:spacing w:val="-3"/>
        </w:rPr>
        <w:t>e</w:t>
      </w:r>
      <w:r>
        <w:rPr>
          <w:rFonts w:ascii="Calibri" w:eastAsia="Calibri" w:hAnsi="Calibri" w:cs="Calibri"/>
          <w:i/>
        </w:rPr>
        <w:t>rvi</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15"/>
        </w:rPr>
        <w:t xml:space="preserve"> </w:t>
      </w:r>
      <w:r>
        <w:rPr>
          <w:rFonts w:ascii="Calibri" w:eastAsia="Calibri" w:hAnsi="Calibri" w:cs="Calibri"/>
          <w:i/>
        </w:rPr>
        <w:t>M</w:t>
      </w:r>
      <w:r>
        <w:rPr>
          <w:rFonts w:ascii="Calibri" w:eastAsia="Calibri" w:hAnsi="Calibri" w:cs="Calibri"/>
          <w:i/>
          <w:spacing w:val="-1"/>
        </w:rPr>
        <w:t>anag</w:t>
      </w:r>
      <w:r>
        <w:rPr>
          <w:rFonts w:ascii="Calibri" w:eastAsia="Calibri" w:hAnsi="Calibri" w:cs="Calibri"/>
          <w:i/>
        </w:rPr>
        <w:t>er</w:t>
      </w:r>
      <w:r>
        <w:rPr>
          <w:rFonts w:ascii="Calibri" w:eastAsia="Calibri" w:hAnsi="Calibri" w:cs="Calibri"/>
          <w:i/>
          <w:spacing w:val="18"/>
        </w:rPr>
        <w:t xml:space="preserve"> </w:t>
      </w:r>
      <w:r>
        <w:rPr>
          <w:rFonts w:ascii="Calibri" w:eastAsia="Calibri" w:hAnsi="Calibri" w:cs="Calibri"/>
        </w:rPr>
        <w:t>m</w:t>
      </w:r>
      <w:r>
        <w:rPr>
          <w:rFonts w:ascii="Calibri" w:eastAsia="Calibri" w:hAnsi="Calibri" w:cs="Calibri"/>
          <w:spacing w:val="-3"/>
        </w:rPr>
        <w:t>a</w:t>
      </w:r>
      <w:r>
        <w:rPr>
          <w:rFonts w:ascii="Calibri" w:eastAsia="Calibri" w:hAnsi="Calibri" w:cs="Calibri"/>
        </w:rPr>
        <w:t>y</w:t>
      </w:r>
      <w:r>
        <w:rPr>
          <w:rFonts w:ascii="Calibri" w:eastAsia="Calibri" w:hAnsi="Calibri" w:cs="Calibri"/>
          <w:spacing w:val="18"/>
        </w:rPr>
        <w:t xml:space="preserve"> </w:t>
      </w:r>
      <w:r>
        <w:rPr>
          <w:rFonts w:ascii="Calibri" w:eastAsia="Calibri" w:hAnsi="Calibri" w:cs="Calibri"/>
        </w:rPr>
        <w:t>i</w:t>
      </w:r>
      <w:r>
        <w:rPr>
          <w:rFonts w:ascii="Calibri" w:eastAsia="Calibri" w:hAnsi="Calibri" w:cs="Calibri"/>
          <w:spacing w:val="-2"/>
        </w:rPr>
        <w:t>n</w:t>
      </w:r>
      <w:r>
        <w:rPr>
          <w:rFonts w:ascii="Calibri" w:eastAsia="Calibri" w:hAnsi="Calibri" w:cs="Calibri"/>
        </w:rPr>
        <w:t>struct</w:t>
      </w:r>
      <w:r>
        <w:rPr>
          <w:rFonts w:ascii="Calibri" w:eastAsia="Calibri" w:hAnsi="Calibri" w:cs="Calibri"/>
          <w:spacing w:val="15"/>
        </w:rPr>
        <w:t xml:space="preserve"> </w:t>
      </w:r>
      <w:r>
        <w:rPr>
          <w:rFonts w:ascii="Calibri" w:eastAsia="Calibri" w:hAnsi="Calibri" w:cs="Calibri"/>
        </w:rPr>
        <w:t>the</w:t>
      </w:r>
      <w:r>
        <w:rPr>
          <w:rFonts w:ascii="Calibri" w:eastAsia="Calibri" w:hAnsi="Calibri" w:cs="Calibri"/>
          <w:spacing w:val="19"/>
        </w:rPr>
        <w:t xml:space="preserve"> </w:t>
      </w:r>
      <w:r>
        <w:rPr>
          <w:rFonts w:ascii="Calibri" w:eastAsia="Calibri" w:hAnsi="Calibri" w:cs="Calibri"/>
          <w:i/>
        </w:rPr>
        <w:t>Co</w:t>
      </w:r>
      <w:r>
        <w:rPr>
          <w:rFonts w:ascii="Calibri" w:eastAsia="Calibri" w:hAnsi="Calibri" w:cs="Calibri"/>
          <w:i/>
          <w:spacing w:val="-2"/>
        </w:rPr>
        <w:t>nt</w:t>
      </w:r>
      <w:r>
        <w:rPr>
          <w:rFonts w:ascii="Calibri" w:eastAsia="Calibri" w:hAnsi="Calibri" w:cs="Calibri"/>
          <w:i/>
        </w:rPr>
        <w:t>r</w:t>
      </w:r>
      <w:r>
        <w:rPr>
          <w:rFonts w:ascii="Calibri" w:eastAsia="Calibri" w:hAnsi="Calibri" w:cs="Calibri"/>
          <w:i/>
          <w:spacing w:val="-1"/>
        </w:rPr>
        <w:t>a</w:t>
      </w:r>
      <w:r>
        <w:rPr>
          <w:rFonts w:ascii="Calibri" w:eastAsia="Calibri" w:hAnsi="Calibri" w:cs="Calibri"/>
          <w:i/>
        </w:rPr>
        <w:t>ct</w:t>
      </w:r>
      <w:r>
        <w:rPr>
          <w:rFonts w:ascii="Calibri" w:eastAsia="Calibri" w:hAnsi="Calibri" w:cs="Calibri"/>
          <w:i/>
          <w:spacing w:val="-1"/>
        </w:rPr>
        <w:t>o</w:t>
      </w:r>
      <w:r>
        <w:rPr>
          <w:rFonts w:ascii="Calibri" w:eastAsia="Calibri" w:hAnsi="Calibri" w:cs="Calibri"/>
          <w:i/>
        </w:rPr>
        <w:t>r</w:t>
      </w:r>
      <w:r>
        <w:rPr>
          <w:rFonts w:ascii="Calibri" w:eastAsia="Calibri" w:hAnsi="Calibri" w:cs="Calibri"/>
          <w:i/>
          <w:spacing w:val="17"/>
        </w:rPr>
        <w:t xml:space="preserve"> </w:t>
      </w:r>
      <w:r>
        <w:rPr>
          <w:rFonts w:ascii="Calibri" w:eastAsia="Calibri" w:hAnsi="Calibri" w:cs="Calibri"/>
        </w:rPr>
        <w:t>to</w:t>
      </w:r>
      <w:r>
        <w:rPr>
          <w:rFonts w:ascii="Calibri" w:eastAsia="Calibri" w:hAnsi="Calibri" w:cs="Calibri"/>
          <w:spacing w:val="19"/>
        </w:rPr>
        <w:t xml:space="preserve"> </w:t>
      </w:r>
      <w:r>
        <w:rPr>
          <w:rFonts w:ascii="Calibri" w:eastAsia="Calibri" w:hAnsi="Calibri" w:cs="Calibri"/>
          <w:spacing w:val="-3"/>
        </w:rPr>
        <w:t>s</w:t>
      </w:r>
      <w:r>
        <w:rPr>
          <w:rFonts w:ascii="Calibri" w:eastAsia="Calibri" w:hAnsi="Calibri" w:cs="Calibri"/>
        </w:rPr>
        <w:t>t</w:t>
      </w:r>
      <w:r>
        <w:rPr>
          <w:rFonts w:ascii="Calibri" w:eastAsia="Calibri" w:hAnsi="Calibri" w:cs="Calibri"/>
          <w:spacing w:val="1"/>
        </w:rPr>
        <w:t>o</w:t>
      </w:r>
      <w:r>
        <w:rPr>
          <w:rFonts w:ascii="Calibri" w:eastAsia="Calibri" w:hAnsi="Calibri" w:cs="Calibri"/>
        </w:rPr>
        <w:t>p</w:t>
      </w:r>
      <w:r>
        <w:rPr>
          <w:rFonts w:ascii="Calibri" w:eastAsia="Calibri" w:hAnsi="Calibri" w:cs="Calibri"/>
          <w:spacing w:val="14"/>
        </w:rPr>
        <w:t xml:space="preserve"> </w:t>
      </w:r>
      <w:r>
        <w:rPr>
          <w:rFonts w:ascii="Calibri" w:eastAsia="Calibri" w:hAnsi="Calibri" w:cs="Calibri"/>
        </w:rPr>
        <w:t>w</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rPr>
        <w:t>k,</w:t>
      </w:r>
      <w:r>
        <w:rPr>
          <w:rFonts w:ascii="Calibri" w:eastAsia="Calibri" w:hAnsi="Calibri" w:cs="Calibri"/>
          <w:spacing w:val="18"/>
        </w:rPr>
        <w:t xml:space="preserve"> </w:t>
      </w:r>
      <w:r>
        <w:rPr>
          <w:rFonts w:ascii="Calibri" w:eastAsia="Calibri" w:hAnsi="Calibri" w:cs="Calibri"/>
        </w:rPr>
        <w:t>w</w:t>
      </w:r>
      <w:r>
        <w:rPr>
          <w:rFonts w:ascii="Calibri" w:eastAsia="Calibri" w:hAnsi="Calibri" w:cs="Calibri"/>
          <w:spacing w:val="-3"/>
        </w:rPr>
        <w:t>h</w:t>
      </w:r>
      <w:r>
        <w:rPr>
          <w:rFonts w:ascii="Calibri" w:eastAsia="Calibri" w:hAnsi="Calibri" w:cs="Calibri"/>
        </w:rPr>
        <w:t>ere</w:t>
      </w:r>
      <w:r>
        <w:rPr>
          <w:rFonts w:ascii="Calibri" w:eastAsia="Calibri" w:hAnsi="Calibri" w:cs="Calibri"/>
          <w:spacing w:val="18"/>
        </w:rPr>
        <w:t xml:space="preserve"> </w:t>
      </w:r>
      <w:r>
        <w:rPr>
          <w:rFonts w:ascii="Calibri" w:eastAsia="Calibri" w:hAnsi="Calibri" w:cs="Calibri"/>
        </w:rPr>
        <w:t>t</w:t>
      </w:r>
      <w:r>
        <w:rPr>
          <w:rFonts w:ascii="Calibri" w:eastAsia="Calibri" w:hAnsi="Calibri" w:cs="Calibri"/>
          <w:spacing w:val="-3"/>
        </w:rPr>
        <w:t>h</w:t>
      </w:r>
      <w:r>
        <w:rPr>
          <w:rFonts w:ascii="Calibri" w:eastAsia="Calibri" w:hAnsi="Calibri" w:cs="Calibri"/>
        </w:rPr>
        <w:t>e</w:t>
      </w:r>
      <w:r>
        <w:rPr>
          <w:rFonts w:ascii="Calibri" w:eastAsia="Calibri" w:hAnsi="Calibri" w:cs="Calibri"/>
          <w:spacing w:val="21"/>
        </w:rPr>
        <w:t xml:space="preserve"> </w:t>
      </w:r>
      <w:r>
        <w:rPr>
          <w:rFonts w:ascii="Calibri" w:eastAsia="Calibri" w:hAnsi="Calibri" w:cs="Calibri"/>
          <w:i/>
        </w:rPr>
        <w:t>Co</w:t>
      </w:r>
      <w:r>
        <w:rPr>
          <w:rFonts w:ascii="Calibri" w:eastAsia="Calibri" w:hAnsi="Calibri" w:cs="Calibri"/>
          <w:i/>
          <w:spacing w:val="-2"/>
        </w:rPr>
        <w:t>n</w:t>
      </w:r>
      <w:r>
        <w:rPr>
          <w:rFonts w:ascii="Calibri" w:eastAsia="Calibri" w:hAnsi="Calibri" w:cs="Calibri"/>
          <w:i/>
        </w:rPr>
        <w:t>t</w:t>
      </w:r>
      <w:r>
        <w:rPr>
          <w:rFonts w:ascii="Calibri" w:eastAsia="Calibri" w:hAnsi="Calibri" w:cs="Calibri"/>
          <w:i/>
          <w:spacing w:val="1"/>
        </w:rPr>
        <w:t>r</w:t>
      </w:r>
      <w:r>
        <w:rPr>
          <w:rFonts w:ascii="Calibri" w:eastAsia="Calibri" w:hAnsi="Calibri" w:cs="Calibri"/>
          <w:i/>
          <w:spacing w:val="-1"/>
        </w:rPr>
        <w:t>a</w:t>
      </w:r>
      <w:r>
        <w:rPr>
          <w:rFonts w:ascii="Calibri" w:eastAsia="Calibri" w:hAnsi="Calibri" w:cs="Calibri"/>
          <w:i/>
        </w:rPr>
        <w:t>ct</w:t>
      </w:r>
      <w:r>
        <w:rPr>
          <w:rFonts w:ascii="Calibri" w:eastAsia="Calibri" w:hAnsi="Calibri" w:cs="Calibri"/>
          <w:i/>
          <w:spacing w:val="-4"/>
        </w:rPr>
        <w:t>o</w:t>
      </w:r>
      <w:r>
        <w:rPr>
          <w:rFonts w:ascii="Calibri" w:eastAsia="Calibri" w:hAnsi="Calibri" w:cs="Calibri"/>
          <w:i/>
        </w:rPr>
        <w:t>r</w:t>
      </w:r>
      <w:r>
        <w:rPr>
          <w:rFonts w:ascii="Calibri" w:eastAsia="Calibri" w:hAnsi="Calibri" w:cs="Calibri"/>
          <w:i/>
          <w:spacing w:val="-3"/>
        </w:rPr>
        <w:t>’</w:t>
      </w:r>
      <w:r>
        <w:rPr>
          <w:rFonts w:ascii="Calibri" w:eastAsia="Calibri" w:hAnsi="Calibri" w:cs="Calibri"/>
          <w:i/>
        </w:rPr>
        <w:t xml:space="preserve">s </w:t>
      </w:r>
      <w:r>
        <w:rPr>
          <w:rFonts w:ascii="Calibri" w:eastAsia="Calibri" w:hAnsi="Calibri" w:cs="Calibri"/>
          <w:spacing w:val="-1"/>
        </w:rPr>
        <w:t>p</w:t>
      </w:r>
      <w:r>
        <w:rPr>
          <w:rFonts w:ascii="Calibri" w:eastAsia="Calibri" w:hAnsi="Calibri" w:cs="Calibri"/>
        </w:rPr>
        <w:t>ers</w:t>
      </w:r>
      <w:r>
        <w:rPr>
          <w:rFonts w:ascii="Calibri" w:eastAsia="Calibri" w:hAnsi="Calibri" w:cs="Calibri"/>
          <w:spacing w:val="1"/>
        </w:rPr>
        <w:t>o</w:t>
      </w:r>
      <w:r>
        <w:rPr>
          <w:rFonts w:ascii="Calibri" w:eastAsia="Calibri" w:hAnsi="Calibri" w:cs="Calibri"/>
          <w:spacing w:val="-1"/>
        </w:rPr>
        <w:t>nn</w:t>
      </w:r>
      <w:r>
        <w:rPr>
          <w:rFonts w:ascii="Calibri" w:eastAsia="Calibri" w:hAnsi="Calibri" w:cs="Calibri"/>
        </w:rPr>
        <w:t>el</w:t>
      </w:r>
      <w:r>
        <w:rPr>
          <w:rFonts w:ascii="Calibri" w:eastAsia="Calibri" w:hAnsi="Calibri" w:cs="Calibri"/>
          <w:spacing w:val="43"/>
        </w:rPr>
        <w:t xml:space="preserve"> </w:t>
      </w:r>
      <w:r>
        <w:rPr>
          <w:rFonts w:ascii="Calibri" w:eastAsia="Calibri" w:hAnsi="Calibri" w:cs="Calibri"/>
        </w:rPr>
        <w:t>fa</w:t>
      </w:r>
      <w:r>
        <w:rPr>
          <w:rFonts w:ascii="Calibri" w:eastAsia="Calibri" w:hAnsi="Calibri" w:cs="Calibri"/>
          <w:spacing w:val="-1"/>
        </w:rPr>
        <w:t>i</w:t>
      </w:r>
      <w:r>
        <w:rPr>
          <w:rFonts w:ascii="Calibri" w:eastAsia="Calibri" w:hAnsi="Calibri" w:cs="Calibri"/>
        </w:rPr>
        <w:t>l</w:t>
      </w:r>
      <w:r>
        <w:rPr>
          <w:rFonts w:ascii="Calibri" w:eastAsia="Calibri" w:hAnsi="Calibri" w:cs="Calibri"/>
          <w:spacing w:val="4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45"/>
        </w:rPr>
        <w:t xml:space="preserve"> </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fo</w:t>
      </w:r>
      <w:r>
        <w:rPr>
          <w:rFonts w:ascii="Calibri" w:eastAsia="Calibri" w:hAnsi="Calibri" w:cs="Calibri"/>
          <w:spacing w:val="-3"/>
        </w:rPr>
        <w:t>r</w:t>
      </w:r>
      <w:r>
        <w:rPr>
          <w:rFonts w:ascii="Calibri" w:eastAsia="Calibri" w:hAnsi="Calibri" w:cs="Calibri"/>
        </w:rPr>
        <w:t>m</w:t>
      </w:r>
      <w:r>
        <w:rPr>
          <w:rFonts w:ascii="Calibri" w:eastAsia="Calibri" w:hAnsi="Calibri" w:cs="Calibri"/>
          <w:spacing w:val="41"/>
        </w:rPr>
        <w:t xml:space="preserve"> </w:t>
      </w:r>
      <w:r>
        <w:rPr>
          <w:rFonts w:ascii="Calibri" w:eastAsia="Calibri" w:hAnsi="Calibri" w:cs="Calibri"/>
        </w:rPr>
        <w:t>to</w:t>
      </w:r>
      <w:r>
        <w:rPr>
          <w:rFonts w:ascii="Calibri" w:eastAsia="Calibri" w:hAnsi="Calibri" w:cs="Calibri"/>
          <w:spacing w:val="43"/>
        </w:rPr>
        <w:t xml:space="preserve"> </w:t>
      </w:r>
      <w:r>
        <w:rPr>
          <w:rFonts w:ascii="Calibri" w:eastAsia="Calibri" w:hAnsi="Calibri" w:cs="Calibri"/>
        </w:rPr>
        <w:t>safe</w:t>
      </w:r>
      <w:r>
        <w:rPr>
          <w:rFonts w:ascii="Calibri" w:eastAsia="Calibri" w:hAnsi="Calibri" w:cs="Calibri"/>
          <w:spacing w:val="-2"/>
        </w:rPr>
        <w:t>t</w:t>
      </w:r>
      <w:r>
        <w:rPr>
          <w:rFonts w:ascii="Calibri" w:eastAsia="Calibri" w:hAnsi="Calibri" w:cs="Calibri"/>
        </w:rPr>
        <w:t>y</w:t>
      </w:r>
      <w:r>
        <w:rPr>
          <w:rFonts w:ascii="Calibri" w:eastAsia="Calibri" w:hAnsi="Calibri" w:cs="Calibri"/>
          <w:spacing w:val="44"/>
        </w:rPr>
        <w:t xml:space="preserve"> </w:t>
      </w:r>
      <w:r>
        <w:rPr>
          <w:rFonts w:ascii="Calibri" w:eastAsia="Calibri" w:hAnsi="Calibri" w:cs="Calibri"/>
          <w:spacing w:val="-3"/>
        </w:rPr>
        <w:t>s</w:t>
      </w:r>
      <w:r>
        <w:rPr>
          <w:rFonts w:ascii="Calibri" w:eastAsia="Calibri" w:hAnsi="Calibri" w:cs="Calibri"/>
        </w:rPr>
        <w:t>tan</w:t>
      </w:r>
      <w:r>
        <w:rPr>
          <w:rFonts w:ascii="Calibri" w:eastAsia="Calibri" w:hAnsi="Calibri" w:cs="Calibri"/>
          <w:spacing w:val="-2"/>
        </w:rPr>
        <w:t>d</w:t>
      </w:r>
      <w:r>
        <w:rPr>
          <w:rFonts w:ascii="Calibri" w:eastAsia="Calibri" w:hAnsi="Calibri" w:cs="Calibri"/>
        </w:rPr>
        <w:t>ar</w:t>
      </w:r>
      <w:r>
        <w:rPr>
          <w:rFonts w:ascii="Calibri" w:eastAsia="Calibri" w:hAnsi="Calibri" w:cs="Calibri"/>
          <w:spacing w:val="-2"/>
        </w:rPr>
        <w:t>d</w:t>
      </w:r>
      <w:r>
        <w:rPr>
          <w:rFonts w:ascii="Calibri" w:eastAsia="Calibri" w:hAnsi="Calibri" w:cs="Calibri"/>
        </w:rPr>
        <w:t>s</w:t>
      </w:r>
      <w:r>
        <w:rPr>
          <w:rFonts w:ascii="Calibri" w:eastAsia="Calibri" w:hAnsi="Calibri" w:cs="Calibri"/>
          <w:spacing w:val="43"/>
        </w:rPr>
        <w:t xml:space="preserve"> </w:t>
      </w:r>
      <w:r>
        <w:rPr>
          <w:rFonts w:ascii="Calibri" w:eastAsia="Calibri" w:hAnsi="Calibri" w:cs="Calibri"/>
          <w:spacing w:val="-2"/>
        </w:rPr>
        <w:t>o</w:t>
      </w:r>
      <w:r>
        <w:rPr>
          <w:rFonts w:ascii="Calibri" w:eastAsia="Calibri" w:hAnsi="Calibri" w:cs="Calibri"/>
        </w:rPr>
        <w:t>r</w:t>
      </w:r>
      <w:r>
        <w:rPr>
          <w:rFonts w:ascii="Calibri" w:eastAsia="Calibri" w:hAnsi="Calibri" w:cs="Calibri"/>
          <w:spacing w:val="42"/>
        </w:rPr>
        <w:t xml:space="preserve"> </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tr</w:t>
      </w:r>
      <w:r>
        <w:rPr>
          <w:rFonts w:ascii="Calibri" w:eastAsia="Calibri" w:hAnsi="Calibri" w:cs="Calibri"/>
          <w:spacing w:val="-3"/>
        </w:rPr>
        <w:t>a</w:t>
      </w:r>
      <w:r>
        <w:rPr>
          <w:rFonts w:ascii="Calibri" w:eastAsia="Calibri" w:hAnsi="Calibri" w:cs="Calibri"/>
        </w:rPr>
        <w:t>vene</w:t>
      </w:r>
      <w:r>
        <w:rPr>
          <w:rFonts w:ascii="Calibri" w:eastAsia="Calibri" w:hAnsi="Calibri" w:cs="Calibri"/>
          <w:spacing w:val="44"/>
        </w:rPr>
        <w:t xml:space="preserve"> </w:t>
      </w:r>
      <w:r>
        <w:rPr>
          <w:rFonts w:ascii="Calibri" w:eastAsia="Calibri" w:hAnsi="Calibri" w:cs="Calibri"/>
          <w:spacing w:val="-4"/>
        </w:rPr>
        <w:t>h</w:t>
      </w:r>
      <w:r>
        <w:rPr>
          <w:rFonts w:ascii="Calibri" w:eastAsia="Calibri" w:hAnsi="Calibri" w:cs="Calibri"/>
        </w:rPr>
        <w:t>ealth</w:t>
      </w:r>
      <w:r>
        <w:rPr>
          <w:rFonts w:ascii="Calibri" w:eastAsia="Calibri" w:hAnsi="Calibri" w:cs="Calibri"/>
          <w:spacing w:val="43"/>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2"/>
        </w:rPr>
        <w:t xml:space="preserve"> </w:t>
      </w:r>
      <w:r>
        <w:rPr>
          <w:rFonts w:ascii="Calibri" w:eastAsia="Calibri" w:hAnsi="Calibri" w:cs="Calibri"/>
        </w:rPr>
        <w:t>sa</w:t>
      </w:r>
      <w:r>
        <w:rPr>
          <w:rFonts w:ascii="Calibri" w:eastAsia="Calibri" w:hAnsi="Calibri" w:cs="Calibri"/>
          <w:spacing w:val="-3"/>
        </w:rPr>
        <w:t>f</w:t>
      </w:r>
      <w:r>
        <w:rPr>
          <w:rFonts w:ascii="Calibri" w:eastAsia="Calibri" w:hAnsi="Calibri" w:cs="Calibri"/>
        </w:rPr>
        <w:t>ety</w:t>
      </w:r>
      <w:r>
        <w:rPr>
          <w:rFonts w:ascii="Calibri" w:eastAsia="Calibri" w:hAnsi="Calibri" w:cs="Calibri"/>
          <w:spacing w:val="42"/>
        </w:rPr>
        <w:t xml:space="preserve"> </w:t>
      </w:r>
      <w:r>
        <w:rPr>
          <w:rFonts w:ascii="Calibri" w:eastAsia="Calibri" w:hAnsi="Calibri" w:cs="Calibri"/>
        </w:rPr>
        <w:t>reg</w:t>
      </w:r>
      <w:r>
        <w:rPr>
          <w:rFonts w:ascii="Calibri" w:eastAsia="Calibri" w:hAnsi="Calibri" w:cs="Calibri"/>
          <w:spacing w:val="-2"/>
        </w:rPr>
        <w:t>u</w:t>
      </w:r>
      <w:r>
        <w:rPr>
          <w:rFonts w:ascii="Calibri" w:eastAsia="Calibri" w:hAnsi="Calibri" w:cs="Calibri"/>
        </w:rPr>
        <w:t>lat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 S</w:t>
      </w:r>
      <w:r>
        <w:rPr>
          <w:rFonts w:ascii="Calibri" w:eastAsia="Calibri" w:hAnsi="Calibri" w:cs="Calibri"/>
          <w:spacing w:val="-2"/>
        </w:rPr>
        <w:t>u</w:t>
      </w:r>
      <w:r>
        <w:rPr>
          <w:rFonts w:ascii="Calibri" w:eastAsia="Calibri" w:hAnsi="Calibri" w:cs="Calibri"/>
        </w:rPr>
        <w:t>ch</w:t>
      </w:r>
      <w:r>
        <w:rPr>
          <w:rFonts w:ascii="Calibri" w:eastAsia="Calibri" w:hAnsi="Calibri" w:cs="Calibri"/>
          <w:spacing w:val="35"/>
        </w:rPr>
        <w:t xml:space="preserve"> </w:t>
      </w:r>
      <w:r>
        <w:rPr>
          <w:rFonts w:ascii="Calibri" w:eastAsia="Calibri" w:hAnsi="Calibri" w:cs="Calibri"/>
        </w:rPr>
        <w:t>st</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spacing w:val="-2"/>
        </w:rPr>
        <w:t>w</w:t>
      </w:r>
      <w:r>
        <w:rPr>
          <w:rFonts w:ascii="Calibri" w:eastAsia="Calibri" w:hAnsi="Calibri" w:cs="Calibri"/>
          <w:spacing w:val="1"/>
        </w:rPr>
        <w:t>o</w:t>
      </w:r>
      <w:r>
        <w:rPr>
          <w:rFonts w:ascii="Calibri" w:eastAsia="Calibri" w:hAnsi="Calibri" w:cs="Calibri"/>
        </w:rPr>
        <w:t>rk</w:t>
      </w:r>
      <w:r>
        <w:rPr>
          <w:rFonts w:ascii="Calibri" w:eastAsia="Calibri" w:hAnsi="Calibri" w:cs="Calibri"/>
          <w:spacing w:val="34"/>
        </w:rPr>
        <w:t xml:space="preserve"> </w:t>
      </w:r>
      <w:r>
        <w:rPr>
          <w:rFonts w:ascii="Calibri" w:eastAsia="Calibri" w:hAnsi="Calibri" w:cs="Calibri"/>
          <w:spacing w:val="1"/>
        </w:rPr>
        <w:t>o</w:t>
      </w:r>
      <w:r>
        <w:rPr>
          <w:rFonts w:ascii="Calibri" w:eastAsia="Calibri" w:hAnsi="Calibri" w:cs="Calibri"/>
        </w:rPr>
        <w:t>r</w:t>
      </w:r>
      <w:r>
        <w:rPr>
          <w:rFonts w:ascii="Calibri" w:eastAsia="Calibri" w:hAnsi="Calibri" w:cs="Calibri"/>
          <w:spacing w:val="-1"/>
        </w:rPr>
        <w:t>d</w:t>
      </w:r>
      <w:r>
        <w:rPr>
          <w:rFonts w:ascii="Calibri" w:eastAsia="Calibri" w:hAnsi="Calibri" w:cs="Calibri"/>
        </w:rPr>
        <w:t>er</w:t>
      </w:r>
      <w:r>
        <w:rPr>
          <w:rFonts w:ascii="Calibri" w:eastAsia="Calibri" w:hAnsi="Calibri" w:cs="Calibri"/>
          <w:spacing w:val="34"/>
        </w:rPr>
        <w:t xml:space="preserve"> </w:t>
      </w:r>
      <w:r>
        <w:rPr>
          <w:rFonts w:ascii="Calibri" w:eastAsia="Calibri" w:hAnsi="Calibri" w:cs="Calibri"/>
        </w:rPr>
        <w:t>is</w:t>
      </w:r>
      <w:r>
        <w:rPr>
          <w:rFonts w:ascii="Calibri" w:eastAsia="Calibri" w:hAnsi="Calibri" w:cs="Calibri"/>
          <w:spacing w:val="36"/>
        </w:rPr>
        <w:t xml:space="preserve"> </w:t>
      </w:r>
      <w:r>
        <w:rPr>
          <w:rFonts w:ascii="Calibri" w:eastAsia="Calibri" w:hAnsi="Calibri" w:cs="Calibri"/>
          <w:spacing w:val="-4"/>
        </w:rPr>
        <w:t>n</w:t>
      </w:r>
      <w:r>
        <w:rPr>
          <w:rFonts w:ascii="Calibri" w:eastAsia="Calibri" w:hAnsi="Calibri" w:cs="Calibri"/>
          <w:spacing w:val="1"/>
        </w:rPr>
        <w:t>o</w:t>
      </w:r>
      <w:r>
        <w:rPr>
          <w:rFonts w:ascii="Calibri" w:eastAsia="Calibri" w:hAnsi="Calibri" w:cs="Calibri"/>
        </w:rPr>
        <w:t>t</w:t>
      </w:r>
      <w:r>
        <w:rPr>
          <w:rFonts w:ascii="Calibri" w:eastAsia="Calibri" w:hAnsi="Calibri" w:cs="Calibri"/>
          <w:spacing w:val="37"/>
        </w:rPr>
        <w:t xml:space="preserve"> </w:t>
      </w:r>
      <w:r>
        <w:rPr>
          <w:rFonts w:ascii="Calibri" w:eastAsia="Calibri" w:hAnsi="Calibri" w:cs="Calibri"/>
        </w:rPr>
        <w:t>a</w:t>
      </w:r>
      <w:r>
        <w:rPr>
          <w:rFonts w:ascii="Calibri" w:eastAsia="Calibri" w:hAnsi="Calibri" w:cs="Calibri"/>
          <w:spacing w:val="34"/>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rPr>
        <w:t>m</w:t>
      </w:r>
      <w:r>
        <w:rPr>
          <w:rFonts w:ascii="Calibri" w:eastAsia="Calibri" w:hAnsi="Calibri" w:cs="Calibri"/>
          <w:spacing w:val="-1"/>
        </w:rPr>
        <w:t>p</w:t>
      </w:r>
      <w:r>
        <w:rPr>
          <w:rFonts w:ascii="Calibri" w:eastAsia="Calibri" w:hAnsi="Calibri" w:cs="Calibri"/>
        </w:rPr>
        <w:t>ens</w:t>
      </w:r>
      <w:r>
        <w:rPr>
          <w:rFonts w:ascii="Calibri" w:eastAsia="Calibri" w:hAnsi="Calibri" w:cs="Calibri"/>
          <w:spacing w:val="-3"/>
        </w:rPr>
        <w:t>a</w:t>
      </w:r>
      <w:r>
        <w:rPr>
          <w:rFonts w:ascii="Calibri" w:eastAsia="Calibri" w:hAnsi="Calibri" w:cs="Calibri"/>
        </w:rPr>
        <w:t>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33"/>
        </w:rPr>
        <w:t xml:space="preserve"> </w:t>
      </w:r>
      <w:r>
        <w:rPr>
          <w:rFonts w:ascii="Calibri" w:eastAsia="Calibri" w:hAnsi="Calibri" w:cs="Calibri"/>
        </w:rPr>
        <w:t>e</w:t>
      </w:r>
      <w:r>
        <w:rPr>
          <w:rFonts w:ascii="Calibri" w:eastAsia="Calibri" w:hAnsi="Calibri" w:cs="Calibri"/>
          <w:spacing w:val="-1"/>
        </w:rPr>
        <w:t>v</w:t>
      </w:r>
      <w:r>
        <w:rPr>
          <w:rFonts w:ascii="Calibri" w:eastAsia="Calibri" w:hAnsi="Calibri" w:cs="Calibri"/>
        </w:rPr>
        <w:t>ent.</w:t>
      </w:r>
      <w:r>
        <w:rPr>
          <w:rFonts w:ascii="Calibri" w:eastAsia="Calibri" w:hAnsi="Calibri" w:cs="Calibri"/>
          <w:spacing w:val="20"/>
        </w:rPr>
        <w:t xml:space="preserve"> </w:t>
      </w:r>
      <w:r>
        <w:rPr>
          <w:rFonts w:ascii="Calibri" w:eastAsia="Calibri" w:hAnsi="Calibri" w:cs="Calibri"/>
        </w:rPr>
        <w:t>The</w:t>
      </w:r>
      <w:r>
        <w:rPr>
          <w:rFonts w:ascii="Calibri" w:eastAsia="Calibri" w:hAnsi="Calibri" w:cs="Calibri"/>
          <w:spacing w:val="36"/>
        </w:rPr>
        <w:t xml:space="preserve"> </w:t>
      </w:r>
      <w:r>
        <w:rPr>
          <w:rFonts w:ascii="Calibri" w:eastAsia="Calibri" w:hAnsi="Calibri" w:cs="Calibri"/>
          <w:i/>
        </w:rPr>
        <w:t>Se</w:t>
      </w:r>
      <w:r>
        <w:rPr>
          <w:rFonts w:ascii="Calibri" w:eastAsia="Calibri" w:hAnsi="Calibri" w:cs="Calibri"/>
          <w:i/>
          <w:spacing w:val="-2"/>
        </w:rPr>
        <w:t>r</w:t>
      </w:r>
      <w:r>
        <w:rPr>
          <w:rFonts w:ascii="Calibri" w:eastAsia="Calibri" w:hAnsi="Calibri" w:cs="Calibri"/>
          <w:i/>
        </w:rPr>
        <w:t>vi</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37"/>
        </w:rPr>
        <w:t xml:space="preserve"> </w:t>
      </w:r>
      <w:r>
        <w:rPr>
          <w:rFonts w:ascii="Calibri" w:eastAsia="Calibri" w:hAnsi="Calibri" w:cs="Calibri"/>
          <w:i/>
        </w:rPr>
        <w:t>M</w:t>
      </w:r>
      <w:r>
        <w:rPr>
          <w:rFonts w:ascii="Calibri" w:eastAsia="Calibri" w:hAnsi="Calibri" w:cs="Calibri"/>
          <w:i/>
          <w:spacing w:val="-1"/>
        </w:rPr>
        <w:t>anag</w:t>
      </w:r>
      <w:r>
        <w:rPr>
          <w:rFonts w:ascii="Calibri" w:eastAsia="Calibri" w:hAnsi="Calibri" w:cs="Calibri"/>
          <w:i/>
          <w:spacing w:val="-3"/>
        </w:rPr>
        <w:t>e</w:t>
      </w:r>
      <w:r>
        <w:rPr>
          <w:rFonts w:ascii="Calibri" w:eastAsia="Calibri" w:hAnsi="Calibri" w:cs="Calibri"/>
          <w:i/>
        </w:rPr>
        <w:t>r</w:t>
      </w:r>
      <w:r>
        <w:rPr>
          <w:rFonts w:ascii="Calibri" w:eastAsia="Calibri" w:hAnsi="Calibri" w:cs="Calibri"/>
          <w:i/>
          <w:spacing w:val="36"/>
        </w:rPr>
        <w:t xml:space="preserve"> </w:t>
      </w:r>
      <w:r>
        <w:rPr>
          <w:rFonts w:ascii="Calibri" w:eastAsia="Calibri" w:hAnsi="Calibri" w:cs="Calibri"/>
          <w:spacing w:val="-2"/>
        </w:rPr>
        <w:t>m</w:t>
      </w:r>
      <w:r>
        <w:rPr>
          <w:rFonts w:ascii="Calibri" w:eastAsia="Calibri" w:hAnsi="Calibri" w:cs="Calibri"/>
        </w:rPr>
        <w:t>ay</w:t>
      </w:r>
      <w:r>
        <w:rPr>
          <w:rFonts w:ascii="Calibri" w:eastAsia="Calibri" w:hAnsi="Calibri" w:cs="Calibri"/>
          <w:spacing w:val="36"/>
        </w:rPr>
        <w:t xml:space="preserve"> </w:t>
      </w:r>
      <w:r>
        <w:rPr>
          <w:rFonts w:ascii="Calibri" w:eastAsia="Calibri" w:hAnsi="Calibri" w:cs="Calibri"/>
        </w:rPr>
        <w:t>i</w:t>
      </w:r>
      <w:r>
        <w:rPr>
          <w:rFonts w:ascii="Calibri" w:eastAsia="Calibri" w:hAnsi="Calibri" w:cs="Calibri"/>
          <w:spacing w:val="-2"/>
        </w:rPr>
        <w:t>n</w:t>
      </w:r>
      <w:r>
        <w:rPr>
          <w:rFonts w:ascii="Calibri" w:eastAsia="Calibri" w:hAnsi="Calibri" w:cs="Calibri"/>
        </w:rPr>
        <w:t>struct</w:t>
      </w:r>
      <w:r>
        <w:rPr>
          <w:rFonts w:ascii="Calibri" w:eastAsia="Calibri" w:hAnsi="Calibri" w:cs="Calibri"/>
          <w:spacing w:val="34"/>
        </w:rPr>
        <w:t xml:space="preserve"> </w:t>
      </w:r>
      <w:r>
        <w:rPr>
          <w:rFonts w:ascii="Calibri" w:eastAsia="Calibri" w:hAnsi="Calibri" w:cs="Calibri"/>
        </w:rPr>
        <w:t xml:space="preserve">the </w:t>
      </w:r>
      <w:r>
        <w:rPr>
          <w:rFonts w:ascii="Calibri" w:eastAsia="Calibri" w:hAnsi="Calibri" w:cs="Calibri"/>
          <w:i/>
        </w:rPr>
        <w:t>Co</w:t>
      </w:r>
      <w:r>
        <w:rPr>
          <w:rFonts w:ascii="Calibri" w:eastAsia="Calibri" w:hAnsi="Calibri" w:cs="Calibri"/>
          <w:i/>
          <w:spacing w:val="-2"/>
        </w:rPr>
        <w:t>n</w:t>
      </w:r>
      <w:r>
        <w:rPr>
          <w:rFonts w:ascii="Calibri" w:eastAsia="Calibri" w:hAnsi="Calibri" w:cs="Calibri"/>
          <w:i/>
        </w:rPr>
        <w:t>t</w:t>
      </w:r>
      <w:r>
        <w:rPr>
          <w:rFonts w:ascii="Calibri" w:eastAsia="Calibri" w:hAnsi="Calibri" w:cs="Calibri"/>
          <w:i/>
          <w:spacing w:val="1"/>
        </w:rPr>
        <w:t>r</w:t>
      </w:r>
      <w:r>
        <w:rPr>
          <w:rFonts w:ascii="Calibri" w:eastAsia="Calibri" w:hAnsi="Calibri" w:cs="Calibri"/>
          <w:i/>
          <w:spacing w:val="-1"/>
        </w:rPr>
        <w:t>a</w:t>
      </w:r>
      <w:r>
        <w:rPr>
          <w:rFonts w:ascii="Calibri" w:eastAsia="Calibri" w:hAnsi="Calibri" w:cs="Calibri"/>
          <w:i/>
        </w:rPr>
        <w:t>ct</w:t>
      </w:r>
      <w:r>
        <w:rPr>
          <w:rFonts w:ascii="Calibri" w:eastAsia="Calibri" w:hAnsi="Calibri" w:cs="Calibri"/>
          <w:i/>
          <w:spacing w:val="-1"/>
        </w:rPr>
        <w:t>o</w:t>
      </w:r>
      <w:r>
        <w:rPr>
          <w:rFonts w:ascii="Calibri" w:eastAsia="Calibri" w:hAnsi="Calibri" w:cs="Calibri"/>
          <w:i/>
        </w:rPr>
        <w:t>r</w:t>
      </w:r>
      <w:r>
        <w:rPr>
          <w:rFonts w:ascii="Calibri" w:eastAsia="Calibri" w:hAnsi="Calibri" w:cs="Calibri"/>
          <w:i/>
          <w:spacing w:val="12"/>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1"/>
        </w:rPr>
        <w:t xml:space="preserve"> </w:t>
      </w:r>
      <w:r>
        <w:rPr>
          <w:rFonts w:ascii="Calibri" w:eastAsia="Calibri" w:hAnsi="Calibri" w:cs="Calibri"/>
          <w:spacing w:val="-1"/>
        </w:rPr>
        <w:t>d</w:t>
      </w:r>
      <w:r>
        <w:rPr>
          <w:rFonts w:ascii="Calibri" w:eastAsia="Calibri" w:hAnsi="Calibri" w:cs="Calibri"/>
        </w:rPr>
        <w:t>isci</w:t>
      </w:r>
      <w:r>
        <w:rPr>
          <w:rFonts w:ascii="Calibri" w:eastAsia="Calibri" w:hAnsi="Calibri" w:cs="Calibri"/>
          <w:spacing w:val="-2"/>
        </w:rPr>
        <w:t>p</w:t>
      </w:r>
      <w:r>
        <w:rPr>
          <w:rFonts w:ascii="Calibri" w:eastAsia="Calibri" w:hAnsi="Calibri" w:cs="Calibri"/>
        </w:rPr>
        <w:t>l</w:t>
      </w:r>
      <w:r>
        <w:rPr>
          <w:rFonts w:ascii="Calibri" w:eastAsia="Calibri" w:hAnsi="Calibri" w:cs="Calibri"/>
          <w:spacing w:val="-1"/>
        </w:rPr>
        <w:t>in</w:t>
      </w:r>
      <w:r>
        <w:rPr>
          <w:rFonts w:ascii="Calibri" w:eastAsia="Calibri" w:hAnsi="Calibri" w:cs="Calibri"/>
        </w:rPr>
        <w:t>e</w:t>
      </w:r>
      <w:r>
        <w:rPr>
          <w:rFonts w:ascii="Calibri" w:eastAsia="Calibri" w:hAnsi="Calibri" w:cs="Calibri"/>
          <w:spacing w:val="10"/>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9"/>
        </w:rPr>
        <w:t xml:space="preserve"> </w:t>
      </w:r>
      <w:r>
        <w:rPr>
          <w:rFonts w:ascii="Calibri" w:eastAsia="Calibri" w:hAnsi="Calibri" w:cs="Calibri"/>
        </w:rPr>
        <w:t>e</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rPr>
        <w:t>l</w:t>
      </w:r>
      <w:r>
        <w:rPr>
          <w:rFonts w:ascii="Calibri" w:eastAsia="Calibri" w:hAnsi="Calibri" w:cs="Calibri"/>
          <w:spacing w:val="-2"/>
        </w:rPr>
        <w:t>o</w:t>
      </w:r>
      <w:r>
        <w:rPr>
          <w:rFonts w:ascii="Calibri" w:eastAsia="Calibri" w:hAnsi="Calibri" w:cs="Calibri"/>
        </w:rPr>
        <w:t>ye</w:t>
      </w:r>
      <w:r>
        <w:rPr>
          <w:rFonts w:ascii="Calibri" w:eastAsia="Calibri" w:hAnsi="Calibri" w:cs="Calibri"/>
          <w:spacing w:val="-2"/>
        </w:rPr>
        <w:t>e</w:t>
      </w:r>
      <w:r>
        <w:rPr>
          <w:rFonts w:ascii="Calibri" w:eastAsia="Calibri" w:hAnsi="Calibri" w:cs="Calibri"/>
        </w:rPr>
        <w:t>s</w:t>
      </w:r>
      <w:r>
        <w:rPr>
          <w:rFonts w:ascii="Calibri" w:eastAsia="Calibri" w:hAnsi="Calibri" w:cs="Calibri"/>
          <w:spacing w:val="10"/>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9"/>
        </w:rPr>
        <w:t xml:space="preserve"> </w:t>
      </w:r>
      <w:r>
        <w:rPr>
          <w:rFonts w:ascii="Calibri" w:eastAsia="Calibri" w:hAnsi="Calibri" w:cs="Calibri"/>
        </w:rPr>
        <w:t>to</w:t>
      </w:r>
      <w:r>
        <w:rPr>
          <w:rFonts w:ascii="Calibri" w:eastAsia="Calibri" w:hAnsi="Calibri" w:cs="Calibri"/>
          <w:spacing w:val="11"/>
        </w:rPr>
        <w:t xml:space="preserve"> </w:t>
      </w:r>
      <w:r>
        <w:rPr>
          <w:rFonts w:ascii="Calibri" w:eastAsia="Calibri" w:hAnsi="Calibri" w:cs="Calibri"/>
        </w:rPr>
        <w:t>su</w:t>
      </w:r>
      <w:r>
        <w:rPr>
          <w:rFonts w:ascii="Calibri" w:eastAsia="Calibri" w:hAnsi="Calibri" w:cs="Calibri"/>
          <w:spacing w:val="-2"/>
        </w:rPr>
        <w:t>b</w:t>
      </w:r>
      <w:r>
        <w:rPr>
          <w:rFonts w:ascii="Calibri" w:eastAsia="Calibri" w:hAnsi="Calibri" w:cs="Calibri"/>
        </w:rPr>
        <w:t>mit</w:t>
      </w:r>
      <w:r>
        <w:rPr>
          <w:rFonts w:ascii="Calibri" w:eastAsia="Calibri" w:hAnsi="Calibri" w:cs="Calibri"/>
          <w:spacing w:val="10"/>
        </w:rPr>
        <w:t xml:space="preserve"> </w:t>
      </w:r>
      <w:r>
        <w:rPr>
          <w:rFonts w:ascii="Calibri" w:eastAsia="Calibri" w:hAnsi="Calibri" w:cs="Calibri"/>
        </w:rPr>
        <w:t>a</w:t>
      </w:r>
      <w:r>
        <w:rPr>
          <w:rFonts w:ascii="Calibri" w:eastAsia="Calibri" w:hAnsi="Calibri" w:cs="Calibri"/>
          <w:spacing w:val="9"/>
        </w:rPr>
        <w:t xml:space="preserve"> </w:t>
      </w:r>
      <w:r>
        <w:rPr>
          <w:rFonts w:ascii="Calibri" w:eastAsia="Calibri" w:hAnsi="Calibri" w:cs="Calibri"/>
          <w:spacing w:val="-1"/>
        </w:rPr>
        <w:t>d</w:t>
      </w:r>
      <w:r>
        <w:rPr>
          <w:rFonts w:ascii="Calibri" w:eastAsia="Calibri" w:hAnsi="Calibri" w:cs="Calibri"/>
        </w:rPr>
        <w:t>isci</w:t>
      </w:r>
      <w:r>
        <w:rPr>
          <w:rFonts w:ascii="Calibri" w:eastAsia="Calibri" w:hAnsi="Calibri" w:cs="Calibri"/>
          <w:spacing w:val="-2"/>
        </w:rPr>
        <w:t>p</w:t>
      </w:r>
      <w:r>
        <w:rPr>
          <w:rFonts w:ascii="Calibri" w:eastAsia="Calibri" w:hAnsi="Calibri" w:cs="Calibri"/>
        </w:rPr>
        <w:t>l</w:t>
      </w:r>
      <w:r>
        <w:rPr>
          <w:rFonts w:ascii="Calibri" w:eastAsia="Calibri" w:hAnsi="Calibri" w:cs="Calibri"/>
          <w:spacing w:val="-1"/>
        </w:rPr>
        <w:t>in</w:t>
      </w:r>
      <w:r>
        <w:rPr>
          <w:rFonts w:ascii="Calibri" w:eastAsia="Calibri" w:hAnsi="Calibri" w:cs="Calibri"/>
        </w:rPr>
        <w:t>ary</w:t>
      </w:r>
      <w:r>
        <w:rPr>
          <w:rFonts w:ascii="Calibri" w:eastAsia="Calibri" w:hAnsi="Calibri" w:cs="Calibri"/>
          <w:spacing w:val="10"/>
        </w:rPr>
        <w:t xml:space="preserve"> </w:t>
      </w:r>
      <w:r>
        <w:rPr>
          <w:rFonts w:ascii="Calibri" w:eastAsia="Calibri" w:hAnsi="Calibri" w:cs="Calibri"/>
        </w:rPr>
        <w:t>acti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9"/>
        </w:rPr>
        <w:t xml:space="preserve"> </w:t>
      </w:r>
      <w:r>
        <w:rPr>
          <w:rFonts w:ascii="Calibri" w:eastAsia="Calibri" w:hAnsi="Calibri" w:cs="Calibri"/>
        </w:rPr>
        <w:t>report</w:t>
      </w:r>
      <w:r>
        <w:rPr>
          <w:rFonts w:ascii="Calibri" w:eastAsia="Calibri" w:hAnsi="Calibri" w:cs="Calibri"/>
          <w:spacing w:val="8"/>
        </w:rPr>
        <w:t xml:space="preserve"> </w:t>
      </w:r>
      <w:r>
        <w:rPr>
          <w:rFonts w:ascii="Calibri" w:eastAsia="Calibri" w:hAnsi="Calibri" w:cs="Calibri"/>
        </w:rPr>
        <w:t>to</w:t>
      </w:r>
      <w:r>
        <w:rPr>
          <w:rFonts w:ascii="Calibri" w:eastAsia="Calibri" w:hAnsi="Calibri" w:cs="Calibri"/>
          <w:spacing w:val="11"/>
        </w:rPr>
        <w:t xml:space="preserve"> </w:t>
      </w:r>
      <w:r>
        <w:rPr>
          <w:rFonts w:ascii="Calibri" w:eastAsia="Calibri" w:hAnsi="Calibri" w:cs="Calibri"/>
        </w:rPr>
        <w:t>the</w:t>
      </w:r>
      <w:r>
        <w:rPr>
          <w:rFonts w:ascii="Calibri" w:eastAsia="Calibri" w:hAnsi="Calibri" w:cs="Calibri"/>
          <w:spacing w:val="15"/>
        </w:rPr>
        <w:t xml:space="preserve"> </w:t>
      </w:r>
      <w:r>
        <w:rPr>
          <w:rFonts w:ascii="Calibri" w:eastAsia="Calibri" w:hAnsi="Calibri" w:cs="Calibri"/>
          <w:i/>
        </w:rPr>
        <w:t>Se</w:t>
      </w:r>
      <w:r>
        <w:rPr>
          <w:rFonts w:ascii="Calibri" w:eastAsia="Calibri" w:hAnsi="Calibri" w:cs="Calibri"/>
          <w:i/>
          <w:spacing w:val="1"/>
        </w:rPr>
        <w:t>r</w:t>
      </w:r>
      <w:r>
        <w:rPr>
          <w:rFonts w:ascii="Calibri" w:eastAsia="Calibri" w:hAnsi="Calibri" w:cs="Calibri"/>
          <w:i/>
        </w:rPr>
        <w:t>vi</w:t>
      </w:r>
      <w:r>
        <w:rPr>
          <w:rFonts w:ascii="Calibri" w:eastAsia="Calibri" w:hAnsi="Calibri" w:cs="Calibri"/>
          <w:i/>
          <w:spacing w:val="-4"/>
        </w:rPr>
        <w:t>c</w:t>
      </w:r>
      <w:r>
        <w:rPr>
          <w:rFonts w:ascii="Calibri" w:eastAsia="Calibri" w:hAnsi="Calibri" w:cs="Calibri"/>
          <w:i/>
        </w:rPr>
        <w:t>e M</w:t>
      </w:r>
      <w:r>
        <w:rPr>
          <w:rFonts w:ascii="Calibri" w:eastAsia="Calibri" w:hAnsi="Calibri" w:cs="Calibri"/>
          <w:i/>
          <w:spacing w:val="-1"/>
        </w:rPr>
        <w:t>anag</w:t>
      </w:r>
      <w:r>
        <w:rPr>
          <w:rFonts w:ascii="Calibri" w:eastAsia="Calibri" w:hAnsi="Calibri" w:cs="Calibri"/>
          <w:i/>
        </w:rPr>
        <w:t>e</w:t>
      </w:r>
      <w:r>
        <w:rPr>
          <w:rFonts w:ascii="Calibri" w:eastAsia="Calibri" w:hAnsi="Calibri" w:cs="Calibri"/>
          <w:i/>
          <w:spacing w:val="1"/>
        </w:rPr>
        <w:t>r</w:t>
      </w:r>
      <w:r>
        <w:rPr>
          <w:rFonts w:ascii="Calibri" w:eastAsia="Calibri" w:hAnsi="Calibri" w:cs="Calibri"/>
        </w:rPr>
        <w:t>.</w:t>
      </w:r>
      <w:r>
        <w:rPr>
          <w:rFonts w:ascii="Calibri" w:eastAsia="Calibri" w:hAnsi="Calibri" w:cs="Calibri"/>
          <w:spacing w:val="36"/>
        </w:rPr>
        <w:t xml:space="preserve"> </w:t>
      </w:r>
      <w:r>
        <w:rPr>
          <w:rFonts w:ascii="Calibri" w:eastAsia="Calibri" w:hAnsi="Calibri" w:cs="Calibri"/>
        </w:rPr>
        <w:t>The</w:t>
      </w:r>
      <w:r>
        <w:rPr>
          <w:rFonts w:ascii="Calibri" w:eastAsia="Calibri" w:hAnsi="Calibri" w:cs="Calibri"/>
          <w:spacing w:val="45"/>
        </w:rPr>
        <w:t xml:space="preserve"> </w:t>
      </w:r>
      <w:r>
        <w:rPr>
          <w:rFonts w:ascii="Calibri" w:eastAsia="Calibri" w:hAnsi="Calibri" w:cs="Calibri"/>
          <w:i/>
        </w:rPr>
        <w:t>Co</w:t>
      </w:r>
      <w:r>
        <w:rPr>
          <w:rFonts w:ascii="Calibri" w:eastAsia="Calibri" w:hAnsi="Calibri" w:cs="Calibri"/>
          <w:i/>
          <w:spacing w:val="-2"/>
        </w:rPr>
        <w:t>n</w:t>
      </w:r>
      <w:r>
        <w:rPr>
          <w:rFonts w:ascii="Calibri" w:eastAsia="Calibri" w:hAnsi="Calibri" w:cs="Calibri"/>
          <w:i/>
        </w:rPr>
        <w:t>t</w:t>
      </w:r>
      <w:r>
        <w:rPr>
          <w:rFonts w:ascii="Calibri" w:eastAsia="Calibri" w:hAnsi="Calibri" w:cs="Calibri"/>
          <w:i/>
          <w:spacing w:val="1"/>
        </w:rPr>
        <w:t>r</w:t>
      </w:r>
      <w:r>
        <w:rPr>
          <w:rFonts w:ascii="Calibri" w:eastAsia="Calibri" w:hAnsi="Calibri" w:cs="Calibri"/>
          <w:i/>
          <w:spacing w:val="-1"/>
        </w:rPr>
        <w:t>a</w:t>
      </w:r>
      <w:r>
        <w:rPr>
          <w:rFonts w:ascii="Calibri" w:eastAsia="Calibri" w:hAnsi="Calibri" w:cs="Calibri"/>
          <w:i/>
        </w:rPr>
        <w:t>ct</w:t>
      </w:r>
      <w:r>
        <w:rPr>
          <w:rFonts w:ascii="Calibri" w:eastAsia="Calibri" w:hAnsi="Calibri" w:cs="Calibri"/>
          <w:i/>
          <w:spacing w:val="-4"/>
        </w:rPr>
        <w:t>o</w:t>
      </w:r>
      <w:r>
        <w:rPr>
          <w:rFonts w:ascii="Calibri" w:eastAsia="Calibri" w:hAnsi="Calibri" w:cs="Calibri"/>
          <w:i/>
        </w:rPr>
        <w:t>r</w:t>
      </w:r>
      <w:r>
        <w:rPr>
          <w:rFonts w:ascii="Calibri" w:eastAsia="Calibri" w:hAnsi="Calibri" w:cs="Calibri"/>
          <w:i/>
          <w:spacing w:val="43"/>
        </w:rPr>
        <w:t xml:space="preserve"> </w:t>
      </w:r>
      <w:r>
        <w:rPr>
          <w:rFonts w:ascii="Calibri" w:eastAsia="Calibri" w:hAnsi="Calibri" w:cs="Calibri"/>
        </w:rPr>
        <w:t>sh</w:t>
      </w:r>
      <w:r>
        <w:rPr>
          <w:rFonts w:ascii="Calibri" w:eastAsia="Calibri" w:hAnsi="Calibri" w:cs="Calibri"/>
          <w:spacing w:val="-1"/>
        </w:rPr>
        <w:t>a</w:t>
      </w:r>
      <w:r>
        <w:rPr>
          <w:rFonts w:ascii="Calibri" w:eastAsia="Calibri" w:hAnsi="Calibri" w:cs="Calibri"/>
        </w:rPr>
        <w:t>ll</w:t>
      </w:r>
      <w:r>
        <w:rPr>
          <w:rFonts w:ascii="Calibri" w:eastAsia="Calibri" w:hAnsi="Calibri" w:cs="Calibri"/>
          <w:spacing w:val="42"/>
        </w:rPr>
        <w:t xml:space="preserve"> </w:t>
      </w:r>
      <w:r>
        <w:rPr>
          <w:rFonts w:ascii="Calibri" w:eastAsia="Calibri" w:hAnsi="Calibri" w:cs="Calibri"/>
        </w:rPr>
        <w:t>im</w:t>
      </w:r>
      <w:r>
        <w:rPr>
          <w:rFonts w:ascii="Calibri" w:eastAsia="Calibri" w:hAnsi="Calibri" w:cs="Calibri"/>
          <w:spacing w:val="-1"/>
        </w:rPr>
        <w:t>p</w:t>
      </w:r>
      <w:r>
        <w:rPr>
          <w:rFonts w:ascii="Calibri" w:eastAsia="Calibri" w:hAnsi="Calibri" w:cs="Calibri"/>
        </w:rPr>
        <w:t>le</w:t>
      </w:r>
      <w:r>
        <w:rPr>
          <w:rFonts w:ascii="Calibri" w:eastAsia="Calibri" w:hAnsi="Calibri" w:cs="Calibri"/>
          <w:spacing w:val="-1"/>
        </w:rPr>
        <w:t>m</w:t>
      </w:r>
      <w:r>
        <w:rPr>
          <w:rFonts w:ascii="Calibri" w:eastAsia="Calibri" w:hAnsi="Calibri" w:cs="Calibri"/>
        </w:rPr>
        <w:t>ent</w:t>
      </w:r>
      <w:r>
        <w:rPr>
          <w:rFonts w:ascii="Calibri" w:eastAsia="Calibri" w:hAnsi="Calibri" w:cs="Calibri"/>
          <w:spacing w:val="44"/>
        </w:rPr>
        <w:t xml:space="preserve"> </w:t>
      </w:r>
      <w:r>
        <w:rPr>
          <w:rFonts w:ascii="Calibri" w:eastAsia="Calibri" w:hAnsi="Calibri" w:cs="Calibri"/>
        </w:rPr>
        <w:t>a</w:t>
      </w:r>
      <w:r>
        <w:rPr>
          <w:rFonts w:ascii="Calibri" w:eastAsia="Calibri" w:hAnsi="Calibri" w:cs="Calibri"/>
          <w:spacing w:val="-1"/>
        </w:rPr>
        <w:t>dd</w:t>
      </w:r>
      <w:r>
        <w:rPr>
          <w:rFonts w:ascii="Calibri" w:eastAsia="Calibri" w:hAnsi="Calibri" w:cs="Calibri"/>
        </w:rPr>
        <w:t>itio</w:t>
      </w:r>
      <w:r>
        <w:rPr>
          <w:rFonts w:ascii="Calibri" w:eastAsia="Calibri" w:hAnsi="Calibri" w:cs="Calibri"/>
          <w:spacing w:val="-4"/>
        </w:rPr>
        <w:t>n</w:t>
      </w:r>
      <w:r>
        <w:rPr>
          <w:rFonts w:ascii="Calibri" w:eastAsia="Calibri" w:hAnsi="Calibri" w:cs="Calibri"/>
        </w:rPr>
        <w:t>al</w:t>
      </w:r>
      <w:r>
        <w:rPr>
          <w:rFonts w:ascii="Calibri" w:eastAsia="Calibri" w:hAnsi="Calibri" w:cs="Calibri"/>
          <w:spacing w:val="43"/>
        </w:rPr>
        <w:t xml:space="preserve"> </w:t>
      </w:r>
      <w:r>
        <w:rPr>
          <w:rFonts w:ascii="Calibri" w:eastAsia="Calibri" w:hAnsi="Calibri" w:cs="Calibri"/>
          <w:spacing w:val="-1"/>
        </w:rPr>
        <w:t>h</w:t>
      </w:r>
      <w:r>
        <w:rPr>
          <w:rFonts w:ascii="Calibri" w:eastAsia="Calibri" w:hAnsi="Calibri" w:cs="Calibri"/>
        </w:rPr>
        <w:t>ealth</w:t>
      </w:r>
      <w:r>
        <w:rPr>
          <w:rFonts w:ascii="Calibri" w:eastAsia="Calibri" w:hAnsi="Calibri" w:cs="Calibri"/>
          <w:spacing w:val="43"/>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2"/>
        </w:rPr>
        <w:t xml:space="preserve"> </w:t>
      </w:r>
      <w:r>
        <w:rPr>
          <w:rFonts w:ascii="Calibri" w:eastAsia="Calibri" w:hAnsi="Calibri" w:cs="Calibri"/>
        </w:rPr>
        <w:t>safety</w:t>
      </w:r>
      <w:r>
        <w:rPr>
          <w:rFonts w:ascii="Calibri" w:eastAsia="Calibri" w:hAnsi="Calibri" w:cs="Calibri"/>
          <w:spacing w:val="45"/>
        </w:rPr>
        <w:t xml:space="preserve"> </w:t>
      </w:r>
      <w:r>
        <w:rPr>
          <w:rFonts w:ascii="Calibri" w:eastAsia="Calibri" w:hAnsi="Calibri" w:cs="Calibri"/>
          <w:spacing w:val="-1"/>
        </w:rPr>
        <w:t>p</w:t>
      </w:r>
      <w:r>
        <w:rPr>
          <w:rFonts w:ascii="Calibri" w:eastAsia="Calibri" w:hAnsi="Calibri" w:cs="Calibri"/>
        </w:rPr>
        <w:t>re</w:t>
      </w:r>
      <w:r>
        <w:rPr>
          <w:rFonts w:ascii="Calibri" w:eastAsia="Calibri" w:hAnsi="Calibri" w:cs="Calibri"/>
          <w:spacing w:val="-2"/>
        </w:rPr>
        <w:t>c</w:t>
      </w:r>
      <w:r>
        <w:rPr>
          <w:rFonts w:ascii="Calibri" w:eastAsia="Calibri" w:hAnsi="Calibri" w:cs="Calibri"/>
        </w:rPr>
        <w:t>a</w:t>
      </w:r>
      <w:r>
        <w:rPr>
          <w:rFonts w:ascii="Calibri" w:eastAsia="Calibri" w:hAnsi="Calibri" w:cs="Calibri"/>
          <w:spacing w:val="-1"/>
        </w:rPr>
        <w:t>u</w:t>
      </w:r>
      <w:r>
        <w:rPr>
          <w:rFonts w:ascii="Calibri" w:eastAsia="Calibri" w:hAnsi="Calibri" w:cs="Calibri"/>
        </w:rPr>
        <w:t>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43"/>
        </w:rPr>
        <w:t xml:space="preserve"> </w:t>
      </w:r>
      <w:r>
        <w:rPr>
          <w:rFonts w:ascii="Calibri" w:eastAsia="Calibri" w:hAnsi="Calibri" w:cs="Calibri"/>
        </w:rPr>
        <w:t>whe</w:t>
      </w:r>
      <w:r>
        <w:rPr>
          <w:rFonts w:ascii="Calibri" w:eastAsia="Calibri" w:hAnsi="Calibri" w:cs="Calibri"/>
          <w:spacing w:val="-3"/>
        </w:rPr>
        <w:t>r</w:t>
      </w:r>
      <w:r>
        <w:rPr>
          <w:rFonts w:ascii="Calibri" w:eastAsia="Calibri" w:hAnsi="Calibri" w:cs="Calibri"/>
        </w:rPr>
        <w:t xml:space="preserve">e </w:t>
      </w:r>
      <w:r>
        <w:rPr>
          <w:rFonts w:ascii="Calibri" w:eastAsia="Calibri" w:hAnsi="Calibri" w:cs="Calibri"/>
          <w:spacing w:val="-1"/>
        </w:rPr>
        <w:t>n</w:t>
      </w:r>
      <w:r>
        <w:rPr>
          <w:rFonts w:ascii="Calibri" w:eastAsia="Calibri" w:hAnsi="Calibri" w:cs="Calibri"/>
        </w:rPr>
        <w:t>ec</w:t>
      </w:r>
      <w:r>
        <w:rPr>
          <w:rFonts w:ascii="Calibri" w:eastAsia="Calibri" w:hAnsi="Calibri" w:cs="Calibri"/>
          <w:spacing w:val="1"/>
        </w:rPr>
        <w:t>e</w:t>
      </w:r>
      <w:r>
        <w:rPr>
          <w:rFonts w:ascii="Calibri" w:eastAsia="Calibri" w:hAnsi="Calibri" w:cs="Calibri"/>
        </w:rPr>
        <w:t>ssa</w:t>
      </w:r>
      <w:r>
        <w:rPr>
          <w:rFonts w:ascii="Calibri" w:eastAsia="Calibri" w:hAnsi="Calibri" w:cs="Calibri"/>
          <w:spacing w:val="-3"/>
        </w:rPr>
        <w:t>r</w:t>
      </w:r>
      <w:r>
        <w:rPr>
          <w:rFonts w:ascii="Calibri" w:eastAsia="Calibri" w:hAnsi="Calibri" w:cs="Calibri"/>
        </w:rPr>
        <w:t>y.</w:t>
      </w:r>
    </w:p>
    <w:p w14:paraId="68673645" w14:textId="77777777" w:rsidR="007C62E7" w:rsidRDefault="007C62E7" w:rsidP="007C62E7">
      <w:pPr>
        <w:spacing w:before="9" w:line="260" w:lineRule="exact"/>
        <w:rPr>
          <w:sz w:val="26"/>
          <w:szCs w:val="26"/>
        </w:rPr>
      </w:pPr>
    </w:p>
    <w:p w14:paraId="5A99DAF8" w14:textId="77777777" w:rsidR="007C62E7" w:rsidRDefault="007C62E7" w:rsidP="005B3361">
      <w:pPr>
        <w:pStyle w:val="Heading6"/>
        <w:numPr>
          <w:ilvl w:val="2"/>
          <w:numId w:val="23"/>
        </w:numPr>
        <w:tabs>
          <w:tab w:val="left" w:pos="616"/>
        </w:tabs>
        <w:ind w:left="616"/>
        <w:rPr>
          <w:b w:val="0"/>
          <w:bCs w:val="0"/>
        </w:rPr>
      </w:pPr>
      <w:bookmarkStart w:id="32" w:name="_bookmark45"/>
      <w:bookmarkEnd w:id="32"/>
      <w:r>
        <w:rPr>
          <w:spacing w:val="-2"/>
        </w:rPr>
        <w:t>i</w:t>
      </w:r>
      <w:r>
        <w:t>re</w:t>
      </w:r>
      <w:r>
        <w:rPr>
          <w:spacing w:val="-1"/>
        </w:rPr>
        <w:t xml:space="preserve"> </w:t>
      </w:r>
      <w:r>
        <w:t>P</w:t>
      </w:r>
      <w:r>
        <w:rPr>
          <w:spacing w:val="1"/>
        </w:rPr>
        <w:t>r</w:t>
      </w:r>
      <w:r>
        <w:rPr>
          <w:spacing w:val="-4"/>
        </w:rPr>
        <w:t>e</w:t>
      </w:r>
      <w:r>
        <w:rPr>
          <w:spacing w:val="1"/>
        </w:rPr>
        <w:t>c</w:t>
      </w:r>
      <w:r>
        <w:rPr>
          <w:spacing w:val="-2"/>
        </w:rPr>
        <w:t>a</w:t>
      </w:r>
      <w:r>
        <w:rPr>
          <w:spacing w:val="-1"/>
        </w:rPr>
        <w:t>u</w:t>
      </w:r>
      <w:r>
        <w:t>t</w:t>
      </w:r>
      <w:r>
        <w:rPr>
          <w:spacing w:val="1"/>
        </w:rPr>
        <w:t>i</w:t>
      </w:r>
      <w:r>
        <w:rPr>
          <w:spacing w:val="-1"/>
        </w:rPr>
        <w:t>on</w:t>
      </w:r>
      <w:r>
        <w:t>s</w:t>
      </w:r>
    </w:p>
    <w:p w14:paraId="5B723721" w14:textId="77777777" w:rsidR="007C62E7" w:rsidRDefault="007C62E7" w:rsidP="005B3361">
      <w:pPr>
        <w:pStyle w:val="BodyText"/>
        <w:numPr>
          <w:ilvl w:val="3"/>
          <w:numId w:val="23"/>
        </w:numPr>
        <w:tabs>
          <w:tab w:val="left" w:pos="1193"/>
        </w:tabs>
        <w:ind w:left="1193" w:hanging="480"/>
      </w:pPr>
      <w:r>
        <w:t>A</w:t>
      </w:r>
      <w:r>
        <w:rPr>
          <w:spacing w:val="-2"/>
        </w:rPr>
        <w:t>n</w:t>
      </w:r>
      <w:r>
        <w:t>y t</w:t>
      </w:r>
      <w:r>
        <w:rPr>
          <w:spacing w:val="-3"/>
        </w:rPr>
        <w:t>a</w:t>
      </w:r>
      <w:r>
        <w:t>m</w:t>
      </w:r>
      <w:r>
        <w:rPr>
          <w:spacing w:val="-1"/>
        </w:rPr>
        <w:t>p</w:t>
      </w:r>
      <w:r>
        <w:t>eri</w:t>
      </w:r>
      <w:r>
        <w:rPr>
          <w:spacing w:val="-1"/>
        </w:rPr>
        <w:t>n</w:t>
      </w:r>
      <w:r>
        <w:t>g</w:t>
      </w:r>
      <w:r>
        <w:rPr>
          <w:spacing w:val="-1"/>
        </w:rPr>
        <w:t xml:space="preserve"> </w:t>
      </w:r>
      <w:r>
        <w:t>w</w:t>
      </w:r>
      <w:r>
        <w:rPr>
          <w:spacing w:val="-3"/>
        </w:rPr>
        <w:t>i</w:t>
      </w:r>
      <w:r>
        <w:t xml:space="preserve">th the </w:t>
      </w:r>
      <w:r>
        <w:rPr>
          <w:rFonts w:cs="Calibri"/>
          <w:i/>
        </w:rPr>
        <w:t>E</w:t>
      </w:r>
      <w:r>
        <w:rPr>
          <w:rFonts w:cs="Calibri"/>
          <w:i/>
          <w:spacing w:val="-2"/>
        </w:rPr>
        <w:t>m</w:t>
      </w:r>
      <w:r>
        <w:rPr>
          <w:rFonts w:cs="Calibri"/>
          <w:i/>
          <w:spacing w:val="-1"/>
        </w:rPr>
        <w:t>p</w:t>
      </w:r>
      <w:r>
        <w:rPr>
          <w:rFonts w:cs="Calibri"/>
          <w:i/>
        </w:rPr>
        <w:t>l</w:t>
      </w:r>
      <w:r>
        <w:rPr>
          <w:rFonts w:cs="Calibri"/>
          <w:i/>
          <w:spacing w:val="-1"/>
        </w:rPr>
        <w:t>o</w:t>
      </w:r>
      <w:r>
        <w:rPr>
          <w:rFonts w:cs="Calibri"/>
          <w:i/>
        </w:rPr>
        <w:t>yer’s</w:t>
      </w:r>
      <w:r>
        <w:rPr>
          <w:rFonts w:cs="Calibri"/>
          <w:i/>
          <w:spacing w:val="1"/>
        </w:rPr>
        <w:t xml:space="preserve"> </w:t>
      </w:r>
      <w:r>
        <w:t>fi</w:t>
      </w:r>
      <w:r>
        <w:rPr>
          <w:spacing w:val="-3"/>
        </w:rPr>
        <w:t>r</w:t>
      </w:r>
      <w:r>
        <w:t>e eq</w:t>
      </w:r>
      <w:r>
        <w:rPr>
          <w:spacing w:val="-2"/>
        </w:rPr>
        <w:t>u</w:t>
      </w:r>
      <w:r>
        <w:t>i</w:t>
      </w:r>
      <w:r>
        <w:rPr>
          <w:spacing w:val="-4"/>
        </w:rPr>
        <w:t>p</w:t>
      </w:r>
      <w:r>
        <w:t xml:space="preserve">ment </w:t>
      </w:r>
      <w:r>
        <w:rPr>
          <w:spacing w:val="-3"/>
        </w:rPr>
        <w:t>i</w:t>
      </w:r>
      <w:r>
        <w:t xml:space="preserve">s </w:t>
      </w:r>
      <w:r>
        <w:rPr>
          <w:spacing w:val="-2"/>
        </w:rPr>
        <w:t>s</w:t>
      </w:r>
      <w:r>
        <w:t>trictly</w:t>
      </w:r>
      <w:r>
        <w:rPr>
          <w:spacing w:val="-1"/>
        </w:rPr>
        <w:t xml:space="preserve"> </w:t>
      </w:r>
      <w:r>
        <w:t>f</w:t>
      </w:r>
      <w:r>
        <w:rPr>
          <w:spacing w:val="1"/>
        </w:rPr>
        <w:t>o</w:t>
      </w:r>
      <w:r>
        <w:t>r</w:t>
      </w:r>
      <w:r>
        <w:rPr>
          <w:spacing w:val="-1"/>
        </w:rPr>
        <w:t>b</w:t>
      </w:r>
      <w:r>
        <w:t>i</w:t>
      </w:r>
      <w:r>
        <w:rPr>
          <w:spacing w:val="-2"/>
        </w:rPr>
        <w:t>d</w:t>
      </w:r>
      <w:r>
        <w:rPr>
          <w:spacing w:val="-1"/>
        </w:rPr>
        <w:t>d</w:t>
      </w:r>
      <w:r>
        <w:t>en.</w:t>
      </w:r>
    </w:p>
    <w:p w14:paraId="47B9E16D" w14:textId="77777777" w:rsidR="007C62E7" w:rsidRDefault="007C62E7" w:rsidP="005B3361">
      <w:pPr>
        <w:pStyle w:val="BodyText"/>
        <w:numPr>
          <w:ilvl w:val="3"/>
          <w:numId w:val="23"/>
        </w:numPr>
        <w:tabs>
          <w:tab w:val="left" w:pos="1193"/>
        </w:tabs>
        <w:spacing w:before="9" w:line="266" w:lineRule="exact"/>
        <w:ind w:left="1193" w:right="116" w:hanging="480"/>
        <w:jc w:val="both"/>
      </w:pPr>
      <w:r>
        <w:t>A</w:t>
      </w:r>
      <w:r>
        <w:rPr>
          <w:spacing w:val="-1"/>
        </w:rPr>
        <w:t>l</w:t>
      </w:r>
      <w:r>
        <w:t>l</w:t>
      </w:r>
      <w:r>
        <w:rPr>
          <w:spacing w:val="2"/>
        </w:rPr>
        <w:t xml:space="preserve"> </w:t>
      </w:r>
      <w:r>
        <w:t>access to</w:t>
      </w:r>
      <w:r>
        <w:rPr>
          <w:spacing w:val="1"/>
        </w:rPr>
        <w:t xml:space="preserve"> </w:t>
      </w:r>
      <w:r>
        <w:t>el</w:t>
      </w:r>
      <w:r>
        <w:rPr>
          <w:spacing w:val="-2"/>
        </w:rPr>
        <w:t>e</w:t>
      </w:r>
      <w:r>
        <w:t>ctrical</w:t>
      </w:r>
      <w:r>
        <w:rPr>
          <w:spacing w:val="3"/>
        </w:rPr>
        <w:t xml:space="preserve"> </w:t>
      </w:r>
      <w:r>
        <w:rPr>
          <w:spacing w:val="-1"/>
        </w:rPr>
        <w:t>d</w:t>
      </w:r>
      <w:r>
        <w:t>i</w:t>
      </w:r>
      <w:r>
        <w:rPr>
          <w:spacing w:val="-3"/>
        </w:rPr>
        <w:t>s</w:t>
      </w:r>
      <w:r>
        <w:t>t</w:t>
      </w:r>
      <w:r>
        <w:rPr>
          <w:spacing w:val="-3"/>
        </w:rPr>
        <w:t>r</w:t>
      </w:r>
      <w:r>
        <w:t>i</w:t>
      </w:r>
      <w:r>
        <w:rPr>
          <w:spacing w:val="-2"/>
        </w:rPr>
        <w:t>b</w:t>
      </w:r>
      <w:r>
        <w:rPr>
          <w:spacing w:val="-1"/>
        </w:rPr>
        <w:t>u</w:t>
      </w:r>
      <w:r>
        <w:t>ti</w:t>
      </w:r>
      <w:r>
        <w:rPr>
          <w:spacing w:val="1"/>
        </w:rPr>
        <w:t>o</w:t>
      </w:r>
      <w:r>
        <w:t>n</w:t>
      </w:r>
      <w:r>
        <w:rPr>
          <w:spacing w:val="2"/>
        </w:rPr>
        <w:t xml:space="preserve"> </w:t>
      </w:r>
      <w:r>
        <w:rPr>
          <w:spacing w:val="-1"/>
        </w:rPr>
        <w:t>b</w:t>
      </w:r>
      <w:r>
        <w:rPr>
          <w:spacing w:val="1"/>
        </w:rPr>
        <w:t>o</w:t>
      </w:r>
      <w:r>
        <w:t>ar</w:t>
      </w:r>
      <w:r>
        <w:rPr>
          <w:spacing w:val="-2"/>
        </w:rPr>
        <w:t>d</w:t>
      </w:r>
      <w:r>
        <w:t xml:space="preserve">s </w:t>
      </w:r>
      <w:r>
        <w:rPr>
          <w:spacing w:val="1"/>
        </w:rPr>
        <w:t>m</w:t>
      </w:r>
      <w:r>
        <w:rPr>
          <w:spacing w:val="-1"/>
        </w:rPr>
        <w:t>u</w:t>
      </w:r>
      <w:r>
        <w:t xml:space="preserve">st </w:t>
      </w:r>
      <w:r>
        <w:rPr>
          <w:spacing w:val="-1"/>
        </w:rPr>
        <w:t>b</w:t>
      </w:r>
      <w:r>
        <w:t>e</w:t>
      </w:r>
      <w:r>
        <w:rPr>
          <w:spacing w:val="3"/>
        </w:rPr>
        <w:t xml:space="preserve"> </w:t>
      </w:r>
      <w:r>
        <w:rPr>
          <w:spacing w:val="-2"/>
        </w:rPr>
        <w:t>ke</w:t>
      </w:r>
      <w:r>
        <w:rPr>
          <w:spacing w:val="-1"/>
        </w:rPr>
        <w:t>p</w:t>
      </w:r>
      <w:r>
        <w:t>t</w:t>
      </w:r>
      <w:r>
        <w:rPr>
          <w:spacing w:val="3"/>
        </w:rPr>
        <w:t xml:space="preserve"> </w:t>
      </w:r>
      <w:r>
        <w:t>free</w:t>
      </w:r>
      <w:r>
        <w:rPr>
          <w:spacing w:val="1"/>
        </w:rPr>
        <w:t xml:space="preserve"> o</w:t>
      </w:r>
      <w:r>
        <w:t xml:space="preserve">f </w:t>
      </w:r>
      <w:r>
        <w:rPr>
          <w:spacing w:val="1"/>
        </w:rPr>
        <w:t>o</w:t>
      </w:r>
      <w:r>
        <w:rPr>
          <w:spacing w:val="-1"/>
        </w:rPr>
        <w:t>b</w:t>
      </w:r>
      <w:r>
        <w:t>stru</w:t>
      </w:r>
      <w:r>
        <w:rPr>
          <w:spacing w:val="-3"/>
        </w:rPr>
        <w:t>c</w:t>
      </w:r>
      <w:r>
        <w:t>ti</w:t>
      </w:r>
      <w:r>
        <w:rPr>
          <w:spacing w:val="1"/>
        </w:rPr>
        <w:t>o</w:t>
      </w:r>
      <w:r>
        <w:rPr>
          <w:spacing w:val="-1"/>
        </w:rPr>
        <w:t>n</w:t>
      </w:r>
      <w:r>
        <w:t>,</w:t>
      </w:r>
      <w:r>
        <w:rPr>
          <w:spacing w:val="2"/>
        </w:rPr>
        <w:t xml:space="preserve"> </w:t>
      </w:r>
      <w:r>
        <w:t>a</w:t>
      </w:r>
      <w:r>
        <w:rPr>
          <w:spacing w:val="-1"/>
        </w:rPr>
        <w:t>n</w:t>
      </w:r>
      <w:r>
        <w:t>d</w:t>
      </w:r>
      <w:r>
        <w:rPr>
          <w:spacing w:val="-1"/>
        </w:rPr>
        <w:t xml:space="preserve"> </w:t>
      </w:r>
      <w:r>
        <w:t>not</w:t>
      </w:r>
      <w:r>
        <w:rPr>
          <w:spacing w:val="3"/>
        </w:rPr>
        <w:t xml:space="preserve"> </w:t>
      </w:r>
      <w:r>
        <w:rPr>
          <w:spacing w:val="-1"/>
        </w:rPr>
        <w:t>b</w:t>
      </w:r>
      <w:r>
        <w:t>e</w:t>
      </w:r>
      <w:r>
        <w:rPr>
          <w:spacing w:val="3"/>
        </w:rPr>
        <w:t xml:space="preserve"> </w:t>
      </w:r>
      <w:r>
        <w:rPr>
          <w:spacing w:val="-1"/>
        </w:rPr>
        <w:t>u</w:t>
      </w:r>
      <w:r>
        <w:rPr>
          <w:spacing w:val="-3"/>
        </w:rPr>
        <w:t>s</w:t>
      </w:r>
      <w:r>
        <w:t>ed</w:t>
      </w:r>
      <w:r>
        <w:rPr>
          <w:spacing w:val="2"/>
        </w:rPr>
        <w:t xml:space="preserve"> </w:t>
      </w:r>
      <w:r>
        <w:t>for w</w:t>
      </w:r>
      <w:r>
        <w:rPr>
          <w:spacing w:val="1"/>
        </w:rPr>
        <w:t>o</w:t>
      </w:r>
      <w:r>
        <w:t>rk</w:t>
      </w:r>
      <w:r>
        <w:rPr>
          <w:spacing w:val="-3"/>
        </w:rPr>
        <w:t xml:space="preserve"> </w:t>
      </w:r>
      <w:r>
        <w:rPr>
          <w:spacing w:val="1"/>
        </w:rPr>
        <w:t>o</w:t>
      </w:r>
      <w:r>
        <w:t>r</w:t>
      </w:r>
      <w:r>
        <w:rPr>
          <w:spacing w:val="-3"/>
        </w:rPr>
        <w:t xml:space="preserve"> </w:t>
      </w:r>
      <w:r>
        <w:t>s</w:t>
      </w:r>
      <w:r>
        <w:rPr>
          <w:spacing w:val="-2"/>
        </w:rPr>
        <w:t>t</w:t>
      </w:r>
      <w:r>
        <w:rPr>
          <w:spacing w:val="1"/>
        </w:rPr>
        <w:t>o</w:t>
      </w:r>
      <w:r>
        <w:t>ra</w:t>
      </w:r>
      <w:r>
        <w:rPr>
          <w:spacing w:val="-2"/>
        </w:rPr>
        <w:t>g</w:t>
      </w:r>
      <w:r>
        <w:t>e</w:t>
      </w:r>
      <w:r>
        <w:rPr>
          <w:spacing w:val="-2"/>
        </w:rPr>
        <w:t xml:space="preserve"> </w:t>
      </w:r>
      <w:r>
        <w:t>at a</w:t>
      </w:r>
      <w:r>
        <w:rPr>
          <w:spacing w:val="-4"/>
        </w:rPr>
        <w:t>n</w:t>
      </w:r>
      <w:r>
        <w:t>y t</w:t>
      </w:r>
      <w:r>
        <w:rPr>
          <w:spacing w:val="-3"/>
        </w:rPr>
        <w:t>i</w:t>
      </w:r>
      <w:r>
        <w:rPr>
          <w:spacing w:val="-2"/>
        </w:rPr>
        <w:t>m</w:t>
      </w:r>
      <w:r>
        <w:t xml:space="preserve">e. </w:t>
      </w:r>
      <w:r>
        <w:rPr>
          <w:spacing w:val="3"/>
        </w:rPr>
        <w:t xml:space="preserve"> </w:t>
      </w:r>
      <w:r>
        <w:t>F</w:t>
      </w:r>
      <w:r>
        <w:rPr>
          <w:spacing w:val="-1"/>
        </w:rPr>
        <w:t>i</w:t>
      </w:r>
      <w:r>
        <w:t>refi</w:t>
      </w:r>
      <w:r>
        <w:rPr>
          <w:spacing w:val="-1"/>
        </w:rPr>
        <w:t>gh</w:t>
      </w:r>
      <w:r>
        <w:t>ti</w:t>
      </w:r>
      <w:r>
        <w:rPr>
          <w:spacing w:val="-1"/>
        </w:rPr>
        <w:t>n</w:t>
      </w:r>
      <w:r>
        <w:t>g eq</w:t>
      </w:r>
      <w:r>
        <w:rPr>
          <w:spacing w:val="-2"/>
        </w:rPr>
        <w:t>u</w:t>
      </w:r>
      <w:r>
        <w:t>i</w:t>
      </w:r>
      <w:r>
        <w:rPr>
          <w:spacing w:val="-4"/>
        </w:rPr>
        <w:t>p</w:t>
      </w:r>
      <w:r>
        <w:t>ment</w:t>
      </w:r>
      <w:r>
        <w:rPr>
          <w:spacing w:val="-2"/>
        </w:rPr>
        <w:t xml:space="preserve"> </w:t>
      </w:r>
      <w:r>
        <w:t>m</w:t>
      </w:r>
      <w:r>
        <w:rPr>
          <w:spacing w:val="-1"/>
        </w:rPr>
        <w:t>u</w:t>
      </w:r>
      <w:r>
        <w:t>st</w:t>
      </w:r>
      <w:r>
        <w:rPr>
          <w:spacing w:val="1"/>
        </w:rPr>
        <w:t xml:space="preserve"> </w:t>
      </w:r>
      <w:proofErr w:type="gramStart"/>
      <w:r>
        <w:rPr>
          <w:spacing w:val="-3"/>
        </w:rPr>
        <w:t>r</w:t>
      </w:r>
      <w:r>
        <w:rPr>
          <w:spacing w:val="-2"/>
        </w:rPr>
        <w:t>e</w:t>
      </w:r>
      <w:r>
        <w:t>main</w:t>
      </w:r>
      <w:r>
        <w:rPr>
          <w:spacing w:val="-2"/>
        </w:rPr>
        <w:t xml:space="preserve"> </w:t>
      </w:r>
      <w:r>
        <w:t>ac</w:t>
      </w:r>
      <w:r>
        <w:rPr>
          <w:spacing w:val="-2"/>
        </w:rPr>
        <w:t>c</w:t>
      </w:r>
      <w:r>
        <w:t>essib</w:t>
      </w:r>
      <w:r>
        <w:rPr>
          <w:spacing w:val="-1"/>
        </w:rPr>
        <w:t>l</w:t>
      </w:r>
      <w:r>
        <w:t xml:space="preserve">e </w:t>
      </w:r>
      <w:r>
        <w:rPr>
          <w:spacing w:val="-3"/>
        </w:rPr>
        <w:t>a</w:t>
      </w:r>
      <w:r>
        <w:t>t</w:t>
      </w:r>
      <w:r>
        <w:rPr>
          <w:spacing w:val="-2"/>
        </w:rPr>
        <w:t xml:space="preserve"> </w:t>
      </w:r>
      <w:r>
        <w:t>all</w:t>
      </w:r>
      <w:r>
        <w:rPr>
          <w:spacing w:val="-1"/>
        </w:rPr>
        <w:t xml:space="preserve"> </w:t>
      </w:r>
      <w:r>
        <w:t>ti</w:t>
      </w:r>
      <w:r>
        <w:rPr>
          <w:spacing w:val="-2"/>
        </w:rPr>
        <w:t>m</w:t>
      </w:r>
      <w:r>
        <w:t>es</w:t>
      </w:r>
      <w:proofErr w:type="gramEnd"/>
      <w:r>
        <w:t>.</w:t>
      </w:r>
    </w:p>
    <w:p w14:paraId="4109F6C7" w14:textId="77777777" w:rsidR="007C62E7" w:rsidRDefault="007C62E7" w:rsidP="005B3361">
      <w:pPr>
        <w:numPr>
          <w:ilvl w:val="3"/>
          <w:numId w:val="23"/>
        </w:numPr>
        <w:tabs>
          <w:tab w:val="left" w:pos="1193"/>
        </w:tabs>
        <w:spacing w:before="6"/>
        <w:ind w:left="1193" w:hanging="480"/>
        <w:rPr>
          <w:rFonts w:ascii="Calibri" w:eastAsia="Calibri" w:hAnsi="Calibri" w:cs="Calibri"/>
        </w:rPr>
      </w:pPr>
      <w:r>
        <w:rPr>
          <w:rFonts w:ascii="Calibri" w:eastAsia="Calibri" w:hAnsi="Calibri" w:cs="Calibri"/>
        </w:rPr>
        <w:t>In</w:t>
      </w:r>
      <w:r>
        <w:rPr>
          <w:rFonts w:ascii="Calibri" w:eastAsia="Calibri" w:hAnsi="Calibri" w:cs="Calibri"/>
          <w:spacing w:val="36"/>
        </w:rPr>
        <w:t xml:space="preserve"> </w:t>
      </w:r>
      <w:r>
        <w:rPr>
          <w:rFonts w:ascii="Calibri" w:eastAsia="Calibri" w:hAnsi="Calibri" w:cs="Calibri"/>
        </w:rPr>
        <w:t>case</w:t>
      </w:r>
      <w:r>
        <w:rPr>
          <w:rFonts w:ascii="Calibri" w:eastAsia="Calibri" w:hAnsi="Calibri" w:cs="Calibri"/>
          <w:spacing w:val="37"/>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39"/>
        </w:rPr>
        <w:t xml:space="preserve"> </w:t>
      </w:r>
      <w:r>
        <w:rPr>
          <w:rFonts w:ascii="Calibri" w:eastAsia="Calibri" w:hAnsi="Calibri" w:cs="Calibri"/>
        </w:rPr>
        <w:t>fi</w:t>
      </w:r>
      <w:r>
        <w:rPr>
          <w:rFonts w:ascii="Calibri" w:eastAsia="Calibri" w:hAnsi="Calibri" w:cs="Calibri"/>
          <w:spacing w:val="-1"/>
        </w:rPr>
        <w:t>r</w:t>
      </w:r>
      <w:r>
        <w:rPr>
          <w:rFonts w:ascii="Calibri" w:eastAsia="Calibri" w:hAnsi="Calibri" w:cs="Calibri"/>
        </w:rPr>
        <w:t>e,</w:t>
      </w:r>
      <w:r>
        <w:rPr>
          <w:rFonts w:ascii="Calibri" w:eastAsia="Calibri" w:hAnsi="Calibri" w:cs="Calibri"/>
          <w:spacing w:val="36"/>
        </w:rPr>
        <w:t xml:space="preserve"> </w:t>
      </w:r>
      <w:r>
        <w:rPr>
          <w:rFonts w:ascii="Calibri" w:eastAsia="Calibri" w:hAnsi="Calibri" w:cs="Calibri"/>
        </w:rPr>
        <w:t>the</w:t>
      </w:r>
      <w:r>
        <w:rPr>
          <w:rFonts w:ascii="Calibri" w:eastAsia="Calibri" w:hAnsi="Calibri" w:cs="Calibri"/>
          <w:spacing w:val="38"/>
        </w:rPr>
        <w:t xml:space="preserve"> </w:t>
      </w:r>
      <w:r>
        <w:rPr>
          <w:rFonts w:ascii="Calibri" w:eastAsia="Calibri" w:hAnsi="Calibri" w:cs="Calibri"/>
          <w:i/>
        </w:rPr>
        <w:t>Co</w:t>
      </w:r>
      <w:r>
        <w:rPr>
          <w:rFonts w:ascii="Calibri" w:eastAsia="Calibri" w:hAnsi="Calibri" w:cs="Calibri"/>
          <w:i/>
          <w:spacing w:val="-2"/>
        </w:rPr>
        <w:t>n</w:t>
      </w:r>
      <w:r>
        <w:rPr>
          <w:rFonts w:ascii="Calibri" w:eastAsia="Calibri" w:hAnsi="Calibri" w:cs="Calibri"/>
          <w:i/>
        </w:rPr>
        <w:t>t</w:t>
      </w:r>
      <w:r>
        <w:rPr>
          <w:rFonts w:ascii="Calibri" w:eastAsia="Calibri" w:hAnsi="Calibri" w:cs="Calibri"/>
          <w:i/>
          <w:spacing w:val="1"/>
        </w:rPr>
        <w:t>r</w:t>
      </w:r>
      <w:r>
        <w:rPr>
          <w:rFonts w:ascii="Calibri" w:eastAsia="Calibri" w:hAnsi="Calibri" w:cs="Calibri"/>
          <w:i/>
          <w:spacing w:val="-4"/>
        </w:rPr>
        <w:t>a</w:t>
      </w:r>
      <w:r>
        <w:rPr>
          <w:rFonts w:ascii="Calibri" w:eastAsia="Calibri" w:hAnsi="Calibri" w:cs="Calibri"/>
          <w:i/>
        </w:rPr>
        <w:t>ct</w:t>
      </w:r>
      <w:r>
        <w:rPr>
          <w:rFonts w:ascii="Calibri" w:eastAsia="Calibri" w:hAnsi="Calibri" w:cs="Calibri"/>
          <w:i/>
          <w:spacing w:val="-1"/>
        </w:rPr>
        <w:t>o</w:t>
      </w:r>
      <w:r>
        <w:rPr>
          <w:rFonts w:ascii="Calibri" w:eastAsia="Calibri" w:hAnsi="Calibri" w:cs="Calibri"/>
          <w:i/>
        </w:rPr>
        <w:t>r</w:t>
      </w:r>
      <w:r>
        <w:rPr>
          <w:rFonts w:ascii="Calibri" w:eastAsia="Calibri" w:hAnsi="Calibri" w:cs="Calibri"/>
          <w:i/>
          <w:spacing w:val="40"/>
        </w:rPr>
        <w:t xml:space="preserve"> </w:t>
      </w:r>
      <w:r>
        <w:rPr>
          <w:rFonts w:ascii="Calibri" w:eastAsia="Calibri" w:hAnsi="Calibri" w:cs="Calibri"/>
        </w:rPr>
        <w:t>re</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rts</w:t>
      </w:r>
      <w:r>
        <w:rPr>
          <w:rFonts w:ascii="Calibri" w:eastAsia="Calibri" w:hAnsi="Calibri" w:cs="Calibri"/>
          <w:spacing w:val="36"/>
        </w:rPr>
        <w:t xml:space="preserve"> </w:t>
      </w:r>
      <w:r>
        <w:rPr>
          <w:rFonts w:ascii="Calibri" w:eastAsia="Calibri" w:hAnsi="Calibri" w:cs="Calibri"/>
        </w:rPr>
        <w:t>the</w:t>
      </w:r>
      <w:r>
        <w:rPr>
          <w:rFonts w:ascii="Calibri" w:eastAsia="Calibri" w:hAnsi="Calibri" w:cs="Calibri"/>
          <w:spacing w:val="38"/>
        </w:rPr>
        <w:t xml:space="preserve"> </w:t>
      </w:r>
      <w:r>
        <w:rPr>
          <w:rFonts w:ascii="Calibri" w:eastAsia="Calibri" w:hAnsi="Calibri" w:cs="Calibri"/>
          <w:spacing w:val="-3"/>
        </w:rPr>
        <w:t>l</w:t>
      </w:r>
      <w:r>
        <w:rPr>
          <w:rFonts w:ascii="Calibri" w:eastAsia="Calibri" w:hAnsi="Calibri" w:cs="Calibri"/>
          <w:spacing w:val="1"/>
        </w:rPr>
        <w:t>o</w:t>
      </w:r>
      <w:r>
        <w:rPr>
          <w:rFonts w:ascii="Calibri" w:eastAsia="Calibri" w:hAnsi="Calibri" w:cs="Calibri"/>
        </w:rPr>
        <w:t>c</w:t>
      </w:r>
      <w:r>
        <w:rPr>
          <w:rFonts w:ascii="Calibri" w:eastAsia="Calibri" w:hAnsi="Calibri" w:cs="Calibri"/>
          <w:spacing w:val="-3"/>
        </w:rPr>
        <w:t>a</w:t>
      </w:r>
      <w:r>
        <w:rPr>
          <w:rFonts w:ascii="Calibri" w:eastAsia="Calibri" w:hAnsi="Calibri" w:cs="Calibri"/>
        </w:rPr>
        <w:t>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3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38"/>
        </w:rPr>
        <w:t xml:space="preserve"> </w:t>
      </w:r>
      <w:r>
        <w:rPr>
          <w:rFonts w:ascii="Calibri" w:eastAsia="Calibri" w:hAnsi="Calibri" w:cs="Calibri"/>
        </w:rPr>
        <w:t>exte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36"/>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36"/>
        </w:rPr>
        <w:t xml:space="preserve"> </w:t>
      </w:r>
      <w:r>
        <w:rPr>
          <w:rFonts w:ascii="Calibri" w:eastAsia="Calibri" w:hAnsi="Calibri" w:cs="Calibri"/>
        </w:rPr>
        <w:t>the</w:t>
      </w:r>
      <w:r>
        <w:rPr>
          <w:rFonts w:ascii="Calibri" w:eastAsia="Calibri" w:hAnsi="Calibri" w:cs="Calibri"/>
          <w:spacing w:val="39"/>
        </w:rPr>
        <w:t xml:space="preserve"> </w:t>
      </w:r>
      <w:r>
        <w:rPr>
          <w:rFonts w:ascii="Calibri" w:eastAsia="Calibri" w:hAnsi="Calibri" w:cs="Calibri"/>
        </w:rPr>
        <w:t>fi</w:t>
      </w:r>
      <w:r>
        <w:rPr>
          <w:rFonts w:ascii="Calibri" w:eastAsia="Calibri" w:hAnsi="Calibri" w:cs="Calibri"/>
          <w:spacing w:val="-3"/>
        </w:rPr>
        <w:t>r</w:t>
      </w:r>
      <w:r>
        <w:rPr>
          <w:rFonts w:ascii="Calibri" w:eastAsia="Calibri" w:hAnsi="Calibri" w:cs="Calibri"/>
        </w:rPr>
        <w:t>e</w:t>
      </w:r>
      <w:r>
        <w:rPr>
          <w:rFonts w:ascii="Calibri" w:eastAsia="Calibri" w:hAnsi="Calibri" w:cs="Calibri"/>
          <w:spacing w:val="39"/>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36"/>
        </w:rPr>
        <w:t xml:space="preserve"> </w:t>
      </w:r>
      <w:r>
        <w:rPr>
          <w:rFonts w:ascii="Calibri" w:eastAsia="Calibri" w:hAnsi="Calibri" w:cs="Calibri"/>
        </w:rPr>
        <w:t>the</w:t>
      </w:r>
      <w:r>
        <w:rPr>
          <w:rFonts w:ascii="Calibri" w:eastAsia="Calibri" w:hAnsi="Calibri" w:cs="Calibri"/>
          <w:spacing w:val="44"/>
        </w:rPr>
        <w:t xml:space="preserve"> </w:t>
      </w:r>
      <w:r>
        <w:rPr>
          <w:rFonts w:ascii="Calibri" w:eastAsia="Calibri" w:hAnsi="Calibri" w:cs="Calibri"/>
          <w:i/>
        </w:rPr>
        <w:t>Em</w:t>
      </w:r>
      <w:r>
        <w:rPr>
          <w:rFonts w:ascii="Calibri" w:eastAsia="Calibri" w:hAnsi="Calibri" w:cs="Calibri"/>
          <w:i/>
          <w:spacing w:val="-1"/>
        </w:rPr>
        <w:t>p</w:t>
      </w:r>
      <w:r>
        <w:rPr>
          <w:rFonts w:ascii="Calibri" w:eastAsia="Calibri" w:hAnsi="Calibri" w:cs="Calibri"/>
          <w:i/>
        </w:rPr>
        <w:t>l</w:t>
      </w:r>
      <w:r>
        <w:rPr>
          <w:rFonts w:ascii="Calibri" w:eastAsia="Calibri" w:hAnsi="Calibri" w:cs="Calibri"/>
          <w:i/>
          <w:spacing w:val="-1"/>
        </w:rPr>
        <w:t>o</w:t>
      </w:r>
      <w:r>
        <w:rPr>
          <w:rFonts w:ascii="Calibri" w:eastAsia="Calibri" w:hAnsi="Calibri" w:cs="Calibri"/>
          <w:i/>
        </w:rPr>
        <w:t>y</w:t>
      </w:r>
      <w:r>
        <w:rPr>
          <w:rFonts w:ascii="Calibri" w:eastAsia="Calibri" w:hAnsi="Calibri" w:cs="Calibri"/>
          <w:i/>
          <w:spacing w:val="-3"/>
        </w:rPr>
        <w:t>e</w:t>
      </w:r>
      <w:r>
        <w:rPr>
          <w:rFonts w:ascii="Calibri" w:eastAsia="Calibri" w:hAnsi="Calibri" w:cs="Calibri"/>
          <w:i/>
          <w:spacing w:val="-2"/>
        </w:rPr>
        <w:t>r</w:t>
      </w:r>
      <w:r>
        <w:rPr>
          <w:rFonts w:ascii="Calibri" w:eastAsia="Calibri" w:hAnsi="Calibri" w:cs="Calibri"/>
          <w:i/>
        </w:rPr>
        <w:t>s</w:t>
      </w:r>
    </w:p>
    <w:p w14:paraId="364D0483" w14:textId="77777777" w:rsidR="007C62E7" w:rsidRDefault="007C62E7" w:rsidP="007C62E7">
      <w:pPr>
        <w:pStyle w:val="BodyText"/>
        <w:ind w:left="1193"/>
      </w:pPr>
      <w:r>
        <w:t>Electrical</w:t>
      </w:r>
      <w:r>
        <w:rPr>
          <w:spacing w:val="-3"/>
        </w:rPr>
        <w:t xml:space="preserve"> </w:t>
      </w:r>
      <w:r>
        <w:t>O</w:t>
      </w:r>
      <w:r>
        <w:rPr>
          <w:spacing w:val="-1"/>
        </w:rPr>
        <w:t>p</w:t>
      </w:r>
      <w:r>
        <w:t>er</w:t>
      </w:r>
      <w:r>
        <w:rPr>
          <w:spacing w:val="-3"/>
        </w:rPr>
        <w:t>a</w:t>
      </w:r>
      <w:r>
        <w:t>ti</w:t>
      </w:r>
      <w:r>
        <w:rPr>
          <w:spacing w:val="-1"/>
        </w:rPr>
        <w:t>n</w:t>
      </w:r>
      <w:r>
        <w:t>g</w:t>
      </w:r>
      <w:r>
        <w:rPr>
          <w:spacing w:val="-1"/>
        </w:rPr>
        <w:t xml:space="preserve"> D</w:t>
      </w:r>
      <w:r>
        <w:t>esk</w:t>
      </w:r>
      <w:r>
        <w:rPr>
          <w:spacing w:val="1"/>
        </w:rPr>
        <w:t xml:space="preserve"> </w:t>
      </w:r>
      <w:r>
        <w:rPr>
          <w:spacing w:val="-2"/>
        </w:rPr>
        <w:t>a</w:t>
      </w:r>
      <w:r>
        <w:t>t e</w:t>
      </w:r>
      <w:r>
        <w:rPr>
          <w:spacing w:val="-2"/>
        </w:rPr>
        <w:t>x</w:t>
      </w:r>
      <w:r>
        <w:t>te</w:t>
      </w:r>
      <w:r>
        <w:rPr>
          <w:spacing w:val="-1"/>
        </w:rPr>
        <w:t>n</w:t>
      </w:r>
      <w:r>
        <w:t>s</w:t>
      </w:r>
      <w:r>
        <w:rPr>
          <w:spacing w:val="-3"/>
        </w:rPr>
        <w:t>i</w:t>
      </w:r>
      <w:r>
        <w:rPr>
          <w:spacing w:val="1"/>
        </w:rPr>
        <w:t>o</w:t>
      </w:r>
      <w:r>
        <w:t>n</w:t>
      </w:r>
      <w:r>
        <w:rPr>
          <w:spacing w:val="-1"/>
        </w:rPr>
        <w:t xml:space="preserve"> </w:t>
      </w:r>
      <w:r>
        <w:rPr>
          <w:spacing w:val="-2"/>
        </w:rPr>
        <w:t>5</w:t>
      </w:r>
      <w:r>
        <w:t>2</w:t>
      </w:r>
      <w:r>
        <w:rPr>
          <w:spacing w:val="-2"/>
        </w:rPr>
        <w:t>2</w:t>
      </w:r>
      <w:r>
        <w:t>2.</w:t>
      </w:r>
    </w:p>
    <w:p w14:paraId="43B2F5B9" w14:textId="77777777" w:rsidR="007C62E7" w:rsidRDefault="007C62E7" w:rsidP="005B3361">
      <w:pPr>
        <w:pStyle w:val="BodyText"/>
        <w:numPr>
          <w:ilvl w:val="3"/>
          <w:numId w:val="23"/>
        </w:numPr>
        <w:tabs>
          <w:tab w:val="left" w:pos="1193"/>
        </w:tabs>
        <w:ind w:left="1193" w:right="109" w:hanging="480"/>
        <w:jc w:val="both"/>
      </w:pPr>
      <w:r>
        <w:t>The</w:t>
      </w:r>
      <w:r>
        <w:rPr>
          <w:spacing w:val="20"/>
        </w:rPr>
        <w:t xml:space="preserv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9"/>
        </w:rPr>
        <w:t xml:space="preserve"> </w:t>
      </w:r>
      <w:r>
        <w:t>ta</w:t>
      </w:r>
      <w:r>
        <w:rPr>
          <w:spacing w:val="-2"/>
        </w:rPr>
        <w:t>k</w:t>
      </w:r>
      <w:r>
        <w:t>es</w:t>
      </w:r>
      <w:r>
        <w:rPr>
          <w:spacing w:val="20"/>
        </w:rPr>
        <w:t xml:space="preserve"> </w:t>
      </w:r>
      <w:r>
        <w:t>t</w:t>
      </w:r>
      <w:r>
        <w:rPr>
          <w:spacing w:val="-3"/>
        </w:rPr>
        <w:t>h</w:t>
      </w:r>
      <w:r>
        <w:t>e</w:t>
      </w:r>
      <w:r>
        <w:rPr>
          <w:spacing w:val="20"/>
        </w:rPr>
        <w:t xml:space="preserve"> </w:t>
      </w:r>
      <w:r>
        <w:rPr>
          <w:spacing w:val="-4"/>
        </w:rPr>
        <w:t>n</w:t>
      </w:r>
      <w:r>
        <w:t>ec</w:t>
      </w:r>
      <w:r>
        <w:rPr>
          <w:spacing w:val="1"/>
        </w:rPr>
        <w:t>e</w:t>
      </w:r>
      <w:r>
        <w:t>ssa</w:t>
      </w:r>
      <w:r>
        <w:rPr>
          <w:spacing w:val="-3"/>
        </w:rPr>
        <w:t>r</w:t>
      </w:r>
      <w:r>
        <w:t>y</w:t>
      </w:r>
      <w:r>
        <w:rPr>
          <w:spacing w:val="20"/>
        </w:rPr>
        <w:t xml:space="preserve"> </w:t>
      </w:r>
      <w:r>
        <w:rPr>
          <w:spacing w:val="-3"/>
        </w:rPr>
        <w:t>a</w:t>
      </w:r>
      <w:r>
        <w:t>ct</w:t>
      </w:r>
      <w:r>
        <w:rPr>
          <w:spacing w:val="-3"/>
        </w:rPr>
        <w:t>i</w:t>
      </w:r>
      <w:r>
        <w:rPr>
          <w:spacing w:val="1"/>
        </w:rPr>
        <w:t>o</w:t>
      </w:r>
      <w:r>
        <w:t>n</w:t>
      </w:r>
      <w:r>
        <w:rPr>
          <w:spacing w:val="18"/>
        </w:rPr>
        <w:t xml:space="preserve"> </w:t>
      </w:r>
      <w:r>
        <w:rPr>
          <w:spacing w:val="-2"/>
        </w:rPr>
        <w:t>t</w:t>
      </w:r>
      <w:r>
        <w:t>o</w:t>
      </w:r>
      <w:r>
        <w:rPr>
          <w:spacing w:val="20"/>
        </w:rPr>
        <w:t xml:space="preserve"> </w:t>
      </w:r>
      <w:proofErr w:type="gramStart"/>
      <w:r>
        <w:t>sa</w:t>
      </w:r>
      <w:r>
        <w:rPr>
          <w:spacing w:val="-3"/>
        </w:rPr>
        <w:t>f</w:t>
      </w:r>
      <w:r>
        <w:t>e</w:t>
      </w:r>
      <w:r>
        <w:rPr>
          <w:spacing w:val="20"/>
        </w:rPr>
        <w:t xml:space="preserve"> </w:t>
      </w:r>
      <w:r>
        <w:rPr>
          <w:spacing w:val="-1"/>
        </w:rPr>
        <w:t>g</w:t>
      </w:r>
      <w:r>
        <w:rPr>
          <w:spacing w:val="-4"/>
        </w:rPr>
        <w:t>u</w:t>
      </w:r>
      <w:r>
        <w:t>ard</w:t>
      </w:r>
      <w:proofErr w:type="gramEnd"/>
      <w:r>
        <w:rPr>
          <w:spacing w:val="18"/>
        </w:rPr>
        <w:t xml:space="preserve"> </w:t>
      </w:r>
      <w:r>
        <w:t>the</w:t>
      </w:r>
      <w:r>
        <w:rPr>
          <w:spacing w:val="19"/>
        </w:rPr>
        <w:t xml:space="preserve"> </w:t>
      </w:r>
      <w:r>
        <w:t>a</w:t>
      </w:r>
      <w:r>
        <w:rPr>
          <w:spacing w:val="-3"/>
        </w:rPr>
        <w:t>r</w:t>
      </w:r>
      <w:r>
        <w:t>ea</w:t>
      </w:r>
      <w:r>
        <w:rPr>
          <w:spacing w:val="19"/>
        </w:rPr>
        <w:t xml:space="preserve"> </w:t>
      </w:r>
      <w:r>
        <w:rPr>
          <w:spacing w:val="-2"/>
        </w:rPr>
        <w:t>t</w:t>
      </w:r>
      <w:r>
        <w:t>o</w:t>
      </w:r>
      <w:r>
        <w:rPr>
          <w:spacing w:val="20"/>
        </w:rPr>
        <w:t xml:space="preserve"> </w:t>
      </w:r>
      <w:r>
        <w:rPr>
          <w:spacing w:val="-1"/>
        </w:rPr>
        <w:t>p</w:t>
      </w:r>
      <w:r>
        <w:rPr>
          <w:spacing w:val="-3"/>
        </w:rPr>
        <w:t>r</w:t>
      </w:r>
      <w:r>
        <w:t>e</w:t>
      </w:r>
      <w:r>
        <w:rPr>
          <w:spacing w:val="-1"/>
        </w:rPr>
        <w:t>v</w:t>
      </w:r>
      <w:r>
        <w:t>ent</w:t>
      </w:r>
      <w:r>
        <w:rPr>
          <w:spacing w:val="19"/>
        </w:rPr>
        <w:t xml:space="preserve"> </w:t>
      </w:r>
      <w:r>
        <w:t>ri</w:t>
      </w:r>
      <w:r>
        <w:rPr>
          <w:spacing w:val="-3"/>
        </w:rPr>
        <w:t>s</w:t>
      </w:r>
      <w:r>
        <w:t>k</w:t>
      </w:r>
      <w:r>
        <w:rPr>
          <w:spacing w:val="20"/>
        </w:rPr>
        <w:t xml:space="preserve"> </w:t>
      </w:r>
      <w:r>
        <w:rPr>
          <w:spacing w:val="-2"/>
        </w:rPr>
        <w:t>t</w:t>
      </w:r>
      <w:r>
        <w:t>o</w:t>
      </w:r>
      <w:r>
        <w:rPr>
          <w:spacing w:val="20"/>
        </w:rPr>
        <w:t xml:space="preserve"> </w:t>
      </w:r>
      <w:r>
        <w:rPr>
          <w:spacing w:val="4"/>
        </w:rPr>
        <w:t>p</w:t>
      </w:r>
      <w:r>
        <w:t>la</w:t>
      </w:r>
      <w:r>
        <w:rPr>
          <w:spacing w:val="-2"/>
        </w:rPr>
        <w:t>n</w:t>
      </w:r>
      <w:r>
        <w:t>t</w:t>
      </w:r>
      <w:r>
        <w:rPr>
          <w:spacing w:val="20"/>
        </w:rPr>
        <w:t xml:space="preserve"> </w:t>
      </w:r>
      <w:r>
        <w:t>a</w:t>
      </w:r>
      <w:r>
        <w:rPr>
          <w:spacing w:val="-1"/>
        </w:rPr>
        <w:t>n</w:t>
      </w:r>
      <w:r>
        <w:t xml:space="preserve">d </w:t>
      </w:r>
      <w:r>
        <w:rPr>
          <w:spacing w:val="-1"/>
        </w:rPr>
        <w:t>p</w:t>
      </w:r>
      <w:r>
        <w:t>ers</w:t>
      </w:r>
      <w:r>
        <w:rPr>
          <w:spacing w:val="1"/>
        </w:rPr>
        <w:t>o</w:t>
      </w:r>
      <w:r>
        <w:rPr>
          <w:spacing w:val="-1"/>
        </w:rPr>
        <w:t>nn</w:t>
      </w:r>
      <w:r>
        <w:t>el and</w:t>
      </w:r>
      <w:r>
        <w:rPr>
          <w:spacing w:val="-4"/>
        </w:rPr>
        <w:t xml:space="preserve"> </w:t>
      </w:r>
      <w:r>
        <w:t>the s</w:t>
      </w:r>
      <w:r>
        <w:rPr>
          <w:spacing w:val="-1"/>
        </w:rPr>
        <w:t>p</w:t>
      </w:r>
      <w:r>
        <w:rPr>
          <w:spacing w:val="-3"/>
        </w:rPr>
        <w:t>r</w:t>
      </w:r>
      <w:r>
        <w:t>ead</w:t>
      </w:r>
      <w:r>
        <w:rPr>
          <w:spacing w:val="-1"/>
        </w:rPr>
        <w:t>in</w:t>
      </w:r>
      <w:r>
        <w:t>g</w:t>
      </w:r>
      <w:r>
        <w:rPr>
          <w:spacing w:val="-1"/>
        </w:rPr>
        <w:t xml:space="preserve"> </w:t>
      </w:r>
      <w:r>
        <w:rPr>
          <w:spacing w:val="1"/>
        </w:rPr>
        <w:t>o</w:t>
      </w:r>
      <w:r>
        <w:t>f t</w:t>
      </w:r>
      <w:r>
        <w:rPr>
          <w:spacing w:val="-4"/>
        </w:rPr>
        <w:t>h</w:t>
      </w:r>
      <w:r>
        <w:t>e fi</w:t>
      </w:r>
      <w:r>
        <w:rPr>
          <w:spacing w:val="-1"/>
        </w:rPr>
        <w:t>r</w:t>
      </w:r>
      <w:r>
        <w:t>e.</w:t>
      </w:r>
    </w:p>
    <w:p w14:paraId="438995C5" w14:textId="77777777" w:rsidR="007C62E7" w:rsidRDefault="007C62E7" w:rsidP="005B3361">
      <w:pPr>
        <w:pStyle w:val="BodyText"/>
        <w:numPr>
          <w:ilvl w:val="3"/>
          <w:numId w:val="23"/>
        </w:numPr>
        <w:tabs>
          <w:tab w:val="left" w:pos="1193"/>
        </w:tabs>
        <w:spacing w:before="1"/>
        <w:ind w:left="1193" w:hanging="480"/>
      </w:pPr>
      <w:r>
        <w:t xml:space="preserve">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 xml:space="preserve">r </w:t>
      </w:r>
      <w:r>
        <w:t>ta</w:t>
      </w:r>
      <w:r>
        <w:rPr>
          <w:spacing w:val="-2"/>
        </w:rPr>
        <w:t>k</w:t>
      </w:r>
      <w:r>
        <w:t>es</w:t>
      </w:r>
      <w:r>
        <w:rPr>
          <w:spacing w:val="1"/>
        </w:rPr>
        <w:t xml:space="preserve"> </w:t>
      </w:r>
      <w:r>
        <w:t>the</w:t>
      </w:r>
      <w:r>
        <w:rPr>
          <w:spacing w:val="-2"/>
        </w:rPr>
        <w:t xml:space="preserve"> </w:t>
      </w:r>
      <w:r>
        <w:rPr>
          <w:spacing w:val="-3"/>
        </w:rPr>
        <w:t>n</w:t>
      </w:r>
      <w:r>
        <w:t>ec</w:t>
      </w:r>
      <w:r>
        <w:rPr>
          <w:spacing w:val="1"/>
        </w:rPr>
        <w:t>e</w:t>
      </w:r>
      <w:r>
        <w:t>ssa</w:t>
      </w:r>
      <w:r>
        <w:rPr>
          <w:spacing w:val="-3"/>
        </w:rPr>
        <w:t>r</w:t>
      </w:r>
      <w:r>
        <w:t xml:space="preserve">y </w:t>
      </w:r>
      <w:r>
        <w:rPr>
          <w:spacing w:val="-2"/>
        </w:rPr>
        <w:t>a</w:t>
      </w:r>
      <w:r>
        <w:t>cti</w:t>
      </w:r>
      <w:r>
        <w:rPr>
          <w:spacing w:val="1"/>
        </w:rPr>
        <w:t>o</w:t>
      </w:r>
      <w:r>
        <w:t>n</w:t>
      </w:r>
      <w:r>
        <w:rPr>
          <w:spacing w:val="-3"/>
        </w:rPr>
        <w:t xml:space="preserve"> </w:t>
      </w:r>
      <w:r>
        <w:rPr>
          <w:spacing w:val="-2"/>
        </w:rPr>
        <w:t>t</w:t>
      </w:r>
      <w:r>
        <w:t>o</w:t>
      </w:r>
      <w:r>
        <w:rPr>
          <w:spacing w:val="1"/>
        </w:rPr>
        <w:t xml:space="preserve"> </w:t>
      </w:r>
      <w:r>
        <w:t>pr</w:t>
      </w:r>
      <w:r>
        <w:rPr>
          <w:spacing w:val="-3"/>
        </w:rPr>
        <w:t>e</w:t>
      </w:r>
      <w:r>
        <w:t>vent</w:t>
      </w:r>
      <w:r>
        <w:rPr>
          <w:spacing w:val="-2"/>
        </w:rPr>
        <w:t xml:space="preserve"> </w:t>
      </w:r>
      <w:r>
        <w:t>a</w:t>
      </w:r>
      <w:r>
        <w:rPr>
          <w:spacing w:val="-1"/>
        </w:rPr>
        <w:t>n</w:t>
      </w:r>
      <w:r>
        <w:t xml:space="preserve">y </w:t>
      </w:r>
      <w:r>
        <w:rPr>
          <w:spacing w:val="-1"/>
        </w:rPr>
        <w:t>v</w:t>
      </w:r>
      <w:r>
        <w:t>eld</w:t>
      </w:r>
      <w:r>
        <w:rPr>
          <w:spacing w:val="-1"/>
        </w:rPr>
        <w:t xml:space="preserve"> </w:t>
      </w:r>
      <w:r>
        <w:t>fires</w:t>
      </w:r>
      <w:r>
        <w:rPr>
          <w:spacing w:val="-2"/>
        </w:rPr>
        <w:t xml:space="preserve"> </w:t>
      </w:r>
      <w:r>
        <w:t>fr</w:t>
      </w:r>
      <w:r>
        <w:rPr>
          <w:spacing w:val="-2"/>
        </w:rPr>
        <w:t>o</w:t>
      </w:r>
      <w:r>
        <w:t>m</w:t>
      </w:r>
      <w:r>
        <w:rPr>
          <w:spacing w:val="1"/>
        </w:rPr>
        <w:t xml:space="preserve"> </w:t>
      </w:r>
      <w:r>
        <w:rPr>
          <w:spacing w:val="-2"/>
        </w:rPr>
        <w:t>s</w:t>
      </w:r>
      <w:r>
        <w:t>tarti</w:t>
      </w:r>
      <w:r>
        <w:rPr>
          <w:spacing w:val="-1"/>
        </w:rPr>
        <w:t>n</w:t>
      </w:r>
      <w:r>
        <w:rPr>
          <w:spacing w:val="-4"/>
        </w:rPr>
        <w:t>g</w:t>
      </w:r>
      <w:r>
        <w:t>.</w:t>
      </w:r>
    </w:p>
    <w:p w14:paraId="10437F0F" w14:textId="77777777" w:rsidR="007C62E7" w:rsidRDefault="007C62E7" w:rsidP="007C62E7">
      <w:pPr>
        <w:spacing w:before="7" w:line="260" w:lineRule="exact"/>
        <w:rPr>
          <w:sz w:val="26"/>
          <w:szCs w:val="26"/>
        </w:rPr>
      </w:pPr>
    </w:p>
    <w:p w14:paraId="086E29C9" w14:textId="77777777" w:rsidR="007C62E7" w:rsidRDefault="007C62E7" w:rsidP="005B3361">
      <w:pPr>
        <w:pStyle w:val="Heading6"/>
        <w:numPr>
          <w:ilvl w:val="2"/>
          <w:numId w:val="23"/>
        </w:numPr>
        <w:tabs>
          <w:tab w:val="left" w:pos="726"/>
        </w:tabs>
        <w:ind w:left="726" w:hanging="614"/>
        <w:rPr>
          <w:b w:val="0"/>
          <w:bCs w:val="0"/>
        </w:rPr>
      </w:pPr>
      <w:bookmarkStart w:id="33" w:name="_bookmark46"/>
      <w:bookmarkEnd w:id="33"/>
      <w:r>
        <w:t>Re</w:t>
      </w:r>
      <w:r>
        <w:rPr>
          <w:spacing w:val="-2"/>
        </w:rPr>
        <w:t>p</w:t>
      </w:r>
      <w:r>
        <w:rPr>
          <w:spacing w:val="-1"/>
        </w:rPr>
        <w:t>o</w:t>
      </w:r>
      <w:r>
        <w:t>rt</w:t>
      </w:r>
      <w:r>
        <w:rPr>
          <w:spacing w:val="1"/>
        </w:rPr>
        <w:t>i</w:t>
      </w:r>
      <w:r>
        <w:rPr>
          <w:spacing w:val="-4"/>
        </w:rPr>
        <w:t>n</w:t>
      </w:r>
      <w:r>
        <w:t xml:space="preserve">g </w:t>
      </w:r>
      <w:r>
        <w:rPr>
          <w:spacing w:val="-1"/>
        </w:rPr>
        <w:t>o</w:t>
      </w:r>
      <w:r>
        <w:t xml:space="preserve">f </w:t>
      </w:r>
      <w:r>
        <w:rPr>
          <w:spacing w:val="-1"/>
        </w:rPr>
        <w:t>a</w:t>
      </w:r>
      <w:r>
        <w:rPr>
          <w:spacing w:val="-2"/>
        </w:rPr>
        <w:t>c</w:t>
      </w:r>
      <w:r>
        <w:rPr>
          <w:spacing w:val="1"/>
        </w:rPr>
        <w:t>c</w:t>
      </w:r>
      <w:r>
        <w:t>i</w:t>
      </w:r>
      <w:r>
        <w:rPr>
          <w:spacing w:val="-1"/>
        </w:rPr>
        <w:t>d</w:t>
      </w:r>
      <w:r>
        <w:rPr>
          <w:spacing w:val="-4"/>
        </w:rPr>
        <w:t>e</w:t>
      </w:r>
      <w:r>
        <w:rPr>
          <w:spacing w:val="-1"/>
        </w:rPr>
        <w:t>n</w:t>
      </w:r>
      <w:r>
        <w:t>ts</w:t>
      </w:r>
    </w:p>
    <w:p w14:paraId="0545B481" w14:textId="77777777" w:rsidR="007C62E7" w:rsidRDefault="007C62E7" w:rsidP="005B3361">
      <w:pPr>
        <w:pStyle w:val="BodyText"/>
        <w:numPr>
          <w:ilvl w:val="3"/>
          <w:numId w:val="23"/>
        </w:numPr>
        <w:tabs>
          <w:tab w:val="left" w:pos="1193"/>
        </w:tabs>
        <w:ind w:left="1193" w:right="112" w:hanging="480"/>
        <w:jc w:val="both"/>
      </w:pPr>
      <w:r>
        <w:t>The</w:t>
      </w:r>
      <w:r>
        <w:rPr>
          <w:spacing w:val="11"/>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rPr>
        <w:t>r</w:t>
      </w:r>
      <w:r>
        <w:rPr>
          <w:rFonts w:cs="Calibri"/>
          <w:i/>
          <w:spacing w:val="12"/>
        </w:rPr>
        <w:t xml:space="preserve"> </w:t>
      </w:r>
      <w:r>
        <w:rPr>
          <w:spacing w:val="-3"/>
        </w:rPr>
        <w:t>f</w:t>
      </w:r>
      <w:r>
        <w:rPr>
          <w:spacing w:val="1"/>
        </w:rPr>
        <w:t>o</w:t>
      </w:r>
      <w:r>
        <w:t>l</w:t>
      </w:r>
      <w:r>
        <w:rPr>
          <w:spacing w:val="-3"/>
        </w:rPr>
        <w:t>l</w:t>
      </w:r>
      <w:r>
        <w:rPr>
          <w:spacing w:val="1"/>
        </w:rPr>
        <w:t>o</w:t>
      </w:r>
      <w:r>
        <w:t>ws</w:t>
      </w:r>
      <w:r>
        <w:rPr>
          <w:spacing w:val="11"/>
        </w:rPr>
        <w:t xml:space="preserve"> </w:t>
      </w:r>
      <w:r>
        <w:t>an</w:t>
      </w:r>
      <w:r>
        <w:rPr>
          <w:spacing w:val="7"/>
        </w:rPr>
        <w:t xml:space="preserve"> </w:t>
      </w:r>
      <w:r>
        <w:t>acci</w:t>
      </w:r>
      <w:r>
        <w:rPr>
          <w:spacing w:val="-1"/>
        </w:rPr>
        <w:t>d</w:t>
      </w:r>
      <w:r>
        <w:t>ent</w:t>
      </w:r>
      <w:r>
        <w:rPr>
          <w:spacing w:val="10"/>
        </w:rPr>
        <w:t xml:space="preserve"> </w:t>
      </w:r>
      <w:r>
        <w:rPr>
          <w:spacing w:val="-1"/>
        </w:rPr>
        <w:t>p</w:t>
      </w:r>
      <w:r>
        <w:rPr>
          <w:spacing w:val="-3"/>
        </w:rPr>
        <w:t>r</w:t>
      </w:r>
      <w:r>
        <w:t>e</w:t>
      </w:r>
      <w:r>
        <w:rPr>
          <w:spacing w:val="-1"/>
        </w:rPr>
        <w:t>v</w:t>
      </w:r>
      <w:r>
        <w:t>ention</w:t>
      </w:r>
      <w:r>
        <w:rPr>
          <w:spacing w:val="10"/>
        </w:rPr>
        <w:t xml:space="preserve"> </w:t>
      </w:r>
      <w:r>
        <w:rPr>
          <w:spacing w:val="-4"/>
        </w:rPr>
        <w:t>p</w:t>
      </w:r>
      <w:r>
        <w:rPr>
          <w:spacing w:val="1"/>
        </w:rPr>
        <w:t>o</w:t>
      </w:r>
      <w:r>
        <w:t>l</w:t>
      </w:r>
      <w:r>
        <w:rPr>
          <w:spacing w:val="-3"/>
        </w:rPr>
        <w:t>i</w:t>
      </w:r>
      <w:r>
        <w:t>cy</w:t>
      </w:r>
      <w:r>
        <w:rPr>
          <w:spacing w:val="11"/>
        </w:rPr>
        <w:t xml:space="preserve"> </w:t>
      </w:r>
      <w:r>
        <w:t>that</w:t>
      </w:r>
      <w:r>
        <w:rPr>
          <w:spacing w:val="8"/>
        </w:rPr>
        <w:t xml:space="preserve"> </w:t>
      </w:r>
      <w:r>
        <w:t>i</w:t>
      </w:r>
      <w:r>
        <w:rPr>
          <w:spacing w:val="-2"/>
        </w:rPr>
        <w:t>n</w:t>
      </w:r>
      <w:r>
        <w:t>cl</w:t>
      </w:r>
      <w:r>
        <w:rPr>
          <w:spacing w:val="-1"/>
        </w:rPr>
        <w:t>ud</w:t>
      </w:r>
      <w:r>
        <w:t>es</w:t>
      </w:r>
      <w:r>
        <w:rPr>
          <w:spacing w:val="11"/>
        </w:rPr>
        <w:t xml:space="preserve"> </w:t>
      </w:r>
      <w:r>
        <w:t>t</w:t>
      </w:r>
      <w:r>
        <w:rPr>
          <w:spacing w:val="-3"/>
        </w:rPr>
        <w:t>h</w:t>
      </w:r>
      <w:r>
        <w:t>e</w:t>
      </w:r>
      <w:r>
        <w:rPr>
          <w:spacing w:val="11"/>
        </w:rPr>
        <w:t xml:space="preserve"> </w:t>
      </w:r>
      <w:r>
        <w:t>i</w:t>
      </w:r>
      <w:r>
        <w:rPr>
          <w:spacing w:val="-2"/>
        </w:rPr>
        <w:t>nve</w:t>
      </w:r>
      <w:r>
        <w:t>sti</w:t>
      </w:r>
      <w:r>
        <w:rPr>
          <w:spacing w:val="-1"/>
        </w:rPr>
        <w:t>g</w:t>
      </w:r>
      <w:r>
        <w:t>ation</w:t>
      </w:r>
      <w:r>
        <w:rPr>
          <w:spacing w:val="7"/>
        </w:rPr>
        <w:t xml:space="preserve"> </w:t>
      </w:r>
      <w:r>
        <w:rPr>
          <w:spacing w:val="1"/>
        </w:rPr>
        <w:t>o</w:t>
      </w:r>
      <w:r>
        <w:t>f</w:t>
      </w:r>
      <w:r>
        <w:rPr>
          <w:spacing w:val="10"/>
        </w:rPr>
        <w:t xml:space="preserve"> </w:t>
      </w:r>
      <w:r>
        <w:t xml:space="preserve">all </w:t>
      </w:r>
      <w:r>
        <w:rPr>
          <w:spacing w:val="-1"/>
        </w:rPr>
        <w:t>a</w:t>
      </w:r>
      <w:r>
        <w:t>cci</w:t>
      </w:r>
      <w:r>
        <w:rPr>
          <w:spacing w:val="-1"/>
        </w:rPr>
        <w:t>d</w:t>
      </w:r>
      <w:r>
        <w:t>ents</w:t>
      </w:r>
      <w:r>
        <w:rPr>
          <w:spacing w:val="45"/>
        </w:rPr>
        <w:t xml:space="preserve"> </w:t>
      </w:r>
      <w:r>
        <w:t>i</w:t>
      </w:r>
      <w:r>
        <w:rPr>
          <w:spacing w:val="-2"/>
        </w:rPr>
        <w:t>nv</w:t>
      </w:r>
      <w:r>
        <w:rPr>
          <w:spacing w:val="1"/>
        </w:rPr>
        <w:t>o</w:t>
      </w:r>
      <w:r>
        <w:t>lving</w:t>
      </w:r>
      <w:r>
        <w:rPr>
          <w:spacing w:val="45"/>
        </w:rPr>
        <w:t xml:space="preserve"> </w:t>
      </w:r>
      <w:r>
        <w:rPr>
          <w:spacing w:val="-1"/>
        </w:rPr>
        <w:t>p</w:t>
      </w:r>
      <w:r>
        <w:t>ers</w:t>
      </w:r>
      <w:r>
        <w:rPr>
          <w:spacing w:val="-1"/>
        </w:rPr>
        <w:t>onn</w:t>
      </w:r>
      <w:r>
        <w:t>el</w:t>
      </w:r>
      <w:r>
        <w:rPr>
          <w:spacing w:val="46"/>
        </w:rPr>
        <w:t xml:space="preserve"> </w:t>
      </w:r>
      <w:r>
        <w:t>a</w:t>
      </w:r>
      <w:r>
        <w:rPr>
          <w:spacing w:val="-1"/>
        </w:rPr>
        <w:t>n</w:t>
      </w:r>
      <w:r>
        <w:t>d</w:t>
      </w:r>
      <w:r>
        <w:rPr>
          <w:spacing w:val="44"/>
        </w:rPr>
        <w:t xml:space="preserve"> </w:t>
      </w:r>
      <w:r>
        <w:rPr>
          <w:spacing w:val="-1"/>
        </w:rPr>
        <w:t>p</w:t>
      </w:r>
      <w:r>
        <w:t>ro</w:t>
      </w:r>
      <w:r>
        <w:rPr>
          <w:spacing w:val="-1"/>
        </w:rPr>
        <w:t>p</w:t>
      </w:r>
      <w:r>
        <w:t>ert</w:t>
      </w:r>
      <w:r>
        <w:rPr>
          <w:spacing w:val="1"/>
        </w:rPr>
        <w:t>y</w:t>
      </w:r>
      <w:r>
        <w:t>.</w:t>
      </w:r>
      <w:r>
        <w:rPr>
          <w:spacing w:val="45"/>
        </w:rPr>
        <w:t xml:space="preserve"> </w:t>
      </w:r>
      <w:r>
        <w:t>This</w:t>
      </w:r>
      <w:r>
        <w:rPr>
          <w:spacing w:val="45"/>
        </w:rPr>
        <w:t xml:space="preserve"> </w:t>
      </w:r>
      <w:r>
        <w:t>is</w:t>
      </w:r>
      <w:r>
        <w:rPr>
          <w:spacing w:val="46"/>
        </w:rPr>
        <w:t xml:space="preserve"> </w:t>
      </w:r>
      <w:r>
        <w:rPr>
          <w:spacing w:val="-1"/>
        </w:rPr>
        <w:t>d</w:t>
      </w:r>
      <w:r>
        <w:rPr>
          <w:spacing w:val="1"/>
        </w:rPr>
        <w:t>o</w:t>
      </w:r>
      <w:r>
        <w:rPr>
          <w:spacing w:val="-1"/>
        </w:rPr>
        <w:t>n</w:t>
      </w:r>
      <w:r>
        <w:t>e</w:t>
      </w:r>
      <w:r>
        <w:rPr>
          <w:spacing w:val="45"/>
        </w:rPr>
        <w:t xml:space="preserve"> </w:t>
      </w:r>
      <w:r>
        <w:t>with</w:t>
      </w:r>
      <w:r>
        <w:rPr>
          <w:spacing w:val="46"/>
        </w:rPr>
        <w:t xml:space="preserve"> </w:t>
      </w:r>
      <w:r>
        <w:t>the</w:t>
      </w:r>
      <w:r>
        <w:rPr>
          <w:spacing w:val="46"/>
        </w:rPr>
        <w:t xml:space="preserve"> </w:t>
      </w:r>
      <w:r>
        <w:t>i</w:t>
      </w:r>
      <w:r>
        <w:rPr>
          <w:spacing w:val="-2"/>
        </w:rPr>
        <w:t>n</w:t>
      </w:r>
      <w:r>
        <w:t>te</w:t>
      </w:r>
      <w:r>
        <w:rPr>
          <w:spacing w:val="-1"/>
        </w:rPr>
        <w:t>n</w:t>
      </w:r>
      <w:r>
        <w:t>ti</w:t>
      </w:r>
      <w:r>
        <w:rPr>
          <w:spacing w:val="1"/>
        </w:rPr>
        <w:t>o</w:t>
      </w:r>
      <w:r>
        <w:t>n</w:t>
      </w:r>
      <w:r>
        <w:rPr>
          <w:spacing w:val="42"/>
        </w:rPr>
        <w:t xml:space="preserve"> </w:t>
      </w:r>
      <w:r>
        <w:rPr>
          <w:spacing w:val="1"/>
        </w:rPr>
        <w:t>o</w:t>
      </w:r>
      <w:r>
        <w:t>f</w:t>
      </w:r>
      <w:r>
        <w:rPr>
          <w:spacing w:val="46"/>
        </w:rPr>
        <w:t xml:space="preserve"> </w:t>
      </w:r>
      <w:r>
        <w:t>i</w:t>
      </w:r>
      <w:r>
        <w:rPr>
          <w:spacing w:val="-2"/>
        </w:rPr>
        <w:t>n</w:t>
      </w:r>
      <w:r>
        <w:t>tr</w:t>
      </w:r>
      <w:r>
        <w:rPr>
          <w:spacing w:val="1"/>
        </w:rPr>
        <w:t>o</w:t>
      </w:r>
      <w:r>
        <w:rPr>
          <w:spacing w:val="-1"/>
        </w:rPr>
        <w:t>du</w:t>
      </w:r>
      <w:r>
        <w:t>ci</w:t>
      </w:r>
      <w:r>
        <w:rPr>
          <w:spacing w:val="-1"/>
        </w:rPr>
        <w:t>n</w:t>
      </w:r>
      <w:r>
        <w:t>g c</w:t>
      </w:r>
      <w:r>
        <w:rPr>
          <w:spacing w:val="1"/>
        </w:rPr>
        <w:t>o</w:t>
      </w:r>
      <w:r>
        <w:rPr>
          <w:spacing w:val="-1"/>
        </w:rPr>
        <w:t>n</w:t>
      </w:r>
      <w:r>
        <w:t>t</w:t>
      </w:r>
      <w:r>
        <w:rPr>
          <w:spacing w:val="-3"/>
        </w:rPr>
        <w:t>r</w:t>
      </w:r>
      <w:r>
        <w:rPr>
          <w:spacing w:val="1"/>
        </w:rPr>
        <w:t>o</w:t>
      </w:r>
      <w:r>
        <w:t>l</w:t>
      </w:r>
      <w:r>
        <w:rPr>
          <w:spacing w:val="7"/>
        </w:rPr>
        <w:t xml:space="preserve"> </w:t>
      </w:r>
      <w:r>
        <w:t>me</w:t>
      </w:r>
      <w:r>
        <w:rPr>
          <w:spacing w:val="-3"/>
        </w:rPr>
        <w:t>a</w:t>
      </w:r>
      <w:r>
        <w:t>su</w:t>
      </w:r>
      <w:r>
        <w:rPr>
          <w:spacing w:val="-1"/>
        </w:rPr>
        <w:t>r</w:t>
      </w:r>
      <w:r>
        <w:t>es</w:t>
      </w:r>
      <w:r>
        <w:rPr>
          <w:spacing w:val="8"/>
        </w:rPr>
        <w:t xml:space="preserve"> </w:t>
      </w:r>
      <w:r>
        <w:rPr>
          <w:spacing w:val="-2"/>
        </w:rPr>
        <w:t>t</w:t>
      </w:r>
      <w:r>
        <w:t>o</w:t>
      </w:r>
      <w:r>
        <w:rPr>
          <w:spacing w:val="8"/>
        </w:rPr>
        <w:t xml:space="preserve"> </w:t>
      </w:r>
      <w:r>
        <w:rPr>
          <w:spacing w:val="-1"/>
        </w:rPr>
        <w:t>p</w:t>
      </w:r>
      <w:r>
        <w:t>re</w:t>
      </w:r>
      <w:r>
        <w:rPr>
          <w:spacing w:val="1"/>
        </w:rPr>
        <w:t>v</w:t>
      </w:r>
      <w:r>
        <w:rPr>
          <w:spacing w:val="-2"/>
        </w:rPr>
        <w:t>e</w:t>
      </w:r>
      <w:r>
        <w:rPr>
          <w:spacing w:val="-1"/>
        </w:rPr>
        <w:t>n</w:t>
      </w:r>
      <w:r>
        <w:t>t</w:t>
      </w:r>
      <w:r>
        <w:rPr>
          <w:spacing w:val="8"/>
        </w:rPr>
        <w:t xml:space="preserve"> </w:t>
      </w:r>
      <w:r>
        <w:t>a</w:t>
      </w:r>
      <w:r>
        <w:rPr>
          <w:spacing w:val="7"/>
        </w:rPr>
        <w:t xml:space="preserve"> </w:t>
      </w:r>
      <w:r>
        <w:t>recur</w:t>
      </w:r>
      <w:r>
        <w:rPr>
          <w:spacing w:val="-1"/>
        </w:rPr>
        <w:t>r</w:t>
      </w:r>
      <w:r>
        <w:t>ence</w:t>
      </w:r>
      <w:r>
        <w:rPr>
          <w:spacing w:val="8"/>
        </w:rPr>
        <w:t xml:space="preserve"> </w:t>
      </w:r>
      <w:r>
        <w:rPr>
          <w:spacing w:val="1"/>
        </w:rPr>
        <w:t>o</w:t>
      </w:r>
      <w:r>
        <w:t>f</w:t>
      </w:r>
      <w:r>
        <w:rPr>
          <w:spacing w:val="7"/>
        </w:rPr>
        <w:t xml:space="preserve"> </w:t>
      </w:r>
      <w:r>
        <w:t>the</w:t>
      </w:r>
      <w:r>
        <w:rPr>
          <w:spacing w:val="7"/>
        </w:rPr>
        <w:t xml:space="preserve"> </w:t>
      </w:r>
      <w:r>
        <w:t>s</w:t>
      </w:r>
      <w:r>
        <w:rPr>
          <w:spacing w:val="-3"/>
        </w:rPr>
        <w:t>a</w:t>
      </w:r>
      <w:r>
        <w:rPr>
          <w:spacing w:val="-2"/>
        </w:rPr>
        <w:t>m</w:t>
      </w:r>
      <w:r>
        <w:t>e</w:t>
      </w:r>
      <w:r>
        <w:rPr>
          <w:spacing w:val="8"/>
        </w:rPr>
        <w:t xml:space="preserve"> </w:t>
      </w:r>
      <w:r>
        <w:t>i</w:t>
      </w:r>
      <w:r>
        <w:rPr>
          <w:spacing w:val="-2"/>
        </w:rPr>
        <w:t>n</w:t>
      </w:r>
      <w:r>
        <w:t>ci</w:t>
      </w:r>
      <w:r>
        <w:rPr>
          <w:spacing w:val="-1"/>
        </w:rPr>
        <w:t>d</w:t>
      </w:r>
      <w:r>
        <w:t>ents.</w:t>
      </w:r>
      <w:r>
        <w:rPr>
          <w:spacing w:val="7"/>
        </w:rPr>
        <w:t xml:space="preserve"> </w:t>
      </w:r>
      <w:r>
        <w:t>The</w:t>
      </w:r>
      <w:r>
        <w:rPr>
          <w:spacing w:val="12"/>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rPr>
        <w:t>r</w:t>
      </w:r>
      <w:r>
        <w:rPr>
          <w:rFonts w:cs="Calibri"/>
          <w:i/>
          <w:spacing w:val="6"/>
        </w:rPr>
        <w:t xml:space="preserve"> </w:t>
      </w:r>
      <w:r>
        <w:t>is</w:t>
      </w:r>
      <w:r>
        <w:rPr>
          <w:spacing w:val="7"/>
        </w:rPr>
        <w:t xml:space="preserve"> </w:t>
      </w:r>
      <w:r>
        <w:t>ex</w:t>
      </w:r>
      <w:r>
        <w:rPr>
          <w:spacing w:val="-1"/>
        </w:rPr>
        <w:t>p</w:t>
      </w:r>
      <w:r>
        <w:t>ec</w:t>
      </w:r>
      <w:r>
        <w:rPr>
          <w:spacing w:val="1"/>
        </w:rPr>
        <w:t>t</w:t>
      </w:r>
      <w:r>
        <w:t>ed</w:t>
      </w:r>
      <w:r>
        <w:rPr>
          <w:spacing w:val="7"/>
        </w:rPr>
        <w:t xml:space="preserve"> </w:t>
      </w:r>
      <w:r>
        <w:rPr>
          <w:spacing w:val="-2"/>
        </w:rPr>
        <w:t>t</w:t>
      </w:r>
      <w:r>
        <w:t>o f</w:t>
      </w:r>
      <w:r>
        <w:rPr>
          <w:spacing w:val="-1"/>
        </w:rPr>
        <w:t>u</w:t>
      </w:r>
      <w:r>
        <w:t>l</w:t>
      </w:r>
      <w:r>
        <w:rPr>
          <w:spacing w:val="-1"/>
        </w:rPr>
        <w:t>l</w:t>
      </w:r>
      <w:r>
        <w:t>y</w:t>
      </w:r>
      <w:r>
        <w:rPr>
          <w:spacing w:val="10"/>
        </w:rPr>
        <w:t xml:space="preserve"> </w:t>
      </w:r>
      <w:r>
        <w:t>c</w:t>
      </w:r>
      <w:r>
        <w:rPr>
          <w:spacing w:val="1"/>
        </w:rPr>
        <w:t>o</w:t>
      </w:r>
      <w:r>
        <w:rPr>
          <w:spacing w:val="-3"/>
        </w:rPr>
        <w:t>-</w:t>
      </w:r>
      <w:r>
        <w:rPr>
          <w:spacing w:val="1"/>
        </w:rPr>
        <w:t>o</w:t>
      </w:r>
      <w:r>
        <w:rPr>
          <w:spacing w:val="-1"/>
        </w:rPr>
        <w:t>p</w:t>
      </w:r>
      <w:r>
        <w:t>era</w:t>
      </w:r>
      <w:r>
        <w:rPr>
          <w:spacing w:val="-2"/>
        </w:rPr>
        <w:t>t</w:t>
      </w:r>
      <w:r>
        <w:t>e</w:t>
      </w:r>
      <w:r>
        <w:rPr>
          <w:spacing w:val="10"/>
        </w:rPr>
        <w:t xml:space="preserve"> </w:t>
      </w:r>
      <w:r>
        <w:rPr>
          <w:spacing w:val="-2"/>
        </w:rPr>
        <w:t>t</w:t>
      </w:r>
      <w:r>
        <w:t>o</w:t>
      </w:r>
      <w:r>
        <w:rPr>
          <w:spacing w:val="11"/>
        </w:rPr>
        <w:t xml:space="preserve"> </w:t>
      </w:r>
      <w:r>
        <w:t>ac</w:t>
      </w:r>
      <w:r>
        <w:rPr>
          <w:spacing w:val="-1"/>
        </w:rPr>
        <w:t>h</w:t>
      </w:r>
      <w:r>
        <w:t>i</w:t>
      </w:r>
      <w:r>
        <w:rPr>
          <w:spacing w:val="-3"/>
        </w:rPr>
        <w:t>e</w:t>
      </w:r>
      <w:r>
        <w:t>ve</w:t>
      </w:r>
      <w:r>
        <w:rPr>
          <w:spacing w:val="8"/>
        </w:rPr>
        <w:t xml:space="preserve"> </w:t>
      </w:r>
      <w:r>
        <w:t>th</w:t>
      </w:r>
      <w:r>
        <w:rPr>
          <w:spacing w:val="-1"/>
        </w:rPr>
        <w:t>i</w:t>
      </w:r>
      <w:r>
        <w:t>s</w:t>
      </w:r>
      <w:r>
        <w:rPr>
          <w:spacing w:val="10"/>
        </w:rPr>
        <w:t xml:space="preserve"> </w:t>
      </w:r>
      <w:r>
        <w:rPr>
          <w:spacing w:val="1"/>
        </w:rPr>
        <w:t>o</w:t>
      </w:r>
      <w:r>
        <w:rPr>
          <w:spacing w:val="-1"/>
        </w:rPr>
        <w:t>b</w:t>
      </w:r>
      <w:r>
        <w:t>je</w:t>
      </w:r>
      <w:r>
        <w:rPr>
          <w:spacing w:val="-2"/>
        </w:rPr>
        <w:t>c</w:t>
      </w:r>
      <w:r>
        <w:t>ti</w:t>
      </w:r>
      <w:r>
        <w:rPr>
          <w:spacing w:val="-2"/>
        </w:rPr>
        <w:t>v</w:t>
      </w:r>
      <w:r>
        <w:t>e.</w:t>
      </w:r>
      <w:r>
        <w:rPr>
          <w:spacing w:val="10"/>
        </w:rPr>
        <w:t xml:space="preserve"> </w:t>
      </w:r>
      <w:r>
        <w:t>The</w:t>
      </w:r>
      <w:r>
        <w:rPr>
          <w:spacing w:val="12"/>
        </w:rPr>
        <w:t xml:space="preserve"> </w:t>
      </w:r>
      <w:r>
        <w:rPr>
          <w:rFonts w:cs="Calibri"/>
          <w:i/>
          <w:spacing w:val="-2"/>
        </w:rPr>
        <w:t>S</w:t>
      </w:r>
      <w:r>
        <w:rPr>
          <w:rFonts w:cs="Calibri"/>
          <w:i/>
        </w:rPr>
        <w:t>e</w:t>
      </w:r>
      <w:r>
        <w:rPr>
          <w:rFonts w:cs="Calibri"/>
          <w:i/>
          <w:spacing w:val="1"/>
        </w:rPr>
        <w:t>r</w:t>
      </w:r>
      <w:r>
        <w:rPr>
          <w:rFonts w:cs="Calibri"/>
          <w:i/>
        </w:rPr>
        <w:t>vi</w:t>
      </w:r>
      <w:r>
        <w:rPr>
          <w:rFonts w:cs="Calibri"/>
          <w:i/>
          <w:spacing w:val="-1"/>
        </w:rPr>
        <w:t>c</w:t>
      </w:r>
      <w:r>
        <w:rPr>
          <w:rFonts w:cs="Calibri"/>
          <w:i/>
        </w:rPr>
        <w:t>e</w:t>
      </w:r>
      <w:r>
        <w:rPr>
          <w:rFonts w:cs="Calibri"/>
          <w:i/>
          <w:spacing w:val="7"/>
        </w:rPr>
        <w:t xml:space="preserve"> </w:t>
      </w:r>
      <w:r>
        <w:rPr>
          <w:rFonts w:cs="Calibri"/>
          <w:i/>
        </w:rPr>
        <w:t>M</w:t>
      </w:r>
      <w:r>
        <w:rPr>
          <w:rFonts w:cs="Calibri"/>
          <w:i/>
          <w:spacing w:val="-1"/>
        </w:rPr>
        <w:t>anag</w:t>
      </w:r>
      <w:r>
        <w:rPr>
          <w:rFonts w:cs="Calibri"/>
          <w:i/>
        </w:rPr>
        <w:t>er</w:t>
      </w:r>
      <w:r>
        <w:rPr>
          <w:rFonts w:cs="Calibri"/>
          <w:i/>
          <w:spacing w:val="10"/>
        </w:rPr>
        <w:t xml:space="preserve"> </w:t>
      </w:r>
      <w:r>
        <w:t>m</w:t>
      </w:r>
      <w:r>
        <w:rPr>
          <w:spacing w:val="-1"/>
        </w:rPr>
        <w:t>u</w:t>
      </w:r>
      <w:r>
        <w:t>st</w:t>
      </w:r>
      <w:r>
        <w:rPr>
          <w:spacing w:val="10"/>
        </w:rPr>
        <w:t xml:space="preserve"> </w:t>
      </w:r>
      <w:r>
        <w:rPr>
          <w:spacing w:val="-1"/>
        </w:rPr>
        <w:t>b</w:t>
      </w:r>
      <w:r>
        <w:t>e</w:t>
      </w:r>
      <w:r>
        <w:rPr>
          <w:spacing w:val="10"/>
        </w:rPr>
        <w:t xml:space="preserve"> </w:t>
      </w:r>
      <w:r>
        <w:t>i</w:t>
      </w:r>
      <w:r>
        <w:rPr>
          <w:spacing w:val="-1"/>
        </w:rPr>
        <w:t>n</w:t>
      </w:r>
      <w:r>
        <w:t>fo</w:t>
      </w:r>
      <w:r>
        <w:rPr>
          <w:spacing w:val="-3"/>
        </w:rPr>
        <w:t>r</w:t>
      </w:r>
      <w:r>
        <w:rPr>
          <w:spacing w:val="-2"/>
        </w:rPr>
        <w:t>me</w:t>
      </w:r>
      <w:r>
        <w:t>d</w:t>
      </w:r>
      <w:r>
        <w:rPr>
          <w:spacing w:val="9"/>
        </w:rPr>
        <w:t xml:space="preserve"> </w:t>
      </w:r>
      <w:r>
        <w:t>im</w:t>
      </w:r>
      <w:r>
        <w:rPr>
          <w:spacing w:val="-2"/>
        </w:rPr>
        <w:t>m</w:t>
      </w:r>
      <w:r>
        <w:t>ed</w:t>
      </w:r>
      <w:r>
        <w:rPr>
          <w:spacing w:val="-1"/>
        </w:rPr>
        <w:t>i</w:t>
      </w:r>
      <w:r>
        <w:t>ate</w:t>
      </w:r>
      <w:r>
        <w:rPr>
          <w:spacing w:val="-3"/>
        </w:rPr>
        <w:t>l</w:t>
      </w:r>
      <w:r>
        <w:t xml:space="preserve">y </w:t>
      </w:r>
      <w:r>
        <w:rPr>
          <w:spacing w:val="1"/>
        </w:rPr>
        <w:t>o</w:t>
      </w:r>
      <w:r>
        <w:t>f</w:t>
      </w:r>
      <w:r>
        <w:rPr>
          <w:spacing w:val="12"/>
        </w:rPr>
        <w:t xml:space="preserve"> </w:t>
      </w:r>
      <w:r>
        <w:t>a</w:t>
      </w:r>
      <w:r>
        <w:rPr>
          <w:spacing w:val="-1"/>
        </w:rPr>
        <w:t>n</w:t>
      </w:r>
      <w:r>
        <w:t>y</w:t>
      </w:r>
      <w:r>
        <w:rPr>
          <w:spacing w:val="8"/>
        </w:rPr>
        <w:t xml:space="preserve"> </w:t>
      </w:r>
      <w:r>
        <w:t>med</w:t>
      </w:r>
      <w:r>
        <w:rPr>
          <w:spacing w:val="-1"/>
        </w:rPr>
        <w:t>i</w:t>
      </w:r>
      <w:r>
        <w:t>cal</w:t>
      </w:r>
      <w:r>
        <w:rPr>
          <w:spacing w:val="10"/>
        </w:rPr>
        <w:t xml:space="preserve"> </w:t>
      </w:r>
      <w:r>
        <w:rPr>
          <w:spacing w:val="1"/>
        </w:rPr>
        <w:t>o</w:t>
      </w:r>
      <w:r>
        <w:t>r</w:t>
      </w:r>
      <w:r>
        <w:rPr>
          <w:spacing w:val="9"/>
        </w:rPr>
        <w:t xml:space="preserve"> </w:t>
      </w:r>
      <w:r>
        <w:rPr>
          <w:spacing w:val="-1"/>
        </w:rPr>
        <w:t>d</w:t>
      </w:r>
      <w:r>
        <w:t>isa</w:t>
      </w:r>
      <w:r>
        <w:rPr>
          <w:spacing w:val="-2"/>
        </w:rPr>
        <w:t>b</w:t>
      </w:r>
      <w:r>
        <w:t>l</w:t>
      </w:r>
      <w:r>
        <w:rPr>
          <w:spacing w:val="-1"/>
        </w:rPr>
        <w:t>in</w:t>
      </w:r>
      <w:r>
        <w:t>g</w:t>
      </w:r>
      <w:r>
        <w:rPr>
          <w:spacing w:val="11"/>
        </w:rPr>
        <w:t xml:space="preserve"> </w:t>
      </w:r>
      <w:r>
        <w:t>i</w:t>
      </w:r>
      <w:r>
        <w:rPr>
          <w:spacing w:val="-2"/>
        </w:rPr>
        <w:t>n</w:t>
      </w:r>
      <w:r>
        <w:t>j</w:t>
      </w:r>
      <w:r>
        <w:rPr>
          <w:spacing w:val="-1"/>
        </w:rPr>
        <w:t>u</w:t>
      </w:r>
      <w:r>
        <w:t>ry</w:t>
      </w:r>
      <w:r>
        <w:rPr>
          <w:spacing w:val="13"/>
        </w:rPr>
        <w:t xml:space="preserve"> </w:t>
      </w:r>
      <w:r>
        <w:t>a</w:t>
      </w:r>
      <w:r>
        <w:rPr>
          <w:spacing w:val="-1"/>
        </w:rPr>
        <w:t>n</w:t>
      </w:r>
      <w:r>
        <w:t>d</w:t>
      </w:r>
      <w:r>
        <w:rPr>
          <w:spacing w:val="9"/>
        </w:rPr>
        <w:t xml:space="preserve"> </w:t>
      </w:r>
      <w:r>
        <w:t>within</w:t>
      </w:r>
      <w:r>
        <w:rPr>
          <w:spacing w:val="11"/>
        </w:rPr>
        <w:t xml:space="preserve"> </w:t>
      </w:r>
      <w:r>
        <w:rPr>
          <w:spacing w:val="-2"/>
        </w:rPr>
        <w:t>2</w:t>
      </w:r>
      <w:r>
        <w:t>4</w:t>
      </w:r>
      <w:r>
        <w:rPr>
          <w:spacing w:val="13"/>
        </w:rPr>
        <w:t xml:space="preserve"> </w:t>
      </w:r>
      <w:r>
        <w:rPr>
          <w:spacing w:val="-4"/>
        </w:rPr>
        <w:t>h</w:t>
      </w:r>
      <w:r>
        <w:rPr>
          <w:spacing w:val="1"/>
        </w:rPr>
        <w:t>o</w:t>
      </w:r>
      <w:r>
        <w:rPr>
          <w:spacing w:val="-1"/>
        </w:rPr>
        <w:t>u</w:t>
      </w:r>
      <w:r>
        <w:t>rs</w:t>
      </w:r>
      <w:r>
        <w:rPr>
          <w:spacing w:val="9"/>
        </w:rPr>
        <w:t xml:space="preserve"> </w:t>
      </w:r>
      <w:r>
        <w:rPr>
          <w:spacing w:val="1"/>
        </w:rPr>
        <w:t>o</w:t>
      </w:r>
      <w:r>
        <w:t>f</w:t>
      </w:r>
      <w:r>
        <w:rPr>
          <w:spacing w:val="9"/>
        </w:rPr>
        <w:t xml:space="preserve"> </w:t>
      </w:r>
      <w:r>
        <w:t>a</w:t>
      </w:r>
      <w:r>
        <w:rPr>
          <w:spacing w:val="-1"/>
        </w:rPr>
        <w:t>n</w:t>
      </w:r>
      <w:r>
        <w:t>y</w:t>
      </w:r>
      <w:r>
        <w:rPr>
          <w:spacing w:val="13"/>
        </w:rPr>
        <w:t xml:space="preserve"> </w:t>
      </w:r>
      <w:r>
        <w:t>fi</w:t>
      </w:r>
      <w:r>
        <w:rPr>
          <w:spacing w:val="-1"/>
        </w:rPr>
        <w:t>r</w:t>
      </w:r>
      <w:r>
        <w:rPr>
          <w:spacing w:val="-3"/>
        </w:rPr>
        <w:t>s</w:t>
      </w:r>
      <w:r>
        <w:t>t</w:t>
      </w:r>
      <w:r>
        <w:rPr>
          <w:spacing w:val="13"/>
        </w:rPr>
        <w:t xml:space="preserve"> </w:t>
      </w:r>
      <w:r>
        <w:t>aid</w:t>
      </w:r>
      <w:r>
        <w:rPr>
          <w:spacing w:val="8"/>
        </w:rPr>
        <w:t xml:space="preserve"> </w:t>
      </w:r>
      <w:r>
        <w:t>tre</w:t>
      </w:r>
      <w:r>
        <w:rPr>
          <w:spacing w:val="-2"/>
        </w:rPr>
        <w:t>a</w:t>
      </w:r>
      <w:r>
        <w:t>t</w:t>
      </w:r>
      <w:r>
        <w:rPr>
          <w:spacing w:val="-1"/>
        </w:rPr>
        <w:t>m</w:t>
      </w:r>
      <w:r>
        <w:t>ent</w:t>
      </w:r>
      <w:r>
        <w:rPr>
          <w:spacing w:val="-3"/>
        </w:rPr>
        <w:t>s</w:t>
      </w:r>
      <w:r>
        <w:t>.</w:t>
      </w:r>
      <w:r>
        <w:rPr>
          <w:spacing w:val="12"/>
        </w:rPr>
        <w:t xml:space="preserve"> </w:t>
      </w:r>
      <w:r>
        <w:t>A</w:t>
      </w:r>
      <w:r>
        <w:rPr>
          <w:spacing w:val="-2"/>
        </w:rPr>
        <w:t>n</w:t>
      </w:r>
      <w:r>
        <w:t>y</w:t>
      </w:r>
      <w:r>
        <w:rPr>
          <w:spacing w:val="13"/>
        </w:rPr>
        <w:t xml:space="preserve"> </w:t>
      </w:r>
      <w:r>
        <w:rPr>
          <w:spacing w:val="-1"/>
        </w:rPr>
        <w:t>d</w:t>
      </w:r>
      <w:r>
        <w:rPr>
          <w:spacing w:val="-3"/>
        </w:rPr>
        <w:t>a</w:t>
      </w:r>
      <w:r>
        <w:t>ma</w:t>
      </w:r>
      <w:r>
        <w:rPr>
          <w:spacing w:val="-1"/>
        </w:rPr>
        <w:t>g</w:t>
      </w:r>
      <w:r>
        <w:t>e to</w:t>
      </w:r>
      <w:r>
        <w:rPr>
          <w:spacing w:val="37"/>
        </w:rPr>
        <w:t xml:space="preserve"> </w:t>
      </w:r>
      <w:r>
        <w:rPr>
          <w:spacing w:val="-1"/>
        </w:rPr>
        <w:t>p</w:t>
      </w:r>
      <w:r>
        <w:t>la</w:t>
      </w:r>
      <w:r>
        <w:rPr>
          <w:spacing w:val="-2"/>
        </w:rPr>
        <w:t>n</w:t>
      </w:r>
      <w:r>
        <w:t>t</w:t>
      </w:r>
      <w:r>
        <w:rPr>
          <w:spacing w:val="37"/>
        </w:rPr>
        <w:t xml:space="preserve"> </w:t>
      </w:r>
      <w:r>
        <w:t>a</w:t>
      </w:r>
      <w:r>
        <w:rPr>
          <w:spacing w:val="-1"/>
        </w:rPr>
        <w:t>n</w:t>
      </w:r>
      <w:r>
        <w:t>d</w:t>
      </w:r>
      <w:r>
        <w:rPr>
          <w:spacing w:val="35"/>
        </w:rPr>
        <w:t xml:space="preserve"> </w:t>
      </w:r>
      <w:r>
        <w:t>eq</w:t>
      </w:r>
      <w:r>
        <w:rPr>
          <w:spacing w:val="-2"/>
        </w:rPr>
        <w:t>u</w:t>
      </w:r>
      <w:r>
        <w:t>i</w:t>
      </w:r>
      <w:r>
        <w:rPr>
          <w:spacing w:val="-2"/>
        </w:rPr>
        <w:t>pm</w:t>
      </w:r>
      <w:r>
        <w:t>ent</w:t>
      </w:r>
      <w:r>
        <w:rPr>
          <w:spacing w:val="33"/>
        </w:rPr>
        <w:t xml:space="preserve"> </w:t>
      </w:r>
      <w:r>
        <w:t>with</w:t>
      </w:r>
      <w:r>
        <w:rPr>
          <w:spacing w:val="36"/>
        </w:rPr>
        <w:t xml:space="preserve"> </w:t>
      </w:r>
      <w:r>
        <w:t>risks</w:t>
      </w:r>
      <w:r>
        <w:rPr>
          <w:spacing w:val="36"/>
        </w:rPr>
        <w:t xml:space="preserve"> </w:t>
      </w:r>
      <w:r>
        <w:rPr>
          <w:spacing w:val="-2"/>
        </w:rPr>
        <w:t>t</w:t>
      </w:r>
      <w:r>
        <w:t>o</w:t>
      </w:r>
      <w:r>
        <w:rPr>
          <w:spacing w:val="37"/>
        </w:rPr>
        <w:t xml:space="preserve"> </w:t>
      </w:r>
      <w:r>
        <w:rPr>
          <w:spacing w:val="-1"/>
        </w:rPr>
        <w:t>p</w:t>
      </w:r>
      <w:r>
        <w:t>ro</w:t>
      </w:r>
      <w:r>
        <w:rPr>
          <w:spacing w:val="-1"/>
        </w:rPr>
        <w:t>du</w:t>
      </w:r>
      <w:r>
        <w:rPr>
          <w:spacing w:val="-3"/>
        </w:rPr>
        <w:t>c</w:t>
      </w:r>
      <w:r>
        <w:t>ti</w:t>
      </w:r>
      <w:r>
        <w:rPr>
          <w:spacing w:val="1"/>
        </w:rPr>
        <w:t>o</w:t>
      </w:r>
      <w:r>
        <w:t>n</w:t>
      </w:r>
      <w:r>
        <w:rPr>
          <w:spacing w:val="32"/>
        </w:rPr>
        <w:t xml:space="preserve"> </w:t>
      </w:r>
      <w:r>
        <w:t>m</w:t>
      </w:r>
      <w:r>
        <w:rPr>
          <w:spacing w:val="-1"/>
        </w:rPr>
        <w:t>u</w:t>
      </w:r>
      <w:r>
        <w:t>st</w:t>
      </w:r>
      <w:r>
        <w:rPr>
          <w:spacing w:val="37"/>
        </w:rPr>
        <w:t xml:space="preserve"> </w:t>
      </w:r>
      <w:r>
        <w:rPr>
          <w:spacing w:val="-1"/>
        </w:rPr>
        <w:t>b</w:t>
      </w:r>
      <w:r>
        <w:t>e</w:t>
      </w:r>
      <w:r>
        <w:rPr>
          <w:spacing w:val="37"/>
        </w:rPr>
        <w:t xml:space="preserve"> </w:t>
      </w:r>
      <w:r>
        <w:rPr>
          <w:spacing w:val="-3"/>
        </w:rPr>
        <w:t>r</w:t>
      </w:r>
      <w:r>
        <w:t>epor</w:t>
      </w:r>
      <w:r>
        <w:rPr>
          <w:spacing w:val="-3"/>
        </w:rPr>
        <w:t>t</w:t>
      </w:r>
      <w:r>
        <w:t>ed</w:t>
      </w:r>
      <w:r>
        <w:rPr>
          <w:spacing w:val="35"/>
        </w:rPr>
        <w:t xml:space="preserve"> </w:t>
      </w:r>
      <w:r>
        <w:t>to</w:t>
      </w:r>
      <w:r>
        <w:rPr>
          <w:spacing w:val="35"/>
        </w:rPr>
        <w:t xml:space="preserve"> </w:t>
      </w:r>
      <w:r>
        <w:t>the</w:t>
      </w:r>
      <w:r>
        <w:rPr>
          <w:spacing w:val="40"/>
        </w:rPr>
        <w:t xml:space="preserve"> </w:t>
      </w:r>
      <w:r>
        <w:rPr>
          <w:rFonts w:cs="Calibri"/>
          <w:i/>
        </w:rPr>
        <w:t>Se</w:t>
      </w:r>
      <w:r>
        <w:rPr>
          <w:rFonts w:cs="Calibri"/>
          <w:i/>
          <w:spacing w:val="1"/>
        </w:rPr>
        <w:t>r</w:t>
      </w:r>
      <w:r>
        <w:rPr>
          <w:rFonts w:cs="Calibri"/>
          <w:i/>
        </w:rPr>
        <w:t>vi</w:t>
      </w:r>
      <w:r>
        <w:rPr>
          <w:rFonts w:cs="Calibri"/>
          <w:i/>
          <w:spacing w:val="-4"/>
        </w:rPr>
        <w:t>c</w:t>
      </w:r>
      <w:r>
        <w:rPr>
          <w:rFonts w:cs="Calibri"/>
          <w:i/>
        </w:rPr>
        <w:t>e</w:t>
      </w:r>
      <w:r>
        <w:rPr>
          <w:rFonts w:cs="Calibri"/>
          <w:i/>
          <w:spacing w:val="37"/>
        </w:rPr>
        <w:t xml:space="preserve"> </w:t>
      </w:r>
      <w:r>
        <w:rPr>
          <w:rFonts w:cs="Calibri"/>
          <w:i/>
        </w:rPr>
        <w:t>M</w:t>
      </w:r>
      <w:r>
        <w:rPr>
          <w:rFonts w:cs="Calibri"/>
          <w:i/>
          <w:spacing w:val="-1"/>
        </w:rPr>
        <w:t>anag</w:t>
      </w:r>
      <w:r>
        <w:rPr>
          <w:rFonts w:cs="Calibri"/>
          <w:i/>
        </w:rPr>
        <w:t xml:space="preserve">er </w:t>
      </w:r>
      <w:r>
        <w:t>im</w:t>
      </w:r>
      <w:r>
        <w:rPr>
          <w:spacing w:val="-2"/>
        </w:rPr>
        <w:t>m</w:t>
      </w:r>
      <w:r>
        <w:t>ed</w:t>
      </w:r>
      <w:r>
        <w:rPr>
          <w:spacing w:val="-1"/>
        </w:rPr>
        <w:t>i</w:t>
      </w:r>
      <w:r>
        <w:t>ate</w:t>
      </w:r>
      <w:r>
        <w:rPr>
          <w:spacing w:val="-3"/>
        </w:rPr>
        <w:t>l</w:t>
      </w:r>
      <w:r>
        <w:t>y.</w:t>
      </w:r>
      <w:r>
        <w:rPr>
          <w:spacing w:val="12"/>
        </w:rPr>
        <w:t xml:space="preserve"> </w:t>
      </w:r>
      <w:r>
        <w:t>A</w:t>
      </w:r>
      <w:r>
        <w:rPr>
          <w:spacing w:val="-2"/>
        </w:rPr>
        <w:t>n</w:t>
      </w:r>
      <w:r>
        <w:t>y</w:t>
      </w:r>
      <w:r>
        <w:rPr>
          <w:spacing w:val="13"/>
        </w:rPr>
        <w:t xml:space="preserve"> </w:t>
      </w:r>
      <w:r>
        <w:rPr>
          <w:spacing w:val="-1"/>
        </w:rPr>
        <w:t>d</w:t>
      </w:r>
      <w:r>
        <w:t>ama</w:t>
      </w:r>
      <w:r>
        <w:rPr>
          <w:spacing w:val="-4"/>
        </w:rPr>
        <w:t>g</w:t>
      </w:r>
      <w:r>
        <w:t>e</w:t>
      </w:r>
      <w:r>
        <w:rPr>
          <w:spacing w:val="13"/>
        </w:rPr>
        <w:t xml:space="preserve"> </w:t>
      </w:r>
      <w:r>
        <w:t>to</w:t>
      </w:r>
      <w:r>
        <w:rPr>
          <w:spacing w:val="14"/>
        </w:rPr>
        <w:t xml:space="preserve"> </w:t>
      </w:r>
      <w:r>
        <w:rPr>
          <w:spacing w:val="-1"/>
        </w:rPr>
        <w:t>p</w:t>
      </w:r>
      <w:r>
        <w:t>la</w:t>
      </w:r>
      <w:r>
        <w:rPr>
          <w:spacing w:val="-2"/>
        </w:rPr>
        <w:t>n</w:t>
      </w:r>
      <w:r>
        <w:t>t</w:t>
      </w:r>
      <w:r>
        <w:rPr>
          <w:spacing w:val="13"/>
        </w:rPr>
        <w:t xml:space="preserve"> </w:t>
      </w:r>
      <w:r>
        <w:t>a</w:t>
      </w:r>
      <w:r>
        <w:rPr>
          <w:spacing w:val="-1"/>
        </w:rPr>
        <w:t>n</w:t>
      </w:r>
      <w:r>
        <w:t>d</w:t>
      </w:r>
      <w:r>
        <w:rPr>
          <w:spacing w:val="12"/>
        </w:rPr>
        <w:t xml:space="preserve"> </w:t>
      </w:r>
      <w:r>
        <w:t>eq</w:t>
      </w:r>
      <w:r>
        <w:rPr>
          <w:spacing w:val="-2"/>
        </w:rPr>
        <w:t>u</w:t>
      </w:r>
      <w:r>
        <w:t>i</w:t>
      </w:r>
      <w:r>
        <w:rPr>
          <w:spacing w:val="-2"/>
        </w:rPr>
        <w:t>p</w:t>
      </w:r>
      <w:r>
        <w:t>m</w:t>
      </w:r>
      <w:r>
        <w:rPr>
          <w:spacing w:val="-2"/>
        </w:rPr>
        <w:t>e</w:t>
      </w:r>
      <w:r>
        <w:rPr>
          <w:spacing w:val="-1"/>
        </w:rPr>
        <w:t>n</w:t>
      </w:r>
      <w:r>
        <w:t>t</w:t>
      </w:r>
      <w:r>
        <w:rPr>
          <w:spacing w:val="13"/>
        </w:rPr>
        <w:t xml:space="preserve"> </w:t>
      </w:r>
      <w:r>
        <w:t>with</w:t>
      </w:r>
      <w:r>
        <w:rPr>
          <w:spacing w:val="13"/>
        </w:rPr>
        <w:t xml:space="preserve"> </w:t>
      </w:r>
      <w:r>
        <w:rPr>
          <w:spacing w:val="3"/>
        </w:rPr>
        <w:t>n</w:t>
      </w:r>
      <w:r>
        <w:t>o</w:t>
      </w:r>
      <w:r>
        <w:rPr>
          <w:spacing w:val="14"/>
        </w:rPr>
        <w:t xml:space="preserve"> </w:t>
      </w:r>
      <w:r>
        <w:t>risks</w:t>
      </w:r>
      <w:r>
        <w:rPr>
          <w:spacing w:val="13"/>
        </w:rPr>
        <w:t xml:space="preserve"> </w:t>
      </w:r>
      <w:r>
        <w:t>to</w:t>
      </w:r>
      <w:r>
        <w:rPr>
          <w:spacing w:val="14"/>
        </w:rPr>
        <w:t xml:space="preserve"> </w:t>
      </w:r>
      <w:r>
        <w:rPr>
          <w:spacing w:val="-1"/>
        </w:rPr>
        <w:t>p</w:t>
      </w:r>
      <w:r>
        <w:t>ro</w:t>
      </w:r>
      <w:r>
        <w:rPr>
          <w:spacing w:val="-4"/>
        </w:rPr>
        <w:t>d</w:t>
      </w:r>
      <w:r>
        <w:rPr>
          <w:spacing w:val="-1"/>
        </w:rPr>
        <w:t>u</w:t>
      </w:r>
      <w:r>
        <w:t>cti</w:t>
      </w:r>
      <w:r>
        <w:rPr>
          <w:spacing w:val="1"/>
        </w:rPr>
        <w:t>o</w:t>
      </w:r>
      <w:r>
        <w:t>n</w:t>
      </w:r>
      <w:r>
        <w:rPr>
          <w:spacing w:val="12"/>
        </w:rPr>
        <w:t xml:space="preserve"> </w:t>
      </w:r>
      <w:r>
        <w:t>m</w:t>
      </w:r>
      <w:r>
        <w:rPr>
          <w:spacing w:val="-1"/>
        </w:rPr>
        <w:t>u</w:t>
      </w:r>
      <w:r>
        <w:t>st</w:t>
      </w:r>
      <w:r>
        <w:rPr>
          <w:spacing w:val="13"/>
        </w:rPr>
        <w:t xml:space="preserve"> </w:t>
      </w:r>
      <w:r>
        <w:rPr>
          <w:spacing w:val="-1"/>
        </w:rPr>
        <w:t>b</w:t>
      </w:r>
      <w:r>
        <w:t>e repor</w:t>
      </w:r>
      <w:r>
        <w:rPr>
          <w:spacing w:val="-3"/>
        </w:rPr>
        <w:t>t</w:t>
      </w:r>
      <w:r>
        <w:t xml:space="preserve">ed </w:t>
      </w:r>
      <w:r>
        <w:rPr>
          <w:spacing w:val="-2"/>
        </w:rPr>
        <w:t>t</w:t>
      </w:r>
      <w:r>
        <w:t>o</w:t>
      </w:r>
      <w:r>
        <w:rPr>
          <w:spacing w:val="1"/>
        </w:rPr>
        <w:t xml:space="preserve"> </w:t>
      </w:r>
      <w:r>
        <w:t>t</w:t>
      </w:r>
      <w:r>
        <w:rPr>
          <w:spacing w:val="-1"/>
        </w:rPr>
        <w:t>h</w:t>
      </w:r>
      <w:r>
        <w:t xml:space="preserve">e </w:t>
      </w:r>
      <w:r>
        <w:rPr>
          <w:rFonts w:cs="Calibri"/>
          <w:i/>
          <w:spacing w:val="-2"/>
        </w:rPr>
        <w:t>S</w:t>
      </w:r>
      <w:r>
        <w:rPr>
          <w:rFonts w:cs="Calibri"/>
          <w:i/>
        </w:rPr>
        <w:t>e</w:t>
      </w:r>
      <w:r>
        <w:rPr>
          <w:rFonts w:cs="Calibri"/>
          <w:i/>
          <w:spacing w:val="1"/>
        </w:rPr>
        <w:t>r</w:t>
      </w:r>
      <w:r>
        <w:rPr>
          <w:rFonts w:cs="Calibri"/>
          <w:i/>
        </w:rPr>
        <w:t>vi</w:t>
      </w:r>
      <w:r>
        <w:rPr>
          <w:rFonts w:cs="Calibri"/>
          <w:i/>
          <w:spacing w:val="-1"/>
        </w:rPr>
        <w:t>c</w:t>
      </w:r>
      <w:r>
        <w:rPr>
          <w:rFonts w:cs="Calibri"/>
          <w:i/>
        </w:rPr>
        <w:t>e</w:t>
      </w:r>
      <w:r>
        <w:rPr>
          <w:rFonts w:cs="Calibri"/>
          <w:i/>
          <w:spacing w:val="-3"/>
        </w:rPr>
        <w:t xml:space="preserve"> </w:t>
      </w:r>
      <w:r>
        <w:rPr>
          <w:rFonts w:cs="Calibri"/>
          <w:i/>
          <w:spacing w:val="1"/>
        </w:rPr>
        <w:t>M</w:t>
      </w:r>
      <w:r>
        <w:rPr>
          <w:rFonts w:cs="Calibri"/>
          <w:i/>
          <w:spacing w:val="-4"/>
        </w:rPr>
        <w:t>a</w:t>
      </w:r>
      <w:r>
        <w:rPr>
          <w:rFonts w:cs="Calibri"/>
          <w:i/>
          <w:spacing w:val="-1"/>
        </w:rPr>
        <w:t>nag</w:t>
      </w:r>
      <w:r>
        <w:rPr>
          <w:rFonts w:cs="Calibri"/>
          <w:i/>
        </w:rPr>
        <w:t>er</w:t>
      </w:r>
      <w:r>
        <w:rPr>
          <w:rFonts w:cs="Calibri"/>
          <w:i/>
          <w:spacing w:val="2"/>
        </w:rPr>
        <w:t xml:space="preserve"> </w:t>
      </w:r>
      <w:r>
        <w:t>within</w:t>
      </w:r>
      <w:r>
        <w:rPr>
          <w:spacing w:val="-4"/>
        </w:rPr>
        <w:t xml:space="preserve"> </w:t>
      </w:r>
      <w:r>
        <w:t>24</w:t>
      </w:r>
      <w:r>
        <w:rPr>
          <w:spacing w:val="-2"/>
        </w:rPr>
        <w:t xml:space="preserve"> </w:t>
      </w:r>
      <w:r>
        <w:t>ho</w:t>
      </w:r>
      <w:r>
        <w:rPr>
          <w:spacing w:val="-1"/>
        </w:rPr>
        <w:t>u</w:t>
      </w:r>
      <w:r>
        <w:t>rs.</w:t>
      </w:r>
    </w:p>
    <w:p w14:paraId="5E2A59FB" w14:textId="77777777" w:rsidR="007C62E7" w:rsidRDefault="007C62E7" w:rsidP="007C62E7">
      <w:pPr>
        <w:spacing w:before="10" w:line="260" w:lineRule="exact"/>
        <w:rPr>
          <w:sz w:val="26"/>
          <w:szCs w:val="26"/>
        </w:rPr>
      </w:pPr>
    </w:p>
    <w:p w14:paraId="19CAD6F7" w14:textId="77777777" w:rsidR="007C62E7" w:rsidRDefault="007C62E7" w:rsidP="005B3361">
      <w:pPr>
        <w:pStyle w:val="BodyText"/>
        <w:numPr>
          <w:ilvl w:val="3"/>
          <w:numId w:val="23"/>
        </w:numPr>
        <w:tabs>
          <w:tab w:val="left" w:pos="1193"/>
        </w:tabs>
        <w:ind w:left="1193" w:right="110" w:hanging="480"/>
        <w:jc w:val="both"/>
      </w:pPr>
      <w:r>
        <w:rPr>
          <w:spacing w:val="-1"/>
        </w:rPr>
        <w:t>N</w:t>
      </w:r>
      <w:r>
        <w:t>OTE!</w:t>
      </w:r>
      <w:r>
        <w:rPr>
          <w:spacing w:val="16"/>
        </w:rPr>
        <w:t xml:space="preserve"> </w:t>
      </w:r>
      <w:r>
        <w:t>This</w:t>
      </w:r>
      <w:r>
        <w:rPr>
          <w:spacing w:val="30"/>
        </w:rPr>
        <w:t xml:space="preserve"> </w:t>
      </w:r>
      <w:r>
        <w:t>repo</w:t>
      </w:r>
      <w:r>
        <w:rPr>
          <w:spacing w:val="-3"/>
        </w:rPr>
        <w:t>r</w:t>
      </w:r>
      <w:r>
        <w:t>t</w:t>
      </w:r>
      <w:r>
        <w:rPr>
          <w:spacing w:val="34"/>
        </w:rPr>
        <w:t xml:space="preserve"> </w:t>
      </w:r>
      <w:r>
        <w:rPr>
          <w:spacing w:val="-4"/>
        </w:rPr>
        <w:t>d</w:t>
      </w:r>
      <w:r>
        <w:rPr>
          <w:spacing w:val="1"/>
        </w:rPr>
        <w:t>o</w:t>
      </w:r>
      <w:r>
        <w:t>es</w:t>
      </w:r>
      <w:r>
        <w:rPr>
          <w:spacing w:val="30"/>
        </w:rPr>
        <w:t xml:space="preserve"> </w:t>
      </w:r>
      <w:r>
        <w:rPr>
          <w:spacing w:val="-1"/>
        </w:rPr>
        <w:t>n</w:t>
      </w:r>
      <w:r>
        <w:rPr>
          <w:spacing w:val="1"/>
        </w:rPr>
        <w:t>o</w:t>
      </w:r>
      <w:r>
        <w:t>t</w:t>
      </w:r>
      <w:r>
        <w:rPr>
          <w:spacing w:val="33"/>
        </w:rPr>
        <w:t xml:space="preserve"> </w:t>
      </w:r>
      <w:r>
        <w:rPr>
          <w:spacing w:val="-3"/>
        </w:rPr>
        <w:t>r</w:t>
      </w:r>
      <w:r>
        <w:t>eli</w:t>
      </w:r>
      <w:r>
        <w:rPr>
          <w:spacing w:val="-2"/>
        </w:rPr>
        <w:t>e</w:t>
      </w:r>
      <w:r>
        <w:t>ve</w:t>
      </w:r>
      <w:r>
        <w:rPr>
          <w:spacing w:val="32"/>
        </w:rPr>
        <w:t xml:space="preserve"> </w:t>
      </w:r>
      <w:r>
        <w:t>the</w:t>
      </w:r>
      <w:r>
        <w:rPr>
          <w:spacing w:val="35"/>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33"/>
        </w:rPr>
        <w:t xml:space="preserve"> </w:t>
      </w:r>
      <w:r>
        <w:rPr>
          <w:spacing w:val="1"/>
        </w:rPr>
        <w:t>o</w:t>
      </w:r>
      <w:r>
        <w:t>f</w:t>
      </w:r>
      <w:r>
        <w:rPr>
          <w:spacing w:val="30"/>
        </w:rPr>
        <w:t xml:space="preserve"> </w:t>
      </w:r>
      <w:r>
        <w:rPr>
          <w:spacing w:val="-1"/>
        </w:rPr>
        <w:t>h</w:t>
      </w:r>
      <w:r>
        <w:t>is</w:t>
      </w:r>
      <w:r>
        <w:rPr>
          <w:spacing w:val="34"/>
        </w:rPr>
        <w:t xml:space="preserve"> </w:t>
      </w:r>
      <w:r>
        <w:t>le</w:t>
      </w:r>
      <w:r>
        <w:rPr>
          <w:spacing w:val="-1"/>
        </w:rPr>
        <w:t>g</w:t>
      </w:r>
      <w:r>
        <w:t>al</w:t>
      </w:r>
      <w:r>
        <w:rPr>
          <w:spacing w:val="31"/>
        </w:rPr>
        <w:t xml:space="preserve"> </w:t>
      </w:r>
      <w:r>
        <w:rPr>
          <w:spacing w:val="1"/>
        </w:rPr>
        <w:t>o</w:t>
      </w:r>
      <w:r>
        <w:rPr>
          <w:spacing w:val="-1"/>
        </w:rPr>
        <w:t>b</w:t>
      </w:r>
      <w:r>
        <w:t>l</w:t>
      </w:r>
      <w:r>
        <w:rPr>
          <w:spacing w:val="-1"/>
        </w:rPr>
        <w:t>ig</w:t>
      </w:r>
      <w:r>
        <w:t>at</w:t>
      </w:r>
      <w:r>
        <w:rPr>
          <w:spacing w:val="-3"/>
        </w:rPr>
        <w:t>i</w:t>
      </w:r>
      <w:r>
        <w:rPr>
          <w:spacing w:val="1"/>
        </w:rPr>
        <w:t>o</w:t>
      </w:r>
      <w:r>
        <w:rPr>
          <w:spacing w:val="-1"/>
        </w:rPr>
        <w:t>n</w:t>
      </w:r>
      <w:r>
        <w:t>s</w:t>
      </w:r>
      <w:r>
        <w:rPr>
          <w:spacing w:val="31"/>
        </w:rPr>
        <w:t xml:space="preserve"> </w:t>
      </w:r>
      <w:r>
        <w:t>to</w:t>
      </w:r>
      <w:r>
        <w:rPr>
          <w:spacing w:val="33"/>
        </w:rPr>
        <w:t xml:space="preserve"> </w:t>
      </w:r>
      <w:r>
        <w:t>repo</w:t>
      </w:r>
      <w:r>
        <w:rPr>
          <w:spacing w:val="-3"/>
        </w:rPr>
        <w:t>r</w:t>
      </w:r>
      <w:r>
        <w:t>t</w:t>
      </w:r>
      <w:r>
        <w:rPr>
          <w:spacing w:val="34"/>
        </w:rPr>
        <w:t xml:space="preserve"> </w:t>
      </w:r>
      <w:r>
        <w:rPr>
          <w:spacing w:val="-3"/>
        </w:rPr>
        <w:t>c</w:t>
      </w:r>
      <w:r>
        <w:t>ertain i</w:t>
      </w:r>
      <w:r>
        <w:rPr>
          <w:spacing w:val="-2"/>
        </w:rPr>
        <w:t>n</w:t>
      </w:r>
      <w:r>
        <w:t>ci</w:t>
      </w:r>
      <w:r>
        <w:rPr>
          <w:spacing w:val="-1"/>
        </w:rPr>
        <w:t>d</w:t>
      </w:r>
      <w:r>
        <w:t>ents</w:t>
      </w:r>
      <w:r>
        <w:rPr>
          <w:spacing w:val="7"/>
        </w:rPr>
        <w:t xml:space="preserve"> </w:t>
      </w:r>
      <w:r>
        <w:t>to</w:t>
      </w:r>
      <w:r>
        <w:rPr>
          <w:spacing w:val="9"/>
        </w:rPr>
        <w:t xml:space="preserve"> </w:t>
      </w:r>
      <w:r>
        <w:t>the</w:t>
      </w:r>
      <w:r>
        <w:rPr>
          <w:spacing w:val="7"/>
        </w:rPr>
        <w:t xml:space="preserve"> </w:t>
      </w:r>
      <w:r>
        <w:rPr>
          <w:spacing w:val="-2"/>
        </w:rPr>
        <w:t>D</w:t>
      </w:r>
      <w:r>
        <w:t>epa</w:t>
      </w:r>
      <w:r>
        <w:rPr>
          <w:spacing w:val="-1"/>
        </w:rPr>
        <w:t>r</w:t>
      </w:r>
      <w:r>
        <w:rPr>
          <w:spacing w:val="-2"/>
        </w:rPr>
        <w:t>t</w:t>
      </w:r>
      <w:r>
        <w:t>m</w:t>
      </w:r>
      <w:r>
        <w:rPr>
          <w:spacing w:val="-2"/>
        </w:rPr>
        <w:t>e</w:t>
      </w:r>
      <w:r>
        <w:rPr>
          <w:spacing w:val="-1"/>
        </w:rPr>
        <w:t>n</w:t>
      </w:r>
      <w:r>
        <w:t>t</w:t>
      </w:r>
      <w:r>
        <w:rPr>
          <w:spacing w:val="8"/>
        </w:rPr>
        <w:t xml:space="preserve"> </w:t>
      </w:r>
      <w:r>
        <w:rPr>
          <w:spacing w:val="1"/>
        </w:rPr>
        <w:t>o</w:t>
      </w:r>
      <w:r>
        <w:t>f</w:t>
      </w:r>
      <w:r>
        <w:rPr>
          <w:spacing w:val="7"/>
        </w:rPr>
        <w:t xml:space="preserve"> </w:t>
      </w:r>
      <w:proofErr w:type="spellStart"/>
      <w:r>
        <w:t>La</w:t>
      </w:r>
      <w:r>
        <w:rPr>
          <w:spacing w:val="-1"/>
        </w:rPr>
        <w:t>b</w:t>
      </w:r>
      <w:r>
        <w:rPr>
          <w:spacing w:val="1"/>
        </w:rPr>
        <w:t>o</w:t>
      </w:r>
      <w:r>
        <w:rPr>
          <w:spacing w:val="-1"/>
        </w:rPr>
        <w:t>u</w:t>
      </w:r>
      <w:r>
        <w:t>r</w:t>
      </w:r>
      <w:proofErr w:type="spellEnd"/>
      <w:r>
        <w:t>,</w:t>
      </w:r>
      <w:r>
        <w:rPr>
          <w:spacing w:val="7"/>
        </w:rPr>
        <w:t xml:space="preserve"> </w:t>
      </w:r>
      <w:r>
        <w:rPr>
          <w:spacing w:val="1"/>
        </w:rPr>
        <w:t>o</w:t>
      </w:r>
      <w:r>
        <w:t>r</w:t>
      </w:r>
      <w:r>
        <w:rPr>
          <w:spacing w:val="7"/>
        </w:rPr>
        <w:t xml:space="preserve"> </w:t>
      </w:r>
      <w:r>
        <w:rPr>
          <w:spacing w:val="-2"/>
        </w:rPr>
        <w:t>t</w:t>
      </w:r>
      <w:r>
        <w:t>o</w:t>
      </w:r>
      <w:r>
        <w:rPr>
          <w:spacing w:val="8"/>
        </w:rPr>
        <w:t xml:space="preserve"> </w:t>
      </w:r>
      <w:r>
        <w:t>k</w:t>
      </w:r>
      <w:r>
        <w:rPr>
          <w:spacing w:val="-2"/>
        </w:rPr>
        <w:t>e</w:t>
      </w:r>
      <w:r>
        <w:t>ep</w:t>
      </w:r>
      <w:r>
        <w:rPr>
          <w:spacing w:val="7"/>
        </w:rPr>
        <w:t xml:space="preserve"> </w:t>
      </w:r>
      <w:r>
        <w:t>r</w:t>
      </w:r>
      <w:r>
        <w:rPr>
          <w:spacing w:val="-3"/>
        </w:rPr>
        <w:t>e</w:t>
      </w:r>
      <w:r>
        <w:t>c</w:t>
      </w:r>
      <w:r>
        <w:rPr>
          <w:spacing w:val="1"/>
        </w:rPr>
        <w:t>o</w:t>
      </w:r>
      <w:r>
        <w:t>r</w:t>
      </w:r>
      <w:r>
        <w:rPr>
          <w:spacing w:val="-1"/>
        </w:rPr>
        <w:t>d</w:t>
      </w:r>
      <w:r>
        <w:t>s</w:t>
      </w:r>
      <w:r>
        <w:rPr>
          <w:spacing w:val="7"/>
        </w:rPr>
        <w:t xml:space="preserve"> </w:t>
      </w:r>
      <w:r>
        <w:t>in</w:t>
      </w:r>
      <w:r>
        <w:rPr>
          <w:spacing w:val="6"/>
        </w:rPr>
        <w:t xml:space="preserve"> </w:t>
      </w:r>
      <w:r>
        <w:t>ter</w:t>
      </w:r>
      <w:r>
        <w:rPr>
          <w:spacing w:val="-2"/>
        </w:rPr>
        <w:t>m</w:t>
      </w:r>
      <w:r>
        <w:t>s</w:t>
      </w:r>
      <w:r>
        <w:rPr>
          <w:spacing w:val="7"/>
        </w:rPr>
        <w:t xml:space="preserve"> </w:t>
      </w:r>
      <w:r>
        <w:rPr>
          <w:spacing w:val="1"/>
        </w:rPr>
        <w:t>o</w:t>
      </w:r>
      <w:r>
        <w:t>f</w:t>
      </w:r>
      <w:r>
        <w:rPr>
          <w:spacing w:val="7"/>
        </w:rPr>
        <w:t xml:space="preserve"> </w:t>
      </w:r>
      <w:r>
        <w:t>the</w:t>
      </w:r>
      <w:r>
        <w:rPr>
          <w:spacing w:val="7"/>
        </w:rPr>
        <w:t xml:space="preserve"> </w:t>
      </w:r>
      <w:r>
        <w:t>Occ</w:t>
      </w:r>
      <w:r>
        <w:rPr>
          <w:spacing w:val="-3"/>
        </w:rPr>
        <w:t>u</w:t>
      </w:r>
      <w:r>
        <w:rPr>
          <w:spacing w:val="-1"/>
        </w:rPr>
        <w:t>p</w:t>
      </w:r>
      <w:r>
        <w:t>at</w:t>
      </w:r>
      <w:r>
        <w:rPr>
          <w:spacing w:val="5"/>
        </w:rPr>
        <w:t>i</w:t>
      </w:r>
      <w:r>
        <w:rPr>
          <w:spacing w:val="1"/>
        </w:rPr>
        <w:t>o</w:t>
      </w:r>
      <w:r>
        <w:rPr>
          <w:spacing w:val="-1"/>
        </w:rPr>
        <w:t>n</w:t>
      </w:r>
      <w:r>
        <w:t>al</w:t>
      </w:r>
      <w:r>
        <w:rPr>
          <w:spacing w:val="7"/>
        </w:rPr>
        <w:t xml:space="preserve"> </w:t>
      </w:r>
      <w:r>
        <w:rPr>
          <w:spacing w:val="-1"/>
        </w:rPr>
        <w:t>H</w:t>
      </w:r>
      <w:r>
        <w:t>ealth a</w:t>
      </w:r>
      <w:r>
        <w:rPr>
          <w:spacing w:val="-1"/>
        </w:rPr>
        <w:t>n</w:t>
      </w:r>
      <w:r>
        <w:t>d</w:t>
      </w:r>
      <w:r>
        <w:rPr>
          <w:spacing w:val="-1"/>
        </w:rPr>
        <w:t xml:space="preserve"> </w:t>
      </w:r>
      <w:r>
        <w:t>Safety</w:t>
      </w:r>
      <w:r>
        <w:rPr>
          <w:spacing w:val="1"/>
        </w:rPr>
        <w:t xml:space="preserve"> </w:t>
      </w:r>
      <w:r>
        <w:rPr>
          <w:spacing w:val="-3"/>
        </w:rPr>
        <w:t>A</w:t>
      </w:r>
      <w:r>
        <w:t>ct,</w:t>
      </w:r>
      <w:r>
        <w:rPr>
          <w:spacing w:val="1"/>
        </w:rPr>
        <w:t xml:space="preserve"> </w:t>
      </w:r>
      <w:r>
        <w:t>a</w:t>
      </w:r>
      <w:r>
        <w:rPr>
          <w:spacing w:val="-1"/>
        </w:rPr>
        <w:t>n</w:t>
      </w:r>
      <w:r>
        <w:t>d</w:t>
      </w:r>
      <w:r>
        <w:rPr>
          <w:spacing w:val="-3"/>
        </w:rPr>
        <w:t xml:space="preserve"> </w:t>
      </w:r>
      <w:r>
        <w:t>C</w:t>
      </w:r>
      <w:r>
        <w:rPr>
          <w:spacing w:val="-2"/>
        </w:rPr>
        <w:t>o</w:t>
      </w:r>
      <w:r>
        <w:t>m</w:t>
      </w:r>
      <w:r>
        <w:rPr>
          <w:spacing w:val="-1"/>
        </w:rPr>
        <w:t>p</w:t>
      </w:r>
      <w:r>
        <w:rPr>
          <w:spacing w:val="-2"/>
        </w:rPr>
        <w:t>e</w:t>
      </w:r>
      <w:r>
        <w:rPr>
          <w:spacing w:val="-1"/>
        </w:rPr>
        <w:t>n</w:t>
      </w:r>
      <w:r>
        <w:t>sation</w:t>
      </w:r>
      <w:r>
        <w:rPr>
          <w:spacing w:val="-1"/>
        </w:rPr>
        <w:t xml:space="preserve"> </w:t>
      </w:r>
      <w:r>
        <w:rPr>
          <w:spacing w:val="-3"/>
        </w:rPr>
        <w:t>f</w:t>
      </w:r>
      <w:r>
        <w:rPr>
          <w:spacing w:val="1"/>
        </w:rPr>
        <w:t>o</w:t>
      </w:r>
      <w:r>
        <w:t xml:space="preserve">r </w:t>
      </w:r>
      <w:r>
        <w:rPr>
          <w:spacing w:val="-2"/>
        </w:rPr>
        <w:t>O</w:t>
      </w:r>
      <w:r>
        <w:t>ccu</w:t>
      </w:r>
      <w:r>
        <w:rPr>
          <w:spacing w:val="-2"/>
        </w:rPr>
        <w:t>p</w:t>
      </w:r>
      <w:r>
        <w:t>at</w:t>
      </w:r>
      <w:r>
        <w:rPr>
          <w:spacing w:val="-3"/>
        </w:rPr>
        <w:t>i</w:t>
      </w:r>
      <w:r>
        <w:rPr>
          <w:spacing w:val="1"/>
        </w:rPr>
        <w:t>o</w:t>
      </w:r>
      <w:r>
        <w:rPr>
          <w:spacing w:val="-1"/>
        </w:rPr>
        <w:t>n</w:t>
      </w:r>
      <w:r>
        <w:t>al I</w:t>
      </w:r>
      <w:r>
        <w:rPr>
          <w:spacing w:val="-2"/>
        </w:rPr>
        <w:t>n</w:t>
      </w:r>
      <w:r>
        <w:t>j</w:t>
      </w:r>
      <w:r>
        <w:rPr>
          <w:spacing w:val="-1"/>
        </w:rPr>
        <w:t>u</w:t>
      </w:r>
      <w:r>
        <w:t>ries and</w:t>
      </w:r>
      <w:r>
        <w:rPr>
          <w:spacing w:val="-2"/>
        </w:rPr>
        <w:t xml:space="preserve"> </w:t>
      </w:r>
      <w:r>
        <w:rPr>
          <w:spacing w:val="1"/>
        </w:rPr>
        <w:t>D</w:t>
      </w:r>
      <w:r>
        <w:t>i</w:t>
      </w:r>
      <w:r>
        <w:rPr>
          <w:spacing w:val="-3"/>
        </w:rPr>
        <w:t>s</w:t>
      </w:r>
      <w:r>
        <w:t>eas</w:t>
      </w:r>
      <w:r>
        <w:rPr>
          <w:spacing w:val="-2"/>
        </w:rPr>
        <w:t>e</w:t>
      </w:r>
      <w:r>
        <w:t>s Act.</w:t>
      </w:r>
    </w:p>
    <w:p w14:paraId="15A580F9" w14:textId="77777777" w:rsidR="007C62E7" w:rsidRDefault="007C62E7" w:rsidP="007C62E7">
      <w:pPr>
        <w:jc w:val="both"/>
        <w:sectPr w:rsidR="007C62E7">
          <w:pgSz w:w="11907" w:h="16840"/>
          <w:pgMar w:top="1360" w:right="1020" w:bottom="1080" w:left="1020" w:header="755" w:footer="891" w:gutter="0"/>
          <w:cols w:space="720"/>
        </w:sectPr>
      </w:pPr>
    </w:p>
    <w:p w14:paraId="09518FA0" w14:textId="77777777" w:rsidR="007C62E7" w:rsidRDefault="007C62E7" w:rsidP="007C62E7">
      <w:pPr>
        <w:spacing w:before="14" w:line="240" w:lineRule="exact"/>
        <w:rPr>
          <w:sz w:val="24"/>
          <w:szCs w:val="24"/>
        </w:rPr>
      </w:pPr>
    </w:p>
    <w:p w14:paraId="18FFA553" w14:textId="77777777" w:rsidR="007C62E7" w:rsidRDefault="007C62E7" w:rsidP="005B3361">
      <w:pPr>
        <w:pStyle w:val="Heading6"/>
        <w:numPr>
          <w:ilvl w:val="2"/>
          <w:numId w:val="23"/>
        </w:numPr>
        <w:tabs>
          <w:tab w:val="left" w:pos="728"/>
        </w:tabs>
        <w:spacing w:before="56"/>
        <w:ind w:left="728" w:hanging="616"/>
        <w:rPr>
          <w:b w:val="0"/>
          <w:bCs w:val="0"/>
        </w:rPr>
      </w:pPr>
      <w:bookmarkStart w:id="34" w:name="_bookmark47"/>
      <w:bookmarkEnd w:id="34"/>
      <w:r>
        <w:rPr>
          <w:spacing w:val="-3"/>
        </w:rPr>
        <w:t>O</w:t>
      </w:r>
      <w:r>
        <w:rPr>
          <w:spacing w:val="-2"/>
        </w:rPr>
        <w:t>c</w:t>
      </w:r>
      <w:r>
        <w:rPr>
          <w:spacing w:val="1"/>
        </w:rPr>
        <w:t>c</w:t>
      </w:r>
      <w:r>
        <w:rPr>
          <w:spacing w:val="-1"/>
        </w:rPr>
        <w:t>up</w:t>
      </w:r>
      <w:r>
        <w:rPr>
          <w:spacing w:val="-2"/>
        </w:rPr>
        <w:t>a</w:t>
      </w:r>
      <w:r>
        <w:t>t</w:t>
      </w:r>
      <w:r>
        <w:rPr>
          <w:spacing w:val="1"/>
        </w:rPr>
        <w:t>i</w:t>
      </w:r>
      <w:r>
        <w:rPr>
          <w:spacing w:val="-1"/>
        </w:rPr>
        <w:t>on</w:t>
      </w:r>
      <w:r>
        <w:rPr>
          <w:spacing w:val="-2"/>
        </w:rPr>
        <w:t>a</w:t>
      </w:r>
      <w:r>
        <w:t>l He</w:t>
      </w:r>
      <w:r>
        <w:rPr>
          <w:spacing w:val="-2"/>
        </w:rPr>
        <w:t>a</w:t>
      </w:r>
      <w:r>
        <w:t>l</w:t>
      </w:r>
      <w:r>
        <w:rPr>
          <w:spacing w:val="-3"/>
        </w:rPr>
        <w:t>t</w:t>
      </w:r>
      <w:r>
        <w:t>h</w:t>
      </w:r>
      <w:r>
        <w:rPr>
          <w:spacing w:val="-1"/>
        </w:rPr>
        <w:t xml:space="preserve"> </w:t>
      </w:r>
      <w:r>
        <w:t>a</w:t>
      </w:r>
      <w:r>
        <w:rPr>
          <w:spacing w:val="-2"/>
        </w:rPr>
        <w:t>n</w:t>
      </w:r>
      <w:r>
        <w:t>d</w:t>
      </w:r>
      <w:r>
        <w:rPr>
          <w:spacing w:val="-1"/>
        </w:rPr>
        <w:t xml:space="preserve"> S</w:t>
      </w:r>
      <w:r>
        <w:rPr>
          <w:spacing w:val="-2"/>
        </w:rPr>
        <w:t>a</w:t>
      </w:r>
      <w:r>
        <w:t>f</w:t>
      </w:r>
      <w:r>
        <w:rPr>
          <w:spacing w:val="-2"/>
        </w:rPr>
        <w:t>e</w:t>
      </w:r>
      <w:r>
        <w:t>ty</w:t>
      </w:r>
      <w:r>
        <w:rPr>
          <w:spacing w:val="1"/>
        </w:rPr>
        <w:t xml:space="preserve"> </w:t>
      </w:r>
      <w:r>
        <w:t>A</w:t>
      </w:r>
      <w:r>
        <w:rPr>
          <w:spacing w:val="1"/>
        </w:rPr>
        <w:t>c</w:t>
      </w:r>
      <w:r>
        <w:t>t</w:t>
      </w:r>
      <w:r>
        <w:rPr>
          <w:spacing w:val="-2"/>
        </w:rPr>
        <w:t xml:space="preserve"> 8</w:t>
      </w:r>
      <w:r>
        <w:t>5</w:t>
      </w:r>
      <w:r>
        <w:rPr>
          <w:spacing w:val="-2"/>
        </w:rPr>
        <w:t xml:space="preserve"> </w:t>
      </w:r>
      <w:r>
        <w:t xml:space="preserve">0f </w:t>
      </w:r>
      <w:r>
        <w:rPr>
          <w:spacing w:val="-2"/>
        </w:rPr>
        <w:t>1</w:t>
      </w:r>
      <w:r>
        <w:t>9</w:t>
      </w:r>
      <w:r>
        <w:rPr>
          <w:spacing w:val="-2"/>
        </w:rPr>
        <w:t>9</w:t>
      </w:r>
      <w:r>
        <w:t>3</w:t>
      </w:r>
      <w:r>
        <w:rPr>
          <w:spacing w:val="5"/>
        </w:rPr>
        <w:t xml:space="preserve"> </w:t>
      </w:r>
      <w:r>
        <w:rPr>
          <w:rFonts w:cs="Calibri"/>
        </w:rPr>
        <w:t>–</w:t>
      </w:r>
      <w:r>
        <w:rPr>
          <w:rFonts w:cs="Calibri"/>
          <w:spacing w:val="1"/>
        </w:rPr>
        <w:t xml:space="preserve"> </w:t>
      </w:r>
      <w:r>
        <w:rPr>
          <w:spacing w:val="-2"/>
        </w:rPr>
        <w:t>S</w:t>
      </w:r>
      <w:r>
        <w:rPr>
          <w:spacing w:val="-3"/>
        </w:rPr>
        <w:t>E</w:t>
      </w:r>
      <w:r>
        <w:t>C</w:t>
      </w:r>
      <w:r>
        <w:rPr>
          <w:spacing w:val="-2"/>
        </w:rPr>
        <w:t>T</w:t>
      </w:r>
      <w:r>
        <w:t>I</w:t>
      </w:r>
      <w:r>
        <w:rPr>
          <w:spacing w:val="-3"/>
        </w:rPr>
        <w:t>O</w:t>
      </w:r>
      <w:r>
        <w:t>N</w:t>
      </w:r>
      <w:r>
        <w:rPr>
          <w:spacing w:val="2"/>
        </w:rPr>
        <w:t xml:space="preserve"> </w:t>
      </w:r>
      <w:r>
        <w:rPr>
          <w:spacing w:val="-2"/>
        </w:rPr>
        <w:t>37</w:t>
      </w:r>
    </w:p>
    <w:p w14:paraId="22761D79" w14:textId="77777777" w:rsidR="007C62E7" w:rsidRDefault="007C62E7" w:rsidP="005B3361">
      <w:pPr>
        <w:pStyle w:val="BodyText"/>
        <w:numPr>
          <w:ilvl w:val="3"/>
          <w:numId w:val="23"/>
        </w:numPr>
        <w:tabs>
          <w:tab w:val="left" w:pos="1193"/>
        </w:tabs>
        <w:spacing w:before="1" w:line="239" w:lineRule="auto"/>
        <w:ind w:left="1193" w:right="110" w:hanging="480"/>
        <w:jc w:val="both"/>
      </w:pPr>
      <w:r>
        <w:t>In</w:t>
      </w:r>
      <w:r>
        <w:rPr>
          <w:spacing w:val="11"/>
        </w:rPr>
        <w:t xml:space="preserve"> </w:t>
      </w:r>
      <w:r>
        <w:t>acc</w:t>
      </w:r>
      <w:r>
        <w:rPr>
          <w:spacing w:val="1"/>
        </w:rPr>
        <w:t>o</w:t>
      </w:r>
      <w:r>
        <w:t>r</w:t>
      </w:r>
      <w:r>
        <w:rPr>
          <w:spacing w:val="-1"/>
        </w:rPr>
        <w:t>d</w:t>
      </w:r>
      <w:r>
        <w:t>a</w:t>
      </w:r>
      <w:r>
        <w:rPr>
          <w:spacing w:val="-1"/>
        </w:rPr>
        <w:t>n</w:t>
      </w:r>
      <w:r>
        <w:rPr>
          <w:spacing w:val="-3"/>
        </w:rPr>
        <w:t>c</w:t>
      </w:r>
      <w:r>
        <w:t>e</w:t>
      </w:r>
      <w:r>
        <w:rPr>
          <w:spacing w:val="13"/>
        </w:rPr>
        <w:t xml:space="preserve"> </w:t>
      </w:r>
      <w:r>
        <w:t>w</w:t>
      </w:r>
      <w:r>
        <w:rPr>
          <w:spacing w:val="-3"/>
        </w:rPr>
        <w:t>i</w:t>
      </w:r>
      <w:r>
        <w:t>th</w:t>
      </w:r>
      <w:r>
        <w:rPr>
          <w:spacing w:val="12"/>
        </w:rPr>
        <w:t xml:space="preserve"> </w:t>
      </w:r>
      <w:r>
        <w:t>Sect</w:t>
      </w:r>
      <w:r>
        <w:rPr>
          <w:spacing w:val="-3"/>
        </w:rPr>
        <w:t>i</w:t>
      </w:r>
      <w:r>
        <w:rPr>
          <w:spacing w:val="1"/>
        </w:rPr>
        <w:t>o</w:t>
      </w:r>
      <w:r>
        <w:t>n</w:t>
      </w:r>
      <w:r>
        <w:rPr>
          <w:spacing w:val="9"/>
        </w:rPr>
        <w:t xml:space="preserve"> </w:t>
      </w:r>
      <w:r>
        <w:t>37</w:t>
      </w:r>
      <w:r>
        <w:rPr>
          <w:spacing w:val="11"/>
        </w:rPr>
        <w:t xml:space="preserve"> </w:t>
      </w:r>
      <w:r>
        <w:t>(2)</w:t>
      </w:r>
      <w:r>
        <w:rPr>
          <w:spacing w:val="10"/>
        </w:rPr>
        <w:t xml:space="preserve"> </w:t>
      </w:r>
      <w:r>
        <w:rPr>
          <w:spacing w:val="1"/>
        </w:rPr>
        <w:t>o</w:t>
      </w:r>
      <w:r>
        <w:t>f</w:t>
      </w:r>
      <w:r>
        <w:rPr>
          <w:spacing w:val="9"/>
        </w:rPr>
        <w:t xml:space="preserve"> </w:t>
      </w:r>
      <w:r>
        <w:t>the</w:t>
      </w:r>
      <w:r>
        <w:rPr>
          <w:spacing w:val="12"/>
        </w:rPr>
        <w:t xml:space="preserve"> </w:t>
      </w:r>
      <w:r>
        <w:t>A</w:t>
      </w:r>
      <w:r>
        <w:rPr>
          <w:spacing w:val="-3"/>
        </w:rPr>
        <w:t>c</w:t>
      </w:r>
      <w:r>
        <w:t>t,</w:t>
      </w:r>
      <w:r>
        <w:rPr>
          <w:spacing w:val="13"/>
        </w:rPr>
        <w:t xml:space="preserve"> </w:t>
      </w:r>
      <w:r>
        <w:t>t</w:t>
      </w:r>
      <w:r>
        <w:rPr>
          <w:spacing w:val="-3"/>
        </w:rPr>
        <w:t>h</w:t>
      </w:r>
      <w:r>
        <w:t>e</w:t>
      </w:r>
      <w:r>
        <w:rPr>
          <w:spacing w:val="16"/>
        </w:rPr>
        <w:t xml:space="preserv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4"/>
        </w:rPr>
        <w:t xml:space="preserve"> </w:t>
      </w:r>
      <w:r>
        <w:t>is</w:t>
      </w:r>
      <w:r>
        <w:rPr>
          <w:spacing w:val="10"/>
        </w:rPr>
        <w:t xml:space="preserve"> </w:t>
      </w:r>
      <w:r>
        <w:t>a</w:t>
      </w:r>
      <w:r>
        <w:rPr>
          <w:spacing w:val="-1"/>
        </w:rPr>
        <w:t>pp</w:t>
      </w:r>
      <w:r>
        <w:rPr>
          <w:spacing w:val="1"/>
        </w:rPr>
        <w:t>o</w:t>
      </w:r>
      <w:r>
        <w:t>i</w:t>
      </w:r>
      <w:r>
        <w:rPr>
          <w:spacing w:val="-2"/>
        </w:rPr>
        <w:t>nt</w:t>
      </w:r>
      <w:r>
        <w:t>ed</w:t>
      </w:r>
      <w:r>
        <w:rPr>
          <w:spacing w:val="12"/>
        </w:rPr>
        <w:t xml:space="preserve"> </w:t>
      </w:r>
      <w:r>
        <w:rPr>
          <w:spacing w:val="-1"/>
        </w:rPr>
        <w:t>b</w:t>
      </w:r>
      <w:r>
        <w:t>y</w:t>
      </w:r>
      <w:r>
        <w:rPr>
          <w:spacing w:val="13"/>
        </w:rPr>
        <w:t xml:space="preserve"> </w:t>
      </w:r>
      <w:r>
        <w:t>t</w:t>
      </w:r>
      <w:r>
        <w:rPr>
          <w:spacing w:val="-3"/>
        </w:rPr>
        <w:t>h</w:t>
      </w:r>
      <w:r>
        <w:t>e</w:t>
      </w:r>
      <w:r>
        <w:rPr>
          <w:spacing w:val="11"/>
        </w:rPr>
        <w:t xml:space="preserve"> </w:t>
      </w:r>
      <w:r>
        <w:rPr>
          <w:rFonts w:cs="Calibri"/>
          <w:i/>
        </w:rPr>
        <w:t>Em</w:t>
      </w:r>
      <w:r>
        <w:rPr>
          <w:rFonts w:cs="Calibri"/>
          <w:i/>
          <w:spacing w:val="-1"/>
        </w:rPr>
        <w:t>p</w:t>
      </w:r>
      <w:r>
        <w:rPr>
          <w:rFonts w:cs="Calibri"/>
          <w:i/>
        </w:rPr>
        <w:t>l</w:t>
      </w:r>
      <w:r>
        <w:rPr>
          <w:rFonts w:cs="Calibri"/>
          <w:i/>
          <w:spacing w:val="-1"/>
        </w:rPr>
        <w:t>o</w:t>
      </w:r>
      <w:r>
        <w:rPr>
          <w:rFonts w:cs="Calibri"/>
          <w:i/>
        </w:rPr>
        <w:t>yer</w:t>
      </w:r>
      <w:r>
        <w:rPr>
          <w:rFonts w:cs="Calibri"/>
          <w:i/>
          <w:spacing w:val="11"/>
        </w:rPr>
        <w:t xml:space="preserve"> </w:t>
      </w:r>
      <w:r>
        <w:t>as</w:t>
      </w:r>
      <w:r>
        <w:rPr>
          <w:spacing w:val="12"/>
        </w:rPr>
        <w:t xml:space="preserve"> </w:t>
      </w:r>
      <w:r>
        <w:t>a ma</w:t>
      </w:r>
      <w:r>
        <w:rPr>
          <w:spacing w:val="-1"/>
        </w:rPr>
        <w:t>nd</w:t>
      </w:r>
      <w:r>
        <w:t>a</w:t>
      </w:r>
      <w:r>
        <w:rPr>
          <w:spacing w:val="-3"/>
        </w:rPr>
        <w:t>t</w:t>
      </w:r>
      <w:r>
        <w:rPr>
          <w:spacing w:val="1"/>
        </w:rPr>
        <w:t>o</w:t>
      </w:r>
      <w:r>
        <w:t>ry</w:t>
      </w:r>
      <w:r>
        <w:rPr>
          <w:spacing w:val="22"/>
        </w:rPr>
        <w:t xml:space="preserve"> </w:t>
      </w:r>
      <w:r>
        <w:rPr>
          <w:spacing w:val="-2"/>
        </w:rPr>
        <w:t>t</w:t>
      </w:r>
      <w:r>
        <w:t>o</w:t>
      </w:r>
      <w:r>
        <w:rPr>
          <w:spacing w:val="23"/>
        </w:rPr>
        <w:t xml:space="preserve"> </w:t>
      </w:r>
      <w:r>
        <w:t>ass</w:t>
      </w:r>
      <w:r>
        <w:rPr>
          <w:spacing w:val="-1"/>
        </w:rPr>
        <w:t>u</w:t>
      </w:r>
      <w:r>
        <w:rPr>
          <w:spacing w:val="-2"/>
        </w:rPr>
        <w:t>m</w:t>
      </w:r>
      <w:r>
        <w:t>e</w:t>
      </w:r>
      <w:r>
        <w:rPr>
          <w:spacing w:val="22"/>
        </w:rPr>
        <w:t xml:space="preserve"> </w:t>
      </w:r>
      <w:r>
        <w:t>the</w:t>
      </w:r>
      <w:r>
        <w:rPr>
          <w:spacing w:val="22"/>
        </w:rPr>
        <w:t xml:space="preserve"> </w:t>
      </w:r>
      <w:r>
        <w:rPr>
          <w:spacing w:val="-1"/>
        </w:rPr>
        <w:t>du</w:t>
      </w:r>
      <w:r>
        <w:t>ties</w:t>
      </w:r>
      <w:r>
        <w:rPr>
          <w:spacing w:val="22"/>
        </w:rPr>
        <w:t xml:space="preserve"> </w:t>
      </w:r>
      <w:r>
        <w:t>a</w:t>
      </w:r>
      <w:r>
        <w:rPr>
          <w:spacing w:val="-1"/>
        </w:rPr>
        <w:t>n</w:t>
      </w:r>
      <w:r>
        <w:t>d</w:t>
      </w:r>
      <w:r>
        <w:rPr>
          <w:spacing w:val="21"/>
        </w:rPr>
        <w:t xml:space="preserve"> </w:t>
      </w:r>
      <w:r>
        <w:t>respo</w:t>
      </w:r>
      <w:r>
        <w:rPr>
          <w:spacing w:val="-1"/>
        </w:rPr>
        <w:t>n</w:t>
      </w:r>
      <w:r>
        <w:t>si</w:t>
      </w:r>
      <w:r>
        <w:rPr>
          <w:spacing w:val="-2"/>
        </w:rPr>
        <w:t>b</w:t>
      </w:r>
      <w:r>
        <w:t>i</w:t>
      </w:r>
      <w:r>
        <w:rPr>
          <w:spacing w:val="-1"/>
        </w:rPr>
        <w:t>l</w:t>
      </w:r>
      <w:r>
        <w:t>ities</w:t>
      </w:r>
      <w:r>
        <w:rPr>
          <w:spacing w:val="20"/>
        </w:rPr>
        <w:t xml:space="preserve"> </w:t>
      </w:r>
      <w:r>
        <w:t>to</w:t>
      </w:r>
      <w:r>
        <w:rPr>
          <w:spacing w:val="23"/>
        </w:rPr>
        <w:t xml:space="preserve"> </w:t>
      </w:r>
      <w:r>
        <w:t>the</w:t>
      </w:r>
      <w:r>
        <w:rPr>
          <w:spacing w:val="22"/>
        </w:rPr>
        <w:t xml:space="preserve"> </w:t>
      </w:r>
      <w:r>
        <w:rPr>
          <w:spacing w:val="-3"/>
        </w:rPr>
        <w:t>C</w:t>
      </w:r>
      <w:r>
        <w:rPr>
          <w:spacing w:val="1"/>
        </w:rPr>
        <w:t>o</w:t>
      </w:r>
      <w:r>
        <w:rPr>
          <w:spacing w:val="-1"/>
        </w:rPr>
        <w:t>n</w:t>
      </w:r>
      <w:r>
        <w:t>tract.</w:t>
      </w:r>
      <w:r>
        <w:rPr>
          <w:spacing w:val="22"/>
        </w:rPr>
        <w:t xml:space="preserve"> </w:t>
      </w:r>
      <w:r>
        <w:t>The</w:t>
      </w:r>
      <w:r>
        <w:rPr>
          <w:spacing w:val="26"/>
        </w:rPr>
        <w:t xml:space="preserve"> </w:t>
      </w:r>
      <w:r>
        <w:rPr>
          <w:rFonts w:cs="Calibri"/>
          <w:i/>
        </w:rPr>
        <w:t>Co</w:t>
      </w:r>
      <w:r>
        <w:rPr>
          <w:rFonts w:cs="Calibri"/>
          <w:i/>
          <w:spacing w:val="-2"/>
        </w:rPr>
        <w:t>ntr</w:t>
      </w:r>
      <w:r>
        <w:rPr>
          <w:rFonts w:cs="Calibri"/>
          <w:i/>
          <w:spacing w:val="-1"/>
        </w:rPr>
        <w:t>a</w:t>
      </w:r>
      <w:r>
        <w:rPr>
          <w:rFonts w:cs="Calibri"/>
          <w:i/>
        </w:rPr>
        <w:t>ct</w:t>
      </w:r>
      <w:r>
        <w:rPr>
          <w:rFonts w:cs="Calibri"/>
          <w:i/>
          <w:spacing w:val="-1"/>
        </w:rPr>
        <w:t>o</w:t>
      </w:r>
      <w:r>
        <w:rPr>
          <w:rFonts w:cs="Calibri"/>
          <w:i/>
        </w:rPr>
        <w:t>r</w:t>
      </w:r>
      <w:r>
        <w:rPr>
          <w:rFonts w:cs="Calibri"/>
          <w:i/>
          <w:spacing w:val="23"/>
        </w:rPr>
        <w:t xml:space="preserve"> </w:t>
      </w:r>
      <w:r>
        <w:t>ens</w:t>
      </w:r>
      <w:r>
        <w:rPr>
          <w:spacing w:val="-1"/>
        </w:rPr>
        <w:t>u</w:t>
      </w:r>
      <w:r>
        <w:t>res c</w:t>
      </w:r>
      <w:r>
        <w:rPr>
          <w:spacing w:val="-1"/>
        </w:rPr>
        <w:t>o</w:t>
      </w:r>
      <w:r>
        <w:t>m</w:t>
      </w:r>
      <w:r>
        <w:rPr>
          <w:spacing w:val="-1"/>
        </w:rPr>
        <w:t>p</w:t>
      </w:r>
      <w:r>
        <w:t>l</w:t>
      </w:r>
      <w:r>
        <w:rPr>
          <w:spacing w:val="-1"/>
        </w:rPr>
        <w:t>i</w:t>
      </w:r>
      <w:r>
        <w:t>a</w:t>
      </w:r>
      <w:r>
        <w:rPr>
          <w:spacing w:val="-1"/>
        </w:rPr>
        <w:t>n</w:t>
      </w:r>
      <w:r>
        <w:t>ce</w:t>
      </w:r>
      <w:r>
        <w:rPr>
          <w:spacing w:val="17"/>
        </w:rPr>
        <w:t xml:space="preserve"> </w:t>
      </w:r>
      <w:r>
        <w:t>w</w:t>
      </w:r>
      <w:r>
        <w:rPr>
          <w:spacing w:val="-3"/>
        </w:rPr>
        <w:t>i</w:t>
      </w:r>
      <w:r>
        <w:t>th</w:t>
      </w:r>
      <w:r>
        <w:rPr>
          <w:spacing w:val="16"/>
        </w:rPr>
        <w:t xml:space="preserve"> </w:t>
      </w:r>
      <w:r>
        <w:t>all</w:t>
      </w:r>
      <w:r>
        <w:rPr>
          <w:spacing w:val="16"/>
        </w:rPr>
        <w:t xml:space="preserve"> </w:t>
      </w:r>
      <w:r>
        <w:t>req</w:t>
      </w:r>
      <w:r>
        <w:rPr>
          <w:spacing w:val="-2"/>
        </w:rPr>
        <w:t>u</w:t>
      </w:r>
      <w:r>
        <w:t>ire</w:t>
      </w:r>
      <w:r>
        <w:rPr>
          <w:spacing w:val="-1"/>
        </w:rPr>
        <w:t>m</w:t>
      </w:r>
      <w:r>
        <w:t>ents</w:t>
      </w:r>
      <w:r>
        <w:rPr>
          <w:spacing w:val="17"/>
        </w:rPr>
        <w:t xml:space="preserve"> </w:t>
      </w:r>
      <w:r>
        <w:rPr>
          <w:spacing w:val="1"/>
        </w:rPr>
        <w:t>o</w:t>
      </w:r>
      <w:r>
        <w:t>f</w:t>
      </w:r>
      <w:r>
        <w:rPr>
          <w:spacing w:val="14"/>
        </w:rPr>
        <w:t xml:space="preserve"> </w:t>
      </w:r>
      <w:r>
        <w:t>the</w:t>
      </w:r>
      <w:r>
        <w:rPr>
          <w:spacing w:val="17"/>
        </w:rPr>
        <w:t xml:space="preserve"> </w:t>
      </w:r>
      <w:r>
        <w:t>Act</w:t>
      </w:r>
      <w:r>
        <w:rPr>
          <w:spacing w:val="17"/>
        </w:rPr>
        <w:t xml:space="preserve"> </w:t>
      </w:r>
      <w:r>
        <w:t>a</w:t>
      </w:r>
      <w:r>
        <w:rPr>
          <w:spacing w:val="-1"/>
        </w:rPr>
        <w:t>n</w:t>
      </w:r>
      <w:r>
        <w:t>d</w:t>
      </w:r>
      <w:r>
        <w:rPr>
          <w:spacing w:val="16"/>
        </w:rPr>
        <w:t xml:space="preserve"> </w:t>
      </w:r>
      <w:r>
        <w:t>a</w:t>
      </w:r>
      <w:r>
        <w:rPr>
          <w:spacing w:val="-1"/>
        </w:rPr>
        <w:t>n</w:t>
      </w:r>
      <w:r>
        <w:t>y</w:t>
      </w:r>
      <w:r>
        <w:rPr>
          <w:spacing w:val="15"/>
        </w:rPr>
        <w:t xml:space="preserve"> </w:t>
      </w:r>
      <w:r>
        <w:t>i</w:t>
      </w:r>
      <w:r>
        <w:rPr>
          <w:spacing w:val="-2"/>
        </w:rPr>
        <w:t>n</w:t>
      </w:r>
      <w:r>
        <w:t>struction</w:t>
      </w:r>
      <w:r>
        <w:rPr>
          <w:spacing w:val="14"/>
        </w:rPr>
        <w:t xml:space="preserve"> </w:t>
      </w:r>
      <w:r>
        <w:rPr>
          <w:spacing w:val="1"/>
        </w:rPr>
        <w:t>o</w:t>
      </w:r>
      <w:r>
        <w:t>r</w:t>
      </w:r>
      <w:r>
        <w:rPr>
          <w:spacing w:val="17"/>
        </w:rPr>
        <w:t xml:space="preserve"> </w:t>
      </w:r>
      <w:r>
        <w:rPr>
          <w:spacing w:val="-1"/>
        </w:rPr>
        <w:t>n</w:t>
      </w:r>
      <w:r>
        <w:rPr>
          <w:spacing w:val="1"/>
        </w:rPr>
        <w:t>o</w:t>
      </w:r>
      <w:r>
        <w:t>tifi</w:t>
      </w:r>
      <w:r>
        <w:rPr>
          <w:spacing w:val="-3"/>
        </w:rPr>
        <w:t>c</w:t>
      </w:r>
      <w:r>
        <w:t>ation</w:t>
      </w:r>
      <w:r>
        <w:rPr>
          <w:spacing w:val="14"/>
        </w:rPr>
        <w:t xml:space="preserve"> </w:t>
      </w:r>
      <w:r>
        <w:t>that</w:t>
      </w:r>
      <w:r>
        <w:rPr>
          <w:spacing w:val="17"/>
        </w:rPr>
        <w:t xml:space="preserve"> </w:t>
      </w:r>
      <w:r>
        <w:t>en</w:t>
      </w:r>
      <w:r>
        <w:rPr>
          <w:spacing w:val="-2"/>
        </w:rPr>
        <w:t>h</w:t>
      </w:r>
      <w:r>
        <w:t>a</w:t>
      </w:r>
      <w:r>
        <w:rPr>
          <w:spacing w:val="-1"/>
        </w:rPr>
        <w:t>n</w:t>
      </w:r>
      <w:r>
        <w:t>c</w:t>
      </w:r>
      <w:r>
        <w:rPr>
          <w:spacing w:val="-2"/>
        </w:rPr>
        <w:t>e</w:t>
      </w:r>
      <w:r>
        <w:t>s those</w:t>
      </w:r>
      <w:r>
        <w:rPr>
          <w:spacing w:val="-2"/>
        </w:rPr>
        <w:t xml:space="preserve"> </w:t>
      </w:r>
      <w:r>
        <w:t>re</w:t>
      </w:r>
      <w:r>
        <w:rPr>
          <w:spacing w:val="-1"/>
        </w:rPr>
        <w:t>qu</w:t>
      </w:r>
      <w:r>
        <w:t>ir</w:t>
      </w:r>
      <w:r>
        <w:rPr>
          <w:spacing w:val="-3"/>
        </w:rPr>
        <w:t>e</w:t>
      </w:r>
      <w:r>
        <w:t>men</w:t>
      </w:r>
      <w:r>
        <w:rPr>
          <w:spacing w:val="-3"/>
        </w:rPr>
        <w:t>t</w:t>
      </w:r>
      <w:r>
        <w:t>s.</w:t>
      </w:r>
    </w:p>
    <w:p w14:paraId="285566E7" w14:textId="77777777" w:rsidR="007C62E7" w:rsidRDefault="007C62E7" w:rsidP="005B3361">
      <w:pPr>
        <w:pStyle w:val="BodyText"/>
        <w:numPr>
          <w:ilvl w:val="3"/>
          <w:numId w:val="23"/>
        </w:numPr>
        <w:tabs>
          <w:tab w:val="left" w:pos="1193"/>
        </w:tabs>
        <w:ind w:left="1193" w:right="112" w:hanging="480"/>
        <w:jc w:val="both"/>
      </w:pPr>
      <w:r>
        <w:t xml:space="preserve">The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r’s</w:t>
      </w:r>
      <w:r>
        <w:rPr>
          <w:rFonts w:cs="Calibri"/>
          <w:i/>
          <w:spacing w:val="2"/>
        </w:rPr>
        <w:t xml:space="preserve"> </w:t>
      </w:r>
      <w:r>
        <w:rPr>
          <w:spacing w:val="-1"/>
        </w:rPr>
        <w:t>p</w:t>
      </w:r>
      <w:r>
        <w:t>er</w:t>
      </w:r>
      <w:r>
        <w:rPr>
          <w:spacing w:val="-3"/>
        </w:rPr>
        <w:t>s</w:t>
      </w:r>
      <w:r>
        <w:rPr>
          <w:spacing w:val="1"/>
        </w:rPr>
        <w:t>o</w:t>
      </w:r>
      <w:r>
        <w:t>n</w:t>
      </w:r>
      <w:r>
        <w:rPr>
          <w:spacing w:val="-1"/>
        </w:rPr>
        <w:t xml:space="preserve"> </w:t>
      </w:r>
      <w:r>
        <w:t>ap</w:t>
      </w:r>
      <w:r>
        <w:rPr>
          <w:spacing w:val="-2"/>
        </w:rPr>
        <w:t>p</w:t>
      </w:r>
      <w:r>
        <w:rPr>
          <w:spacing w:val="1"/>
        </w:rPr>
        <w:t>o</w:t>
      </w:r>
      <w:r>
        <w:t>i</w:t>
      </w:r>
      <w:r>
        <w:rPr>
          <w:spacing w:val="-2"/>
        </w:rPr>
        <w:t>n</w:t>
      </w:r>
      <w:r>
        <w:t>ted</w:t>
      </w:r>
      <w:r>
        <w:rPr>
          <w:spacing w:val="-1"/>
        </w:rPr>
        <w:t xml:space="preserve"> </w:t>
      </w:r>
      <w:r>
        <w:rPr>
          <w:spacing w:val="1"/>
        </w:rPr>
        <w:t>o</w:t>
      </w:r>
      <w:r>
        <w:t>n</w:t>
      </w:r>
      <w:r>
        <w:rPr>
          <w:spacing w:val="-1"/>
        </w:rPr>
        <w:t xml:space="preserve"> </w:t>
      </w:r>
      <w:r>
        <w:t>t</w:t>
      </w:r>
      <w:r>
        <w:rPr>
          <w:spacing w:val="-1"/>
        </w:rPr>
        <w:t>h</w:t>
      </w:r>
      <w:r>
        <w:t xml:space="preserve">e </w:t>
      </w:r>
      <w:r>
        <w:rPr>
          <w:spacing w:val="-3"/>
        </w:rPr>
        <w:t>f</w:t>
      </w:r>
      <w:r>
        <w:rPr>
          <w:spacing w:val="1"/>
        </w:rPr>
        <w:t>o</w:t>
      </w:r>
      <w:r>
        <w:rPr>
          <w:spacing w:val="-3"/>
        </w:rPr>
        <w:t>r</w:t>
      </w:r>
      <w:r>
        <w:t>m</w:t>
      </w:r>
      <w:r>
        <w:rPr>
          <w:spacing w:val="1"/>
        </w:rPr>
        <w:t xml:space="preserve"> </w:t>
      </w:r>
      <w:r>
        <w:t xml:space="preserve">in </w:t>
      </w:r>
      <w:r>
        <w:rPr>
          <w:spacing w:val="-1"/>
        </w:rPr>
        <w:t>An</w:t>
      </w:r>
      <w:r>
        <w:rPr>
          <w:spacing w:val="1"/>
        </w:rPr>
        <w:t>n</w:t>
      </w:r>
      <w:r>
        <w:t>e</w:t>
      </w:r>
      <w:r>
        <w:rPr>
          <w:spacing w:val="2"/>
        </w:rPr>
        <w:t>x</w:t>
      </w:r>
      <w:r>
        <w:rPr>
          <w:spacing w:val="-1"/>
        </w:rPr>
        <w:t>u</w:t>
      </w:r>
      <w:r>
        <w:t xml:space="preserve">re 9 is a </w:t>
      </w:r>
      <w:r>
        <w:rPr>
          <w:spacing w:val="-2"/>
        </w:rPr>
        <w:t>c</w:t>
      </w:r>
      <w:r>
        <w:rPr>
          <w:spacing w:val="1"/>
        </w:rPr>
        <w:t>o</w:t>
      </w:r>
      <w:r>
        <w:t>m</w:t>
      </w:r>
      <w:r>
        <w:rPr>
          <w:spacing w:val="-4"/>
        </w:rPr>
        <w:t>p</w:t>
      </w:r>
      <w:r>
        <w:t>etent pe</w:t>
      </w:r>
      <w:r>
        <w:rPr>
          <w:spacing w:val="-3"/>
        </w:rPr>
        <w:t>r</w:t>
      </w:r>
      <w:r>
        <w:t>s</w:t>
      </w:r>
      <w:r>
        <w:rPr>
          <w:spacing w:val="1"/>
        </w:rPr>
        <w:t>o</w:t>
      </w:r>
      <w:r>
        <w:t>n</w:t>
      </w:r>
      <w:r>
        <w:rPr>
          <w:spacing w:val="-1"/>
        </w:rPr>
        <w:t xml:space="preserve"> </w:t>
      </w:r>
      <w:r>
        <w:t xml:space="preserve">as </w:t>
      </w:r>
      <w:r>
        <w:rPr>
          <w:spacing w:val="-1"/>
        </w:rPr>
        <w:t>d</w:t>
      </w:r>
      <w:r>
        <w:t>efi</w:t>
      </w:r>
      <w:r>
        <w:rPr>
          <w:spacing w:val="-1"/>
        </w:rPr>
        <w:t>n</w:t>
      </w:r>
      <w:r>
        <w:rPr>
          <w:spacing w:val="-2"/>
        </w:rPr>
        <w:t>e</w:t>
      </w:r>
      <w:r>
        <w:t>d in</w:t>
      </w:r>
      <w:r>
        <w:rPr>
          <w:spacing w:val="-1"/>
        </w:rPr>
        <w:t xml:space="preserve"> </w:t>
      </w:r>
      <w:r>
        <w:t>t</w:t>
      </w:r>
      <w:r>
        <w:rPr>
          <w:spacing w:val="-1"/>
        </w:rPr>
        <w:t>h</w:t>
      </w:r>
      <w:r>
        <w:t>e Ge</w:t>
      </w:r>
      <w:r>
        <w:rPr>
          <w:spacing w:val="-3"/>
        </w:rPr>
        <w:t>n</w:t>
      </w:r>
      <w:r>
        <w:t>eral</w:t>
      </w:r>
      <w:r>
        <w:rPr>
          <w:spacing w:val="-2"/>
        </w:rPr>
        <w:t xml:space="preserve"> </w:t>
      </w:r>
      <w:r>
        <w:t>Mac</w:t>
      </w:r>
      <w:r>
        <w:rPr>
          <w:spacing w:val="-1"/>
        </w:rPr>
        <w:t>h</w:t>
      </w:r>
      <w:r>
        <w:t>i</w:t>
      </w:r>
      <w:r>
        <w:rPr>
          <w:spacing w:val="-2"/>
        </w:rPr>
        <w:t>n</w:t>
      </w:r>
      <w:r>
        <w:t>e</w:t>
      </w:r>
      <w:r>
        <w:rPr>
          <w:spacing w:val="-3"/>
        </w:rPr>
        <w:t>r</w:t>
      </w:r>
      <w:r>
        <w:t xml:space="preserve">y </w:t>
      </w:r>
      <w:r>
        <w:rPr>
          <w:spacing w:val="-2"/>
        </w:rPr>
        <w:t>R</w:t>
      </w:r>
      <w:r>
        <w:t>eg</w:t>
      </w:r>
      <w:r>
        <w:rPr>
          <w:spacing w:val="-2"/>
        </w:rPr>
        <w:t>u</w:t>
      </w:r>
      <w:r>
        <w:t>latio</w:t>
      </w:r>
      <w:r>
        <w:rPr>
          <w:spacing w:val="-1"/>
        </w:rPr>
        <w:t>n</w:t>
      </w:r>
      <w:r>
        <w:t xml:space="preserve">s, </w:t>
      </w:r>
      <w:r>
        <w:rPr>
          <w:spacing w:val="-3"/>
        </w:rPr>
        <w:t>S</w:t>
      </w:r>
      <w:r>
        <w:t>ec</w:t>
      </w:r>
      <w:r>
        <w:rPr>
          <w:spacing w:val="1"/>
        </w:rPr>
        <w:t>t</w:t>
      </w:r>
      <w:r>
        <w:rPr>
          <w:spacing w:val="-3"/>
        </w:rPr>
        <w:t>i</w:t>
      </w:r>
      <w:r>
        <w:rPr>
          <w:spacing w:val="1"/>
        </w:rPr>
        <w:t>o</w:t>
      </w:r>
      <w:r>
        <w:t>n</w:t>
      </w:r>
      <w:r>
        <w:rPr>
          <w:spacing w:val="-1"/>
        </w:rPr>
        <w:t xml:space="preserve"> </w:t>
      </w:r>
      <w:r>
        <w:rPr>
          <w:spacing w:val="1"/>
        </w:rPr>
        <w:t>2</w:t>
      </w:r>
      <w:r>
        <w:rPr>
          <w:spacing w:val="-3"/>
        </w:rPr>
        <w:t>.</w:t>
      </w:r>
      <w:r>
        <w:t>1</w:t>
      </w:r>
      <w:r>
        <w:rPr>
          <w:spacing w:val="-2"/>
        </w:rPr>
        <w:t xml:space="preserve"> </w:t>
      </w:r>
      <w:r>
        <w:rPr>
          <w:spacing w:val="1"/>
        </w:rPr>
        <w:t>o</w:t>
      </w:r>
      <w:r>
        <w:t xml:space="preserve">f </w:t>
      </w:r>
      <w:r>
        <w:rPr>
          <w:spacing w:val="-2"/>
        </w:rPr>
        <w:t>t</w:t>
      </w:r>
      <w:r>
        <w:rPr>
          <w:spacing w:val="-1"/>
        </w:rPr>
        <w:t>h</w:t>
      </w:r>
      <w:r>
        <w:t>e Act.</w:t>
      </w:r>
    </w:p>
    <w:p w14:paraId="6F596B61" w14:textId="77777777" w:rsidR="007C62E7" w:rsidRDefault="007C62E7" w:rsidP="005B3361">
      <w:pPr>
        <w:pStyle w:val="BodyText"/>
        <w:numPr>
          <w:ilvl w:val="3"/>
          <w:numId w:val="23"/>
        </w:numPr>
        <w:tabs>
          <w:tab w:val="left" w:pos="1193"/>
        </w:tabs>
        <w:spacing w:line="239" w:lineRule="auto"/>
        <w:ind w:left="1193" w:right="111" w:hanging="480"/>
        <w:jc w:val="both"/>
      </w:pPr>
      <w:r>
        <w:t>The</w:t>
      </w:r>
      <w:r>
        <w:rPr>
          <w:spacing w:val="5"/>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7"/>
        </w:rPr>
        <w:t xml:space="preserve"> </w:t>
      </w:r>
      <w:r>
        <w:t>ack</w:t>
      </w:r>
      <w:r>
        <w:rPr>
          <w:spacing w:val="-3"/>
        </w:rPr>
        <w:t>n</w:t>
      </w:r>
      <w:r>
        <w:rPr>
          <w:spacing w:val="1"/>
        </w:rPr>
        <w:t>o</w:t>
      </w:r>
      <w:r>
        <w:t>w</w:t>
      </w:r>
      <w:r>
        <w:rPr>
          <w:spacing w:val="-3"/>
        </w:rPr>
        <w:t>l</w:t>
      </w:r>
      <w:r>
        <w:t>e</w:t>
      </w:r>
      <w:r>
        <w:rPr>
          <w:spacing w:val="-3"/>
        </w:rPr>
        <w:t>d</w:t>
      </w:r>
      <w:r>
        <w:rPr>
          <w:spacing w:val="-1"/>
        </w:rPr>
        <w:t>g</w:t>
      </w:r>
      <w:r>
        <w:t>es</w:t>
      </w:r>
      <w:r>
        <w:rPr>
          <w:spacing w:val="5"/>
        </w:rPr>
        <w:t xml:space="preserve"> </w:t>
      </w:r>
      <w:r>
        <w:t>that</w:t>
      </w:r>
      <w:r>
        <w:rPr>
          <w:spacing w:val="5"/>
        </w:rPr>
        <w:t xml:space="preserve"> </w:t>
      </w:r>
      <w:r>
        <w:rPr>
          <w:spacing w:val="-1"/>
        </w:rPr>
        <w:t>h</w:t>
      </w:r>
      <w:r>
        <w:t>e</w:t>
      </w:r>
      <w:r>
        <w:rPr>
          <w:spacing w:val="5"/>
        </w:rPr>
        <w:t xml:space="preserve"> </w:t>
      </w:r>
      <w:r>
        <w:t>is</w:t>
      </w:r>
      <w:r>
        <w:rPr>
          <w:spacing w:val="5"/>
        </w:rPr>
        <w:t xml:space="preserve"> </w:t>
      </w:r>
      <w:r>
        <w:t>f</w:t>
      </w:r>
      <w:r>
        <w:rPr>
          <w:spacing w:val="-1"/>
        </w:rPr>
        <w:t>u</w:t>
      </w:r>
      <w:r>
        <w:t>l</w:t>
      </w:r>
      <w:r>
        <w:rPr>
          <w:spacing w:val="-1"/>
        </w:rPr>
        <w:t>l</w:t>
      </w:r>
      <w:r>
        <w:t>y</w:t>
      </w:r>
      <w:r>
        <w:rPr>
          <w:spacing w:val="6"/>
        </w:rPr>
        <w:t xml:space="preserve"> </w:t>
      </w:r>
      <w:r>
        <w:rPr>
          <w:spacing w:val="-3"/>
        </w:rPr>
        <w:t>a</w:t>
      </w:r>
      <w:r>
        <w:t>ware</w:t>
      </w:r>
      <w:r>
        <w:rPr>
          <w:spacing w:val="3"/>
        </w:rPr>
        <w:t xml:space="preserve"> </w:t>
      </w:r>
      <w:r>
        <w:rPr>
          <w:spacing w:val="-2"/>
        </w:rPr>
        <w:t>o</w:t>
      </w:r>
      <w:r>
        <w:t>f</w:t>
      </w:r>
      <w:r>
        <w:rPr>
          <w:spacing w:val="5"/>
        </w:rPr>
        <w:t xml:space="preserve"> </w:t>
      </w:r>
      <w:r>
        <w:t>all</w:t>
      </w:r>
      <w:r>
        <w:rPr>
          <w:spacing w:val="4"/>
        </w:rPr>
        <w:t xml:space="preserve"> </w:t>
      </w:r>
      <w:r>
        <w:t>the</w:t>
      </w:r>
      <w:r>
        <w:rPr>
          <w:spacing w:val="5"/>
        </w:rPr>
        <w:t xml:space="preserve"> </w:t>
      </w:r>
      <w:r>
        <w:t>req</w:t>
      </w:r>
      <w:r>
        <w:rPr>
          <w:spacing w:val="-2"/>
        </w:rPr>
        <w:t>u</w:t>
      </w:r>
      <w:r>
        <w:t>ir</w:t>
      </w:r>
      <w:r>
        <w:rPr>
          <w:spacing w:val="-3"/>
        </w:rPr>
        <w:t>e</w:t>
      </w:r>
      <w:r>
        <w:t>ments</w:t>
      </w:r>
      <w:r>
        <w:rPr>
          <w:spacing w:val="3"/>
        </w:rPr>
        <w:t xml:space="preserve"> </w:t>
      </w:r>
      <w:r>
        <w:rPr>
          <w:spacing w:val="1"/>
        </w:rPr>
        <w:t>o</w:t>
      </w:r>
      <w:r>
        <w:t>f</w:t>
      </w:r>
      <w:r>
        <w:rPr>
          <w:spacing w:val="5"/>
        </w:rPr>
        <w:t xml:space="preserve"> </w:t>
      </w:r>
      <w:r>
        <w:t>t</w:t>
      </w:r>
      <w:r>
        <w:rPr>
          <w:spacing w:val="-3"/>
        </w:rPr>
        <w:t>h</w:t>
      </w:r>
      <w:r>
        <w:t>e</w:t>
      </w:r>
      <w:r>
        <w:rPr>
          <w:spacing w:val="5"/>
        </w:rPr>
        <w:t xml:space="preserve"> </w:t>
      </w:r>
      <w:r>
        <w:t>Occu</w:t>
      </w:r>
      <w:r>
        <w:rPr>
          <w:spacing w:val="-1"/>
        </w:rPr>
        <w:t>p</w:t>
      </w:r>
      <w:r>
        <w:t>at</w:t>
      </w:r>
      <w:r>
        <w:rPr>
          <w:spacing w:val="-3"/>
        </w:rPr>
        <w:t>i</w:t>
      </w:r>
      <w:r>
        <w:rPr>
          <w:spacing w:val="1"/>
        </w:rPr>
        <w:t>o</w:t>
      </w:r>
      <w:r>
        <w:rPr>
          <w:spacing w:val="-1"/>
        </w:rPr>
        <w:t>n</w:t>
      </w:r>
      <w:r>
        <w:t xml:space="preserve">al </w:t>
      </w:r>
      <w:r>
        <w:rPr>
          <w:spacing w:val="-1"/>
        </w:rPr>
        <w:t>H</w:t>
      </w:r>
      <w:r>
        <w:t>ealth</w:t>
      </w:r>
      <w:r>
        <w:rPr>
          <w:spacing w:val="17"/>
        </w:rPr>
        <w:t xml:space="preserve"> </w:t>
      </w:r>
      <w:r>
        <w:t>a</w:t>
      </w:r>
      <w:r>
        <w:rPr>
          <w:spacing w:val="-1"/>
        </w:rPr>
        <w:t>n</w:t>
      </w:r>
      <w:r>
        <w:t>d</w:t>
      </w:r>
      <w:r>
        <w:rPr>
          <w:spacing w:val="16"/>
        </w:rPr>
        <w:t xml:space="preserve"> </w:t>
      </w:r>
      <w:r>
        <w:t>S</w:t>
      </w:r>
      <w:r>
        <w:rPr>
          <w:spacing w:val="-1"/>
        </w:rPr>
        <w:t>a</w:t>
      </w:r>
      <w:r>
        <w:t>fety</w:t>
      </w:r>
      <w:r>
        <w:rPr>
          <w:spacing w:val="17"/>
        </w:rPr>
        <w:t xml:space="preserve"> </w:t>
      </w:r>
      <w:r>
        <w:t>Act</w:t>
      </w:r>
      <w:r>
        <w:rPr>
          <w:spacing w:val="17"/>
        </w:rPr>
        <w:t xml:space="preserve"> </w:t>
      </w:r>
      <w:r>
        <w:t>a</w:t>
      </w:r>
      <w:r>
        <w:rPr>
          <w:spacing w:val="-1"/>
        </w:rPr>
        <w:t>n</w:t>
      </w:r>
      <w:r>
        <w:t>d</w:t>
      </w:r>
      <w:r>
        <w:rPr>
          <w:spacing w:val="16"/>
        </w:rPr>
        <w:t xml:space="preserve"> </w:t>
      </w:r>
      <w:r>
        <w:rPr>
          <w:spacing w:val="-1"/>
        </w:rPr>
        <w:t>und</w:t>
      </w:r>
      <w:r>
        <w:t>ertakes</w:t>
      </w:r>
      <w:r>
        <w:rPr>
          <w:spacing w:val="17"/>
        </w:rPr>
        <w:t xml:space="preserve"> </w:t>
      </w:r>
      <w:r>
        <w:rPr>
          <w:spacing w:val="-2"/>
        </w:rPr>
        <w:t>t</w:t>
      </w:r>
      <w:r>
        <w:t>o</w:t>
      </w:r>
      <w:r>
        <w:rPr>
          <w:spacing w:val="18"/>
        </w:rPr>
        <w:t xml:space="preserve"> </w:t>
      </w:r>
      <w:r>
        <w:rPr>
          <w:spacing w:val="-2"/>
        </w:rPr>
        <w:t>e</w:t>
      </w:r>
      <w:r>
        <w:t>m</w:t>
      </w:r>
      <w:r>
        <w:rPr>
          <w:spacing w:val="-1"/>
        </w:rPr>
        <w:t>p</w:t>
      </w:r>
      <w:r>
        <w:t>l</w:t>
      </w:r>
      <w:r>
        <w:rPr>
          <w:spacing w:val="-2"/>
        </w:rPr>
        <w:t>o</w:t>
      </w:r>
      <w:r>
        <w:t>y</w:t>
      </w:r>
      <w:r>
        <w:rPr>
          <w:spacing w:val="17"/>
        </w:rPr>
        <w:t xml:space="preserve"> </w:t>
      </w:r>
      <w:r>
        <w:rPr>
          <w:spacing w:val="1"/>
        </w:rPr>
        <w:t>o</w:t>
      </w:r>
      <w:r>
        <w:rPr>
          <w:spacing w:val="-1"/>
        </w:rPr>
        <w:t>n</w:t>
      </w:r>
      <w:r>
        <w:t>ly</w:t>
      </w:r>
      <w:r>
        <w:rPr>
          <w:spacing w:val="15"/>
        </w:rPr>
        <w:t xml:space="preserve"> </w:t>
      </w:r>
      <w:r>
        <w:t>staff</w:t>
      </w:r>
      <w:r>
        <w:rPr>
          <w:spacing w:val="17"/>
        </w:rPr>
        <w:t xml:space="preserve"> </w:t>
      </w:r>
      <w:r>
        <w:t>w</w:t>
      </w:r>
      <w:r>
        <w:rPr>
          <w:spacing w:val="4"/>
        </w:rPr>
        <w:t>h</w:t>
      </w:r>
      <w:r>
        <w:t>o</w:t>
      </w:r>
      <w:r>
        <w:rPr>
          <w:spacing w:val="18"/>
        </w:rPr>
        <w:t xml:space="preserve"> </w:t>
      </w:r>
      <w:r>
        <w:rPr>
          <w:spacing w:val="-1"/>
        </w:rPr>
        <w:t>h</w:t>
      </w:r>
      <w:r>
        <w:t>a</w:t>
      </w:r>
      <w:r>
        <w:rPr>
          <w:spacing w:val="-2"/>
        </w:rPr>
        <w:t>v</w:t>
      </w:r>
      <w:r>
        <w:t>e</w:t>
      </w:r>
      <w:r>
        <w:rPr>
          <w:spacing w:val="17"/>
        </w:rPr>
        <w:t xml:space="preserve"> </w:t>
      </w:r>
      <w:r>
        <w:rPr>
          <w:spacing w:val="-1"/>
        </w:rPr>
        <w:t>b</w:t>
      </w:r>
      <w:r>
        <w:t>een</w:t>
      </w:r>
      <w:r>
        <w:rPr>
          <w:spacing w:val="16"/>
        </w:rPr>
        <w:t xml:space="preserve"> </w:t>
      </w:r>
      <w:r>
        <w:rPr>
          <w:spacing w:val="-1"/>
        </w:rPr>
        <w:t>du</w:t>
      </w:r>
      <w:r>
        <w:t>ly</w:t>
      </w:r>
      <w:r>
        <w:rPr>
          <w:spacing w:val="15"/>
        </w:rPr>
        <w:t xml:space="preserve"> </w:t>
      </w:r>
      <w:proofErr w:type="spellStart"/>
      <w:r>
        <w:t>a</w:t>
      </w:r>
      <w:r>
        <w:rPr>
          <w:spacing w:val="-1"/>
        </w:rPr>
        <w:t>u</w:t>
      </w:r>
      <w:r>
        <w:t>thorised</w:t>
      </w:r>
      <w:proofErr w:type="spellEnd"/>
      <w:r>
        <w:rPr>
          <w:spacing w:val="16"/>
        </w:rPr>
        <w:t xml:space="preserve"> </w:t>
      </w:r>
      <w:r>
        <w:t>in ter</w:t>
      </w:r>
      <w:r>
        <w:rPr>
          <w:spacing w:val="-2"/>
        </w:rPr>
        <w:t>m</w:t>
      </w:r>
      <w:r>
        <w:t>s</w:t>
      </w:r>
      <w:r>
        <w:rPr>
          <w:spacing w:val="8"/>
        </w:rPr>
        <w:t xml:space="preserve"> </w:t>
      </w:r>
      <w:r>
        <w:t>the</w:t>
      </w:r>
      <w:r>
        <w:rPr>
          <w:spacing w:val="-3"/>
        </w:rPr>
        <w:t>r</w:t>
      </w:r>
      <w:r>
        <w:t>e</w:t>
      </w:r>
      <w:r>
        <w:rPr>
          <w:spacing w:val="1"/>
        </w:rPr>
        <w:t>o</w:t>
      </w:r>
      <w:r>
        <w:t>f</w:t>
      </w:r>
      <w:r>
        <w:rPr>
          <w:spacing w:val="5"/>
        </w:rPr>
        <w:t xml:space="preserve"> </w:t>
      </w:r>
      <w:r>
        <w:t>a</w:t>
      </w:r>
      <w:r>
        <w:rPr>
          <w:spacing w:val="-1"/>
        </w:rPr>
        <w:t>n</w:t>
      </w:r>
      <w:r>
        <w:t>d</w:t>
      </w:r>
      <w:r>
        <w:rPr>
          <w:spacing w:val="7"/>
        </w:rPr>
        <w:t xml:space="preserve"> </w:t>
      </w:r>
      <w:r>
        <w:t>who</w:t>
      </w:r>
      <w:r>
        <w:rPr>
          <w:spacing w:val="6"/>
        </w:rPr>
        <w:t xml:space="preserve"> </w:t>
      </w:r>
      <w:r>
        <w:rPr>
          <w:spacing w:val="-3"/>
        </w:rPr>
        <w:t>r</w:t>
      </w:r>
      <w:r>
        <w:t>ec</w:t>
      </w:r>
      <w:r>
        <w:rPr>
          <w:spacing w:val="1"/>
        </w:rPr>
        <w:t>e</w:t>
      </w:r>
      <w:r>
        <w:rPr>
          <w:spacing w:val="-3"/>
        </w:rPr>
        <w:t>i</w:t>
      </w:r>
      <w:r>
        <w:t>ve</w:t>
      </w:r>
      <w:r>
        <w:rPr>
          <w:spacing w:val="8"/>
        </w:rPr>
        <w:t xml:space="preserve"> </w:t>
      </w:r>
      <w:r>
        <w:t>su</w:t>
      </w:r>
      <w:r>
        <w:rPr>
          <w:spacing w:val="-2"/>
        </w:rPr>
        <w:t>f</w:t>
      </w:r>
      <w:r>
        <w:t>fic</w:t>
      </w:r>
      <w:r>
        <w:rPr>
          <w:spacing w:val="-3"/>
        </w:rPr>
        <w:t>i</w:t>
      </w:r>
      <w:r>
        <w:t>ent</w:t>
      </w:r>
      <w:r>
        <w:rPr>
          <w:spacing w:val="8"/>
        </w:rPr>
        <w:t xml:space="preserve"> </w:t>
      </w:r>
      <w:r>
        <w:t>sa</w:t>
      </w:r>
      <w:r>
        <w:rPr>
          <w:spacing w:val="-3"/>
        </w:rPr>
        <w:t>f</w:t>
      </w:r>
      <w:r>
        <w:t>ety</w:t>
      </w:r>
      <w:r>
        <w:rPr>
          <w:spacing w:val="6"/>
        </w:rPr>
        <w:t xml:space="preserve"> </w:t>
      </w:r>
      <w:r>
        <w:t>t</w:t>
      </w:r>
      <w:r>
        <w:rPr>
          <w:spacing w:val="-3"/>
        </w:rPr>
        <w:t>r</w:t>
      </w:r>
      <w:r>
        <w:t>ai</w:t>
      </w:r>
      <w:r>
        <w:rPr>
          <w:spacing w:val="-2"/>
        </w:rPr>
        <w:t>n</w:t>
      </w:r>
      <w:r>
        <w:t>i</w:t>
      </w:r>
      <w:r>
        <w:rPr>
          <w:spacing w:val="-2"/>
        </w:rPr>
        <w:t>n</w:t>
      </w:r>
      <w:r>
        <w:t>g</w:t>
      </w:r>
      <w:r>
        <w:rPr>
          <w:spacing w:val="7"/>
        </w:rPr>
        <w:t xml:space="preserve"> </w:t>
      </w:r>
      <w:r>
        <w:t>to</w:t>
      </w:r>
      <w:r>
        <w:rPr>
          <w:spacing w:val="9"/>
        </w:rPr>
        <w:t xml:space="preserve"> </w:t>
      </w:r>
      <w:r>
        <w:t>ens</w:t>
      </w:r>
      <w:r>
        <w:rPr>
          <w:spacing w:val="-1"/>
        </w:rPr>
        <w:t>u</w:t>
      </w:r>
      <w:r>
        <w:t>re</w:t>
      </w:r>
      <w:r>
        <w:rPr>
          <w:spacing w:val="6"/>
        </w:rPr>
        <w:t xml:space="preserve"> </w:t>
      </w:r>
      <w:r>
        <w:t>that</w:t>
      </w:r>
      <w:r>
        <w:rPr>
          <w:spacing w:val="8"/>
        </w:rPr>
        <w:t xml:space="preserve"> </w:t>
      </w:r>
      <w:r>
        <w:t>t</w:t>
      </w:r>
      <w:r>
        <w:rPr>
          <w:spacing w:val="-3"/>
        </w:rPr>
        <w:t>h</w:t>
      </w:r>
      <w:r>
        <w:rPr>
          <w:spacing w:val="-2"/>
        </w:rPr>
        <w:t>e</w:t>
      </w:r>
      <w:r>
        <w:t>y</w:t>
      </w:r>
      <w:r>
        <w:rPr>
          <w:spacing w:val="9"/>
        </w:rPr>
        <w:t xml:space="preserve"> </w:t>
      </w:r>
      <w:r>
        <w:t>can</w:t>
      </w:r>
      <w:r>
        <w:rPr>
          <w:spacing w:val="7"/>
        </w:rPr>
        <w:t xml:space="preserve"> </w:t>
      </w:r>
      <w:r>
        <w:rPr>
          <w:spacing w:val="-3"/>
        </w:rPr>
        <w:t>c</w:t>
      </w:r>
      <w:r>
        <w:rPr>
          <w:spacing w:val="-2"/>
        </w:rPr>
        <w:t>o</w:t>
      </w:r>
      <w:r>
        <w:t>m</w:t>
      </w:r>
      <w:r>
        <w:rPr>
          <w:spacing w:val="-1"/>
        </w:rPr>
        <w:t>p</w:t>
      </w:r>
      <w:r>
        <w:t>ly therew</w:t>
      </w:r>
      <w:r>
        <w:rPr>
          <w:spacing w:val="-3"/>
        </w:rPr>
        <w:t>i</w:t>
      </w:r>
      <w:r>
        <w:t>th.</w:t>
      </w:r>
    </w:p>
    <w:p w14:paraId="547962AC" w14:textId="77777777" w:rsidR="007C62E7" w:rsidRDefault="007C62E7" w:rsidP="005B3361">
      <w:pPr>
        <w:pStyle w:val="BodyText"/>
        <w:numPr>
          <w:ilvl w:val="3"/>
          <w:numId w:val="23"/>
        </w:numPr>
        <w:tabs>
          <w:tab w:val="left" w:pos="1193"/>
        </w:tabs>
        <w:spacing w:before="1"/>
        <w:ind w:left="1193" w:right="114" w:hanging="480"/>
        <w:jc w:val="both"/>
      </w:pPr>
      <w:r>
        <w:t>The</w:t>
      </w:r>
      <w:r>
        <w:rPr>
          <w:spacing w:val="13"/>
        </w:rPr>
        <w:t xml:space="preserv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2"/>
        </w:rPr>
        <w:t xml:space="preserve"> </w:t>
      </w:r>
      <w:r>
        <w:rPr>
          <w:spacing w:val="-1"/>
        </w:rPr>
        <w:t>und</w:t>
      </w:r>
      <w:r>
        <w:t>erta</w:t>
      </w:r>
      <w:r>
        <w:rPr>
          <w:spacing w:val="-2"/>
        </w:rPr>
        <w:t>ke</w:t>
      </w:r>
      <w:r>
        <w:t>s</w:t>
      </w:r>
      <w:r>
        <w:rPr>
          <w:spacing w:val="13"/>
        </w:rPr>
        <w:t xml:space="preserve"> </w:t>
      </w:r>
      <w:r>
        <w:rPr>
          <w:spacing w:val="-1"/>
        </w:rPr>
        <w:t>n</w:t>
      </w:r>
      <w:r>
        <w:rPr>
          <w:spacing w:val="1"/>
        </w:rPr>
        <w:t>o</w:t>
      </w:r>
      <w:r>
        <w:t>t</w:t>
      </w:r>
      <w:r>
        <w:rPr>
          <w:spacing w:val="11"/>
        </w:rPr>
        <w:t xml:space="preserve"> </w:t>
      </w:r>
      <w:r>
        <w:rPr>
          <w:spacing w:val="-2"/>
        </w:rPr>
        <w:t>t</w:t>
      </w:r>
      <w:r>
        <w:t>o</w:t>
      </w:r>
      <w:r>
        <w:rPr>
          <w:spacing w:val="14"/>
        </w:rPr>
        <w:t xml:space="preserve"> </w:t>
      </w:r>
      <w:r>
        <w:rPr>
          <w:spacing w:val="-4"/>
        </w:rPr>
        <w:t>d</w:t>
      </w:r>
      <w:r>
        <w:rPr>
          <w:spacing w:val="1"/>
        </w:rPr>
        <w:t>o</w:t>
      </w:r>
      <w:r>
        <w:t>,</w:t>
      </w:r>
      <w:r>
        <w:rPr>
          <w:spacing w:val="13"/>
        </w:rPr>
        <w:t xml:space="preserve"> </w:t>
      </w:r>
      <w:r>
        <w:t>a</w:t>
      </w:r>
      <w:r>
        <w:rPr>
          <w:spacing w:val="-1"/>
        </w:rPr>
        <w:t>n</w:t>
      </w:r>
      <w:r>
        <w:t>d</w:t>
      </w:r>
      <w:r>
        <w:rPr>
          <w:spacing w:val="12"/>
        </w:rPr>
        <w:t xml:space="preserve"> </w:t>
      </w:r>
      <w:r>
        <w:rPr>
          <w:spacing w:val="-4"/>
        </w:rPr>
        <w:t>n</w:t>
      </w:r>
      <w:r>
        <w:rPr>
          <w:spacing w:val="1"/>
        </w:rPr>
        <w:t>o</w:t>
      </w:r>
      <w:r>
        <w:t>t</w:t>
      </w:r>
      <w:r>
        <w:rPr>
          <w:spacing w:val="11"/>
        </w:rPr>
        <w:t xml:space="preserve"> </w:t>
      </w:r>
      <w:r>
        <w:t>to</w:t>
      </w:r>
      <w:r>
        <w:rPr>
          <w:spacing w:val="12"/>
        </w:rPr>
        <w:t xml:space="preserve"> </w:t>
      </w:r>
      <w:r>
        <w:t>al</w:t>
      </w:r>
      <w:r>
        <w:rPr>
          <w:spacing w:val="-1"/>
        </w:rPr>
        <w:t>l</w:t>
      </w:r>
      <w:r>
        <w:rPr>
          <w:spacing w:val="-2"/>
        </w:rPr>
        <w:t>o</w:t>
      </w:r>
      <w:r>
        <w:t>w</w:t>
      </w:r>
      <w:r>
        <w:rPr>
          <w:spacing w:val="13"/>
        </w:rPr>
        <w:t xml:space="preserve"> </w:t>
      </w:r>
      <w:r>
        <w:t>a</w:t>
      </w:r>
      <w:r>
        <w:rPr>
          <w:spacing w:val="-1"/>
        </w:rPr>
        <w:t>n</w:t>
      </w:r>
      <w:r>
        <w:rPr>
          <w:spacing w:val="-2"/>
        </w:rPr>
        <w:t>y</w:t>
      </w:r>
      <w:r>
        <w:t>th</w:t>
      </w:r>
      <w:r>
        <w:rPr>
          <w:spacing w:val="-1"/>
        </w:rPr>
        <w:t>in</w:t>
      </w:r>
      <w:r>
        <w:t>g</w:t>
      </w:r>
      <w:r>
        <w:rPr>
          <w:spacing w:val="12"/>
        </w:rPr>
        <w:t xml:space="preserve"> </w:t>
      </w:r>
      <w:r>
        <w:t>to</w:t>
      </w:r>
      <w:r>
        <w:rPr>
          <w:spacing w:val="12"/>
        </w:rPr>
        <w:t xml:space="preserve"> </w:t>
      </w:r>
      <w:r>
        <w:rPr>
          <w:spacing w:val="-1"/>
        </w:rPr>
        <w:t>b</w:t>
      </w:r>
      <w:r>
        <w:t>e</w:t>
      </w:r>
      <w:r>
        <w:rPr>
          <w:spacing w:val="11"/>
        </w:rPr>
        <w:t xml:space="preserve"> </w:t>
      </w:r>
      <w:r>
        <w:rPr>
          <w:spacing w:val="-1"/>
        </w:rPr>
        <w:t>d</w:t>
      </w:r>
      <w:r>
        <w:rPr>
          <w:spacing w:val="1"/>
        </w:rPr>
        <w:t>o</w:t>
      </w:r>
      <w:r>
        <w:rPr>
          <w:spacing w:val="-1"/>
        </w:rPr>
        <w:t>n</w:t>
      </w:r>
      <w:r>
        <w:t>e</w:t>
      </w:r>
      <w:r>
        <w:rPr>
          <w:spacing w:val="11"/>
        </w:rPr>
        <w:t xml:space="preserve"> </w:t>
      </w:r>
      <w:r>
        <w:t>which</w:t>
      </w:r>
      <w:r>
        <w:rPr>
          <w:spacing w:val="12"/>
        </w:rPr>
        <w:t xml:space="preserve"> </w:t>
      </w:r>
      <w:r>
        <w:t>wi</w:t>
      </w:r>
      <w:r>
        <w:rPr>
          <w:spacing w:val="-3"/>
        </w:rPr>
        <w:t>l</w:t>
      </w:r>
      <w:r>
        <w:t>l c</w:t>
      </w:r>
      <w:r>
        <w:rPr>
          <w:spacing w:val="1"/>
        </w:rPr>
        <w:t>o</w:t>
      </w:r>
      <w:r>
        <w:rPr>
          <w:spacing w:val="-1"/>
        </w:rPr>
        <w:t>n</w:t>
      </w:r>
      <w:r>
        <w:t>tr</w:t>
      </w:r>
      <w:r>
        <w:rPr>
          <w:spacing w:val="-3"/>
        </w:rPr>
        <w:t>a</w:t>
      </w:r>
      <w:r>
        <w:t>vene</w:t>
      </w:r>
      <w:r>
        <w:rPr>
          <w:spacing w:val="-2"/>
        </w:rPr>
        <w:t xml:space="preserve"> </w:t>
      </w:r>
      <w:r>
        <w:t>any</w:t>
      </w:r>
      <w:r>
        <w:rPr>
          <w:spacing w:val="-2"/>
        </w:rPr>
        <w:t xml:space="preserve"> </w:t>
      </w:r>
      <w:r>
        <w:rPr>
          <w:spacing w:val="1"/>
        </w:rPr>
        <w:t>o</w:t>
      </w:r>
      <w:r>
        <w:t>f</w:t>
      </w:r>
      <w:r>
        <w:rPr>
          <w:spacing w:val="-2"/>
        </w:rPr>
        <w:t xml:space="preserve"> </w:t>
      </w:r>
      <w:r>
        <w:t>the p</w:t>
      </w:r>
      <w:r>
        <w:rPr>
          <w:spacing w:val="-3"/>
        </w:rPr>
        <w:t>r</w:t>
      </w:r>
      <w:r>
        <w:rPr>
          <w:spacing w:val="1"/>
        </w:rPr>
        <w:t>o</w:t>
      </w:r>
      <w:r>
        <w:rPr>
          <w:spacing w:val="-2"/>
        </w:rPr>
        <w:t>v</w:t>
      </w:r>
      <w:r>
        <w:t>is</w:t>
      </w:r>
      <w:r>
        <w:rPr>
          <w:spacing w:val="-1"/>
        </w:rPr>
        <w:t>i</w:t>
      </w:r>
      <w:r>
        <w:rPr>
          <w:spacing w:val="1"/>
        </w:rPr>
        <w:t>o</w:t>
      </w:r>
      <w:r>
        <w:rPr>
          <w:spacing w:val="-1"/>
        </w:rPr>
        <w:t>n</w:t>
      </w:r>
      <w:r>
        <w:t>s</w:t>
      </w:r>
      <w:r>
        <w:rPr>
          <w:spacing w:val="-2"/>
        </w:rPr>
        <w:t xml:space="preserve"> </w:t>
      </w:r>
      <w:r>
        <w:rPr>
          <w:spacing w:val="1"/>
        </w:rPr>
        <w:t>o</w:t>
      </w:r>
      <w:r>
        <w:t>f t</w:t>
      </w:r>
      <w:r>
        <w:rPr>
          <w:spacing w:val="-1"/>
        </w:rPr>
        <w:t>h</w:t>
      </w:r>
      <w:r>
        <w:t>e</w:t>
      </w:r>
      <w:r>
        <w:rPr>
          <w:spacing w:val="-2"/>
        </w:rPr>
        <w:t xml:space="preserve"> </w:t>
      </w:r>
      <w:r>
        <w:rPr>
          <w:spacing w:val="1"/>
        </w:rPr>
        <w:t>A</w:t>
      </w:r>
      <w:r>
        <w:t>ct,</w:t>
      </w:r>
      <w:r>
        <w:rPr>
          <w:spacing w:val="-2"/>
        </w:rPr>
        <w:t xml:space="preserve"> </w:t>
      </w:r>
      <w:r>
        <w:t>R</w:t>
      </w:r>
      <w:r>
        <w:rPr>
          <w:spacing w:val="1"/>
        </w:rPr>
        <w:t>e</w:t>
      </w:r>
      <w:r>
        <w:rPr>
          <w:spacing w:val="-1"/>
        </w:rPr>
        <w:t>gu</w:t>
      </w:r>
      <w:r>
        <w:t>lat</w:t>
      </w:r>
      <w:r>
        <w:rPr>
          <w:spacing w:val="-3"/>
        </w:rPr>
        <w:t>i</w:t>
      </w:r>
      <w:r>
        <w:rPr>
          <w:spacing w:val="-2"/>
        </w:rPr>
        <w:t>o</w:t>
      </w:r>
      <w:r>
        <w:rPr>
          <w:spacing w:val="-1"/>
        </w:rPr>
        <w:t>n</w:t>
      </w:r>
      <w:r>
        <w:t xml:space="preserve">s </w:t>
      </w:r>
      <w:r>
        <w:rPr>
          <w:spacing w:val="1"/>
        </w:rPr>
        <w:t>o</w:t>
      </w:r>
      <w:r>
        <w:t>r Sa</w:t>
      </w:r>
      <w:r>
        <w:rPr>
          <w:spacing w:val="-4"/>
        </w:rPr>
        <w:t>f</w:t>
      </w:r>
      <w:r>
        <w:t>ety</w:t>
      </w:r>
      <w:r>
        <w:rPr>
          <w:spacing w:val="-2"/>
        </w:rPr>
        <w:t xml:space="preserve"> </w:t>
      </w:r>
      <w:r>
        <w:t>and</w:t>
      </w:r>
      <w:r>
        <w:rPr>
          <w:spacing w:val="-2"/>
        </w:rPr>
        <w:t xml:space="preserve"> </w:t>
      </w:r>
      <w:r>
        <w:t>O</w:t>
      </w:r>
      <w:r>
        <w:rPr>
          <w:spacing w:val="-1"/>
        </w:rPr>
        <w:t>p</w:t>
      </w:r>
      <w:r>
        <w:t>er</w:t>
      </w:r>
      <w:r>
        <w:rPr>
          <w:spacing w:val="-3"/>
        </w:rPr>
        <w:t>a</w:t>
      </w:r>
      <w:r>
        <w:t>ti</w:t>
      </w:r>
      <w:r>
        <w:rPr>
          <w:spacing w:val="-1"/>
        </w:rPr>
        <w:t>n</w:t>
      </w:r>
      <w:r>
        <w:t>g</w:t>
      </w:r>
      <w:r>
        <w:rPr>
          <w:spacing w:val="-3"/>
        </w:rPr>
        <w:t xml:space="preserve"> </w:t>
      </w:r>
      <w:r>
        <w:t>Pr</w:t>
      </w:r>
      <w:r>
        <w:rPr>
          <w:spacing w:val="-2"/>
        </w:rPr>
        <w:t>o</w:t>
      </w:r>
      <w:r>
        <w:t>ced</w:t>
      </w:r>
      <w:r>
        <w:rPr>
          <w:spacing w:val="-1"/>
        </w:rPr>
        <w:t>u</w:t>
      </w:r>
      <w:r>
        <w:t>res.</w:t>
      </w:r>
    </w:p>
    <w:p w14:paraId="4FCB32D4" w14:textId="77777777" w:rsidR="007C62E7" w:rsidRDefault="007C62E7" w:rsidP="005B3361">
      <w:pPr>
        <w:pStyle w:val="BodyText"/>
        <w:numPr>
          <w:ilvl w:val="3"/>
          <w:numId w:val="23"/>
        </w:numPr>
        <w:tabs>
          <w:tab w:val="left" w:pos="1193"/>
        </w:tabs>
        <w:ind w:left="1193" w:right="111" w:hanging="480"/>
        <w:jc w:val="both"/>
      </w:pPr>
      <w:r>
        <w:t>The</w:t>
      </w:r>
      <w:r>
        <w:rPr>
          <w:spacing w:val="39"/>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w:t>
      </w:r>
      <w:r>
        <w:rPr>
          <w:rFonts w:cs="Calibri"/>
          <w:i/>
          <w:spacing w:val="42"/>
        </w:rPr>
        <w:t xml:space="preserve"> </w:t>
      </w:r>
      <w:r>
        <w:t>sh</w:t>
      </w:r>
      <w:r>
        <w:rPr>
          <w:spacing w:val="-1"/>
        </w:rPr>
        <w:t>a</w:t>
      </w:r>
      <w:r>
        <w:t>ll</w:t>
      </w:r>
      <w:r>
        <w:rPr>
          <w:spacing w:val="39"/>
        </w:rPr>
        <w:t xml:space="preserve"> </w:t>
      </w:r>
      <w:r>
        <w:t>a</w:t>
      </w:r>
      <w:r>
        <w:rPr>
          <w:spacing w:val="-1"/>
        </w:rPr>
        <w:t>pp</w:t>
      </w:r>
      <w:r>
        <w:rPr>
          <w:spacing w:val="1"/>
        </w:rPr>
        <w:t>o</w:t>
      </w:r>
      <w:r>
        <w:t>i</w:t>
      </w:r>
      <w:r>
        <w:rPr>
          <w:spacing w:val="-2"/>
        </w:rPr>
        <w:t>n</w:t>
      </w:r>
      <w:r>
        <w:t>t</w:t>
      </w:r>
      <w:r>
        <w:rPr>
          <w:spacing w:val="39"/>
        </w:rPr>
        <w:t xml:space="preserve"> </w:t>
      </w:r>
      <w:r>
        <w:t>a</w:t>
      </w:r>
      <w:r>
        <w:rPr>
          <w:spacing w:val="39"/>
        </w:rPr>
        <w:t xml:space="preserve"> </w:t>
      </w:r>
      <w:r>
        <w:rPr>
          <w:spacing w:val="-1"/>
        </w:rPr>
        <w:t>p</w:t>
      </w:r>
      <w:r>
        <w:t>ers</w:t>
      </w:r>
      <w:r>
        <w:rPr>
          <w:spacing w:val="1"/>
        </w:rPr>
        <w:t>o</w:t>
      </w:r>
      <w:r>
        <w:t>n</w:t>
      </w:r>
      <w:r>
        <w:rPr>
          <w:spacing w:val="38"/>
        </w:rPr>
        <w:t xml:space="preserve"> </w:t>
      </w:r>
      <w:r>
        <w:t>w</w:t>
      </w:r>
      <w:r>
        <w:rPr>
          <w:spacing w:val="-3"/>
        </w:rPr>
        <w:t>h</w:t>
      </w:r>
      <w:r>
        <w:t>o</w:t>
      </w:r>
      <w:r>
        <w:rPr>
          <w:spacing w:val="40"/>
        </w:rPr>
        <w:t xml:space="preserve"> </w:t>
      </w:r>
      <w:r>
        <w:t>l</w:t>
      </w:r>
      <w:r>
        <w:rPr>
          <w:spacing w:val="-1"/>
        </w:rPr>
        <w:t>i</w:t>
      </w:r>
      <w:r>
        <w:t>ai</w:t>
      </w:r>
      <w:r>
        <w:rPr>
          <w:spacing w:val="-3"/>
        </w:rPr>
        <w:t>s</w:t>
      </w:r>
      <w:r>
        <w:t>es</w:t>
      </w:r>
      <w:r>
        <w:rPr>
          <w:spacing w:val="39"/>
        </w:rPr>
        <w:t xml:space="preserve"> </w:t>
      </w:r>
      <w:r>
        <w:t>with</w:t>
      </w:r>
      <w:r>
        <w:rPr>
          <w:spacing w:val="39"/>
        </w:rPr>
        <w:t xml:space="preserve"> </w:t>
      </w:r>
      <w:r>
        <w:t>the</w:t>
      </w:r>
      <w:r>
        <w:rPr>
          <w:spacing w:val="43"/>
        </w:rPr>
        <w:t xml:space="preserve"> </w:t>
      </w:r>
      <w:r>
        <w:rPr>
          <w:rFonts w:cs="Calibri"/>
          <w:i/>
          <w:spacing w:val="-3"/>
        </w:rPr>
        <w:t>E</w:t>
      </w:r>
      <w:r>
        <w:rPr>
          <w:rFonts w:cs="Calibri"/>
          <w:i/>
        </w:rPr>
        <w:t>mpl</w:t>
      </w:r>
      <w:r>
        <w:rPr>
          <w:rFonts w:cs="Calibri"/>
          <w:i/>
          <w:spacing w:val="-2"/>
        </w:rPr>
        <w:t>o</w:t>
      </w:r>
      <w:r>
        <w:rPr>
          <w:rFonts w:cs="Calibri"/>
          <w:i/>
        </w:rPr>
        <w:t>yers</w:t>
      </w:r>
      <w:r>
        <w:rPr>
          <w:rFonts w:cs="Calibri"/>
          <w:i/>
          <w:spacing w:val="37"/>
        </w:rPr>
        <w:t xml:space="preserve"> </w:t>
      </w:r>
      <w:r>
        <w:t>S</w:t>
      </w:r>
      <w:r>
        <w:rPr>
          <w:spacing w:val="-1"/>
        </w:rPr>
        <w:t>a</w:t>
      </w:r>
      <w:r>
        <w:t>fety</w:t>
      </w:r>
      <w:r>
        <w:rPr>
          <w:spacing w:val="40"/>
        </w:rPr>
        <w:t xml:space="preserve"> </w:t>
      </w:r>
      <w:r>
        <w:t>Offi</w:t>
      </w:r>
      <w:r>
        <w:rPr>
          <w:spacing w:val="-3"/>
        </w:rPr>
        <w:t>c</w:t>
      </w:r>
      <w:r>
        <w:t>er, respo</w:t>
      </w:r>
      <w:r>
        <w:rPr>
          <w:spacing w:val="-1"/>
        </w:rPr>
        <w:t>n</w:t>
      </w:r>
      <w:r>
        <w:t>si</w:t>
      </w:r>
      <w:r>
        <w:rPr>
          <w:spacing w:val="-2"/>
        </w:rPr>
        <w:t>b</w:t>
      </w:r>
      <w:r>
        <w:t xml:space="preserve">le </w:t>
      </w:r>
      <w:r>
        <w:rPr>
          <w:spacing w:val="-3"/>
        </w:rPr>
        <w:t>f</w:t>
      </w:r>
      <w:r>
        <w:rPr>
          <w:spacing w:val="1"/>
        </w:rPr>
        <w:t>o</w:t>
      </w:r>
      <w:r>
        <w:t>r</w:t>
      </w:r>
      <w:r>
        <w:rPr>
          <w:spacing w:val="-2"/>
        </w:rPr>
        <w:t xml:space="preserve"> </w:t>
      </w:r>
      <w:r>
        <w:t>the p</w:t>
      </w:r>
      <w:r>
        <w:rPr>
          <w:spacing w:val="-3"/>
        </w:rPr>
        <w:t>r</w:t>
      </w:r>
      <w:r>
        <w:t>e</w:t>
      </w:r>
      <w:r>
        <w:rPr>
          <w:spacing w:val="1"/>
        </w:rPr>
        <w:t>m</w:t>
      </w:r>
      <w:r>
        <w:t>i</w:t>
      </w:r>
      <w:r>
        <w:rPr>
          <w:spacing w:val="-3"/>
        </w:rPr>
        <w:t>s</w:t>
      </w:r>
      <w:r>
        <w:t>es</w:t>
      </w:r>
      <w:r>
        <w:rPr>
          <w:spacing w:val="1"/>
        </w:rPr>
        <w:t xml:space="preserve"> </w:t>
      </w:r>
      <w:r>
        <w:t>re</w:t>
      </w:r>
      <w:r>
        <w:rPr>
          <w:spacing w:val="-3"/>
        </w:rPr>
        <w:t>l</w:t>
      </w:r>
      <w:r>
        <w:t>e</w:t>
      </w:r>
      <w:r>
        <w:rPr>
          <w:spacing w:val="1"/>
        </w:rPr>
        <w:t>v</w:t>
      </w:r>
      <w:r>
        <w:t>a</w:t>
      </w:r>
      <w:r>
        <w:rPr>
          <w:spacing w:val="-1"/>
        </w:rPr>
        <w:t>n</w:t>
      </w:r>
      <w:r>
        <w:t>t</w:t>
      </w:r>
      <w:r>
        <w:rPr>
          <w:spacing w:val="-2"/>
        </w:rPr>
        <w:t xml:space="preserve"> t</w:t>
      </w:r>
      <w:r>
        <w:t>o</w:t>
      </w:r>
      <w:r>
        <w:rPr>
          <w:spacing w:val="1"/>
        </w:rPr>
        <w:t xml:space="preserve"> </w:t>
      </w:r>
      <w:r>
        <w:t>t</w:t>
      </w:r>
      <w:r>
        <w:rPr>
          <w:spacing w:val="-1"/>
        </w:rPr>
        <w:t>h</w:t>
      </w:r>
      <w:r>
        <w:t>e</w:t>
      </w:r>
      <w:r>
        <w:rPr>
          <w:spacing w:val="-2"/>
        </w:rPr>
        <w:t xml:space="preserve"> </w:t>
      </w:r>
      <w:r>
        <w:t>C</w:t>
      </w:r>
      <w:r>
        <w:rPr>
          <w:spacing w:val="1"/>
        </w:rPr>
        <w:t>o</w:t>
      </w:r>
      <w:r>
        <w:rPr>
          <w:spacing w:val="-4"/>
        </w:rPr>
        <w:t>n</w:t>
      </w:r>
      <w:r>
        <w:t>tract.</w:t>
      </w:r>
      <w:r>
        <w:rPr>
          <w:spacing w:val="48"/>
        </w:rPr>
        <w:t xml:space="preserve"> </w:t>
      </w:r>
      <w:r>
        <w:t xml:space="preserve">The </w:t>
      </w:r>
      <w:r>
        <w:rPr>
          <w:spacing w:val="-4"/>
        </w:rPr>
        <w:t>p</w:t>
      </w:r>
      <w:r>
        <w:t>ers</w:t>
      </w:r>
      <w:r>
        <w:rPr>
          <w:spacing w:val="1"/>
        </w:rPr>
        <w:t>o</w:t>
      </w:r>
      <w:r>
        <w:t>n</w:t>
      </w:r>
      <w:r>
        <w:rPr>
          <w:spacing w:val="-3"/>
        </w:rPr>
        <w:t xml:space="preserve"> </w:t>
      </w:r>
      <w:r>
        <w:t>ap</w:t>
      </w:r>
      <w:r>
        <w:rPr>
          <w:spacing w:val="-2"/>
        </w:rPr>
        <w:t>p</w:t>
      </w:r>
      <w:r>
        <w:rPr>
          <w:spacing w:val="1"/>
        </w:rPr>
        <w:t>o</w:t>
      </w:r>
      <w:r>
        <w:t>i</w:t>
      </w:r>
      <w:r>
        <w:rPr>
          <w:spacing w:val="-2"/>
        </w:rPr>
        <w:t>n</w:t>
      </w:r>
      <w:r>
        <w:t>ted</w:t>
      </w:r>
      <w:r>
        <w:rPr>
          <w:spacing w:val="-3"/>
        </w:rPr>
        <w:t xml:space="preserve"> </w:t>
      </w:r>
      <w:r>
        <w:t>sh</w:t>
      </w:r>
      <w:r>
        <w:rPr>
          <w:spacing w:val="-3"/>
        </w:rPr>
        <w:t>a</w:t>
      </w:r>
      <w:r>
        <w:t>ll</w:t>
      </w:r>
      <w:r>
        <w:rPr>
          <w:spacing w:val="-1"/>
        </w:rPr>
        <w:t xml:space="preserve"> </w:t>
      </w:r>
      <w:r>
        <w:rPr>
          <w:spacing w:val="1"/>
        </w:rPr>
        <w:t>o</w:t>
      </w:r>
      <w:r>
        <w:t>n</w:t>
      </w:r>
      <w:r>
        <w:rPr>
          <w:spacing w:val="-1"/>
        </w:rPr>
        <w:t xml:space="preserve"> </w:t>
      </w:r>
      <w:r>
        <w:t>re</w:t>
      </w:r>
      <w:r>
        <w:rPr>
          <w:spacing w:val="-1"/>
        </w:rPr>
        <w:t>qu</w:t>
      </w:r>
      <w:r>
        <w:rPr>
          <w:spacing w:val="-2"/>
        </w:rPr>
        <w:t>e</w:t>
      </w:r>
      <w:r>
        <w:t>st:</w:t>
      </w:r>
    </w:p>
    <w:p w14:paraId="4169E0C2" w14:textId="77777777" w:rsidR="007C62E7" w:rsidRDefault="007C62E7" w:rsidP="005B3361">
      <w:pPr>
        <w:pStyle w:val="BodyText"/>
        <w:numPr>
          <w:ilvl w:val="4"/>
          <w:numId w:val="23"/>
        </w:numPr>
        <w:tabs>
          <w:tab w:val="left" w:pos="1673"/>
        </w:tabs>
        <w:spacing w:before="1" w:line="238" w:lineRule="auto"/>
        <w:ind w:left="1673" w:right="116"/>
        <w:jc w:val="both"/>
      </w:pPr>
      <w:r>
        <w:t>S</w:t>
      </w:r>
      <w:r>
        <w:rPr>
          <w:spacing w:val="-2"/>
        </w:rPr>
        <w:t>u</w:t>
      </w:r>
      <w:r>
        <w:rPr>
          <w:spacing w:val="-1"/>
        </w:rPr>
        <w:t>pp</w:t>
      </w:r>
      <w:r>
        <w:t>ly</w:t>
      </w:r>
      <w:r>
        <w:rPr>
          <w:spacing w:val="4"/>
        </w:rPr>
        <w:t xml:space="preserve"> </w:t>
      </w:r>
      <w:r>
        <w:t>the</w:t>
      </w:r>
      <w:r>
        <w:rPr>
          <w:spacing w:val="4"/>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rPr>
        <w:t>rs</w:t>
      </w:r>
      <w:r>
        <w:rPr>
          <w:rFonts w:cs="Calibri"/>
          <w:i/>
          <w:spacing w:val="4"/>
        </w:rPr>
        <w:t xml:space="preserve"> </w:t>
      </w:r>
      <w:r>
        <w:t>S</w:t>
      </w:r>
      <w:r>
        <w:rPr>
          <w:spacing w:val="-1"/>
        </w:rPr>
        <w:t>a</w:t>
      </w:r>
      <w:r>
        <w:rPr>
          <w:spacing w:val="-3"/>
        </w:rPr>
        <w:t>f</w:t>
      </w:r>
      <w:r>
        <w:t>ety</w:t>
      </w:r>
      <w:r>
        <w:rPr>
          <w:spacing w:val="4"/>
        </w:rPr>
        <w:t xml:space="preserve"> </w:t>
      </w:r>
      <w:r>
        <w:rPr>
          <w:spacing w:val="-3"/>
        </w:rPr>
        <w:t>O</w:t>
      </w:r>
      <w:r>
        <w:t>ff</w:t>
      </w:r>
      <w:r>
        <w:rPr>
          <w:spacing w:val="-1"/>
        </w:rPr>
        <w:t>i</w:t>
      </w:r>
      <w:r>
        <w:t>cer</w:t>
      </w:r>
      <w:r>
        <w:rPr>
          <w:spacing w:val="1"/>
        </w:rPr>
        <w:t xml:space="preserve"> </w:t>
      </w:r>
      <w:r>
        <w:t>with</w:t>
      </w:r>
      <w:r>
        <w:rPr>
          <w:spacing w:val="3"/>
        </w:rPr>
        <w:t xml:space="preserve"> </w:t>
      </w:r>
      <w:r>
        <w:rPr>
          <w:spacing w:val="-3"/>
        </w:rPr>
        <w:t>c</w:t>
      </w:r>
      <w:r>
        <w:rPr>
          <w:spacing w:val="1"/>
        </w:rPr>
        <w:t>o</w:t>
      </w:r>
      <w:r>
        <w:rPr>
          <w:spacing w:val="-1"/>
        </w:rPr>
        <w:t>p</w:t>
      </w:r>
      <w:r>
        <w:t>ies</w:t>
      </w:r>
      <w:r>
        <w:rPr>
          <w:spacing w:val="1"/>
        </w:rPr>
        <w:t xml:space="preserve"> o</w:t>
      </w:r>
      <w:r>
        <w:t>f</w:t>
      </w:r>
      <w:r>
        <w:rPr>
          <w:spacing w:val="49"/>
        </w:rPr>
        <w:t xml:space="preserve"> </w:t>
      </w:r>
      <w:r>
        <w:t>mi</w:t>
      </w:r>
      <w:r>
        <w:rPr>
          <w:spacing w:val="-2"/>
        </w:rPr>
        <w:t>n</w:t>
      </w:r>
      <w:r>
        <w:rPr>
          <w:spacing w:val="-1"/>
        </w:rPr>
        <w:t>u</w:t>
      </w:r>
      <w:r>
        <w:t>tes</w:t>
      </w:r>
      <w:r>
        <w:rPr>
          <w:spacing w:val="1"/>
        </w:rPr>
        <w:t xml:space="preserve"> o</w:t>
      </w:r>
      <w:r>
        <w:t>f</w:t>
      </w:r>
      <w:r>
        <w:rPr>
          <w:spacing w:val="3"/>
        </w:rPr>
        <w:t xml:space="preserve"> </w:t>
      </w:r>
      <w:r>
        <w:t>all</w:t>
      </w:r>
      <w:r>
        <w:rPr>
          <w:spacing w:val="2"/>
        </w:rPr>
        <w:t xml:space="preserve"> </w:t>
      </w:r>
      <w:r>
        <w:rPr>
          <w:spacing w:val="-1"/>
        </w:rPr>
        <w:t>H</w:t>
      </w:r>
      <w:r>
        <w:t>ea</w:t>
      </w:r>
      <w:r>
        <w:rPr>
          <w:spacing w:val="-3"/>
        </w:rPr>
        <w:t>l</w:t>
      </w:r>
      <w:r>
        <w:t>th</w:t>
      </w:r>
      <w:r>
        <w:rPr>
          <w:spacing w:val="3"/>
        </w:rPr>
        <w:t xml:space="preserve"> </w:t>
      </w:r>
      <w:r>
        <w:t>a</w:t>
      </w:r>
      <w:r>
        <w:rPr>
          <w:spacing w:val="-1"/>
        </w:rPr>
        <w:t>n</w:t>
      </w:r>
      <w:r>
        <w:t>d</w:t>
      </w:r>
      <w:r>
        <w:rPr>
          <w:spacing w:val="2"/>
        </w:rPr>
        <w:t xml:space="preserve"> </w:t>
      </w:r>
      <w:r>
        <w:t>S</w:t>
      </w:r>
      <w:r>
        <w:rPr>
          <w:spacing w:val="-1"/>
        </w:rPr>
        <w:t>a</w:t>
      </w:r>
      <w:r>
        <w:t>fety C</w:t>
      </w:r>
      <w:r>
        <w:rPr>
          <w:spacing w:val="-2"/>
        </w:rPr>
        <w:t>o</w:t>
      </w:r>
      <w:r>
        <w:t>mm</w:t>
      </w:r>
      <w:r>
        <w:rPr>
          <w:spacing w:val="-3"/>
        </w:rPr>
        <w:t>i</w:t>
      </w:r>
      <w:r>
        <w:t>tt</w:t>
      </w:r>
      <w:r>
        <w:rPr>
          <w:spacing w:val="-2"/>
        </w:rPr>
        <w:t>e</w:t>
      </w:r>
      <w:r>
        <w:t>e</w:t>
      </w:r>
      <w:r>
        <w:rPr>
          <w:spacing w:val="-2"/>
        </w:rPr>
        <w:t xml:space="preserve"> </w:t>
      </w:r>
      <w:r>
        <w:t>me</w:t>
      </w:r>
      <w:r>
        <w:rPr>
          <w:spacing w:val="-2"/>
        </w:rPr>
        <w:t>e</w:t>
      </w:r>
      <w:r>
        <w:t>ti</w:t>
      </w:r>
      <w:r>
        <w:rPr>
          <w:spacing w:val="-1"/>
        </w:rPr>
        <w:t>ng</w:t>
      </w:r>
      <w:r>
        <w:t>s, w</w:t>
      </w:r>
      <w:r>
        <w:rPr>
          <w:spacing w:val="-4"/>
        </w:rPr>
        <w:t>h</w:t>
      </w:r>
      <w:r>
        <w:rPr>
          <w:spacing w:val="-2"/>
        </w:rPr>
        <w:t>e</w:t>
      </w:r>
      <w:r>
        <w:rPr>
          <w:spacing w:val="-1"/>
        </w:rPr>
        <w:t>n</w:t>
      </w:r>
      <w:r>
        <w:t>e</w:t>
      </w:r>
      <w:r>
        <w:rPr>
          <w:spacing w:val="1"/>
        </w:rPr>
        <w:t>v</w:t>
      </w:r>
      <w:r>
        <w:t>er</w:t>
      </w:r>
      <w:r>
        <w:rPr>
          <w:spacing w:val="-2"/>
        </w:rPr>
        <w:t xml:space="preserve"> </w:t>
      </w:r>
      <w:r>
        <w:t>re</w:t>
      </w:r>
      <w:r>
        <w:rPr>
          <w:spacing w:val="-1"/>
        </w:rPr>
        <w:t>qu</w:t>
      </w:r>
      <w:r>
        <w:t>ire</w:t>
      </w:r>
      <w:r>
        <w:rPr>
          <w:spacing w:val="-1"/>
        </w:rPr>
        <w:t>d</w:t>
      </w:r>
      <w:r>
        <w:t>.</w:t>
      </w:r>
    </w:p>
    <w:p w14:paraId="15E041FA" w14:textId="77777777" w:rsidR="007C62E7" w:rsidRDefault="007C62E7" w:rsidP="005B3361">
      <w:pPr>
        <w:pStyle w:val="BodyText"/>
        <w:numPr>
          <w:ilvl w:val="4"/>
          <w:numId w:val="23"/>
        </w:numPr>
        <w:tabs>
          <w:tab w:val="left" w:pos="1673"/>
        </w:tabs>
        <w:ind w:left="1673" w:right="112"/>
        <w:jc w:val="both"/>
      </w:pPr>
      <w:r>
        <w:t>S</w:t>
      </w:r>
      <w:r>
        <w:rPr>
          <w:spacing w:val="-2"/>
        </w:rPr>
        <w:t>u</w:t>
      </w:r>
      <w:r>
        <w:rPr>
          <w:spacing w:val="-1"/>
        </w:rPr>
        <w:t>pp</w:t>
      </w:r>
      <w:r>
        <w:t>ly</w:t>
      </w:r>
      <w:r>
        <w:rPr>
          <w:spacing w:val="23"/>
        </w:rPr>
        <w:t xml:space="preserve"> </w:t>
      </w:r>
      <w:r>
        <w:t>the</w:t>
      </w:r>
      <w:r>
        <w:rPr>
          <w:spacing w:val="23"/>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rPr>
        <w:t>rs</w:t>
      </w:r>
      <w:r>
        <w:rPr>
          <w:rFonts w:cs="Calibri"/>
          <w:i/>
          <w:spacing w:val="23"/>
        </w:rPr>
        <w:t xml:space="preserve"> </w:t>
      </w:r>
      <w:r>
        <w:t>S</w:t>
      </w:r>
      <w:r>
        <w:rPr>
          <w:spacing w:val="-4"/>
        </w:rPr>
        <w:t>a</w:t>
      </w:r>
      <w:r>
        <w:t>fety</w:t>
      </w:r>
      <w:r>
        <w:rPr>
          <w:spacing w:val="23"/>
        </w:rPr>
        <w:t xml:space="preserve"> </w:t>
      </w:r>
      <w:r>
        <w:t>O</w:t>
      </w:r>
      <w:r>
        <w:rPr>
          <w:spacing w:val="-3"/>
        </w:rPr>
        <w:t>f</w:t>
      </w:r>
      <w:r>
        <w:t>ficer</w:t>
      </w:r>
      <w:r>
        <w:rPr>
          <w:spacing w:val="20"/>
        </w:rPr>
        <w:t xml:space="preserve"> </w:t>
      </w:r>
      <w:r>
        <w:t>with</w:t>
      </w:r>
      <w:r>
        <w:rPr>
          <w:spacing w:val="22"/>
        </w:rPr>
        <w:t xml:space="preserve"> </w:t>
      </w:r>
      <w:r>
        <w:rPr>
          <w:spacing w:val="-3"/>
        </w:rPr>
        <w:t>c</w:t>
      </w:r>
      <w:r>
        <w:rPr>
          <w:spacing w:val="1"/>
        </w:rPr>
        <w:t>o</w:t>
      </w:r>
      <w:r>
        <w:rPr>
          <w:spacing w:val="-1"/>
        </w:rPr>
        <w:t>p</w:t>
      </w:r>
      <w:r>
        <w:t>ies</w:t>
      </w:r>
      <w:r>
        <w:rPr>
          <w:spacing w:val="20"/>
        </w:rPr>
        <w:t xml:space="preserve"> </w:t>
      </w:r>
      <w:r>
        <w:rPr>
          <w:spacing w:val="1"/>
        </w:rPr>
        <w:t>o</w:t>
      </w:r>
      <w:r>
        <w:t>f</w:t>
      </w:r>
      <w:r>
        <w:rPr>
          <w:spacing w:val="22"/>
        </w:rPr>
        <w:t xml:space="preserve"> </w:t>
      </w:r>
      <w:r>
        <w:t>all</w:t>
      </w:r>
      <w:r>
        <w:rPr>
          <w:spacing w:val="22"/>
        </w:rPr>
        <w:t xml:space="preserve"> </w:t>
      </w:r>
      <w:r>
        <w:t>a</w:t>
      </w:r>
      <w:r>
        <w:rPr>
          <w:spacing w:val="-1"/>
        </w:rPr>
        <w:t>pp</w:t>
      </w:r>
      <w:r>
        <w:rPr>
          <w:spacing w:val="1"/>
        </w:rPr>
        <w:t>o</w:t>
      </w:r>
      <w:r>
        <w:t>i</w:t>
      </w:r>
      <w:r>
        <w:rPr>
          <w:spacing w:val="-2"/>
        </w:rPr>
        <w:t>nt</w:t>
      </w:r>
      <w:r>
        <w:t>men</w:t>
      </w:r>
      <w:r>
        <w:rPr>
          <w:spacing w:val="-3"/>
        </w:rPr>
        <w:t>t</w:t>
      </w:r>
      <w:r>
        <w:t>s</w:t>
      </w:r>
      <w:r>
        <w:rPr>
          <w:spacing w:val="22"/>
        </w:rPr>
        <w:t xml:space="preserve"> </w:t>
      </w:r>
      <w:r>
        <w:t>in</w:t>
      </w:r>
      <w:r>
        <w:rPr>
          <w:spacing w:val="21"/>
        </w:rPr>
        <w:t xml:space="preserve"> </w:t>
      </w:r>
      <w:r>
        <w:t>respect</w:t>
      </w:r>
      <w:r>
        <w:rPr>
          <w:spacing w:val="21"/>
        </w:rPr>
        <w:t xml:space="preserve"> </w:t>
      </w:r>
      <w:r>
        <w:rPr>
          <w:spacing w:val="1"/>
        </w:rPr>
        <w:t>o</w:t>
      </w:r>
      <w:r>
        <w:t>f e</w:t>
      </w:r>
      <w:r>
        <w:rPr>
          <w:spacing w:val="1"/>
        </w:rPr>
        <w:t>m</w:t>
      </w:r>
      <w:r>
        <w:rPr>
          <w:spacing w:val="-1"/>
        </w:rPr>
        <w:t>p</w:t>
      </w:r>
      <w:r>
        <w:rPr>
          <w:spacing w:val="-3"/>
        </w:rPr>
        <w:t>l</w:t>
      </w:r>
      <w:r>
        <w:rPr>
          <w:spacing w:val="1"/>
        </w:rPr>
        <w:t>o</w:t>
      </w:r>
      <w:r>
        <w:rPr>
          <w:spacing w:val="-2"/>
        </w:rPr>
        <w:t>y</w:t>
      </w:r>
      <w:r>
        <w:t>ees</w:t>
      </w:r>
      <w:r>
        <w:rPr>
          <w:spacing w:val="7"/>
        </w:rPr>
        <w:t xml:space="preserve"> </w:t>
      </w:r>
      <w:r>
        <w:rPr>
          <w:spacing w:val="-2"/>
        </w:rPr>
        <w:t>e</w:t>
      </w:r>
      <w:r>
        <w:t>m</w:t>
      </w:r>
      <w:r>
        <w:rPr>
          <w:spacing w:val="-1"/>
        </w:rPr>
        <w:t>p</w:t>
      </w:r>
      <w:r>
        <w:rPr>
          <w:spacing w:val="-3"/>
        </w:rPr>
        <w:t>l</w:t>
      </w:r>
      <w:r>
        <w:rPr>
          <w:spacing w:val="1"/>
        </w:rPr>
        <w:t>o</w:t>
      </w:r>
      <w:r>
        <w:rPr>
          <w:spacing w:val="-2"/>
        </w:rPr>
        <w:t>y</w:t>
      </w:r>
      <w:r>
        <w:t>ed</w:t>
      </w:r>
      <w:r>
        <w:rPr>
          <w:spacing w:val="7"/>
        </w:rPr>
        <w:t xml:space="preserve"> </w:t>
      </w:r>
      <w:r>
        <w:rPr>
          <w:spacing w:val="1"/>
        </w:rPr>
        <w:t>o</w:t>
      </w:r>
      <w:r>
        <w:t>n</w:t>
      </w:r>
      <w:r>
        <w:rPr>
          <w:spacing w:val="6"/>
        </w:rPr>
        <w:t xml:space="preserve"> </w:t>
      </w:r>
      <w:r>
        <w:rPr>
          <w:spacing w:val="-2"/>
        </w:rPr>
        <w:t>t</w:t>
      </w:r>
      <w:r>
        <w:rPr>
          <w:spacing w:val="-1"/>
        </w:rPr>
        <w:t>h</w:t>
      </w:r>
      <w:r>
        <w:t>is</w:t>
      </w:r>
      <w:r>
        <w:rPr>
          <w:spacing w:val="7"/>
        </w:rPr>
        <w:t xml:space="preserve"> </w:t>
      </w:r>
      <w:r>
        <w:t>c</w:t>
      </w:r>
      <w:r>
        <w:rPr>
          <w:spacing w:val="1"/>
        </w:rPr>
        <w:t>o</w:t>
      </w:r>
      <w:r>
        <w:rPr>
          <w:spacing w:val="-1"/>
        </w:rPr>
        <w:t>n</w:t>
      </w:r>
      <w:r>
        <w:t>tra</w:t>
      </w:r>
      <w:r>
        <w:rPr>
          <w:spacing w:val="-3"/>
        </w:rPr>
        <w:t>c</w:t>
      </w:r>
      <w:r>
        <w:t>t,</w:t>
      </w:r>
      <w:r>
        <w:rPr>
          <w:spacing w:val="8"/>
        </w:rPr>
        <w:t xml:space="preserve"> </w:t>
      </w:r>
      <w:r>
        <w:t>in</w:t>
      </w:r>
      <w:r>
        <w:rPr>
          <w:spacing w:val="6"/>
        </w:rPr>
        <w:t xml:space="preserve"> </w:t>
      </w:r>
      <w:r>
        <w:t>te</w:t>
      </w:r>
      <w:r>
        <w:rPr>
          <w:spacing w:val="-3"/>
        </w:rPr>
        <w:t>r</w:t>
      </w:r>
      <w:r>
        <w:t>ms</w:t>
      </w:r>
      <w:r>
        <w:rPr>
          <w:spacing w:val="7"/>
        </w:rPr>
        <w:t xml:space="preserve"> </w:t>
      </w:r>
      <w:proofErr w:type="spellStart"/>
      <w:r>
        <w:t>if</w:t>
      </w:r>
      <w:proofErr w:type="spellEnd"/>
      <w:r>
        <w:rPr>
          <w:spacing w:val="7"/>
        </w:rPr>
        <w:t xml:space="preserve"> </w:t>
      </w:r>
      <w:r>
        <w:t>t</w:t>
      </w:r>
      <w:r>
        <w:rPr>
          <w:spacing w:val="-3"/>
        </w:rPr>
        <w:t>h</w:t>
      </w:r>
      <w:r>
        <w:t>e</w:t>
      </w:r>
      <w:r>
        <w:rPr>
          <w:spacing w:val="5"/>
        </w:rPr>
        <w:t xml:space="preserve"> </w:t>
      </w:r>
      <w:r>
        <w:t>Act</w:t>
      </w:r>
      <w:r>
        <w:rPr>
          <w:spacing w:val="7"/>
        </w:rPr>
        <w:t xml:space="preserve"> </w:t>
      </w:r>
      <w:r>
        <w:t>a</w:t>
      </w:r>
      <w:r>
        <w:rPr>
          <w:spacing w:val="-1"/>
        </w:rPr>
        <w:t>n</w:t>
      </w:r>
      <w:r>
        <w:t>d</w:t>
      </w:r>
      <w:r>
        <w:rPr>
          <w:spacing w:val="6"/>
        </w:rPr>
        <w:t xml:space="preserve"> </w:t>
      </w:r>
      <w:r>
        <w:t>Reg</w:t>
      </w:r>
      <w:r>
        <w:rPr>
          <w:spacing w:val="-1"/>
        </w:rPr>
        <w:t>u</w:t>
      </w:r>
      <w:r>
        <w:t>latio</w:t>
      </w:r>
      <w:r>
        <w:rPr>
          <w:spacing w:val="-1"/>
        </w:rPr>
        <w:t>n</w:t>
      </w:r>
      <w:r>
        <w:t>s</w:t>
      </w:r>
      <w:r>
        <w:rPr>
          <w:spacing w:val="7"/>
        </w:rPr>
        <w:t xml:space="preserve"> </w:t>
      </w:r>
      <w:r>
        <w:t>a</w:t>
      </w:r>
      <w:r>
        <w:rPr>
          <w:spacing w:val="5"/>
        </w:rPr>
        <w:t>n</w:t>
      </w:r>
      <w:r>
        <w:t>d</w:t>
      </w:r>
      <w:r>
        <w:rPr>
          <w:spacing w:val="6"/>
        </w:rPr>
        <w:t xml:space="preserve"> </w:t>
      </w:r>
      <w:r>
        <w:rPr>
          <w:spacing w:val="-3"/>
        </w:rPr>
        <w:t>s</w:t>
      </w:r>
      <w:r>
        <w:rPr>
          <w:spacing w:val="-1"/>
        </w:rPr>
        <w:t>h</w:t>
      </w:r>
      <w:r>
        <w:t>all</w:t>
      </w:r>
      <w:r>
        <w:rPr>
          <w:spacing w:val="7"/>
        </w:rPr>
        <w:t xml:space="preserve"> </w:t>
      </w:r>
      <w:r>
        <w:rPr>
          <w:spacing w:val="-1"/>
        </w:rPr>
        <w:t>n</w:t>
      </w:r>
      <w:r>
        <w:rPr>
          <w:spacing w:val="1"/>
        </w:rPr>
        <w:t>o</w:t>
      </w:r>
      <w:r>
        <w:t xml:space="preserve">tify the </w:t>
      </w:r>
      <w:r>
        <w:rPr>
          <w:rFonts w:cs="Calibri"/>
          <w:i/>
          <w:spacing w:val="-3"/>
        </w:rPr>
        <w:t>E</w:t>
      </w:r>
      <w:r>
        <w:rPr>
          <w:rFonts w:cs="Calibri"/>
          <w:i/>
        </w:rPr>
        <w:t>mpl</w:t>
      </w:r>
      <w:r>
        <w:rPr>
          <w:rFonts w:cs="Calibri"/>
          <w:i/>
          <w:spacing w:val="-2"/>
        </w:rPr>
        <w:t>o</w:t>
      </w:r>
      <w:r>
        <w:rPr>
          <w:rFonts w:cs="Calibri"/>
          <w:i/>
        </w:rPr>
        <w:t>yers</w:t>
      </w:r>
      <w:r>
        <w:rPr>
          <w:rFonts w:cs="Calibri"/>
          <w:i/>
          <w:spacing w:val="-1"/>
        </w:rPr>
        <w:t xml:space="preserve"> </w:t>
      </w:r>
      <w:r>
        <w:t>S</w:t>
      </w:r>
      <w:r>
        <w:rPr>
          <w:spacing w:val="-1"/>
        </w:rPr>
        <w:t>a</w:t>
      </w:r>
      <w:r>
        <w:t>fe</w:t>
      </w:r>
      <w:r>
        <w:rPr>
          <w:spacing w:val="-2"/>
        </w:rPr>
        <w:t>t</w:t>
      </w:r>
      <w:r>
        <w:t>y Off</w:t>
      </w:r>
      <w:r>
        <w:rPr>
          <w:spacing w:val="-4"/>
        </w:rPr>
        <w:t>i</w:t>
      </w:r>
      <w:r>
        <w:rPr>
          <w:spacing w:val="-3"/>
        </w:rPr>
        <w:t>c</w:t>
      </w:r>
      <w:r>
        <w:t xml:space="preserve">er </w:t>
      </w:r>
      <w:r>
        <w:rPr>
          <w:spacing w:val="1"/>
        </w:rPr>
        <w:t>o</w:t>
      </w:r>
      <w:r>
        <w:t>f</w:t>
      </w:r>
      <w:r>
        <w:rPr>
          <w:spacing w:val="-3"/>
        </w:rPr>
        <w:t xml:space="preserve"> </w:t>
      </w:r>
      <w:r>
        <w:t>any</w:t>
      </w:r>
      <w:r>
        <w:rPr>
          <w:spacing w:val="-2"/>
        </w:rPr>
        <w:t xml:space="preserve"> </w:t>
      </w:r>
      <w:r>
        <w:t>ch</w:t>
      </w:r>
      <w:r>
        <w:rPr>
          <w:spacing w:val="-1"/>
        </w:rPr>
        <w:t>ang</w:t>
      </w:r>
      <w:r>
        <w:t>es</w:t>
      </w:r>
      <w:r>
        <w:rPr>
          <w:spacing w:val="1"/>
        </w:rPr>
        <w:t xml:space="preserve"> </w:t>
      </w:r>
      <w:r>
        <w:t>t</w:t>
      </w:r>
      <w:r>
        <w:rPr>
          <w:spacing w:val="-3"/>
        </w:rPr>
        <w:t>h</w:t>
      </w:r>
      <w:r>
        <w:t>ere</w:t>
      </w:r>
      <w:r>
        <w:rPr>
          <w:spacing w:val="-2"/>
        </w:rPr>
        <w:t>t</w:t>
      </w:r>
      <w:r>
        <w:rPr>
          <w:spacing w:val="1"/>
        </w:rPr>
        <w:t>o</w:t>
      </w:r>
      <w:r>
        <w:t>.</w:t>
      </w:r>
    </w:p>
    <w:p w14:paraId="574FE2F2" w14:textId="77777777" w:rsidR="007C62E7" w:rsidRDefault="007C62E7" w:rsidP="005B3361">
      <w:pPr>
        <w:pStyle w:val="BodyText"/>
        <w:numPr>
          <w:ilvl w:val="3"/>
          <w:numId w:val="23"/>
        </w:numPr>
        <w:tabs>
          <w:tab w:val="left" w:pos="1193"/>
        </w:tabs>
        <w:ind w:left="1193" w:hanging="480"/>
      </w:pPr>
      <w:r>
        <w:t xml:space="preserve">The </w:t>
      </w:r>
      <w:r>
        <w:rPr>
          <w:rFonts w:cs="Calibri"/>
          <w:i/>
          <w:spacing w:val="-3"/>
        </w:rPr>
        <w:t>E</w:t>
      </w:r>
      <w:r>
        <w:rPr>
          <w:rFonts w:cs="Calibri"/>
          <w:i/>
        </w:rPr>
        <w:t>mpl</w:t>
      </w:r>
      <w:r>
        <w:rPr>
          <w:rFonts w:cs="Calibri"/>
          <w:i/>
          <w:spacing w:val="-2"/>
        </w:rPr>
        <w:t>o</w:t>
      </w:r>
      <w:r>
        <w:rPr>
          <w:rFonts w:cs="Calibri"/>
          <w:i/>
        </w:rPr>
        <w:t>yer</w:t>
      </w:r>
      <w:r>
        <w:rPr>
          <w:rFonts w:cs="Calibri"/>
          <w:i/>
          <w:spacing w:val="-1"/>
        </w:rPr>
        <w:t xml:space="preserve"> </w:t>
      </w:r>
      <w:r>
        <w:t>m</w:t>
      </w:r>
      <w:r>
        <w:rPr>
          <w:spacing w:val="-3"/>
        </w:rPr>
        <w:t>a</w:t>
      </w:r>
      <w:r>
        <w:t xml:space="preserve">y, </w:t>
      </w:r>
      <w:r>
        <w:rPr>
          <w:spacing w:val="-2"/>
        </w:rPr>
        <w:t>a</w:t>
      </w:r>
      <w:r>
        <w:t>t a</w:t>
      </w:r>
      <w:r>
        <w:rPr>
          <w:spacing w:val="-1"/>
        </w:rPr>
        <w:t>n</w:t>
      </w:r>
      <w:r>
        <w:t>y</w:t>
      </w:r>
      <w:r>
        <w:rPr>
          <w:spacing w:val="-2"/>
        </w:rPr>
        <w:t xml:space="preserve"> s</w:t>
      </w:r>
      <w:r>
        <w:t>tage d</w:t>
      </w:r>
      <w:r>
        <w:rPr>
          <w:spacing w:val="-2"/>
        </w:rPr>
        <w:t>u</w:t>
      </w:r>
      <w:r>
        <w:t>ri</w:t>
      </w:r>
      <w:r>
        <w:rPr>
          <w:spacing w:val="-2"/>
        </w:rPr>
        <w:t>n</w:t>
      </w:r>
      <w:r>
        <w:t>g</w:t>
      </w:r>
      <w:r>
        <w:rPr>
          <w:spacing w:val="-1"/>
        </w:rPr>
        <w:t xml:space="preserve"> </w:t>
      </w:r>
      <w:r>
        <w:t>t</w:t>
      </w:r>
      <w:r>
        <w:rPr>
          <w:spacing w:val="-1"/>
        </w:rPr>
        <w:t>h</w:t>
      </w:r>
      <w:r>
        <w:t xml:space="preserve">e </w:t>
      </w:r>
      <w:r>
        <w:rPr>
          <w:spacing w:val="-1"/>
        </w:rPr>
        <w:t>du</w:t>
      </w:r>
      <w:r>
        <w:t>rat</w:t>
      </w:r>
      <w:r>
        <w:rPr>
          <w:spacing w:val="-3"/>
        </w:rPr>
        <w:t>i</w:t>
      </w:r>
      <w:r>
        <w:rPr>
          <w:spacing w:val="1"/>
        </w:rPr>
        <w:t>o</w:t>
      </w:r>
      <w:r>
        <w:t>n</w:t>
      </w:r>
      <w:r>
        <w:rPr>
          <w:spacing w:val="-3"/>
        </w:rPr>
        <w:t xml:space="preserve"> </w:t>
      </w:r>
      <w:r>
        <w:rPr>
          <w:spacing w:val="1"/>
        </w:rPr>
        <w:t>o</w:t>
      </w:r>
      <w:r>
        <w:t>f</w:t>
      </w:r>
      <w:r>
        <w:rPr>
          <w:spacing w:val="-3"/>
        </w:rPr>
        <w:t xml:space="preserve"> </w:t>
      </w:r>
      <w:r>
        <w:t>t</w:t>
      </w:r>
      <w:r>
        <w:rPr>
          <w:spacing w:val="-1"/>
        </w:rPr>
        <w:t>h</w:t>
      </w:r>
      <w:r>
        <w:t xml:space="preserve">is </w:t>
      </w:r>
      <w:r>
        <w:rPr>
          <w:spacing w:val="-2"/>
        </w:rPr>
        <w:t>c</w:t>
      </w:r>
      <w:r>
        <w:rPr>
          <w:spacing w:val="1"/>
        </w:rPr>
        <w:t>o</w:t>
      </w:r>
      <w:r>
        <w:rPr>
          <w:spacing w:val="-1"/>
        </w:rPr>
        <w:t>n</w:t>
      </w:r>
      <w:r>
        <w:t>trac</w:t>
      </w:r>
      <w:r>
        <w:rPr>
          <w:spacing w:val="-2"/>
        </w:rPr>
        <w:t>t</w:t>
      </w:r>
      <w:r>
        <w:t>:</w:t>
      </w:r>
    </w:p>
    <w:p w14:paraId="2EC23090" w14:textId="77777777" w:rsidR="007C62E7" w:rsidRDefault="007C62E7" w:rsidP="005B3361">
      <w:pPr>
        <w:pStyle w:val="BodyText"/>
        <w:numPr>
          <w:ilvl w:val="4"/>
          <w:numId w:val="23"/>
        </w:numPr>
        <w:tabs>
          <w:tab w:val="left" w:pos="1673"/>
        </w:tabs>
        <w:ind w:left="1673"/>
      </w:pPr>
      <w:r>
        <w:t>Per</w:t>
      </w:r>
      <w:r>
        <w:rPr>
          <w:spacing w:val="-3"/>
        </w:rPr>
        <w:t>f</w:t>
      </w:r>
      <w:r>
        <w:rPr>
          <w:spacing w:val="1"/>
        </w:rPr>
        <w:t>o</w:t>
      </w:r>
      <w:r>
        <w:rPr>
          <w:spacing w:val="-3"/>
        </w:rPr>
        <w:t>r</w:t>
      </w:r>
      <w:r>
        <w:t>m</w:t>
      </w:r>
      <w:r>
        <w:rPr>
          <w:spacing w:val="1"/>
        </w:rPr>
        <w:t xml:space="preserve"> </w:t>
      </w:r>
      <w:r>
        <w:t>saf</w:t>
      </w:r>
      <w:r>
        <w:rPr>
          <w:spacing w:val="-2"/>
        </w:rPr>
        <w:t>e</w:t>
      </w:r>
      <w:r>
        <w:t>ty</w:t>
      </w:r>
      <w:r>
        <w:rPr>
          <w:spacing w:val="-1"/>
        </w:rPr>
        <w:t xml:space="preserve"> </w:t>
      </w:r>
      <w:r>
        <w:t>au</w:t>
      </w:r>
      <w:r>
        <w:rPr>
          <w:spacing w:val="-2"/>
        </w:rPr>
        <w:t>d</w:t>
      </w:r>
      <w:r>
        <w:t>its at</w:t>
      </w:r>
      <w:r>
        <w:rPr>
          <w:spacing w:val="-2"/>
        </w:rPr>
        <w:t xml:space="preserve"> </w:t>
      </w:r>
      <w:r>
        <w:t>t</w:t>
      </w:r>
      <w:r>
        <w:rPr>
          <w:spacing w:val="-4"/>
        </w:rPr>
        <w:t>h</w:t>
      </w:r>
      <w:r>
        <w:t>e</w:t>
      </w:r>
      <w:r>
        <w:rPr>
          <w:spacing w:val="2"/>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4"/>
        </w:rPr>
        <w:t>o</w:t>
      </w:r>
      <w:r>
        <w:rPr>
          <w:rFonts w:cs="Calibri"/>
          <w:i/>
        </w:rPr>
        <w:t>r’s</w:t>
      </w:r>
      <w:r>
        <w:rPr>
          <w:rFonts w:cs="Calibri"/>
          <w:i/>
          <w:spacing w:val="-1"/>
        </w:rPr>
        <w:t xml:space="preserve"> </w:t>
      </w:r>
      <w:r>
        <w:rPr>
          <w:spacing w:val="-1"/>
        </w:rPr>
        <w:t>p</w:t>
      </w:r>
      <w:r>
        <w:t>r</w:t>
      </w:r>
      <w:r>
        <w:rPr>
          <w:spacing w:val="-3"/>
        </w:rPr>
        <w:t>e</w:t>
      </w:r>
      <w:r>
        <w:t>mise</w:t>
      </w:r>
      <w:r>
        <w:rPr>
          <w:spacing w:val="-3"/>
        </w:rPr>
        <w:t>s</w:t>
      </w:r>
      <w:r>
        <w:t>, its</w:t>
      </w:r>
      <w:r>
        <w:rPr>
          <w:spacing w:val="-2"/>
        </w:rPr>
        <w:t xml:space="preserve"> </w:t>
      </w:r>
      <w:proofErr w:type="gramStart"/>
      <w:r>
        <w:t>w</w:t>
      </w:r>
      <w:r>
        <w:rPr>
          <w:spacing w:val="1"/>
        </w:rPr>
        <w:t>o</w:t>
      </w:r>
      <w:r>
        <w:rPr>
          <w:spacing w:val="-3"/>
        </w:rPr>
        <w:t>r</w:t>
      </w:r>
      <w:r>
        <w:t xml:space="preserve">k </w:t>
      </w:r>
      <w:r>
        <w:rPr>
          <w:spacing w:val="-1"/>
        </w:rPr>
        <w:t>p</w:t>
      </w:r>
      <w:r>
        <w:t>la</w:t>
      </w:r>
      <w:r>
        <w:rPr>
          <w:spacing w:val="-3"/>
        </w:rPr>
        <w:t>c</w:t>
      </w:r>
      <w:r>
        <w:t>e</w:t>
      </w:r>
      <w:proofErr w:type="gramEnd"/>
      <w:r>
        <w:t xml:space="preserve"> a</w:t>
      </w:r>
      <w:r>
        <w:rPr>
          <w:spacing w:val="-1"/>
        </w:rPr>
        <w:t>n</w:t>
      </w:r>
      <w:r>
        <w:t>d</w:t>
      </w:r>
      <w:r>
        <w:rPr>
          <w:spacing w:val="-1"/>
        </w:rPr>
        <w:t xml:space="preserve"> </w:t>
      </w:r>
      <w:r>
        <w:t>its</w:t>
      </w:r>
      <w:r>
        <w:rPr>
          <w:spacing w:val="-2"/>
        </w:rPr>
        <w:t xml:space="preserve"> e</w:t>
      </w:r>
      <w:r>
        <w:t>m</w:t>
      </w:r>
      <w:r>
        <w:rPr>
          <w:spacing w:val="-1"/>
        </w:rPr>
        <w:t>p</w:t>
      </w:r>
      <w:r>
        <w:t>l</w:t>
      </w:r>
      <w:r>
        <w:rPr>
          <w:spacing w:val="-2"/>
        </w:rPr>
        <w:t>oy</w:t>
      </w:r>
      <w:r>
        <w:t>ees;</w:t>
      </w:r>
    </w:p>
    <w:p w14:paraId="6ACDC533" w14:textId="77777777" w:rsidR="007C62E7" w:rsidRDefault="007C62E7" w:rsidP="005B3361">
      <w:pPr>
        <w:pStyle w:val="BodyText"/>
        <w:numPr>
          <w:ilvl w:val="4"/>
          <w:numId w:val="23"/>
        </w:numPr>
        <w:tabs>
          <w:tab w:val="left" w:pos="1673"/>
        </w:tabs>
        <w:ind w:left="1673" w:right="111"/>
        <w:jc w:val="both"/>
      </w:pPr>
      <w:r>
        <w:t>Refuse</w:t>
      </w:r>
      <w:r>
        <w:rPr>
          <w:spacing w:val="19"/>
        </w:rPr>
        <w:t xml:space="preserve"> </w:t>
      </w:r>
      <w:r>
        <w:t>a</w:t>
      </w:r>
      <w:r>
        <w:rPr>
          <w:spacing w:val="-1"/>
        </w:rPr>
        <w:t>n</w:t>
      </w:r>
      <w:r>
        <w:t>y</w:t>
      </w:r>
      <w:r>
        <w:rPr>
          <w:spacing w:val="20"/>
        </w:rPr>
        <w:t xml:space="preserve"> </w:t>
      </w:r>
      <w:r>
        <w:rPr>
          <w:spacing w:val="-2"/>
        </w:rPr>
        <w:t>e</w:t>
      </w:r>
      <w:r>
        <w:t>m</w:t>
      </w:r>
      <w:r>
        <w:rPr>
          <w:spacing w:val="-1"/>
        </w:rPr>
        <w:t>p</w:t>
      </w:r>
      <w:r>
        <w:t>l</w:t>
      </w:r>
      <w:r>
        <w:rPr>
          <w:spacing w:val="-2"/>
        </w:rPr>
        <w:t>o</w:t>
      </w:r>
      <w:r>
        <w:t>y</w:t>
      </w:r>
      <w:r>
        <w:rPr>
          <w:spacing w:val="-2"/>
        </w:rPr>
        <w:t>e</w:t>
      </w:r>
      <w:r>
        <w:t>e,</w:t>
      </w:r>
      <w:r>
        <w:rPr>
          <w:spacing w:val="20"/>
        </w:rPr>
        <w:t xml:space="preserve"> </w:t>
      </w:r>
      <w:r>
        <w:t>su</w:t>
      </w:r>
      <w:r>
        <w:rPr>
          <w:spacing w:val="-2"/>
        </w:rPr>
        <w:t>b</w:t>
      </w:r>
      <w:r>
        <w:t>c</w:t>
      </w:r>
      <w:r>
        <w:rPr>
          <w:spacing w:val="1"/>
        </w:rPr>
        <w:t>o</w:t>
      </w:r>
      <w:r>
        <w:rPr>
          <w:spacing w:val="-1"/>
        </w:rPr>
        <w:t>n</w:t>
      </w:r>
      <w:r>
        <w:t>tra</w:t>
      </w:r>
      <w:r>
        <w:rPr>
          <w:spacing w:val="-3"/>
        </w:rPr>
        <w:t>c</w:t>
      </w:r>
      <w:r>
        <w:t>t</w:t>
      </w:r>
      <w:r>
        <w:rPr>
          <w:spacing w:val="3"/>
        </w:rPr>
        <w:t>o</w:t>
      </w:r>
      <w:r>
        <w:t>r</w:t>
      </w:r>
      <w:r>
        <w:rPr>
          <w:spacing w:val="17"/>
        </w:rPr>
        <w:t xml:space="preserve"> </w:t>
      </w:r>
      <w:r>
        <w:rPr>
          <w:spacing w:val="1"/>
        </w:rPr>
        <w:t>o</w:t>
      </w:r>
      <w:r>
        <w:t>r</w:t>
      </w:r>
      <w:r>
        <w:rPr>
          <w:spacing w:val="19"/>
        </w:rPr>
        <w:t xml:space="preserve"> </w:t>
      </w:r>
      <w:r>
        <w:t>a</w:t>
      </w:r>
      <w:r>
        <w:rPr>
          <w:spacing w:val="-1"/>
        </w:rPr>
        <w:t>g</w:t>
      </w:r>
      <w:r>
        <w:t>ent</w:t>
      </w:r>
      <w:r>
        <w:rPr>
          <w:spacing w:val="19"/>
        </w:rPr>
        <w:t xml:space="preserve"> </w:t>
      </w:r>
      <w:r>
        <w:rPr>
          <w:spacing w:val="1"/>
        </w:rPr>
        <w:t>o</w:t>
      </w:r>
      <w:r>
        <w:t>f</w:t>
      </w:r>
      <w:r>
        <w:rPr>
          <w:spacing w:val="19"/>
        </w:rPr>
        <w:t xml:space="preserve"> </w:t>
      </w:r>
      <w:r>
        <w:t>t</w:t>
      </w:r>
      <w:r>
        <w:rPr>
          <w:spacing w:val="-3"/>
        </w:rPr>
        <w:t>h</w:t>
      </w:r>
      <w:r>
        <w:t>e</w:t>
      </w:r>
      <w:r>
        <w:rPr>
          <w:spacing w:val="19"/>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ct</w:t>
      </w:r>
      <w:r>
        <w:rPr>
          <w:rFonts w:cs="Calibri"/>
          <w:i/>
          <w:spacing w:val="-1"/>
        </w:rPr>
        <w:t>o</w:t>
      </w:r>
      <w:r>
        <w:rPr>
          <w:rFonts w:cs="Calibri"/>
          <w:i/>
        </w:rPr>
        <w:t>r</w:t>
      </w:r>
      <w:r>
        <w:rPr>
          <w:rFonts w:cs="Calibri"/>
          <w:i/>
          <w:spacing w:val="21"/>
        </w:rPr>
        <w:t xml:space="preserve"> </w:t>
      </w:r>
      <w:r>
        <w:t>ac</w:t>
      </w:r>
      <w:r>
        <w:rPr>
          <w:spacing w:val="-3"/>
        </w:rPr>
        <w:t>c</w:t>
      </w:r>
      <w:r>
        <w:t>ess</w:t>
      </w:r>
      <w:r>
        <w:rPr>
          <w:spacing w:val="20"/>
        </w:rPr>
        <w:t xml:space="preserve"> </w:t>
      </w:r>
      <w:r>
        <w:rPr>
          <w:spacing w:val="-2"/>
        </w:rPr>
        <w:t>t</w:t>
      </w:r>
      <w:r>
        <w:t>o</w:t>
      </w:r>
      <w:r>
        <w:rPr>
          <w:spacing w:val="20"/>
        </w:rPr>
        <w:t xml:space="preserve"> </w:t>
      </w:r>
      <w:r>
        <w:t>its</w:t>
      </w:r>
      <w:r>
        <w:rPr>
          <w:spacing w:val="19"/>
        </w:rPr>
        <w:t xml:space="preserve"> </w:t>
      </w:r>
      <w:r>
        <w:rPr>
          <w:spacing w:val="-1"/>
        </w:rPr>
        <w:t>p</w:t>
      </w:r>
      <w:r>
        <w:t>re</w:t>
      </w:r>
      <w:r>
        <w:rPr>
          <w:spacing w:val="1"/>
        </w:rPr>
        <w:t>m</w:t>
      </w:r>
      <w:r>
        <w:t>i</w:t>
      </w:r>
      <w:r>
        <w:rPr>
          <w:spacing w:val="-3"/>
        </w:rPr>
        <w:t>s</w:t>
      </w:r>
      <w:r>
        <w:t>es</w:t>
      </w:r>
      <w:r>
        <w:rPr>
          <w:spacing w:val="20"/>
        </w:rPr>
        <w:t xml:space="preserve"> </w:t>
      </w:r>
      <w:r>
        <w:t>if such</w:t>
      </w:r>
      <w:r>
        <w:rPr>
          <w:spacing w:val="6"/>
        </w:rPr>
        <w:t xml:space="preserve"> </w:t>
      </w:r>
      <w:r>
        <w:rPr>
          <w:spacing w:val="-1"/>
        </w:rPr>
        <w:t>p</w:t>
      </w:r>
      <w:r>
        <w:t>ers</w:t>
      </w:r>
      <w:r>
        <w:rPr>
          <w:spacing w:val="1"/>
        </w:rPr>
        <w:t>o</w:t>
      </w:r>
      <w:r>
        <w:t>n</w:t>
      </w:r>
      <w:r>
        <w:rPr>
          <w:spacing w:val="4"/>
        </w:rPr>
        <w:t xml:space="preserve"> </w:t>
      </w:r>
      <w:r>
        <w:t>is</w:t>
      </w:r>
      <w:r>
        <w:rPr>
          <w:spacing w:val="7"/>
        </w:rPr>
        <w:t xml:space="preserve"> </w:t>
      </w:r>
      <w:r>
        <w:rPr>
          <w:spacing w:val="-3"/>
        </w:rPr>
        <w:t>f</w:t>
      </w:r>
      <w:r>
        <w:rPr>
          <w:spacing w:val="1"/>
        </w:rPr>
        <w:t>o</w:t>
      </w:r>
      <w:r>
        <w:rPr>
          <w:spacing w:val="-1"/>
        </w:rPr>
        <w:t>un</w:t>
      </w:r>
      <w:r>
        <w:t>d</w:t>
      </w:r>
      <w:r>
        <w:rPr>
          <w:spacing w:val="6"/>
        </w:rPr>
        <w:t xml:space="preserve"> </w:t>
      </w:r>
      <w:r>
        <w:rPr>
          <w:spacing w:val="-2"/>
        </w:rPr>
        <w:t>t</w:t>
      </w:r>
      <w:r>
        <w:t>o</w:t>
      </w:r>
      <w:r>
        <w:rPr>
          <w:spacing w:val="8"/>
        </w:rPr>
        <w:t xml:space="preserve"> </w:t>
      </w:r>
      <w:r>
        <w:rPr>
          <w:spacing w:val="-3"/>
        </w:rPr>
        <w:t>c</w:t>
      </w:r>
      <w:r>
        <w:rPr>
          <w:spacing w:val="-2"/>
        </w:rPr>
        <w:t>om</w:t>
      </w:r>
      <w:r>
        <w:t>mit</w:t>
      </w:r>
      <w:r>
        <w:rPr>
          <w:spacing w:val="7"/>
        </w:rPr>
        <w:t xml:space="preserve"> </w:t>
      </w:r>
      <w:r>
        <w:t>a</w:t>
      </w:r>
      <w:r>
        <w:rPr>
          <w:spacing w:val="-4"/>
        </w:rPr>
        <w:t>n</w:t>
      </w:r>
      <w:r>
        <w:t>y</w:t>
      </w:r>
      <w:r>
        <w:rPr>
          <w:spacing w:val="8"/>
        </w:rPr>
        <w:t xml:space="preserve"> </w:t>
      </w:r>
      <w:r>
        <w:rPr>
          <w:spacing w:val="-1"/>
        </w:rPr>
        <w:t>un</w:t>
      </w:r>
      <w:r>
        <w:t>safe</w:t>
      </w:r>
      <w:r>
        <w:rPr>
          <w:spacing w:val="5"/>
        </w:rPr>
        <w:t xml:space="preserve"> </w:t>
      </w:r>
      <w:r>
        <w:t>act</w:t>
      </w:r>
      <w:r>
        <w:rPr>
          <w:spacing w:val="5"/>
        </w:rPr>
        <w:t xml:space="preserve"> </w:t>
      </w:r>
      <w:r>
        <w:rPr>
          <w:spacing w:val="1"/>
        </w:rPr>
        <w:t>o</w:t>
      </w:r>
      <w:r>
        <w:t>r</w:t>
      </w:r>
      <w:r>
        <w:rPr>
          <w:spacing w:val="5"/>
        </w:rPr>
        <w:t xml:space="preserve"> </w:t>
      </w:r>
      <w:r>
        <w:t>a</w:t>
      </w:r>
      <w:r>
        <w:rPr>
          <w:spacing w:val="-4"/>
        </w:rPr>
        <w:t>n</w:t>
      </w:r>
      <w:r>
        <w:t>y</w:t>
      </w:r>
      <w:r>
        <w:rPr>
          <w:spacing w:val="8"/>
        </w:rPr>
        <w:t xml:space="preserve"> </w:t>
      </w:r>
      <w:r>
        <w:rPr>
          <w:spacing w:val="-1"/>
        </w:rPr>
        <w:t>un</w:t>
      </w:r>
      <w:r>
        <w:t>safe</w:t>
      </w:r>
      <w:r>
        <w:rPr>
          <w:spacing w:val="5"/>
        </w:rPr>
        <w:t xml:space="preserve"> </w:t>
      </w:r>
      <w:r>
        <w:rPr>
          <w:spacing w:val="-2"/>
        </w:rPr>
        <w:t>w</w:t>
      </w:r>
      <w:r>
        <w:rPr>
          <w:spacing w:val="1"/>
        </w:rPr>
        <w:t>o</w:t>
      </w:r>
      <w:r>
        <w:t>rki</w:t>
      </w:r>
      <w:r>
        <w:rPr>
          <w:spacing w:val="-1"/>
        </w:rPr>
        <w:t>n</w:t>
      </w:r>
      <w:r>
        <w:t>g</w:t>
      </w:r>
      <w:r>
        <w:rPr>
          <w:spacing w:val="6"/>
        </w:rPr>
        <w:t xml:space="preserve"> </w:t>
      </w:r>
      <w:r>
        <w:rPr>
          <w:spacing w:val="-1"/>
        </w:rPr>
        <w:t>p</w:t>
      </w:r>
      <w:r>
        <w:t>ra</w:t>
      </w:r>
      <w:r>
        <w:rPr>
          <w:spacing w:val="-3"/>
        </w:rPr>
        <w:t>c</w:t>
      </w:r>
      <w:r>
        <w:t>tice</w:t>
      </w:r>
      <w:r>
        <w:rPr>
          <w:spacing w:val="3"/>
        </w:rPr>
        <w:t xml:space="preserve"> </w:t>
      </w:r>
      <w:r>
        <w:rPr>
          <w:spacing w:val="1"/>
        </w:rPr>
        <w:t>o</w:t>
      </w:r>
      <w:r>
        <w:t>r</w:t>
      </w:r>
      <w:r>
        <w:rPr>
          <w:spacing w:val="7"/>
        </w:rPr>
        <w:t xml:space="preserve"> </w:t>
      </w:r>
      <w:r>
        <w:t>is</w:t>
      </w:r>
      <w:r>
        <w:rPr>
          <w:spacing w:val="5"/>
        </w:rPr>
        <w:t xml:space="preserve"> </w:t>
      </w:r>
      <w:r>
        <w:t>fo</w:t>
      </w:r>
      <w:r>
        <w:rPr>
          <w:spacing w:val="-1"/>
        </w:rPr>
        <w:t>un</w:t>
      </w:r>
      <w:r>
        <w:t xml:space="preserve">d </w:t>
      </w:r>
      <w:r>
        <w:rPr>
          <w:spacing w:val="-1"/>
        </w:rPr>
        <w:t>n</w:t>
      </w:r>
      <w:r>
        <w:rPr>
          <w:spacing w:val="1"/>
        </w:rPr>
        <w:t>o</w:t>
      </w:r>
      <w:r>
        <w:t xml:space="preserve">t </w:t>
      </w:r>
      <w:r>
        <w:rPr>
          <w:spacing w:val="-2"/>
        </w:rPr>
        <w:t>t</w:t>
      </w:r>
      <w:r>
        <w:t>o</w:t>
      </w:r>
      <w:r>
        <w:rPr>
          <w:spacing w:val="1"/>
        </w:rPr>
        <w:t xml:space="preserve"> </w:t>
      </w:r>
      <w:r>
        <w:rPr>
          <w:spacing w:val="-3"/>
        </w:rPr>
        <w:t>b</w:t>
      </w:r>
      <w:r>
        <w:t xml:space="preserve">e </w:t>
      </w:r>
      <w:r>
        <w:rPr>
          <w:spacing w:val="-1"/>
        </w:rPr>
        <w:t>du</w:t>
      </w:r>
      <w:r>
        <w:t>ly</w:t>
      </w:r>
      <w:r>
        <w:rPr>
          <w:spacing w:val="1"/>
        </w:rPr>
        <w:t xml:space="preserve"> </w:t>
      </w:r>
      <w:proofErr w:type="spellStart"/>
      <w:r>
        <w:t>a</w:t>
      </w:r>
      <w:r>
        <w:rPr>
          <w:spacing w:val="-1"/>
        </w:rPr>
        <w:t>u</w:t>
      </w:r>
      <w:r>
        <w:t>t</w:t>
      </w:r>
      <w:r>
        <w:rPr>
          <w:spacing w:val="-3"/>
        </w:rPr>
        <w:t>h</w:t>
      </w:r>
      <w:r>
        <w:rPr>
          <w:spacing w:val="1"/>
        </w:rPr>
        <w:t>o</w:t>
      </w:r>
      <w:r>
        <w:t>rised</w:t>
      </w:r>
      <w:proofErr w:type="spellEnd"/>
      <w:r>
        <w:rPr>
          <w:spacing w:val="-3"/>
        </w:rPr>
        <w:t xml:space="preserve"> </w:t>
      </w:r>
      <w:r>
        <w:t>nor q</w:t>
      </w:r>
      <w:r>
        <w:rPr>
          <w:spacing w:val="-2"/>
        </w:rPr>
        <w:t>u</w:t>
      </w:r>
      <w:r>
        <w:t>al</w:t>
      </w:r>
      <w:r>
        <w:rPr>
          <w:spacing w:val="-1"/>
        </w:rPr>
        <w:t>i</w:t>
      </w:r>
      <w:r>
        <w:t>fied</w:t>
      </w:r>
      <w:r>
        <w:rPr>
          <w:spacing w:val="-1"/>
        </w:rPr>
        <w:t xml:space="preserve"> </w:t>
      </w:r>
      <w:r>
        <w:t xml:space="preserve">in </w:t>
      </w:r>
      <w:r>
        <w:rPr>
          <w:spacing w:val="-2"/>
        </w:rPr>
        <w:t>t</w:t>
      </w:r>
      <w:r>
        <w:t>e</w:t>
      </w:r>
      <w:r>
        <w:rPr>
          <w:spacing w:val="-3"/>
        </w:rPr>
        <w:t>r</w:t>
      </w:r>
      <w:r>
        <w:t>ms</w:t>
      </w:r>
      <w:r>
        <w:rPr>
          <w:spacing w:val="-2"/>
        </w:rPr>
        <w:t xml:space="preserve"> </w:t>
      </w:r>
      <w:r>
        <w:rPr>
          <w:spacing w:val="1"/>
        </w:rPr>
        <w:t>o</w:t>
      </w:r>
      <w:r>
        <w:t>f t</w:t>
      </w:r>
      <w:r>
        <w:rPr>
          <w:spacing w:val="-4"/>
        </w:rPr>
        <w:t>h</w:t>
      </w:r>
      <w:r>
        <w:t>e</w:t>
      </w:r>
      <w:r>
        <w:rPr>
          <w:spacing w:val="-2"/>
        </w:rPr>
        <w:t xml:space="preserve"> </w:t>
      </w:r>
      <w:proofErr w:type="gramStart"/>
      <w:r>
        <w:t>Act;</w:t>
      </w:r>
      <w:proofErr w:type="gramEnd"/>
    </w:p>
    <w:p w14:paraId="73131AE7" w14:textId="77777777" w:rsidR="007C62E7" w:rsidRDefault="007C62E7" w:rsidP="005B3361">
      <w:pPr>
        <w:numPr>
          <w:ilvl w:val="4"/>
          <w:numId w:val="23"/>
        </w:numPr>
        <w:tabs>
          <w:tab w:val="left" w:pos="1673"/>
        </w:tabs>
        <w:spacing w:line="266" w:lineRule="exact"/>
        <w:ind w:left="1673"/>
        <w:rPr>
          <w:rFonts w:ascii="Calibri" w:eastAsia="Calibri" w:hAnsi="Calibri" w:cs="Calibri"/>
        </w:rPr>
      </w:pPr>
      <w:r>
        <w:rPr>
          <w:rFonts w:ascii="Calibri" w:eastAsia="Calibri" w:hAnsi="Calibri" w:cs="Calibri"/>
        </w:rPr>
        <w:t>Iss</w:t>
      </w:r>
      <w:r>
        <w:rPr>
          <w:rFonts w:ascii="Calibri" w:eastAsia="Calibri" w:hAnsi="Calibri" w:cs="Calibri"/>
          <w:spacing w:val="-2"/>
        </w:rPr>
        <w:t>u</w:t>
      </w:r>
      <w:r>
        <w:rPr>
          <w:rFonts w:ascii="Calibri" w:eastAsia="Calibri" w:hAnsi="Calibri" w:cs="Calibri"/>
        </w:rPr>
        <w:t>e</w:t>
      </w:r>
      <w:r>
        <w:rPr>
          <w:rFonts w:ascii="Calibri" w:eastAsia="Calibri" w:hAnsi="Calibri" w:cs="Calibri"/>
          <w:spacing w:val="20"/>
        </w:rPr>
        <w:t xml:space="preserve"> </w:t>
      </w:r>
      <w:r>
        <w:rPr>
          <w:rFonts w:ascii="Calibri" w:eastAsia="Calibri" w:hAnsi="Calibri" w:cs="Calibri"/>
        </w:rPr>
        <w:t>the</w:t>
      </w:r>
      <w:r>
        <w:rPr>
          <w:rFonts w:ascii="Calibri" w:eastAsia="Calibri" w:hAnsi="Calibri" w:cs="Calibri"/>
          <w:spacing w:val="21"/>
        </w:rPr>
        <w:t xml:space="preserve"> </w:t>
      </w:r>
      <w:r>
        <w:rPr>
          <w:rFonts w:ascii="Calibri" w:eastAsia="Calibri" w:hAnsi="Calibri" w:cs="Calibri"/>
          <w:i/>
        </w:rPr>
        <w:t>Co</w:t>
      </w:r>
      <w:r>
        <w:rPr>
          <w:rFonts w:ascii="Calibri" w:eastAsia="Calibri" w:hAnsi="Calibri" w:cs="Calibri"/>
          <w:i/>
          <w:spacing w:val="-2"/>
        </w:rPr>
        <w:t>n</w:t>
      </w:r>
      <w:r>
        <w:rPr>
          <w:rFonts w:ascii="Calibri" w:eastAsia="Calibri" w:hAnsi="Calibri" w:cs="Calibri"/>
          <w:i/>
        </w:rPr>
        <w:t>t</w:t>
      </w:r>
      <w:r>
        <w:rPr>
          <w:rFonts w:ascii="Calibri" w:eastAsia="Calibri" w:hAnsi="Calibri" w:cs="Calibri"/>
          <w:i/>
          <w:spacing w:val="1"/>
        </w:rPr>
        <w:t>r</w:t>
      </w:r>
      <w:r>
        <w:rPr>
          <w:rFonts w:ascii="Calibri" w:eastAsia="Calibri" w:hAnsi="Calibri" w:cs="Calibri"/>
          <w:i/>
          <w:spacing w:val="-1"/>
        </w:rPr>
        <w:t>a</w:t>
      </w:r>
      <w:r>
        <w:rPr>
          <w:rFonts w:ascii="Calibri" w:eastAsia="Calibri" w:hAnsi="Calibri" w:cs="Calibri"/>
          <w:i/>
        </w:rPr>
        <w:t>ct</w:t>
      </w:r>
      <w:r>
        <w:rPr>
          <w:rFonts w:ascii="Calibri" w:eastAsia="Calibri" w:hAnsi="Calibri" w:cs="Calibri"/>
          <w:i/>
          <w:spacing w:val="-4"/>
        </w:rPr>
        <w:t>o</w:t>
      </w:r>
      <w:r>
        <w:rPr>
          <w:rFonts w:ascii="Calibri" w:eastAsia="Calibri" w:hAnsi="Calibri" w:cs="Calibri"/>
          <w:i/>
        </w:rPr>
        <w:t>r</w:t>
      </w:r>
      <w:r>
        <w:rPr>
          <w:rFonts w:ascii="Calibri" w:eastAsia="Calibri" w:hAnsi="Calibri" w:cs="Calibri"/>
          <w:i/>
          <w:spacing w:val="21"/>
        </w:rPr>
        <w:t xml:space="preserve"> </w:t>
      </w:r>
      <w:r>
        <w:rPr>
          <w:rFonts w:ascii="Calibri" w:eastAsia="Calibri" w:hAnsi="Calibri" w:cs="Calibri"/>
        </w:rPr>
        <w:t>w</w:t>
      </w:r>
      <w:r>
        <w:rPr>
          <w:rFonts w:ascii="Calibri" w:eastAsia="Calibri" w:hAnsi="Calibri" w:cs="Calibri"/>
          <w:spacing w:val="-3"/>
        </w:rPr>
        <w:t>i</w:t>
      </w:r>
      <w:r>
        <w:rPr>
          <w:rFonts w:ascii="Calibri" w:eastAsia="Calibri" w:hAnsi="Calibri" w:cs="Calibri"/>
        </w:rPr>
        <w:t>th</w:t>
      </w:r>
      <w:r>
        <w:rPr>
          <w:rFonts w:ascii="Calibri" w:eastAsia="Calibri" w:hAnsi="Calibri" w:cs="Calibri"/>
          <w:spacing w:val="19"/>
        </w:rPr>
        <w:t xml:space="preserve"> </w:t>
      </w:r>
      <w:r>
        <w:rPr>
          <w:rFonts w:ascii="Calibri" w:eastAsia="Calibri" w:hAnsi="Calibri" w:cs="Calibri"/>
        </w:rPr>
        <w:t>a</w:t>
      </w:r>
      <w:r>
        <w:rPr>
          <w:rFonts w:ascii="Calibri" w:eastAsia="Calibri" w:hAnsi="Calibri" w:cs="Calibri"/>
          <w:spacing w:val="19"/>
        </w:rPr>
        <w:t xml:space="preserve"> </w:t>
      </w:r>
      <w:r>
        <w:rPr>
          <w:rFonts w:ascii="Calibri" w:eastAsia="Calibri" w:hAnsi="Calibri" w:cs="Calibri"/>
        </w:rPr>
        <w:t>st</w:t>
      </w:r>
      <w:r>
        <w:rPr>
          <w:rFonts w:ascii="Calibri" w:eastAsia="Calibri" w:hAnsi="Calibri" w:cs="Calibri"/>
          <w:spacing w:val="1"/>
        </w:rPr>
        <w:t>o</w:t>
      </w:r>
      <w:r>
        <w:rPr>
          <w:rFonts w:ascii="Calibri" w:eastAsia="Calibri" w:hAnsi="Calibri" w:cs="Calibri"/>
        </w:rPr>
        <w:t>p</w:t>
      </w:r>
      <w:r>
        <w:rPr>
          <w:rFonts w:ascii="Calibri" w:eastAsia="Calibri" w:hAnsi="Calibri" w:cs="Calibri"/>
          <w:spacing w:val="18"/>
        </w:rPr>
        <w:t xml:space="preserve"> </w:t>
      </w:r>
      <w:r>
        <w:rPr>
          <w:rFonts w:ascii="Calibri" w:eastAsia="Calibri" w:hAnsi="Calibri" w:cs="Calibri"/>
          <w:spacing w:val="-2"/>
        </w:rPr>
        <w:t>w</w:t>
      </w:r>
      <w:r>
        <w:rPr>
          <w:rFonts w:ascii="Calibri" w:eastAsia="Calibri" w:hAnsi="Calibri" w:cs="Calibri"/>
          <w:spacing w:val="1"/>
        </w:rPr>
        <w:t>o</w:t>
      </w:r>
      <w:r>
        <w:rPr>
          <w:rFonts w:ascii="Calibri" w:eastAsia="Calibri" w:hAnsi="Calibri" w:cs="Calibri"/>
        </w:rPr>
        <w:t>rk</w:t>
      </w:r>
      <w:r>
        <w:rPr>
          <w:rFonts w:ascii="Calibri" w:eastAsia="Calibri" w:hAnsi="Calibri" w:cs="Calibri"/>
          <w:spacing w:val="17"/>
        </w:rPr>
        <w:t xml:space="preserve"> </w:t>
      </w:r>
      <w:r>
        <w:rPr>
          <w:rFonts w:ascii="Calibri" w:eastAsia="Calibri" w:hAnsi="Calibri" w:cs="Calibri"/>
          <w:spacing w:val="1"/>
        </w:rPr>
        <w:t>o</w:t>
      </w:r>
      <w:r>
        <w:rPr>
          <w:rFonts w:ascii="Calibri" w:eastAsia="Calibri" w:hAnsi="Calibri" w:cs="Calibri"/>
        </w:rPr>
        <w:t>r</w:t>
      </w:r>
      <w:r>
        <w:rPr>
          <w:rFonts w:ascii="Calibri" w:eastAsia="Calibri" w:hAnsi="Calibri" w:cs="Calibri"/>
          <w:spacing w:val="-1"/>
        </w:rPr>
        <w:t>d</w:t>
      </w:r>
      <w:r>
        <w:rPr>
          <w:rFonts w:ascii="Calibri" w:eastAsia="Calibri" w:hAnsi="Calibri" w:cs="Calibri"/>
        </w:rPr>
        <w:t>er</w:t>
      </w:r>
      <w:r>
        <w:rPr>
          <w:rFonts w:ascii="Calibri" w:eastAsia="Calibri" w:hAnsi="Calibri" w:cs="Calibri"/>
          <w:spacing w:val="20"/>
        </w:rPr>
        <w:t xml:space="preserve"> </w:t>
      </w:r>
      <w:r>
        <w:rPr>
          <w:rFonts w:ascii="Calibri" w:eastAsia="Calibri" w:hAnsi="Calibri" w:cs="Calibri"/>
          <w:spacing w:val="-2"/>
        </w:rPr>
        <w:t>o</w:t>
      </w:r>
      <w:r>
        <w:rPr>
          <w:rFonts w:ascii="Calibri" w:eastAsia="Calibri" w:hAnsi="Calibri" w:cs="Calibri"/>
        </w:rPr>
        <w:t>r</w:t>
      </w:r>
      <w:r>
        <w:rPr>
          <w:rFonts w:ascii="Calibri" w:eastAsia="Calibri" w:hAnsi="Calibri" w:cs="Calibri"/>
          <w:spacing w:val="19"/>
        </w:rPr>
        <w:t xml:space="preserve"> </w:t>
      </w:r>
      <w:r>
        <w:rPr>
          <w:rFonts w:ascii="Calibri" w:eastAsia="Calibri" w:hAnsi="Calibri" w:cs="Calibri"/>
        </w:rPr>
        <w:t>a</w:t>
      </w:r>
      <w:r>
        <w:rPr>
          <w:rFonts w:ascii="Calibri" w:eastAsia="Calibri" w:hAnsi="Calibri" w:cs="Calibri"/>
          <w:spacing w:val="19"/>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rPr>
        <w:t>m</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i</w:t>
      </w:r>
      <w:r>
        <w:rPr>
          <w:rFonts w:ascii="Calibri" w:eastAsia="Calibri" w:hAnsi="Calibri" w:cs="Calibri"/>
        </w:rPr>
        <w:t>a</w:t>
      </w:r>
      <w:r>
        <w:rPr>
          <w:rFonts w:ascii="Calibri" w:eastAsia="Calibri" w:hAnsi="Calibri" w:cs="Calibri"/>
          <w:spacing w:val="-1"/>
        </w:rPr>
        <w:t>n</w:t>
      </w:r>
      <w:r>
        <w:rPr>
          <w:rFonts w:ascii="Calibri" w:eastAsia="Calibri" w:hAnsi="Calibri" w:cs="Calibri"/>
        </w:rPr>
        <w:t>ce</w:t>
      </w:r>
      <w:r>
        <w:rPr>
          <w:rFonts w:ascii="Calibri" w:eastAsia="Calibri" w:hAnsi="Calibri" w:cs="Calibri"/>
          <w:spacing w:val="17"/>
        </w:rPr>
        <w:t xml:space="preserve"> </w:t>
      </w:r>
      <w:r>
        <w:rPr>
          <w:rFonts w:ascii="Calibri" w:eastAsia="Calibri" w:hAnsi="Calibri" w:cs="Calibri"/>
          <w:spacing w:val="1"/>
        </w:rPr>
        <w:t>o</w:t>
      </w:r>
      <w:r>
        <w:rPr>
          <w:rFonts w:ascii="Calibri" w:eastAsia="Calibri" w:hAnsi="Calibri" w:cs="Calibri"/>
        </w:rPr>
        <w:t>r</w:t>
      </w:r>
      <w:r>
        <w:rPr>
          <w:rFonts w:ascii="Calibri" w:eastAsia="Calibri" w:hAnsi="Calibri" w:cs="Calibri"/>
          <w:spacing w:val="-1"/>
        </w:rPr>
        <w:t>d</w:t>
      </w:r>
      <w:r>
        <w:rPr>
          <w:rFonts w:ascii="Calibri" w:eastAsia="Calibri" w:hAnsi="Calibri" w:cs="Calibri"/>
        </w:rPr>
        <w:t>er</w:t>
      </w:r>
      <w:r>
        <w:rPr>
          <w:rFonts w:ascii="Calibri" w:eastAsia="Calibri" w:hAnsi="Calibri" w:cs="Calibri"/>
          <w:spacing w:val="20"/>
        </w:rPr>
        <w:t xml:space="preserve"> </w:t>
      </w:r>
      <w:r>
        <w:rPr>
          <w:rFonts w:ascii="Calibri" w:eastAsia="Calibri" w:hAnsi="Calibri" w:cs="Calibri"/>
        </w:rPr>
        <w:t>should</w:t>
      </w:r>
      <w:r>
        <w:rPr>
          <w:rFonts w:ascii="Calibri" w:eastAsia="Calibri" w:hAnsi="Calibri" w:cs="Calibri"/>
          <w:spacing w:val="18"/>
        </w:rPr>
        <w:t xml:space="preserve"> </w:t>
      </w:r>
      <w:r>
        <w:rPr>
          <w:rFonts w:ascii="Calibri" w:eastAsia="Calibri" w:hAnsi="Calibri" w:cs="Calibri"/>
        </w:rPr>
        <w:t>the</w:t>
      </w:r>
      <w:r>
        <w:rPr>
          <w:rFonts w:ascii="Calibri" w:eastAsia="Calibri" w:hAnsi="Calibri" w:cs="Calibri"/>
          <w:spacing w:val="19"/>
        </w:rPr>
        <w:t xml:space="preserve"> </w:t>
      </w:r>
      <w:r>
        <w:rPr>
          <w:rFonts w:ascii="Calibri" w:eastAsia="Calibri" w:hAnsi="Calibri" w:cs="Calibri"/>
          <w:i/>
        </w:rPr>
        <w:t>Em</w:t>
      </w:r>
      <w:r>
        <w:rPr>
          <w:rFonts w:ascii="Calibri" w:eastAsia="Calibri" w:hAnsi="Calibri" w:cs="Calibri"/>
          <w:i/>
          <w:spacing w:val="-1"/>
        </w:rPr>
        <w:t>p</w:t>
      </w:r>
      <w:r>
        <w:rPr>
          <w:rFonts w:ascii="Calibri" w:eastAsia="Calibri" w:hAnsi="Calibri" w:cs="Calibri"/>
          <w:i/>
        </w:rPr>
        <w:t>l</w:t>
      </w:r>
      <w:r>
        <w:rPr>
          <w:rFonts w:ascii="Calibri" w:eastAsia="Calibri" w:hAnsi="Calibri" w:cs="Calibri"/>
          <w:i/>
          <w:spacing w:val="-1"/>
        </w:rPr>
        <w:t>o</w:t>
      </w:r>
      <w:r>
        <w:rPr>
          <w:rFonts w:ascii="Calibri" w:eastAsia="Calibri" w:hAnsi="Calibri" w:cs="Calibri"/>
          <w:i/>
        </w:rPr>
        <w:t>y</w:t>
      </w:r>
      <w:r>
        <w:rPr>
          <w:rFonts w:ascii="Calibri" w:eastAsia="Calibri" w:hAnsi="Calibri" w:cs="Calibri"/>
          <w:i/>
          <w:spacing w:val="-3"/>
        </w:rPr>
        <w:t>e</w:t>
      </w:r>
      <w:r>
        <w:rPr>
          <w:rFonts w:ascii="Calibri" w:eastAsia="Calibri" w:hAnsi="Calibri" w:cs="Calibri"/>
          <w:i/>
        </w:rPr>
        <w:t>r</w:t>
      </w:r>
    </w:p>
    <w:p w14:paraId="3EFC06FB" w14:textId="77777777" w:rsidR="007C62E7" w:rsidRDefault="007C62E7" w:rsidP="007C62E7">
      <w:pPr>
        <w:pStyle w:val="BodyText"/>
        <w:ind w:left="1673" w:right="111"/>
        <w:jc w:val="both"/>
      </w:pPr>
      <w:r>
        <w:rPr>
          <w:spacing w:val="-1"/>
        </w:rPr>
        <w:t>b</w:t>
      </w:r>
      <w:r>
        <w:t>ecome</w:t>
      </w:r>
      <w:r>
        <w:rPr>
          <w:spacing w:val="31"/>
        </w:rPr>
        <w:t xml:space="preserve"> </w:t>
      </w:r>
      <w:r>
        <w:rPr>
          <w:spacing w:val="-3"/>
        </w:rPr>
        <w:t>a</w:t>
      </w:r>
      <w:r>
        <w:t>ware</w:t>
      </w:r>
      <w:r>
        <w:rPr>
          <w:spacing w:val="30"/>
        </w:rPr>
        <w:t xml:space="preserve"> </w:t>
      </w:r>
      <w:r>
        <w:rPr>
          <w:spacing w:val="1"/>
        </w:rPr>
        <w:t>o</w:t>
      </w:r>
      <w:r>
        <w:t>f</w:t>
      </w:r>
      <w:r>
        <w:rPr>
          <w:spacing w:val="31"/>
        </w:rPr>
        <w:t xml:space="preserve"> </w:t>
      </w:r>
      <w:r>
        <w:t>a</w:t>
      </w:r>
      <w:r>
        <w:rPr>
          <w:spacing w:val="-1"/>
        </w:rPr>
        <w:t>n</w:t>
      </w:r>
      <w:r>
        <w:t>y</w:t>
      </w:r>
      <w:r>
        <w:rPr>
          <w:spacing w:val="31"/>
        </w:rPr>
        <w:t xml:space="preserve"> </w:t>
      </w:r>
      <w:r>
        <w:rPr>
          <w:spacing w:val="-1"/>
        </w:rPr>
        <w:t>un</w:t>
      </w:r>
      <w:r>
        <w:rPr>
          <w:spacing w:val="-3"/>
        </w:rPr>
        <w:t>s</w:t>
      </w:r>
      <w:r>
        <w:t>afe</w:t>
      </w:r>
      <w:r>
        <w:rPr>
          <w:spacing w:val="32"/>
        </w:rPr>
        <w:t xml:space="preserve"> </w:t>
      </w:r>
      <w:r>
        <w:rPr>
          <w:spacing w:val="-2"/>
        </w:rPr>
        <w:t>w</w:t>
      </w:r>
      <w:r>
        <w:rPr>
          <w:spacing w:val="1"/>
        </w:rPr>
        <w:t>o</w:t>
      </w:r>
      <w:r>
        <w:t>rki</w:t>
      </w:r>
      <w:r>
        <w:rPr>
          <w:spacing w:val="-1"/>
        </w:rPr>
        <w:t>n</w:t>
      </w:r>
      <w:r>
        <w:t>g</w:t>
      </w:r>
      <w:r>
        <w:rPr>
          <w:spacing w:val="31"/>
        </w:rPr>
        <w:t xml:space="preserve"> </w:t>
      </w:r>
      <w:r>
        <w:rPr>
          <w:spacing w:val="-1"/>
        </w:rPr>
        <w:t>p</w:t>
      </w:r>
      <w:r>
        <w:t>ro</w:t>
      </w:r>
      <w:r>
        <w:rPr>
          <w:spacing w:val="-3"/>
        </w:rPr>
        <w:t>c</w:t>
      </w:r>
      <w:r>
        <w:t>ed</w:t>
      </w:r>
      <w:r>
        <w:rPr>
          <w:spacing w:val="-2"/>
        </w:rPr>
        <w:t>u</w:t>
      </w:r>
      <w:r>
        <w:t>re</w:t>
      </w:r>
      <w:r>
        <w:rPr>
          <w:spacing w:val="32"/>
        </w:rPr>
        <w:t xml:space="preserve"> </w:t>
      </w:r>
      <w:r>
        <w:rPr>
          <w:spacing w:val="1"/>
        </w:rPr>
        <w:t>o</w:t>
      </w:r>
      <w:r>
        <w:t>r</w:t>
      </w:r>
      <w:r>
        <w:rPr>
          <w:spacing w:val="28"/>
        </w:rPr>
        <w:t xml:space="preserve"> </w:t>
      </w:r>
      <w:r>
        <w:t>c</w:t>
      </w:r>
      <w:r>
        <w:rPr>
          <w:spacing w:val="1"/>
        </w:rPr>
        <w:t>o</w:t>
      </w:r>
      <w:r>
        <w:rPr>
          <w:spacing w:val="-1"/>
        </w:rPr>
        <w:t>nd</w:t>
      </w:r>
      <w:r>
        <w:t>ition</w:t>
      </w:r>
      <w:r>
        <w:rPr>
          <w:spacing w:val="28"/>
        </w:rPr>
        <w:t xml:space="preserve"> </w:t>
      </w:r>
      <w:r>
        <w:rPr>
          <w:spacing w:val="1"/>
        </w:rPr>
        <w:t>o</w:t>
      </w:r>
      <w:r>
        <w:t>r</w:t>
      </w:r>
      <w:r>
        <w:rPr>
          <w:spacing w:val="31"/>
        </w:rPr>
        <w:t xml:space="preserve"> </w:t>
      </w:r>
      <w:r>
        <w:t>a</w:t>
      </w:r>
      <w:r>
        <w:rPr>
          <w:spacing w:val="-1"/>
        </w:rPr>
        <w:t>n</w:t>
      </w:r>
      <w:r>
        <w:t>y</w:t>
      </w:r>
      <w:r>
        <w:rPr>
          <w:spacing w:val="31"/>
        </w:rPr>
        <w:t xml:space="preserve"> </w:t>
      </w:r>
      <w:r>
        <w:rPr>
          <w:spacing w:val="-4"/>
        </w:rPr>
        <w:t>n</w:t>
      </w:r>
      <w:r>
        <w:rPr>
          <w:spacing w:val="1"/>
        </w:rPr>
        <w:t>o</w:t>
      </w:r>
      <w:r>
        <w:t>n</w:t>
      </w:r>
      <w:r>
        <w:rPr>
          <w:spacing w:val="36"/>
        </w:rPr>
        <w:t xml:space="preserve"> </w:t>
      </w:r>
      <w:r>
        <w:t>-</w:t>
      </w:r>
      <w:r>
        <w:rPr>
          <w:spacing w:val="32"/>
        </w:rPr>
        <w:t xml:space="preserve"> </w:t>
      </w:r>
      <w:r>
        <w:t>c</w:t>
      </w:r>
      <w:r>
        <w:rPr>
          <w:spacing w:val="-1"/>
        </w:rPr>
        <w:t>o</w:t>
      </w:r>
      <w:r>
        <w:t>m</w:t>
      </w:r>
      <w:r>
        <w:rPr>
          <w:spacing w:val="-1"/>
        </w:rPr>
        <w:t>p</w:t>
      </w:r>
      <w:r>
        <w:t>l</w:t>
      </w:r>
      <w:r>
        <w:rPr>
          <w:spacing w:val="-1"/>
        </w:rPr>
        <w:t>i</w:t>
      </w:r>
      <w:r>
        <w:t>a</w:t>
      </w:r>
      <w:r>
        <w:rPr>
          <w:spacing w:val="-1"/>
        </w:rPr>
        <w:t>n</w:t>
      </w:r>
      <w:r>
        <w:rPr>
          <w:spacing w:val="-3"/>
        </w:rPr>
        <w:t>c</w:t>
      </w:r>
      <w:r>
        <w:t>e with</w:t>
      </w:r>
      <w:r>
        <w:rPr>
          <w:spacing w:val="42"/>
        </w:rPr>
        <w:t xml:space="preserve"> </w:t>
      </w:r>
      <w:r>
        <w:t>the</w:t>
      </w:r>
      <w:r>
        <w:rPr>
          <w:spacing w:val="44"/>
        </w:rPr>
        <w:t xml:space="preserve"> </w:t>
      </w:r>
      <w:r>
        <w:t>Act,</w:t>
      </w:r>
      <w:r>
        <w:rPr>
          <w:spacing w:val="44"/>
        </w:rPr>
        <w:t xml:space="preserve"> </w:t>
      </w:r>
      <w:r>
        <w:t>Reg</w:t>
      </w:r>
      <w:r>
        <w:rPr>
          <w:spacing w:val="-1"/>
        </w:rPr>
        <w:t>u</w:t>
      </w:r>
      <w:r>
        <w:t>lat</w:t>
      </w:r>
      <w:r>
        <w:rPr>
          <w:spacing w:val="-3"/>
        </w:rPr>
        <w:t>i</w:t>
      </w:r>
      <w:r>
        <w:rPr>
          <w:spacing w:val="1"/>
        </w:rPr>
        <w:t>o</w:t>
      </w:r>
      <w:r>
        <w:rPr>
          <w:spacing w:val="-1"/>
        </w:rPr>
        <w:t>n</w:t>
      </w:r>
      <w:r>
        <w:t>s</w:t>
      </w:r>
      <w:r>
        <w:rPr>
          <w:spacing w:val="40"/>
        </w:rPr>
        <w:t xml:space="preserve"> </w:t>
      </w:r>
      <w:r>
        <w:t>a</w:t>
      </w:r>
      <w:r>
        <w:rPr>
          <w:spacing w:val="-1"/>
        </w:rPr>
        <w:t>n</w:t>
      </w:r>
      <w:r>
        <w:t>d</w:t>
      </w:r>
      <w:r>
        <w:rPr>
          <w:spacing w:val="43"/>
        </w:rPr>
        <w:t xml:space="preserve"> </w:t>
      </w:r>
      <w:r>
        <w:t>Proced</w:t>
      </w:r>
      <w:r>
        <w:rPr>
          <w:spacing w:val="-1"/>
        </w:rPr>
        <w:t>u</w:t>
      </w:r>
      <w:r>
        <w:t>res</w:t>
      </w:r>
      <w:r>
        <w:rPr>
          <w:spacing w:val="44"/>
        </w:rPr>
        <w:t xml:space="preserve"> </w:t>
      </w:r>
      <w:r>
        <w:t>re</w:t>
      </w:r>
      <w:r>
        <w:rPr>
          <w:spacing w:val="-3"/>
        </w:rPr>
        <w:t>f</w:t>
      </w:r>
      <w:r>
        <w:t>erred</w:t>
      </w:r>
      <w:r>
        <w:rPr>
          <w:spacing w:val="41"/>
        </w:rPr>
        <w:t xml:space="preserve"> </w:t>
      </w:r>
      <w:r>
        <w:t>to</w:t>
      </w:r>
      <w:r>
        <w:rPr>
          <w:spacing w:val="44"/>
        </w:rPr>
        <w:t xml:space="preserve"> </w:t>
      </w:r>
      <w:r>
        <w:t>in</w:t>
      </w:r>
      <w:r>
        <w:rPr>
          <w:spacing w:val="42"/>
        </w:rPr>
        <w:t xml:space="preserve"> </w:t>
      </w:r>
      <w:r>
        <w:t>the</w:t>
      </w:r>
      <w:r>
        <w:rPr>
          <w:spacing w:val="44"/>
        </w:rPr>
        <w:t xml:space="preserve"> </w:t>
      </w:r>
      <w:r>
        <w:t>Occu</w:t>
      </w:r>
      <w:r>
        <w:rPr>
          <w:spacing w:val="-1"/>
        </w:rPr>
        <w:t>p</w:t>
      </w:r>
      <w:r>
        <w:t>atio</w:t>
      </w:r>
      <w:r>
        <w:rPr>
          <w:spacing w:val="-1"/>
        </w:rPr>
        <w:t>n</w:t>
      </w:r>
      <w:r>
        <w:t>al</w:t>
      </w:r>
      <w:r>
        <w:rPr>
          <w:spacing w:val="42"/>
        </w:rPr>
        <w:t xml:space="preserve"> </w:t>
      </w:r>
      <w:r>
        <w:rPr>
          <w:spacing w:val="-1"/>
        </w:rPr>
        <w:t>H</w:t>
      </w:r>
      <w:r>
        <w:t>ealth</w:t>
      </w:r>
      <w:r>
        <w:rPr>
          <w:spacing w:val="43"/>
        </w:rPr>
        <w:t xml:space="preserve"> </w:t>
      </w:r>
      <w:r>
        <w:t>a</w:t>
      </w:r>
      <w:r>
        <w:rPr>
          <w:spacing w:val="-1"/>
        </w:rPr>
        <w:t>n</w:t>
      </w:r>
      <w:r>
        <w:t>d S</w:t>
      </w:r>
      <w:r>
        <w:rPr>
          <w:spacing w:val="-1"/>
        </w:rPr>
        <w:t>a</w:t>
      </w:r>
      <w:r>
        <w:t>fety</w:t>
      </w:r>
      <w:r>
        <w:rPr>
          <w:spacing w:val="20"/>
        </w:rPr>
        <w:t xml:space="preserve"> </w:t>
      </w:r>
      <w:r>
        <w:t>Act</w:t>
      </w:r>
      <w:r>
        <w:rPr>
          <w:spacing w:val="22"/>
        </w:rPr>
        <w:t xml:space="preserve"> </w:t>
      </w:r>
      <w:r>
        <w:t>a</w:t>
      </w:r>
      <w:r>
        <w:rPr>
          <w:spacing w:val="-1"/>
        </w:rPr>
        <w:t>n</w:t>
      </w:r>
      <w:r>
        <w:t>d</w:t>
      </w:r>
      <w:r>
        <w:rPr>
          <w:spacing w:val="18"/>
        </w:rPr>
        <w:t xml:space="preserve"> </w:t>
      </w:r>
      <w:r>
        <w:t>all</w:t>
      </w:r>
      <w:r>
        <w:rPr>
          <w:spacing w:val="21"/>
        </w:rPr>
        <w:t xml:space="preserve"> </w:t>
      </w:r>
      <w:r>
        <w:t>Reg</w:t>
      </w:r>
      <w:r>
        <w:rPr>
          <w:spacing w:val="-1"/>
        </w:rPr>
        <w:t>u</w:t>
      </w:r>
      <w:r>
        <w:t>lat</w:t>
      </w:r>
      <w:r>
        <w:rPr>
          <w:spacing w:val="-3"/>
        </w:rPr>
        <w:t>i</w:t>
      </w:r>
      <w:r>
        <w:rPr>
          <w:spacing w:val="1"/>
        </w:rPr>
        <w:t>o</w:t>
      </w:r>
      <w:r>
        <w:rPr>
          <w:spacing w:val="-1"/>
        </w:rPr>
        <w:t>n</w:t>
      </w:r>
      <w:r>
        <w:t>s</w:t>
      </w:r>
      <w:r>
        <w:rPr>
          <w:spacing w:val="19"/>
        </w:rPr>
        <w:t xml:space="preserve"> </w:t>
      </w:r>
      <w:r>
        <w:t>ma</w:t>
      </w:r>
      <w:r>
        <w:rPr>
          <w:spacing w:val="-1"/>
        </w:rPr>
        <w:t>d</w:t>
      </w:r>
      <w:r>
        <w:t>e</w:t>
      </w:r>
      <w:r>
        <w:rPr>
          <w:spacing w:val="20"/>
        </w:rPr>
        <w:t xml:space="preserve"> </w:t>
      </w:r>
      <w:r>
        <w:t>there</w:t>
      </w:r>
      <w:r>
        <w:rPr>
          <w:spacing w:val="20"/>
        </w:rPr>
        <w:t xml:space="preserve"> </w:t>
      </w:r>
      <w:r>
        <w:rPr>
          <w:spacing w:val="-1"/>
        </w:rPr>
        <w:t>und</w:t>
      </w:r>
      <w:r>
        <w:t>er</w:t>
      </w:r>
      <w:r>
        <w:rPr>
          <w:spacing w:val="22"/>
        </w:rPr>
        <w:t xml:space="preserve"> </w:t>
      </w:r>
      <w:r>
        <w:t>as</w:t>
      </w:r>
      <w:r>
        <w:rPr>
          <w:spacing w:val="17"/>
        </w:rPr>
        <w:t xml:space="preserve"> </w:t>
      </w:r>
      <w:r>
        <w:t>well</w:t>
      </w:r>
      <w:r>
        <w:rPr>
          <w:spacing w:val="25"/>
        </w:rPr>
        <w:t xml:space="preserve"> </w:t>
      </w:r>
      <w:r>
        <w:t>as</w:t>
      </w:r>
      <w:r>
        <w:rPr>
          <w:spacing w:val="19"/>
        </w:rPr>
        <w:t xml:space="preserve"> </w:t>
      </w:r>
      <w:r>
        <w:t>the</w:t>
      </w:r>
      <w:r>
        <w:rPr>
          <w:spacing w:val="19"/>
        </w:rPr>
        <w:t xml:space="preserve"> </w:t>
      </w:r>
      <w:r>
        <w:t>entire</w:t>
      </w:r>
      <w:r>
        <w:rPr>
          <w:spacing w:val="20"/>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rPr>
        <w:t>r’s</w:t>
      </w:r>
      <w:r>
        <w:rPr>
          <w:rFonts w:cs="Calibri"/>
          <w:i/>
          <w:spacing w:val="23"/>
        </w:rPr>
        <w:t xml:space="preserve"> </w:t>
      </w:r>
      <w:r>
        <w:t>S</w:t>
      </w:r>
      <w:r>
        <w:rPr>
          <w:spacing w:val="-1"/>
        </w:rPr>
        <w:t>a</w:t>
      </w:r>
      <w:r>
        <w:rPr>
          <w:spacing w:val="-3"/>
        </w:rPr>
        <w:t>f</w:t>
      </w:r>
      <w:r>
        <w:t>e</w:t>
      </w:r>
      <w:r>
        <w:rPr>
          <w:spacing w:val="-2"/>
        </w:rPr>
        <w:t>t</w:t>
      </w:r>
      <w:r>
        <w:t>y a</w:t>
      </w:r>
      <w:r>
        <w:rPr>
          <w:spacing w:val="-1"/>
        </w:rPr>
        <w:t>n</w:t>
      </w:r>
      <w:r>
        <w:t>d</w:t>
      </w:r>
      <w:r>
        <w:rPr>
          <w:spacing w:val="-1"/>
        </w:rPr>
        <w:t xml:space="preserve"> </w:t>
      </w:r>
      <w:r>
        <w:t>O</w:t>
      </w:r>
      <w:r>
        <w:rPr>
          <w:spacing w:val="-1"/>
        </w:rPr>
        <w:t>p</w:t>
      </w:r>
      <w:r>
        <w:t>erating</w:t>
      </w:r>
      <w:r>
        <w:rPr>
          <w:spacing w:val="-4"/>
        </w:rPr>
        <w:t xml:space="preserve"> </w:t>
      </w:r>
      <w:r>
        <w:t>Pro</w:t>
      </w:r>
      <w:r>
        <w:rPr>
          <w:spacing w:val="-3"/>
        </w:rPr>
        <w:t>c</w:t>
      </w:r>
      <w:r>
        <w:t>ed</w:t>
      </w:r>
      <w:r>
        <w:rPr>
          <w:spacing w:val="-2"/>
        </w:rPr>
        <w:t>u</w:t>
      </w:r>
      <w:r>
        <w:t>res.</w:t>
      </w:r>
    </w:p>
    <w:p w14:paraId="65A496C9" w14:textId="77777777" w:rsidR="007C62E7" w:rsidRDefault="007C62E7" w:rsidP="005B3361">
      <w:pPr>
        <w:pStyle w:val="BodyText"/>
        <w:numPr>
          <w:ilvl w:val="3"/>
          <w:numId w:val="23"/>
        </w:numPr>
        <w:tabs>
          <w:tab w:val="left" w:pos="1193"/>
        </w:tabs>
        <w:ind w:left="1193" w:right="112" w:hanging="480"/>
        <w:jc w:val="both"/>
      </w:pPr>
      <w:r>
        <w:t>A</w:t>
      </w:r>
      <w:r>
        <w:rPr>
          <w:spacing w:val="-2"/>
        </w:rPr>
        <w:t>n</w:t>
      </w:r>
      <w:r>
        <w:t>y</w:t>
      </w:r>
      <w:r>
        <w:rPr>
          <w:spacing w:val="13"/>
        </w:rPr>
        <w:t xml:space="preserve"> </w:t>
      </w:r>
      <w:r>
        <w:t>st</w:t>
      </w:r>
      <w:r>
        <w:rPr>
          <w:spacing w:val="1"/>
        </w:rPr>
        <w:t>o</w:t>
      </w:r>
      <w:r>
        <w:t>p</w:t>
      </w:r>
      <w:r>
        <w:rPr>
          <w:spacing w:val="12"/>
        </w:rPr>
        <w:t xml:space="preserve"> </w:t>
      </w:r>
      <w:r>
        <w:rPr>
          <w:spacing w:val="-2"/>
        </w:rPr>
        <w:t>w</w:t>
      </w:r>
      <w:r>
        <w:rPr>
          <w:spacing w:val="1"/>
        </w:rPr>
        <w:t>o</w:t>
      </w:r>
      <w:r>
        <w:t>rk</w:t>
      </w:r>
      <w:r>
        <w:rPr>
          <w:spacing w:val="10"/>
        </w:rPr>
        <w:t xml:space="preserve"> </w:t>
      </w:r>
      <w:r>
        <w:rPr>
          <w:spacing w:val="1"/>
        </w:rPr>
        <w:t>o</w:t>
      </w:r>
      <w:r>
        <w:t>r</w:t>
      </w:r>
      <w:r>
        <w:rPr>
          <w:spacing w:val="-1"/>
        </w:rPr>
        <w:t>d</w:t>
      </w:r>
      <w:r>
        <w:t>er</w:t>
      </w:r>
      <w:r>
        <w:rPr>
          <w:spacing w:val="13"/>
        </w:rPr>
        <w:t xml:space="preserve"> </w:t>
      </w:r>
      <w:r>
        <w:t>re</w:t>
      </w:r>
      <w:r>
        <w:rPr>
          <w:spacing w:val="-3"/>
        </w:rPr>
        <w:t>s</w:t>
      </w:r>
      <w:r>
        <w:rPr>
          <w:spacing w:val="-1"/>
        </w:rPr>
        <w:t>u</w:t>
      </w:r>
      <w:r>
        <w:t>lti</w:t>
      </w:r>
      <w:r>
        <w:rPr>
          <w:spacing w:val="-1"/>
        </w:rPr>
        <w:t>n</w:t>
      </w:r>
      <w:r>
        <w:t>g</w:t>
      </w:r>
      <w:r>
        <w:rPr>
          <w:spacing w:val="12"/>
        </w:rPr>
        <w:t xml:space="preserve"> </w:t>
      </w:r>
      <w:r>
        <w:t>from</w:t>
      </w:r>
      <w:r>
        <w:rPr>
          <w:spacing w:val="14"/>
        </w:rPr>
        <w:t xml:space="preserve"> </w:t>
      </w:r>
      <w:r>
        <w:t>the</w:t>
      </w:r>
      <w:r>
        <w:rPr>
          <w:spacing w:val="13"/>
        </w:rPr>
        <w:t xml:space="preserve"> </w:t>
      </w:r>
      <w:r>
        <w:t>stip</w:t>
      </w:r>
      <w:r>
        <w:rPr>
          <w:spacing w:val="-2"/>
        </w:rPr>
        <w:t>u</w:t>
      </w:r>
      <w:r>
        <w:t>lat</w:t>
      </w:r>
      <w:r>
        <w:rPr>
          <w:spacing w:val="-3"/>
        </w:rPr>
        <w:t>i</w:t>
      </w:r>
      <w:r>
        <w:rPr>
          <w:spacing w:val="-2"/>
        </w:rPr>
        <w:t>o</w:t>
      </w:r>
      <w:r>
        <w:rPr>
          <w:spacing w:val="-1"/>
        </w:rPr>
        <w:t>n</w:t>
      </w:r>
      <w:r>
        <w:t>s</w:t>
      </w:r>
      <w:r>
        <w:rPr>
          <w:spacing w:val="13"/>
        </w:rPr>
        <w:t xml:space="preserve"> </w:t>
      </w:r>
      <w:r>
        <w:rPr>
          <w:spacing w:val="1"/>
        </w:rPr>
        <w:t>o</w:t>
      </w:r>
      <w:r>
        <w:t>f</w:t>
      </w:r>
      <w:r>
        <w:rPr>
          <w:spacing w:val="12"/>
        </w:rPr>
        <w:t xml:space="preserve"> </w:t>
      </w:r>
      <w:r>
        <w:t>the</w:t>
      </w:r>
      <w:r>
        <w:rPr>
          <w:spacing w:val="13"/>
        </w:rPr>
        <w:t xml:space="preserve"> </w:t>
      </w:r>
      <w:r>
        <w:t>a</w:t>
      </w:r>
      <w:r>
        <w:rPr>
          <w:spacing w:val="-1"/>
        </w:rPr>
        <w:t>b</w:t>
      </w:r>
      <w:r>
        <w:rPr>
          <w:spacing w:val="-2"/>
        </w:rPr>
        <w:t>o</w:t>
      </w:r>
      <w:r>
        <w:t>ve</w:t>
      </w:r>
      <w:r>
        <w:rPr>
          <w:spacing w:val="13"/>
        </w:rPr>
        <w:t xml:space="preserve"> </w:t>
      </w:r>
      <w:r>
        <w:rPr>
          <w:spacing w:val="-1"/>
        </w:rPr>
        <w:t>g</w:t>
      </w:r>
      <w:r>
        <w:rPr>
          <w:spacing w:val="1"/>
        </w:rPr>
        <w:t>o</w:t>
      </w:r>
      <w:r>
        <w:t>i</w:t>
      </w:r>
      <w:r>
        <w:rPr>
          <w:spacing w:val="-2"/>
        </w:rPr>
        <w:t>n</w:t>
      </w:r>
      <w:r>
        <w:t>g</w:t>
      </w:r>
      <w:r>
        <w:rPr>
          <w:spacing w:val="12"/>
        </w:rPr>
        <w:t xml:space="preserve"> </w:t>
      </w:r>
      <w:r>
        <w:t>c</w:t>
      </w:r>
      <w:r>
        <w:rPr>
          <w:spacing w:val="-3"/>
        </w:rPr>
        <w:t>l</w:t>
      </w:r>
      <w:r>
        <w:t>a</w:t>
      </w:r>
      <w:r>
        <w:rPr>
          <w:spacing w:val="-1"/>
        </w:rPr>
        <w:t>u</w:t>
      </w:r>
      <w:r>
        <w:t>se</w:t>
      </w:r>
      <w:r>
        <w:rPr>
          <w:spacing w:val="13"/>
        </w:rPr>
        <w:t xml:space="preserve"> </w:t>
      </w:r>
      <w:r>
        <w:t>is</w:t>
      </w:r>
      <w:r>
        <w:rPr>
          <w:spacing w:val="12"/>
        </w:rPr>
        <w:t xml:space="preserve"> </w:t>
      </w:r>
      <w:r>
        <w:rPr>
          <w:spacing w:val="-1"/>
        </w:rPr>
        <w:t>n</w:t>
      </w:r>
      <w:r>
        <w:rPr>
          <w:spacing w:val="1"/>
        </w:rPr>
        <w:t>o</w:t>
      </w:r>
      <w:r>
        <w:t>t</w:t>
      </w:r>
      <w:r>
        <w:rPr>
          <w:spacing w:val="13"/>
        </w:rPr>
        <w:t xml:space="preserve"> </w:t>
      </w:r>
      <w:r>
        <w:t>a c</w:t>
      </w:r>
      <w:r>
        <w:rPr>
          <w:spacing w:val="-1"/>
        </w:rPr>
        <w:t>o</w:t>
      </w:r>
      <w:r>
        <w:t>m</w:t>
      </w:r>
      <w:r>
        <w:rPr>
          <w:spacing w:val="-1"/>
        </w:rPr>
        <w:t>p</w:t>
      </w:r>
      <w:r>
        <w:t>ensat</w:t>
      </w:r>
      <w:r>
        <w:rPr>
          <w:spacing w:val="-3"/>
        </w:rPr>
        <w:t>i</w:t>
      </w:r>
      <w:r>
        <w:rPr>
          <w:spacing w:val="1"/>
        </w:rPr>
        <w:t>o</w:t>
      </w:r>
      <w:r>
        <w:t>n</w:t>
      </w:r>
      <w:r>
        <w:rPr>
          <w:spacing w:val="16"/>
        </w:rPr>
        <w:t xml:space="preserve"> </w:t>
      </w:r>
      <w:r>
        <w:t>e</w:t>
      </w:r>
      <w:r>
        <w:rPr>
          <w:spacing w:val="-1"/>
        </w:rPr>
        <w:t>v</w:t>
      </w:r>
      <w:r>
        <w:t>ent.</w:t>
      </w:r>
      <w:r>
        <w:rPr>
          <w:spacing w:val="33"/>
        </w:rPr>
        <w:t xml:space="preserve"> </w:t>
      </w:r>
      <w:r>
        <w:t>F</w:t>
      </w:r>
      <w:r>
        <w:rPr>
          <w:spacing w:val="-2"/>
        </w:rPr>
        <w:t>u</w:t>
      </w:r>
      <w:r>
        <w:t>rther</w:t>
      </w:r>
      <w:r>
        <w:rPr>
          <w:spacing w:val="-2"/>
        </w:rPr>
        <w:t>m</w:t>
      </w:r>
      <w:r>
        <w:rPr>
          <w:spacing w:val="1"/>
        </w:rPr>
        <w:t>o</w:t>
      </w:r>
      <w:r>
        <w:t>re,</w:t>
      </w:r>
      <w:r>
        <w:rPr>
          <w:spacing w:val="17"/>
        </w:rPr>
        <w:t xml:space="preserve"> </w:t>
      </w:r>
      <w:r>
        <w:rPr>
          <w:spacing w:val="-1"/>
        </w:rPr>
        <w:t>n</w:t>
      </w:r>
      <w:r>
        <w:t>o</w:t>
      </w:r>
      <w:r>
        <w:rPr>
          <w:spacing w:val="18"/>
        </w:rPr>
        <w:t xml:space="preserve"> </w:t>
      </w:r>
      <w:r>
        <w:t>re</w:t>
      </w:r>
      <w:r>
        <w:rPr>
          <w:spacing w:val="-3"/>
        </w:rPr>
        <w:t>a</w:t>
      </w:r>
      <w:r>
        <w:t>s</w:t>
      </w:r>
      <w:r>
        <w:rPr>
          <w:spacing w:val="1"/>
        </w:rPr>
        <w:t>o</w:t>
      </w:r>
      <w:r>
        <w:rPr>
          <w:spacing w:val="-1"/>
        </w:rPr>
        <w:t>n</w:t>
      </w:r>
      <w:r>
        <w:t>a</w:t>
      </w:r>
      <w:r>
        <w:rPr>
          <w:spacing w:val="-1"/>
        </w:rPr>
        <w:t>b</w:t>
      </w:r>
      <w:r>
        <w:t>le</w:t>
      </w:r>
      <w:r>
        <w:rPr>
          <w:spacing w:val="17"/>
        </w:rPr>
        <w:t xml:space="preserve"> </w:t>
      </w:r>
      <w:r>
        <w:rPr>
          <w:spacing w:val="-3"/>
        </w:rPr>
        <w:t>a</w:t>
      </w:r>
      <w:r>
        <w:t>men</w:t>
      </w:r>
      <w:r>
        <w:rPr>
          <w:spacing w:val="-4"/>
        </w:rPr>
        <w:t>d</w:t>
      </w:r>
      <w:r>
        <w:t>ments</w:t>
      </w:r>
      <w:r>
        <w:rPr>
          <w:spacing w:val="17"/>
        </w:rPr>
        <w:t xml:space="preserve"> </w:t>
      </w:r>
      <w:r>
        <w:rPr>
          <w:spacing w:val="-2"/>
        </w:rPr>
        <w:t>t</w:t>
      </w:r>
      <w:r>
        <w:t>o</w:t>
      </w:r>
      <w:r>
        <w:rPr>
          <w:spacing w:val="18"/>
        </w:rPr>
        <w:t xml:space="preserve"> </w:t>
      </w:r>
      <w:r>
        <w:t>the</w:t>
      </w:r>
      <w:r>
        <w:rPr>
          <w:spacing w:val="17"/>
        </w:rPr>
        <w:t xml:space="preserve"> </w:t>
      </w:r>
      <w:r>
        <w:t>act</w:t>
      </w:r>
      <w:r>
        <w:rPr>
          <w:spacing w:val="17"/>
        </w:rPr>
        <w:t xml:space="preserve"> </w:t>
      </w:r>
      <w:r>
        <w:rPr>
          <w:spacing w:val="1"/>
        </w:rPr>
        <w:t>o</w:t>
      </w:r>
      <w:r>
        <w:t>r</w:t>
      </w:r>
      <w:r>
        <w:rPr>
          <w:spacing w:val="17"/>
        </w:rPr>
        <w:t xml:space="preserve"> </w:t>
      </w:r>
      <w:r>
        <w:rPr>
          <w:spacing w:val="-2"/>
        </w:rPr>
        <w:t>t</w:t>
      </w:r>
      <w:r>
        <w:rPr>
          <w:spacing w:val="-1"/>
        </w:rPr>
        <w:t>h</w:t>
      </w:r>
      <w:r>
        <w:t>e</w:t>
      </w:r>
      <w:r>
        <w:rPr>
          <w:spacing w:val="17"/>
        </w:rPr>
        <w:t xml:space="preserve"> </w:t>
      </w:r>
      <w:r>
        <w:t>Reg</w:t>
      </w:r>
      <w:r>
        <w:rPr>
          <w:spacing w:val="-1"/>
        </w:rPr>
        <w:t>u</w:t>
      </w:r>
      <w:r>
        <w:t>latio</w:t>
      </w:r>
      <w:r>
        <w:rPr>
          <w:spacing w:val="-1"/>
        </w:rPr>
        <w:t>n</w:t>
      </w:r>
      <w:r>
        <w:t xml:space="preserve">s </w:t>
      </w:r>
      <w:r>
        <w:rPr>
          <w:spacing w:val="1"/>
        </w:rPr>
        <w:t>o</w:t>
      </w:r>
      <w:r>
        <w:t>r</w:t>
      </w:r>
      <w:r>
        <w:rPr>
          <w:spacing w:val="19"/>
        </w:rPr>
        <w:t xml:space="preserve"> </w:t>
      </w:r>
      <w:r>
        <w:rPr>
          <w:spacing w:val="-2"/>
        </w:rPr>
        <w:t>t</w:t>
      </w:r>
      <w:r>
        <w:t>o</w:t>
      </w:r>
      <w:r>
        <w:rPr>
          <w:spacing w:val="20"/>
        </w:rPr>
        <w:t xml:space="preserve"> </w:t>
      </w:r>
      <w:r>
        <w:t>t</w:t>
      </w:r>
      <w:r>
        <w:rPr>
          <w:spacing w:val="-3"/>
        </w:rPr>
        <w:t>h</w:t>
      </w:r>
      <w:r>
        <w:t>e</w:t>
      </w:r>
      <w:r>
        <w:rPr>
          <w:spacing w:val="21"/>
        </w:rPr>
        <w:t xml:space="preserve"> </w:t>
      </w:r>
      <w:r>
        <w:rPr>
          <w:rFonts w:cs="Calibri"/>
          <w:i/>
          <w:spacing w:val="-3"/>
        </w:rPr>
        <w:t>E</w:t>
      </w:r>
      <w:r>
        <w:rPr>
          <w:rFonts w:cs="Calibri"/>
          <w:i/>
        </w:rPr>
        <w:t>mpl</w:t>
      </w:r>
      <w:r>
        <w:rPr>
          <w:rFonts w:cs="Calibri"/>
          <w:i/>
          <w:spacing w:val="-2"/>
        </w:rPr>
        <w:t>o</w:t>
      </w:r>
      <w:r>
        <w:rPr>
          <w:rFonts w:cs="Calibri"/>
          <w:i/>
        </w:rPr>
        <w:t>yer</w:t>
      </w:r>
      <w:r>
        <w:rPr>
          <w:rFonts w:cs="Calibri"/>
          <w:i/>
          <w:spacing w:val="-3"/>
        </w:rPr>
        <w:t>’</w:t>
      </w:r>
      <w:r>
        <w:rPr>
          <w:rFonts w:cs="Calibri"/>
          <w:i/>
        </w:rPr>
        <w:t>s</w:t>
      </w:r>
      <w:r>
        <w:rPr>
          <w:rFonts w:cs="Calibri"/>
          <w:i/>
          <w:spacing w:val="21"/>
        </w:rPr>
        <w:t xml:space="preserve"> </w:t>
      </w:r>
      <w:r>
        <w:t>S</w:t>
      </w:r>
      <w:r>
        <w:rPr>
          <w:spacing w:val="-1"/>
        </w:rPr>
        <w:t>a</w:t>
      </w:r>
      <w:r>
        <w:t>f</w:t>
      </w:r>
      <w:r>
        <w:rPr>
          <w:spacing w:val="-3"/>
        </w:rPr>
        <w:t>e</w:t>
      </w:r>
      <w:r>
        <w:rPr>
          <w:spacing w:val="-2"/>
        </w:rPr>
        <w:t>t</w:t>
      </w:r>
      <w:r>
        <w:t>y</w:t>
      </w:r>
      <w:r>
        <w:rPr>
          <w:spacing w:val="20"/>
        </w:rPr>
        <w:t xml:space="preserve"> </w:t>
      </w:r>
      <w:r>
        <w:t>a</w:t>
      </w:r>
      <w:r>
        <w:rPr>
          <w:spacing w:val="-1"/>
        </w:rPr>
        <w:t>n</w:t>
      </w:r>
      <w:r>
        <w:t>d</w:t>
      </w:r>
      <w:r>
        <w:rPr>
          <w:spacing w:val="18"/>
        </w:rPr>
        <w:t xml:space="preserve"> </w:t>
      </w:r>
      <w:r>
        <w:t>Oper</w:t>
      </w:r>
      <w:r>
        <w:rPr>
          <w:spacing w:val="-3"/>
        </w:rPr>
        <w:t>a</w:t>
      </w:r>
      <w:r>
        <w:t>ti</w:t>
      </w:r>
      <w:r>
        <w:rPr>
          <w:spacing w:val="-1"/>
        </w:rPr>
        <w:t>n</w:t>
      </w:r>
      <w:r>
        <w:t>g</w:t>
      </w:r>
      <w:r>
        <w:rPr>
          <w:spacing w:val="18"/>
        </w:rPr>
        <w:t xml:space="preserve"> </w:t>
      </w:r>
      <w:r>
        <w:t>P</w:t>
      </w:r>
      <w:r>
        <w:rPr>
          <w:spacing w:val="-3"/>
        </w:rPr>
        <w:t>r</w:t>
      </w:r>
      <w:r>
        <w:rPr>
          <w:spacing w:val="1"/>
        </w:rPr>
        <w:t>o</w:t>
      </w:r>
      <w:r>
        <w:rPr>
          <w:spacing w:val="-3"/>
        </w:rPr>
        <w:t>c</w:t>
      </w:r>
      <w:r>
        <w:t>ed</w:t>
      </w:r>
      <w:r>
        <w:rPr>
          <w:spacing w:val="-2"/>
        </w:rPr>
        <w:t>u</w:t>
      </w:r>
      <w:r>
        <w:t>res</w:t>
      </w:r>
      <w:r>
        <w:rPr>
          <w:spacing w:val="20"/>
        </w:rPr>
        <w:t xml:space="preserve"> </w:t>
      </w:r>
      <w:r>
        <w:t>will</w:t>
      </w:r>
      <w:r>
        <w:rPr>
          <w:spacing w:val="17"/>
        </w:rPr>
        <w:t xml:space="preserve"> </w:t>
      </w:r>
      <w:r>
        <w:t>entit</w:t>
      </w:r>
      <w:r>
        <w:rPr>
          <w:spacing w:val="-3"/>
        </w:rPr>
        <w:t>l</w:t>
      </w:r>
      <w:r>
        <w:t>e</w:t>
      </w:r>
      <w:r>
        <w:rPr>
          <w:spacing w:val="20"/>
        </w:rPr>
        <w:t xml:space="preserve"> </w:t>
      </w:r>
      <w:r>
        <w:t>the</w:t>
      </w:r>
      <w:r>
        <w:rPr>
          <w:spacing w:val="20"/>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1"/>
        </w:rPr>
        <w:t>a</w:t>
      </w:r>
      <w:r>
        <w:rPr>
          <w:rFonts w:cs="Calibri"/>
          <w:i/>
        </w:rPr>
        <w:t>c</w:t>
      </w:r>
      <w:r>
        <w:rPr>
          <w:rFonts w:cs="Calibri"/>
          <w:i/>
          <w:spacing w:val="-3"/>
        </w:rPr>
        <w:t>t</w:t>
      </w:r>
      <w:r>
        <w:rPr>
          <w:rFonts w:cs="Calibri"/>
          <w:i/>
        </w:rPr>
        <w:t>or</w:t>
      </w:r>
      <w:r>
        <w:rPr>
          <w:rFonts w:cs="Calibri"/>
          <w:i/>
          <w:spacing w:val="21"/>
        </w:rPr>
        <w:t xml:space="preserve"> </w:t>
      </w:r>
      <w:r>
        <w:rPr>
          <w:spacing w:val="-2"/>
        </w:rPr>
        <w:t>t</w:t>
      </w:r>
      <w:r>
        <w:t>o</w:t>
      </w:r>
      <w:r>
        <w:rPr>
          <w:spacing w:val="20"/>
        </w:rPr>
        <w:t xml:space="preserve"> </w:t>
      </w:r>
      <w:r>
        <w:t>cla</w:t>
      </w:r>
      <w:r>
        <w:rPr>
          <w:spacing w:val="-3"/>
        </w:rPr>
        <w:t>i</w:t>
      </w:r>
      <w:r>
        <w:t>m</w:t>
      </w:r>
      <w:r>
        <w:rPr>
          <w:spacing w:val="20"/>
        </w:rPr>
        <w:t xml:space="preserve"> </w:t>
      </w:r>
      <w:r>
        <w:t>a</w:t>
      </w:r>
      <w:r>
        <w:rPr>
          <w:spacing w:val="-4"/>
        </w:rPr>
        <w:t>n</w:t>
      </w:r>
      <w:r>
        <w:t>y a</w:t>
      </w:r>
      <w:r>
        <w:rPr>
          <w:spacing w:val="-1"/>
        </w:rPr>
        <w:t>dd</w:t>
      </w:r>
      <w:r>
        <w:t>itio</w:t>
      </w:r>
      <w:r>
        <w:rPr>
          <w:spacing w:val="-1"/>
        </w:rPr>
        <w:t>n</w:t>
      </w:r>
      <w:r>
        <w:t xml:space="preserve">al </w:t>
      </w:r>
      <w:r>
        <w:rPr>
          <w:spacing w:val="-3"/>
        </w:rPr>
        <w:t>c</w:t>
      </w:r>
      <w:r>
        <w:rPr>
          <w:spacing w:val="1"/>
        </w:rPr>
        <w:t>o</w:t>
      </w:r>
      <w:r>
        <w:t>sts</w:t>
      </w:r>
      <w:r>
        <w:rPr>
          <w:spacing w:val="-2"/>
        </w:rPr>
        <w:t xml:space="preserve"> </w:t>
      </w:r>
      <w:r>
        <w:rPr>
          <w:spacing w:val="1"/>
        </w:rPr>
        <w:t>o</w:t>
      </w:r>
      <w:r>
        <w:t>r</w:t>
      </w:r>
      <w:r>
        <w:rPr>
          <w:spacing w:val="-3"/>
        </w:rPr>
        <w:t xml:space="preserve"> </w:t>
      </w:r>
      <w:r>
        <w:t>t</w:t>
      </w:r>
      <w:r>
        <w:rPr>
          <w:spacing w:val="-3"/>
        </w:rPr>
        <w:t>i</w:t>
      </w:r>
      <w:r>
        <w:t>me i</w:t>
      </w:r>
      <w:r>
        <w:rPr>
          <w:spacing w:val="-2"/>
        </w:rPr>
        <w:t>n</w:t>
      </w:r>
      <w:r>
        <w:rPr>
          <w:spacing w:val="-3"/>
        </w:rPr>
        <w:t>c</w:t>
      </w:r>
      <w:r>
        <w:rPr>
          <w:spacing w:val="-1"/>
        </w:rPr>
        <w:t>u</w:t>
      </w:r>
      <w:r>
        <w:t>rred</w:t>
      </w:r>
      <w:r>
        <w:rPr>
          <w:spacing w:val="-1"/>
        </w:rPr>
        <w:t xml:space="preserve"> </w:t>
      </w:r>
      <w:r>
        <w:t>in c</w:t>
      </w:r>
      <w:r>
        <w:rPr>
          <w:spacing w:val="-2"/>
        </w:rPr>
        <w:t>o</w:t>
      </w:r>
      <w:r>
        <w:t>m</w:t>
      </w:r>
      <w:r>
        <w:rPr>
          <w:spacing w:val="-1"/>
        </w:rPr>
        <w:t>p</w:t>
      </w:r>
      <w:r>
        <w:t>lyi</w:t>
      </w:r>
      <w:r>
        <w:rPr>
          <w:spacing w:val="-1"/>
        </w:rPr>
        <w:t>n</w:t>
      </w:r>
      <w:r>
        <w:t>g</w:t>
      </w:r>
      <w:r>
        <w:rPr>
          <w:spacing w:val="-3"/>
        </w:rPr>
        <w:t xml:space="preserve"> </w:t>
      </w:r>
      <w:r>
        <w:t>ther</w:t>
      </w:r>
      <w:r>
        <w:rPr>
          <w:spacing w:val="-2"/>
        </w:rPr>
        <w:t>e</w:t>
      </w:r>
      <w:r>
        <w:t>w</w:t>
      </w:r>
      <w:r>
        <w:rPr>
          <w:spacing w:val="-3"/>
        </w:rPr>
        <w:t>i</w:t>
      </w:r>
      <w:r>
        <w:t>th, fr</w:t>
      </w:r>
      <w:r>
        <w:rPr>
          <w:spacing w:val="-2"/>
        </w:rPr>
        <w:t>o</w:t>
      </w:r>
      <w:r>
        <w:t>m</w:t>
      </w:r>
      <w:r>
        <w:rPr>
          <w:spacing w:val="-1"/>
        </w:rPr>
        <w:t xml:space="preserve"> </w:t>
      </w:r>
      <w:r>
        <w:t>the</w:t>
      </w:r>
      <w:r>
        <w:rPr>
          <w:spacing w:val="4"/>
        </w:rPr>
        <w:t xml:space="preserve"> </w:t>
      </w:r>
      <w:r>
        <w:rPr>
          <w:rFonts w:cs="Calibri"/>
          <w:i/>
          <w:spacing w:val="-3"/>
        </w:rPr>
        <w:t>E</w:t>
      </w:r>
      <w:r>
        <w:rPr>
          <w:rFonts w:cs="Calibri"/>
          <w:i/>
        </w:rPr>
        <w:t>mpl</w:t>
      </w:r>
      <w:r>
        <w:rPr>
          <w:rFonts w:cs="Calibri"/>
          <w:i/>
          <w:spacing w:val="-2"/>
        </w:rPr>
        <w:t>o</w:t>
      </w:r>
      <w:r>
        <w:rPr>
          <w:rFonts w:cs="Calibri"/>
          <w:i/>
        </w:rPr>
        <w:t>ye</w:t>
      </w:r>
      <w:r>
        <w:rPr>
          <w:rFonts w:cs="Calibri"/>
          <w:i/>
          <w:spacing w:val="1"/>
        </w:rPr>
        <w:t>r</w:t>
      </w:r>
      <w:r>
        <w:t>.</w:t>
      </w:r>
    </w:p>
    <w:p w14:paraId="7639816C" w14:textId="77777777" w:rsidR="007C62E7" w:rsidRDefault="007C62E7" w:rsidP="007C62E7">
      <w:pPr>
        <w:spacing w:before="6" w:line="260" w:lineRule="exact"/>
        <w:rPr>
          <w:sz w:val="26"/>
          <w:szCs w:val="26"/>
        </w:rPr>
      </w:pPr>
    </w:p>
    <w:p w14:paraId="1726F55D" w14:textId="77777777" w:rsidR="007C62E7" w:rsidRDefault="007C62E7" w:rsidP="005B3361">
      <w:pPr>
        <w:pStyle w:val="Heading6"/>
        <w:numPr>
          <w:ilvl w:val="2"/>
          <w:numId w:val="23"/>
        </w:numPr>
        <w:tabs>
          <w:tab w:val="left" w:pos="726"/>
        </w:tabs>
        <w:ind w:left="726" w:hanging="614"/>
        <w:rPr>
          <w:b w:val="0"/>
          <w:bCs w:val="0"/>
        </w:rPr>
      </w:pPr>
      <w:bookmarkStart w:id="35" w:name="_bookmark48"/>
      <w:bookmarkEnd w:id="35"/>
      <w:r>
        <w:t>Ra</w:t>
      </w:r>
      <w:r>
        <w:rPr>
          <w:spacing w:val="-2"/>
        </w:rPr>
        <w:t>d</w:t>
      </w:r>
      <w:r>
        <w:t>i</w:t>
      </w:r>
      <w:r>
        <w:rPr>
          <w:spacing w:val="-2"/>
        </w:rPr>
        <w:t>a</w:t>
      </w:r>
      <w:r>
        <w:t>t</w:t>
      </w:r>
      <w:r>
        <w:rPr>
          <w:spacing w:val="1"/>
        </w:rPr>
        <w:t>i</w:t>
      </w:r>
      <w:r>
        <w:rPr>
          <w:spacing w:val="-1"/>
        </w:rPr>
        <w:t>o</w:t>
      </w:r>
      <w:r>
        <w:t>n</w:t>
      </w:r>
      <w:r>
        <w:rPr>
          <w:spacing w:val="-1"/>
        </w:rPr>
        <w:t xml:space="preserve"> </w:t>
      </w:r>
      <w:r>
        <w:t>pr</w:t>
      </w:r>
      <w:r>
        <w:rPr>
          <w:spacing w:val="-1"/>
        </w:rPr>
        <w:t>o</w:t>
      </w:r>
      <w:r>
        <w:t>t</w:t>
      </w:r>
      <w:r>
        <w:rPr>
          <w:spacing w:val="-3"/>
        </w:rPr>
        <w:t>e</w:t>
      </w:r>
      <w:r>
        <w:rPr>
          <w:spacing w:val="1"/>
        </w:rPr>
        <w:t>c</w:t>
      </w:r>
      <w:r>
        <w:t>t</w:t>
      </w:r>
      <w:r>
        <w:rPr>
          <w:spacing w:val="1"/>
        </w:rPr>
        <w:t>i</w:t>
      </w:r>
      <w:r>
        <w:rPr>
          <w:spacing w:val="-4"/>
        </w:rPr>
        <w:t>o</w:t>
      </w:r>
      <w:r>
        <w:t>n</w:t>
      </w:r>
    </w:p>
    <w:p w14:paraId="4C9F9E44" w14:textId="77777777" w:rsidR="007C62E7" w:rsidRDefault="007C62E7" w:rsidP="007C62E7">
      <w:pPr>
        <w:spacing w:before="10" w:line="260" w:lineRule="exact"/>
        <w:rPr>
          <w:sz w:val="26"/>
          <w:szCs w:val="26"/>
        </w:rPr>
      </w:pPr>
    </w:p>
    <w:p w14:paraId="22877A5C" w14:textId="77777777" w:rsidR="007C62E7" w:rsidRDefault="007C62E7" w:rsidP="007C62E7">
      <w:pPr>
        <w:pStyle w:val="BodyText"/>
        <w:ind w:left="679"/>
      </w:pPr>
      <w:r>
        <w:rPr>
          <w:spacing w:val="-1"/>
        </w:rPr>
        <w:t>N</w:t>
      </w:r>
      <w:r>
        <w:t>/A.</w:t>
      </w:r>
    </w:p>
    <w:p w14:paraId="426DE53A" w14:textId="77777777" w:rsidR="007C62E7" w:rsidRDefault="007C62E7" w:rsidP="007C62E7">
      <w:pPr>
        <w:spacing w:before="9" w:line="260" w:lineRule="exact"/>
        <w:rPr>
          <w:sz w:val="26"/>
          <w:szCs w:val="26"/>
        </w:rPr>
      </w:pPr>
    </w:p>
    <w:p w14:paraId="0CFFB8B1" w14:textId="77777777" w:rsidR="007C62E7" w:rsidRDefault="007C62E7" w:rsidP="005B3361">
      <w:pPr>
        <w:pStyle w:val="Heading6"/>
        <w:numPr>
          <w:ilvl w:val="2"/>
          <w:numId w:val="23"/>
        </w:numPr>
        <w:tabs>
          <w:tab w:val="left" w:pos="726"/>
        </w:tabs>
        <w:ind w:left="726" w:hanging="614"/>
        <w:rPr>
          <w:b w:val="0"/>
          <w:bCs w:val="0"/>
        </w:rPr>
      </w:pPr>
      <w:bookmarkStart w:id="36" w:name="_bookmark49"/>
      <w:bookmarkEnd w:id="36"/>
      <w:r>
        <w:t>H</w:t>
      </w:r>
      <w:r>
        <w:rPr>
          <w:spacing w:val="-1"/>
        </w:rPr>
        <w:t>a</w:t>
      </w:r>
      <w:r>
        <w:t>z</w:t>
      </w:r>
      <w:r>
        <w:rPr>
          <w:spacing w:val="-2"/>
        </w:rPr>
        <w:t>a</w:t>
      </w:r>
      <w:r>
        <w:t>r</w:t>
      </w:r>
      <w:r>
        <w:rPr>
          <w:spacing w:val="-1"/>
        </w:rPr>
        <w:t>dou</w:t>
      </w:r>
      <w:r>
        <w:t xml:space="preserve">s </w:t>
      </w:r>
      <w:r>
        <w:rPr>
          <w:spacing w:val="-1"/>
        </w:rPr>
        <w:t>Sub</w:t>
      </w:r>
      <w:r>
        <w:t>st</w:t>
      </w:r>
      <w:r>
        <w:rPr>
          <w:spacing w:val="-1"/>
        </w:rPr>
        <w:t>an</w:t>
      </w:r>
      <w:r>
        <w:rPr>
          <w:spacing w:val="-2"/>
        </w:rPr>
        <w:t>c</w:t>
      </w:r>
      <w:r>
        <w:rPr>
          <w:spacing w:val="-1"/>
        </w:rPr>
        <w:t>e</w:t>
      </w:r>
      <w:r>
        <w:t>s</w:t>
      </w:r>
    </w:p>
    <w:p w14:paraId="495D10E1" w14:textId="77777777" w:rsidR="007C62E7" w:rsidRDefault="007C62E7" w:rsidP="007C62E7">
      <w:pPr>
        <w:pStyle w:val="BodyText"/>
        <w:ind w:left="113" w:right="176"/>
      </w:pPr>
      <w:r>
        <w:t>It is req</w:t>
      </w:r>
      <w:r>
        <w:rPr>
          <w:spacing w:val="-2"/>
        </w:rPr>
        <w:t>u</w:t>
      </w:r>
      <w:r>
        <w:t>ired</w:t>
      </w:r>
      <w:r>
        <w:rPr>
          <w:spacing w:val="-1"/>
        </w:rPr>
        <w:t xml:space="preserve"> </w:t>
      </w:r>
      <w:r>
        <w:t>in</w:t>
      </w:r>
      <w:r>
        <w:rPr>
          <w:spacing w:val="-3"/>
        </w:rPr>
        <w:t xml:space="preserve"> </w:t>
      </w:r>
      <w:r>
        <w:t>te</w:t>
      </w:r>
      <w:r>
        <w:rPr>
          <w:spacing w:val="-3"/>
        </w:rPr>
        <w:t>r</w:t>
      </w:r>
      <w:r>
        <w:t>ms</w:t>
      </w:r>
      <w:r>
        <w:rPr>
          <w:spacing w:val="-2"/>
        </w:rPr>
        <w:t xml:space="preserve"> </w:t>
      </w:r>
      <w:r>
        <w:rPr>
          <w:spacing w:val="1"/>
        </w:rPr>
        <w:t>o</w:t>
      </w:r>
      <w:r>
        <w:t>f</w:t>
      </w:r>
      <w:r>
        <w:rPr>
          <w:spacing w:val="-2"/>
        </w:rPr>
        <w:t xml:space="preserve"> </w:t>
      </w:r>
      <w:r>
        <w:t>t</w:t>
      </w:r>
      <w:r>
        <w:rPr>
          <w:spacing w:val="-3"/>
        </w:rPr>
        <w:t>h</w:t>
      </w:r>
      <w:r>
        <w:t>e Gene</w:t>
      </w:r>
      <w:r>
        <w:rPr>
          <w:spacing w:val="-3"/>
        </w:rPr>
        <w:t>r</w:t>
      </w:r>
      <w:r>
        <w:t xml:space="preserve">al </w:t>
      </w:r>
      <w:r>
        <w:rPr>
          <w:spacing w:val="-1"/>
        </w:rPr>
        <w:t>Ad</w:t>
      </w:r>
      <w:r>
        <w:rPr>
          <w:spacing w:val="2"/>
        </w:rPr>
        <w:t>m</w:t>
      </w:r>
      <w:r>
        <w:t>i</w:t>
      </w:r>
      <w:r>
        <w:rPr>
          <w:spacing w:val="-2"/>
        </w:rPr>
        <w:t>n</w:t>
      </w:r>
      <w:r>
        <w:t>i</w:t>
      </w:r>
      <w:r>
        <w:rPr>
          <w:spacing w:val="-3"/>
        </w:rPr>
        <w:t>s</w:t>
      </w:r>
      <w:r>
        <w:t>trat</w:t>
      </w:r>
      <w:r>
        <w:rPr>
          <w:spacing w:val="-3"/>
        </w:rPr>
        <w:t>i</w:t>
      </w:r>
      <w:r>
        <w:t xml:space="preserve">ve </w:t>
      </w:r>
      <w:r>
        <w:rPr>
          <w:spacing w:val="-3"/>
        </w:rPr>
        <w:t>R</w:t>
      </w:r>
      <w:r>
        <w:t>eg</w:t>
      </w:r>
      <w:r>
        <w:rPr>
          <w:spacing w:val="-2"/>
        </w:rPr>
        <w:t>u</w:t>
      </w:r>
      <w:r>
        <w:t>lation</w:t>
      </w:r>
      <w:r>
        <w:rPr>
          <w:spacing w:val="-1"/>
        </w:rPr>
        <w:t xml:space="preserve"> </w:t>
      </w:r>
      <w:r>
        <w:rPr>
          <w:spacing w:val="-2"/>
        </w:rPr>
        <w:t>(</w:t>
      </w:r>
      <w:r>
        <w:t>Reg</w:t>
      </w:r>
      <w:r>
        <w:rPr>
          <w:spacing w:val="-1"/>
        </w:rPr>
        <w:t>u</w:t>
      </w:r>
      <w:r>
        <w:t>lat</w:t>
      </w:r>
      <w:r>
        <w:rPr>
          <w:spacing w:val="-3"/>
        </w:rPr>
        <w:t>i</w:t>
      </w:r>
      <w:r>
        <w:rPr>
          <w:spacing w:val="1"/>
        </w:rPr>
        <w:t>o</w:t>
      </w:r>
      <w:r>
        <w:t>n</w:t>
      </w:r>
      <w:r>
        <w:rPr>
          <w:spacing w:val="-1"/>
        </w:rPr>
        <w:t xml:space="preserve"> </w:t>
      </w:r>
      <w:r>
        <w:rPr>
          <w:spacing w:val="1"/>
        </w:rPr>
        <w:t>7</w:t>
      </w:r>
      <w:r>
        <w:t>)</w:t>
      </w:r>
      <w:r>
        <w:rPr>
          <w:spacing w:val="-3"/>
        </w:rPr>
        <w:t xml:space="preserve"> </w:t>
      </w:r>
      <w:r>
        <w:rPr>
          <w:spacing w:val="1"/>
        </w:rPr>
        <w:t>o</w:t>
      </w:r>
      <w:r>
        <w:t>f</w:t>
      </w:r>
      <w:r>
        <w:rPr>
          <w:spacing w:val="-5"/>
        </w:rPr>
        <w:t xml:space="preserve"> </w:t>
      </w:r>
      <w:r>
        <w:t>the Act</w:t>
      </w:r>
      <w:r>
        <w:rPr>
          <w:spacing w:val="-2"/>
        </w:rPr>
        <w:t xml:space="preserve"> </w:t>
      </w:r>
      <w:r>
        <w:t>t</w:t>
      </w:r>
      <w:r>
        <w:rPr>
          <w:spacing w:val="-1"/>
        </w:rPr>
        <w:t>h</w:t>
      </w:r>
      <w:r>
        <w:t>at a</w:t>
      </w:r>
      <w:r>
        <w:rPr>
          <w:spacing w:val="-4"/>
        </w:rPr>
        <w:t>n</w:t>
      </w:r>
      <w:r>
        <w:t>y ma</w:t>
      </w:r>
      <w:r>
        <w:rPr>
          <w:spacing w:val="-1"/>
        </w:rPr>
        <w:t>nu</w:t>
      </w:r>
      <w:r>
        <w:t>facture</w:t>
      </w:r>
      <w:r>
        <w:rPr>
          <w:spacing w:val="-3"/>
        </w:rPr>
        <w:t>r</w:t>
      </w:r>
      <w:r>
        <w:t xml:space="preserve">, </w:t>
      </w:r>
      <w:r>
        <w:rPr>
          <w:spacing w:val="-3"/>
        </w:rPr>
        <w:t>i</w:t>
      </w:r>
      <w:r>
        <w:t>m</w:t>
      </w:r>
      <w:r>
        <w:rPr>
          <w:spacing w:val="-1"/>
        </w:rPr>
        <w:t>p</w:t>
      </w:r>
      <w:r>
        <w:rPr>
          <w:spacing w:val="1"/>
        </w:rPr>
        <w:t>o</w:t>
      </w:r>
      <w:r>
        <w:t>r</w:t>
      </w:r>
      <w:r>
        <w:rPr>
          <w:spacing w:val="-3"/>
        </w:rPr>
        <w:t>t</w:t>
      </w:r>
      <w:r>
        <w:t xml:space="preserve">er, </w:t>
      </w:r>
      <w:proofErr w:type="gramStart"/>
      <w:r>
        <w:rPr>
          <w:spacing w:val="-3"/>
        </w:rPr>
        <w:t>s</w:t>
      </w:r>
      <w:r>
        <w:rPr>
          <w:spacing w:val="-2"/>
        </w:rPr>
        <w:t>e</w:t>
      </w:r>
      <w:r>
        <w:t>l</w:t>
      </w:r>
      <w:r>
        <w:rPr>
          <w:spacing w:val="-1"/>
        </w:rPr>
        <w:t>l</w:t>
      </w:r>
      <w:r>
        <w:t>er</w:t>
      </w:r>
      <w:proofErr w:type="gramEnd"/>
      <w:r>
        <w:t xml:space="preserve"> </w:t>
      </w:r>
      <w:r>
        <w:rPr>
          <w:spacing w:val="1"/>
        </w:rPr>
        <w:t>o</w:t>
      </w:r>
      <w:r>
        <w:t>r</w:t>
      </w:r>
      <w:r>
        <w:rPr>
          <w:spacing w:val="-3"/>
        </w:rPr>
        <w:t xml:space="preserve"> </w:t>
      </w:r>
      <w:r>
        <w:t>su</w:t>
      </w:r>
      <w:r>
        <w:rPr>
          <w:spacing w:val="-2"/>
        </w:rPr>
        <w:t>p</w:t>
      </w:r>
      <w:r>
        <w:rPr>
          <w:spacing w:val="-1"/>
        </w:rPr>
        <w:t>p</w:t>
      </w:r>
      <w:r>
        <w:t>l</w:t>
      </w:r>
      <w:r>
        <w:rPr>
          <w:spacing w:val="-1"/>
        </w:rPr>
        <w:t>i</w:t>
      </w:r>
      <w:r>
        <w:t>er</w:t>
      </w:r>
      <w:r>
        <w:rPr>
          <w:spacing w:val="-2"/>
        </w:rPr>
        <w:t xml:space="preserve"> </w:t>
      </w:r>
      <w:r>
        <w:rPr>
          <w:spacing w:val="1"/>
        </w:rPr>
        <w:t>o</w:t>
      </w:r>
      <w:r>
        <w:t>f ha</w:t>
      </w:r>
      <w:r>
        <w:rPr>
          <w:spacing w:val="-2"/>
        </w:rPr>
        <w:t>z</w:t>
      </w:r>
      <w:r>
        <w:t>ar</w:t>
      </w:r>
      <w:r>
        <w:rPr>
          <w:spacing w:val="-2"/>
        </w:rPr>
        <w:t>d</w:t>
      </w:r>
      <w:r>
        <w:rPr>
          <w:spacing w:val="1"/>
        </w:rPr>
        <w:t>o</w:t>
      </w:r>
      <w:r>
        <w:rPr>
          <w:spacing w:val="-4"/>
        </w:rPr>
        <w:t>u</w:t>
      </w:r>
      <w:r>
        <w:t>s c</w:t>
      </w:r>
      <w:r>
        <w:rPr>
          <w:spacing w:val="-1"/>
        </w:rPr>
        <w:t>h</w:t>
      </w:r>
      <w:r>
        <w:rPr>
          <w:spacing w:val="-2"/>
        </w:rPr>
        <w:t>e</w:t>
      </w:r>
      <w:r>
        <w:t>mical</w:t>
      </w:r>
      <w:r>
        <w:rPr>
          <w:spacing w:val="-1"/>
        </w:rPr>
        <w:t xml:space="preserve"> </w:t>
      </w:r>
      <w:r>
        <w:t>su</w:t>
      </w:r>
      <w:r>
        <w:rPr>
          <w:spacing w:val="-2"/>
        </w:rPr>
        <w:t>b</w:t>
      </w:r>
      <w:r>
        <w:t>s</w:t>
      </w:r>
      <w:r>
        <w:rPr>
          <w:spacing w:val="-2"/>
        </w:rPr>
        <w:t>t</w:t>
      </w:r>
      <w:r>
        <w:t>a</w:t>
      </w:r>
      <w:r>
        <w:rPr>
          <w:spacing w:val="-1"/>
        </w:rPr>
        <w:t>n</w:t>
      </w:r>
      <w:r>
        <w:t>ces</w:t>
      </w:r>
      <w:r>
        <w:rPr>
          <w:spacing w:val="-2"/>
        </w:rPr>
        <w:t xml:space="preserve"> </w:t>
      </w:r>
      <w:r>
        <w:t>sh</w:t>
      </w:r>
      <w:r>
        <w:rPr>
          <w:spacing w:val="-1"/>
        </w:rPr>
        <w:t>a</w:t>
      </w:r>
      <w:r>
        <w:t>ll</w:t>
      </w:r>
      <w:r>
        <w:rPr>
          <w:spacing w:val="-1"/>
        </w:rPr>
        <w:t xml:space="preserve"> </w:t>
      </w:r>
      <w:r>
        <w:t>su</w:t>
      </w:r>
      <w:r>
        <w:rPr>
          <w:spacing w:val="-2"/>
        </w:rPr>
        <w:t>p</w:t>
      </w:r>
      <w:r>
        <w:rPr>
          <w:spacing w:val="-1"/>
        </w:rPr>
        <w:t>p</w:t>
      </w:r>
      <w:r>
        <w:t>ly</w:t>
      </w:r>
      <w:r>
        <w:rPr>
          <w:spacing w:val="1"/>
        </w:rPr>
        <w:t xml:space="preserve"> </w:t>
      </w:r>
      <w:r>
        <w:t xml:space="preserve">the </w:t>
      </w:r>
      <w:r>
        <w:rPr>
          <w:spacing w:val="-2"/>
        </w:rPr>
        <w:t>r</w:t>
      </w:r>
      <w:r>
        <w:t>e</w:t>
      </w:r>
      <w:r>
        <w:rPr>
          <w:spacing w:val="-2"/>
        </w:rPr>
        <w:t>c</w:t>
      </w:r>
      <w:r>
        <w:t>ei</w:t>
      </w:r>
      <w:r>
        <w:rPr>
          <w:spacing w:val="1"/>
        </w:rPr>
        <w:t>v</w:t>
      </w:r>
      <w:r>
        <w:t>e</w:t>
      </w:r>
      <w:r>
        <w:rPr>
          <w:spacing w:val="-3"/>
        </w:rPr>
        <w:t>r</w:t>
      </w:r>
      <w:r>
        <w:t>, fr</w:t>
      </w:r>
      <w:r>
        <w:rPr>
          <w:spacing w:val="-2"/>
        </w:rPr>
        <w:t>e</w:t>
      </w:r>
      <w:r>
        <w:t xml:space="preserve">e </w:t>
      </w:r>
      <w:r>
        <w:rPr>
          <w:spacing w:val="1"/>
        </w:rPr>
        <w:t>o</w:t>
      </w:r>
      <w:r>
        <w:t>f char</w:t>
      </w:r>
      <w:r>
        <w:rPr>
          <w:spacing w:val="-2"/>
        </w:rPr>
        <w:t>g</w:t>
      </w:r>
      <w:r>
        <w:t>e</w:t>
      </w:r>
      <w:r>
        <w:rPr>
          <w:spacing w:val="-2"/>
        </w:rPr>
        <w:t xml:space="preserve"> </w:t>
      </w:r>
      <w:r>
        <w:t>with</w:t>
      </w:r>
      <w:r>
        <w:rPr>
          <w:spacing w:val="-3"/>
        </w:rPr>
        <w:t xml:space="preserve"> </w:t>
      </w:r>
      <w:r>
        <w:t xml:space="preserve">the </w:t>
      </w:r>
      <w:r>
        <w:rPr>
          <w:spacing w:val="-2"/>
        </w:rPr>
        <w:t>s</w:t>
      </w:r>
      <w:r>
        <w:t>afe</w:t>
      </w:r>
      <w:r>
        <w:rPr>
          <w:spacing w:val="-2"/>
        </w:rPr>
        <w:t>t</w:t>
      </w:r>
      <w:r>
        <w:t xml:space="preserve">y </w:t>
      </w:r>
      <w:r>
        <w:rPr>
          <w:spacing w:val="-3"/>
        </w:rPr>
        <w:t>d</w:t>
      </w:r>
      <w:r>
        <w:t>ata s</w:t>
      </w:r>
      <w:r>
        <w:rPr>
          <w:spacing w:val="-1"/>
        </w:rPr>
        <w:t>h</w:t>
      </w:r>
      <w:r>
        <w:t>e</w:t>
      </w:r>
      <w:r>
        <w:rPr>
          <w:spacing w:val="-2"/>
        </w:rPr>
        <w:t>e</w:t>
      </w:r>
      <w:r>
        <w:t>t</w:t>
      </w:r>
      <w:r>
        <w:rPr>
          <w:spacing w:val="-2"/>
        </w:rPr>
        <w:t xml:space="preserve"> </w:t>
      </w:r>
      <w:r>
        <w:t>with suff</w:t>
      </w:r>
      <w:r>
        <w:rPr>
          <w:spacing w:val="-1"/>
        </w:rPr>
        <w:t>i</w:t>
      </w:r>
      <w:r>
        <w:t>cie</w:t>
      </w:r>
      <w:r>
        <w:rPr>
          <w:spacing w:val="-3"/>
        </w:rPr>
        <w:t>n</w:t>
      </w:r>
      <w:r>
        <w:t>t i</w:t>
      </w:r>
      <w:r>
        <w:rPr>
          <w:spacing w:val="-2"/>
        </w:rPr>
        <w:t>n</w:t>
      </w:r>
      <w:r>
        <w:rPr>
          <w:spacing w:val="-3"/>
        </w:rPr>
        <w:t>f</w:t>
      </w:r>
      <w:r>
        <w:rPr>
          <w:spacing w:val="1"/>
        </w:rPr>
        <w:t>o</w:t>
      </w:r>
      <w:r>
        <w:t>r</w:t>
      </w:r>
      <w:r>
        <w:rPr>
          <w:spacing w:val="-2"/>
        </w:rPr>
        <w:t>m</w:t>
      </w:r>
      <w:r>
        <w:t>ation</w:t>
      </w:r>
      <w:r>
        <w:rPr>
          <w:spacing w:val="-3"/>
        </w:rPr>
        <w:t xml:space="preserve"> </w:t>
      </w:r>
      <w:r>
        <w:rPr>
          <w:spacing w:val="-2"/>
        </w:rPr>
        <w:t>t</w:t>
      </w:r>
      <w:r>
        <w:t>o</w:t>
      </w:r>
      <w:r>
        <w:rPr>
          <w:spacing w:val="1"/>
        </w:rPr>
        <w:t xml:space="preserve"> </w:t>
      </w:r>
      <w:r>
        <w:t>e</w:t>
      </w:r>
      <w:r>
        <w:rPr>
          <w:spacing w:val="-1"/>
        </w:rPr>
        <w:t>n</w:t>
      </w:r>
      <w:r>
        <w:t>a</w:t>
      </w:r>
      <w:r>
        <w:rPr>
          <w:spacing w:val="-1"/>
        </w:rPr>
        <w:t>b</w:t>
      </w:r>
      <w:r>
        <w:t>le</w:t>
      </w:r>
      <w:r>
        <w:rPr>
          <w:spacing w:val="-3"/>
        </w:rPr>
        <w:t xml:space="preserve"> </w:t>
      </w:r>
      <w:r>
        <w:t>t</w:t>
      </w:r>
      <w:r>
        <w:rPr>
          <w:spacing w:val="-1"/>
        </w:rPr>
        <w:t>h</w:t>
      </w:r>
      <w:r>
        <w:t xml:space="preserve">e </w:t>
      </w:r>
      <w:r>
        <w:rPr>
          <w:spacing w:val="-1"/>
        </w:rPr>
        <w:t>u</w:t>
      </w:r>
      <w:r>
        <w:rPr>
          <w:spacing w:val="-3"/>
        </w:rPr>
        <w:t>s</w:t>
      </w:r>
      <w:r>
        <w:rPr>
          <w:spacing w:val="-2"/>
        </w:rPr>
        <w:t>e</w:t>
      </w:r>
      <w:r>
        <w:t>r to</w:t>
      </w:r>
      <w:r>
        <w:rPr>
          <w:spacing w:val="-1"/>
        </w:rPr>
        <w:t xml:space="preserve"> </w:t>
      </w:r>
      <w:r>
        <w:t>in</w:t>
      </w:r>
      <w:r>
        <w:rPr>
          <w:spacing w:val="4"/>
        </w:rPr>
        <w:t>t</w:t>
      </w:r>
      <w:r>
        <w:t>ro</w:t>
      </w:r>
      <w:r>
        <w:rPr>
          <w:spacing w:val="-1"/>
        </w:rPr>
        <w:t>du</w:t>
      </w:r>
      <w:r>
        <w:rPr>
          <w:spacing w:val="-3"/>
        </w:rPr>
        <w:t>c</w:t>
      </w:r>
      <w:r>
        <w:t xml:space="preserve">e the </w:t>
      </w:r>
      <w:r>
        <w:rPr>
          <w:spacing w:val="-1"/>
        </w:rPr>
        <w:t>n</w:t>
      </w:r>
      <w:r>
        <w:t>ec</w:t>
      </w:r>
      <w:r>
        <w:rPr>
          <w:spacing w:val="1"/>
        </w:rPr>
        <w:t>e</w:t>
      </w:r>
      <w:r>
        <w:t>ssa</w:t>
      </w:r>
      <w:r>
        <w:rPr>
          <w:spacing w:val="-3"/>
        </w:rPr>
        <w:t>r</w:t>
      </w:r>
      <w:r>
        <w:t>y</w:t>
      </w:r>
      <w:r>
        <w:rPr>
          <w:spacing w:val="-2"/>
        </w:rPr>
        <w:t xml:space="preserve"> </w:t>
      </w:r>
      <w:r>
        <w:t>measu</w:t>
      </w:r>
      <w:r>
        <w:rPr>
          <w:spacing w:val="-4"/>
        </w:rPr>
        <w:t>r</w:t>
      </w:r>
      <w:r>
        <w:t>es</w:t>
      </w:r>
      <w:r>
        <w:rPr>
          <w:spacing w:val="1"/>
        </w:rPr>
        <w:t xml:space="preserve"> </w:t>
      </w:r>
      <w:r>
        <w:t>as</w:t>
      </w:r>
      <w:r>
        <w:rPr>
          <w:spacing w:val="-3"/>
        </w:rPr>
        <w:t xml:space="preserve"> </w:t>
      </w:r>
      <w:r>
        <w:t>re</w:t>
      </w:r>
      <w:r>
        <w:rPr>
          <w:spacing w:val="-4"/>
        </w:rPr>
        <w:t>g</w:t>
      </w:r>
      <w:r>
        <w:t>ar</w:t>
      </w:r>
      <w:r>
        <w:rPr>
          <w:spacing w:val="-2"/>
        </w:rPr>
        <w:t>d</w:t>
      </w:r>
      <w:r>
        <w:t>s t</w:t>
      </w:r>
      <w:r>
        <w:rPr>
          <w:spacing w:val="-1"/>
        </w:rPr>
        <w:t>h</w:t>
      </w:r>
      <w:r>
        <w:t xml:space="preserve">e </w:t>
      </w:r>
      <w:r>
        <w:rPr>
          <w:spacing w:val="-1"/>
        </w:rPr>
        <w:t>p</w:t>
      </w:r>
      <w:r>
        <w:rPr>
          <w:spacing w:val="-3"/>
        </w:rPr>
        <w:t>r</w:t>
      </w:r>
      <w:r>
        <w:rPr>
          <w:spacing w:val="1"/>
        </w:rPr>
        <w:t>o</w:t>
      </w:r>
      <w:r>
        <w:t>t</w:t>
      </w:r>
      <w:r>
        <w:rPr>
          <w:spacing w:val="-2"/>
        </w:rPr>
        <w:t>e</w:t>
      </w:r>
      <w:r>
        <w:t>ct</w:t>
      </w:r>
      <w:r>
        <w:rPr>
          <w:spacing w:val="-3"/>
        </w:rPr>
        <w:t>i</w:t>
      </w:r>
      <w:r>
        <w:rPr>
          <w:spacing w:val="1"/>
        </w:rPr>
        <w:t>o</w:t>
      </w:r>
      <w:r>
        <w:t>n</w:t>
      </w:r>
      <w:r>
        <w:rPr>
          <w:spacing w:val="-1"/>
        </w:rPr>
        <w:t xml:space="preserve"> </w:t>
      </w:r>
      <w:r>
        <w:rPr>
          <w:spacing w:val="1"/>
        </w:rPr>
        <w:t>o</w:t>
      </w:r>
      <w:r>
        <w:t>f</w:t>
      </w:r>
      <w:r>
        <w:rPr>
          <w:spacing w:val="-3"/>
        </w:rPr>
        <w:t xml:space="preserve"> </w:t>
      </w:r>
      <w:r>
        <w:t>t</w:t>
      </w:r>
      <w:r>
        <w:rPr>
          <w:spacing w:val="-1"/>
        </w:rPr>
        <w:t>h</w:t>
      </w:r>
      <w:r>
        <w:t>e</w:t>
      </w:r>
      <w:r>
        <w:rPr>
          <w:spacing w:val="-2"/>
        </w:rPr>
        <w:t xml:space="preserve"> </w:t>
      </w:r>
      <w:r>
        <w:rPr>
          <w:spacing w:val="-1"/>
        </w:rPr>
        <w:t>h</w:t>
      </w:r>
      <w:r>
        <w:t>ealth a</w:t>
      </w:r>
      <w:r>
        <w:rPr>
          <w:spacing w:val="-1"/>
        </w:rPr>
        <w:t>n</w:t>
      </w:r>
      <w:r>
        <w:t>d</w:t>
      </w:r>
      <w:r>
        <w:rPr>
          <w:spacing w:val="-1"/>
        </w:rPr>
        <w:t xml:space="preserve"> </w:t>
      </w:r>
      <w:r>
        <w:t>saf</w:t>
      </w:r>
      <w:r>
        <w:rPr>
          <w:spacing w:val="-2"/>
        </w:rPr>
        <w:t>e</w:t>
      </w:r>
      <w:r>
        <w:t>ty</w:t>
      </w:r>
      <w:r>
        <w:rPr>
          <w:spacing w:val="-1"/>
        </w:rPr>
        <w:t xml:space="preserve"> </w:t>
      </w:r>
      <w:r>
        <w:rPr>
          <w:spacing w:val="1"/>
        </w:rPr>
        <w:t>o</w:t>
      </w:r>
      <w:r>
        <w:t xml:space="preserve">f </w:t>
      </w:r>
      <w:r>
        <w:rPr>
          <w:spacing w:val="-3"/>
        </w:rPr>
        <w:t>p</w:t>
      </w:r>
      <w:r>
        <w:t>ers</w:t>
      </w:r>
      <w:r>
        <w:rPr>
          <w:spacing w:val="1"/>
        </w:rPr>
        <w:t>o</w:t>
      </w:r>
      <w:r>
        <w:rPr>
          <w:spacing w:val="-4"/>
        </w:rPr>
        <w:t>n</w:t>
      </w:r>
      <w:r>
        <w:t>s. It is t</w:t>
      </w:r>
      <w:r>
        <w:rPr>
          <w:spacing w:val="-3"/>
        </w:rPr>
        <w:t>h</w:t>
      </w:r>
      <w:r>
        <w:t>ere</w:t>
      </w:r>
      <w:r>
        <w:rPr>
          <w:spacing w:val="-2"/>
        </w:rPr>
        <w:t>f</w:t>
      </w:r>
      <w:r>
        <w:rPr>
          <w:spacing w:val="1"/>
        </w:rPr>
        <w:t>o</w:t>
      </w:r>
      <w:r>
        <w:t>re</w:t>
      </w:r>
      <w:r>
        <w:rPr>
          <w:spacing w:val="-2"/>
        </w:rPr>
        <w:t xml:space="preserve"> </w:t>
      </w:r>
      <w:r>
        <w:t>the respo</w:t>
      </w:r>
      <w:r>
        <w:rPr>
          <w:spacing w:val="-1"/>
        </w:rPr>
        <w:t>n</w:t>
      </w:r>
      <w:r>
        <w:t>si</w:t>
      </w:r>
      <w:r>
        <w:rPr>
          <w:spacing w:val="-2"/>
        </w:rPr>
        <w:t>b</w:t>
      </w:r>
      <w:r>
        <w:t>i</w:t>
      </w:r>
      <w:r>
        <w:rPr>
          <w:spacing w:val="-1"/>
        </w:rPr>
        <w:t>l</w:t>
      </w:r>
      <w:r>
        <w:t>i</w:t>
      </w:r>
      <w:r>
        <w:rPr>
          <w:spacing w:val="-3"/>
        </w:rPr>
        <w:t>t</w:t>
      </w:r>
      <w:r>
        <w:t xml:space="preserve">y </w:t>
      </w:r>
      <w:r>
        <w:rPr>
          <w:spacing w:val="1"/>
        </w:rPr>
        <w:t>o</w:t>
      </w:r>
      <w:r>
        <w:t>f</w:t>
      </w:r>
      <w:r>
        <w:rPr>
          <w:spacing w:val="-3"/>
        </w:rPr>
        <w:t xml:space="preserve"> </w:t>
      </w:r>
      <w:r>
        <w:t>t</w:t>
      </w:r>
      <w:r>
        <w:rPr>
          <w:spacing w:val="-1"/>
        </w:rPr>
        <w:t>h</w:t>
      </w:r>
      <w:r>
        <w:t>e</w:t>
      </w:r>
      <w:r>
        <w:rPr>
          <w:spacing w:val="-1"/>
        </w:rPr>
        <w:t xml:space="preserve"> </w:t>
      </w:r>
      <w:r>
        <w:rPr>
          <w:rFonts w:cs="Calibri"/>
          <w:i/>
        </w:rPr>
        <w:t>Co</w:t>
      </w:r>
      <w:r>
        <w:rPr>
          <w:rFonts w:cs="Calibri"/>
          <w:i/>
          <w:spacing w:val="-2"/>
        </w:rPr>
        <w:t>n</w:t>
      </w:r>
      <w:r>
        <w:rPr>
          <w:rFonts w:cs="Calibri"/>
          <w:i/>
        </w:rPr>
        <w:t>t</w:t>
      </w:r>
      <w:r>
        <w:rPr>
          <w:rFonts w:cs="Calibri"/>
          <w:i/>
          <w:spacing w:val="1"/>
        </w:rPr>
        <w:t>r</w:t>
      </w:r>
      <w:r>
        <w:rPr>
          <w:rFonts w:cs="Calibri"/>
          <w:i/>
          <w:spacing w:val="-4"/>
        </w:rPr>
        <w:t>a</w:t>
      </w:r>
      <w:r>
        <w:rPr>
          <w:rFonts w:cs="Calibri"/>
          <w:i/>
        </w:rPr>
        <w:t>ct</w:t>
      </w:r>
      <w:r>
        <w:rPr>
          <w:rFonts w:cs="Calibri"/>
          <w:i/>
          <w:spacing w:val="-1"/>
        </w:rPr>
        <w:t>o</w:t>
      </w:r>
      <w:r>
        <w:rPr>
          <w:rFonts w:cs="Calibri"/>
          <w:i/>
        </w:rPr>
        <w:t>r</w:t>
      </w:r>
      <w:r>
        <w:rPr>
          <w:rFonts w:cs="Calibri"/>
          <w:i/>
          <w:spacing w:val="2"/>
        </w:rPr>
        <w:t xml:space="preserve"> </w:t>
      </w:r>
      <w:r>
        <w:rPr>
          <w:spacing w:val="-2"/>
        </w:rPr>
        <w:t>t</w:t>
      </w:r>
      <w:r>
        <w:t>o</w:t>
      </w:r>
      <w:r>
        <w:rPr>
          <w:spacing w:val="1"/>
        </w:rPr>
        <w:t xml:space="preserve"> </w:t>
      </w:r>
      <w:r>
        <w:rPr>
          <w:spacing w:val="-3"/>
        </w:rPr>
        <w:t>r</w:t>
      </w:r>
      <w:r>
        <w:t>eq</w:t>
      </w:r>
      <w:r>
        <w:rPr>
          <w:spacing w:val="-2"/>
        </w:rPr>
        <w:t>u</w:t>
      </w:r>
      <w:r>
        <w:t>est</w:t>
      </w:r>
      <w:r>
        <w:rPr>
          <w:spacing w:val="-2"/>
        </w:rPr>
        <w:t xml:space="preserve"> </w:t>
      </w:r>
      <w:r>
        <w:t>the s</w:t>
      </w:r>
      <w:r>
        <w:rPr>
          <w:spacing w:val="-1"/>
        </w:rPr>
        <w:t>upp</w:t>
      </w:r>
      <w:r>
        <w:t>l</w:t>
      </w:r>
      <w:r>
        <w:rPr>
          <w:spacing w:val="-1"/>
        </w:rPr>
        <w:t>i</w:t>
      </w:r>
      <w:r>
        <w:t>er</w:t>
      </w:r>
      <w:r>
        <w:rPr>
          <w:spacing w:val="-2"/>
        </w:rPr>
        <w:t xml:space="preserve"> </w:t>
      </w:r>
      <w:r>
        <w:t>to</w:t>
      </w:r>
      <w:r>
        <w:rPr>
          <w:spacing w:val="-1"/>
        </w:rPr>
        <w:t xml:space="preserve"> </w:t>
      </w:r>
      <w:r>
        <w:t>su</w:t>
      </w:r>
      <w:r>
        <w:rPr>
          <w:spacing w:val="-2"/>
        </w:rPr>
        <w:t>p</w:t>
      </w:r>
      <w:r>
        <w:rPr>
          <w:spacing w:val="-1"/>
        </w:rPr>
        <w:t>p</w:t>
      </w:r>
      <w:r>
        <w:t>ly</w:t>
      </w:r>
      <w:r>
        <w:rPr>
          <w:spacing w:val="1"/>
        </w:rPr>
        <w:t xml:space="preserve"> </w:t>
      </w:r>
      <w:r>
        <w:t>the</w:t>
      </w:r>
      <w:r>
        <w:rPr>
          <w:spacing w:val="-2"/>
        </w:rPr>
        <w:t xml:space="preserve"> </w:t>
      </w:r>
      <w:r>
        <w:t>in</w:t>
      </w:r>
      <w:r>
        <w:rPr>
          <w:spacing w:val="-1"/>
        </w:rPr>
        <w:t>f</w:t>
      </w:r>
      <w:r>
        <w:rPr>
          <w:spacing w:val="1"/>
        </w:rPr>
        <w:t>o</w:t>
      </w:r>
      <w:r>
        <w:rPr>
          <w:spacing w:val="-3"/>
        </w:rPr>
        <w:t>r</w:t>
      </w:r>
      <w:r>
        <w:t>mat</w:t>
      </w:r>
      <w:r>
        <w:rPr>
          <w:spacing w:val="-3"/>
        </w:rPr>
        <w:t>i</w:t>
      </w:r>
      <w:r>
        <w:rPr>
          <w:spacing w:val="1"/>
        </w:rPr>
        <w:t>o</w:t>
      </w:r>
      <w:r>
        <w:t>n</w:t>
      </w:r>
      <w:r>
        <w:rPr>
          <w:spacing w:val="-1"/>
        </w:rPr>
        <w:t xml:space="preserve"> </w:t>
      </w:r>
      <w:r>
        <w:rPr>
          <w:spacing w:val="-3"/>
        </w:rPr>
        <w:t>f</w:t>
      </w:r>
      <w:r>
        <w:rPr>
          <w:spacing w:val="1"/>
        </w:rPr>
        <w:t>o</w:t>
      </w:r>
      <w:r>
        <w:t>r all</w:t>
      </w:r>
      <w:r>
        <w:rPr>
          <w:spacing w:val="-1"/>
        </w:rPr>
        <w:t xml:space="preserve"> </w:t>
      </w:r>
      <w:r>
        <w:t>ha</w:t>
      </w:r>
      <w:r>
        <w:rPr>
          <w:spacing w:val="-2"/>
        </w:rPr>
        <w:t>z</w:t>
      </w:r>
      <w:r>
        <w:t>ar</w:t>
      </w:r>
      <w:r>
        <w:rPr>
          <w:spacing w:val="-4"/>
        </w:rPr>
        <w:t>d</w:t>
      </w:r>
      <w:r>
        <w:rPr>
          <w:spacing w:val="1"/>
        </w:rPr>
        <w:t>o</w:t>
      </w:r>
      <w:r>
        <w:rPr>
          <w:spacing w:val="-1"/>
        </w:rPr>
        <w:t>u</w:t>
      </w:r>
      <w:r>
        <w:t>s chemi</w:t>
      </w:r>
      <w:r>
        <w:rPr>
          <w:spacing w:val="-3"/>
        </w:rPr>
        <w:t>c</w:t>
      </w:r>
      <w:r>
        <w:t xml:space="preserve">als </w:t>
      </w:r>
      <w:r>
        <w:rPr>
          <w:spacing w:val="-2"/>
        </w:rPr>
        <w:t>t</w:t>
      </w:r>
      <w:r>
        <w:t>o</w:t>
      </w:r>
      <w:r>
        <w:rPr>
          <w:spacing w:val="1"/>
        </w:rPr>
        <w:t xml:space="preserve"> </w:t>
      </w:r>
      <w:r>
        <w:t>be</w:t>
      </w:r>
      <w:r>
        <w:rPr>
          <w:spacing w:val="-2"/>
        </w:rPr>
        <w:t xml:space="preserve"> </w:t>
      </w:r>
      <w:r>
        <w:t xml:space="preserve">used </w:t>
      </w:r>
      <w:r>
        <w:rPr>
          <w:spacing w:val="-3"/>
        </w:rPr>
        <w:t>f</w:t>
      </w:r>
      <w:r>
        <w:rPr>
          <w:spacing w:val="1"/>
        </w:rPr>
        <w:t>o</w:t>
      </w:r>
      <w:r>
        <w:t>r t</w:t>
      </w:r>
      <w:r>
        <w:rPr>
          <w:spacing w:val="-4"/>
        </w:rPr>
        <w:t>h</w:t>
      </w:r>
      <w:r>
        <w:t>e</w:t>
      </w:r>
      <w:r>
        <w:rPr>
          <w:spacing w:val="2"/>
        </w:rPr>
        <w:t xml:space="preserve"> </w:t>
      </w:r>
      <w:r>
        <w:rPr>
          <w:rFonts w:cs="Calibri"/>
          <w:i/>
        </w:rPr>
        <w:t>w</w:t>
      </w:r>
      <w:r>
        <w:rPr>
          <w:rFonts w:cs="Calibri"/>
          <w:i/>
          <w:spacing w:val="-3"/>
        </w:rPr>
        <w:t>o</w:t>
      </w:r>
      <w:r>
        <w:rPr>
          <w:rFonts w:cs="Calibri"/>
          <w:i/>
        </w:rPr>
        <w:t xml:space="preserve">rks. </w:t>
      </w:r>
      <w:r>
        <w:t>If</w:t>
      </w:r>
      <w:r>
        <w:rPr>
          <w:spacing w:val="-3"/>
        </w:rPr>
        <w:t xml:space="preserve"> </w:t>
      </w:r>
      <w:r>
        <w:t>t</w:t>
      </w:r>
      <w:r>
        <w:rPr>
          <w:spacing w:val="-1"/>
        </w:rPr>
        <w:t>h</w:t>
      </w:r>
      <w:r>
        <w:t>e</w:t>
      </w:r>
      <w:r>
        <w:rPr>
          <w:spacing w:val="1"/>
        </w:rPr>
        <w:t xml:space="preserve"> </w:t>
      </w:r>
      <w:r>
        <w:t>i</w:t>
      </w:r>
      <w:r>
        <w:rPr>
          <w:spacing w:val="-2"/>
        </w:rPr>
        <w:t>n</w:t>
      </w:r>
      <w:r>
        <w:rPr>
          <w:spacing w:val="-3"/>
        </w:rPr>
        <w:t>f</w:t>
      </w:r>
      <w:r>
        <w:rPr>
          <w:spacing w:val="1"/>
        </w:rPr>
        <w:t>o</w:t>
      </w:r>
      <w:r>
        <w:rPr>
          <w:spacing w:val="-3"/>
        </w:rPr>
        <w:t>r</w:t>
      </w:r>
      <w:r>
        <w:t>mat</w:t>
      </w:r>
      <w:r>
        <w:rPr>
          <w:spacing w:val="-3"/>
        </w:rPr>
        <w:t>i</w:t>
      </w:r>
      <w:r>
        <w:rPr>
          <w:spacing w:val="1"/>
        </w:rPr>
        <w:t>o</w:t>
      </w:r>
      <w:r>
        <w:t>n</w:t>
      </w:r>
      <w:r>
        <w:rPr>
          <w:spacing w:val="-3"/>
        </w:rPr>
        <w:t xml:space="preserve"> </w:t>
      </w:r>
      <w:r>
        <w:t>is not</w:t>
      </w:r>
      <w:r>
        <w:rPr>
          <w:spacing w:val="-2"/>
        </w:rPr>
        <w:t xml:space="preserve"> </w:t>
      </w:r>
      <w:proofErr w:type="gramStart"/>
      <w:r>
        <w:t>avai</w:t>
      </w:r>
      <w:r>
        <w:rPr>
          <w:spacing w:val="-1"/>
        </w:rPr>
        <w:t>l</w:t>
      </w:r>
      <w:r>
        <w:t>a</w:t>
      </w:r>
      <w:r>
        <w:rPr>
          <w:spacing w:val="-1"/>
        </w:rPr>
        <w:t>b</w:t>
      </w:r>
      <w:r>
        <w:t>le</w:t>
      </w:r>
      <w:proofErr w:type="gramEnd"/>
      <w:r>
        <w:rPr>
          <w:spacing w:val="-3"/>
        </w:rPr>
        <w:t xml:space="preserve"> </w:t>
      </w:r>
      <w:r>
        <w:t>t</w:t>
      </w:r>
      <w:r>
        <w:rPr>
          <w:spacing w:val="-1"/>
        </w:rPr>
        <w:t>h</w:t>
      </w:r>
      <w:r>
        <w:t xml:space="preserve">e </w:t>
      </w:r>
      <w:r>
        <w:rPr>
          <w:spacing w:val="-3"/>
        </w:rPr>
        <w:t>i</w:t>
      </w:r>
      <w:r>
        <w:t>t</w:t>
      </w:r>
      <w:r>
        <w:rPr>
          <w:spacing w:val="-2"/>
        </w:rPr>
        <w:t>e</w:t>
      </w:r>
      <w:r>
        <w:t xml:space="preserve">ms </w:t>
      </w:r>
      <w:r>
        <w:rPr>
          <w:spacing w:val="-2"/>
        </w:rPr>
        <w:t>a</w:t>
      </w:r>
      <w:r>
        <w:t xml:space="preserve">re </w:t>
      </w:r>
      <w:r>
        <w:rPr>
          <w:spacing w:val="-1"/>
        </w:rPr>
        <w:t>n</w:t>
      </w:r>
      <w:r>
        <w:rPr>
          <w:spacing w:val="1"/>
        </w:rPr>
        <w:t>o</w:t>
      </w:r>
      <w:r>
        <w:t>t</w:t>
      </w:r>
      <w:r>
        <w:rPr>
          <w:spacing w:val="-2"/>
        </w:rPr>
        <w:t xml:space="preserve"> </w:t>
      </w:r>
      <w:r>
        <w:t>be al</w:t>
      </w:r>
      <w:r>
        <w:rPr>
          <w:spacing w:val="-4"/>
        </w:rPr>
        <w:t>l</w:t>
      </w:r>
      <w:r>
        <w:rPr>
          <w:spacing w:val="1"/>
        </w:rPr>
        <w:t>o</w:t>
      </w:r>
      <w:r>
        <w:rPr>
          <w:spacing w:val="-2"/>
        </w:rPr>
        <w:t>w</w:t>
      </w:r>
      <w:r>
        <w:t>ed</w:t>
      </w:r>
      <w:r>
        <w:rPr>
          <w:spacing w:val="-2"/>
        </w:rPr>
        <w:t xml:space="preserve"> </w:t>
      </w:r>
      <w:r>
        <w:rPr>
          <w:spacing w:val="1"/>
        </w:rPr>
        <w:t>o</w:t>
      </w:r>
      <w:r>
        <w:t>n</w:t>
      </w:r>
      <w:r>
        <w:rPr>
          <w:spacing w:val="-1"/>
        </w:rPr>
        <w:t xml:space="preserve"> </w:t>
      </w:r>
      <w:r>
        <w:t>sit</w:t>
      </w:r>
      <w:r>
        <w:rPr>
          <w:spacing w:val="1"/>
        </w:rPr>
        <w:t>e</w:t>
      </w:r>
      <w:r>
        <w:t>. A</w:t>
      </w:r>
      <w:r>
        <w:rPr>
          <w:spacing w:val="-1"/>
        </w:rPr>
        <w:t>l</w:t>
      </w:r>
      <w:r>
        <w:t xml:space="preserve">l the </w:t>
      </w:r>
      <w:r>
        <w:rPr>
          <w:spacing w:val="-1"/>
        </w:rPr>
        <w:t>h</w:t>
      </w:r>
      <w:r>
        <w:t>a</w:t>
      </w:r>
      <w:r>
        <w:rPr>
          <w:spacing w:val="-1"/>
        </w:rPr>
        <w:t>z</w:t>
      </w:r>
      <w:r>
        <w:t>ar</w:t>
      </w:r>
      <w:r>
        <w:rPr>
          <w:spacing w:val="-2"/>
        </w:rPr>
        <w:t>d</w:t>
      </w:r>
      <w:r>
        <w:rPr>
          <w:spacing w:val="1"/>
        </w:rPr>
        <w:t>o</w:t>
      </w:r>
      <w:r>
        <w:rPr>
          <w:spacing w:val="-1"/>
        </w:rPr>
        <w:t>u</w:t>
      </w:r>
      <w:r>
        <w:t>s</w:t>
      </w:r>
      <w:r>
        <w:rPr>
          <w:spacing w:val="-3"/>
        </w:rPr>
        <w:t xml:space="preserve"> </w:t>
      </w:r>
      <w:r>
        <w:t>c</w:t>
      </w:r>
      <w:r>
        <w:rPr>
          <w:spacing w:val="-1"/>
        </w:rPr>
        <w:t>h</w:t>
      </w:r>
      <w:r>
        <w:rPr>
          <w:spacing w:val="-2"/>
        </w:rPr>
        <w:t>e</w:t>
      </w:r>
      <w:r>
        <w:t>mical</w:t>
      </w:r>
      <w:r>
        <w:rPr>
          <w:spacing w:val="-3"/>
        </w:rPr>
        <w:t xml:space="preserve"> </w:t>
      </w:r>
      <w:r>
        <w:t>su</w:t>
      </w:r>
      <w:r>
        <w:rPr>
          <w:spacing w:val="-2"/>
        </w:rPr>
        <w:t>b</w:t>
      </w:r>
      <w:r>
        <w:t>stances</w:t>
      </w:r>
      <w:r>
        <w:rPr>
          <w:spacing w:val="-2"/>
        </w:rPr>
        <w:t xml:space="preserve"> </w:t>
      </w:r>
      <w:r>
        <w:t>m</w:t>
      </w:r>
      <w:r>
        <w:rPr>
          <w:spacing w:val="-1"/>
        </w:rPr>
        <w:t>u</w:t>
      </w:r>
      <w:r>
        <w:t>st</w:t>
      </w:r>
      <w:r>
        <w:rPr>
          <w:spacing w:val="-2"/>
        </w:rPr>
        <w:t xml:space="preserve"> </w:t>
      </w:r>
      <w:r>
        <w:t>be</w:t>
      </w:r>
      <w:r>
        <w:rPr>
          <w:spacing w:val="-2"/>
        </w:rPr>
        <w:t xml:space="preserve"> </w:t>
      </w:r>
      <w:r>
        <w:rPr>
          <w:spacing w:val="1"/>
        </w:rPr>
        <w:t>o</w:t>
      </w:r>
      <w:r>
        <w:t>n</w:t>
      </w:r>
      <w:r>
        <w:rPr>
          <w:spacing w:val="-1"/>
        </w:rPr>
        <w:t xml:space="preserve"> </w:t>
      </w:r>
      <w:r>
        <w:t>re</w:t>
      </w:r>
      <w:r>
        <w:rPr>
          <w:spacing w:val="-1"/>
        </w:rPr>
        <w:t>g</w:t>
      </w:r>
      <w:r>
        <w:rPr>
          <w:spacing w:val="-3"/>
        </w:rPr>
        <w:t>i</w:t>
      </w:r>
      <w:r>
        <w:t>ster in</w:t>
      </w:r>
      <w:r>
        <w:rPr>
          <w:spacing w:val="-3"/>
        </w:rPr>
        <w:t xml:space="preserve"> </w:t>
      </w:r>
      <w:r>
        <w:t>the s</w:t>
      </w:r>
      <w:r>
        <w:rPr>
          <w:spacing w:val="-2"/>
        </w:rPr>
        <w:t>t</w:t>
      </w:r>
      <w:r>
        <w:rPr>
          <w:spacing w:val="1"/>
        </w:rPr>
        <w:t>o</w:t>
      </w:r>
      <w:r>
        <w:rPr>
          <w:spacing w:val="-3"/>
        </w:rPr>
        <w:t>r</w:t>
      </w:r>
      <w:r>
        <w:t>e w</w:t>
      </w:r>
      <w:r>
        <w:rPr>
          <w:spacing w:val="-3"/>
        </w:rPr>
        <w:t>i</w:t>
      </w:r>
      <w:r>
        <w:t xml:space="preserve">th the </w:t>
      </w:r>
      <w:r>
        <w:rPr>
          <w:spacing w:val="-3"/>
        </w:rPr>
        <w:t>r</w:t>
      </w:r>
      <w:r>
        <w:rPr>
          <w:spacing w:val="-2"/>
        </w:rPr>
        <w:t>e</w:t>
      </w:r>
      <w:r>
        <w:t>le</w:t>
      </w:r>
      <w:r>
        <w:rPr>
          <w:spacing w:val="1"/>
        </w:rPr>
        <w:t>v</w:t>
      </w:r>
      <w:r>
        <w:t>a</w:t>
      </w:r>
      <w:r>
        <w:rPr>
          <w:spacing w:val="-1"/>
        </w:rPr>
        <w:t>n</w:t>
      </w:r>
      <w:r>
        <w:t>t</w:t>
      </w:r>
      <w:r>
        <w:rPr>
          <w:spacing w:val="-2"/>
        </w:rPr>
        <w:t xml:space="preserve"> </w:t>
      </w:r>
      <w:r>
        <w:t>safe</w:t>
      </w:r>
      <w:r>
        <w:rPr>
          <w:spacing w:val="-2"/>
        </w:rPr>
        <w:t>t</w:t>
      </w:r>
      <w:r>
        <w:t>y data</w:t>
      </w:r>
      <w:r>
        <w:rPr>
          <w:spacing w:val="-3"/>
        </w:rPr>
        <w:t xml:space="preserve"> </w:t>
      </w:r>
      <w:r>
        <w:t>she</w:t>
      </w:r>
      <w:r>
        <w:rPr>
          <w:spacing w:val="-2"/>
        </w:rPr>
        <w:t>e</w:t>
      </w:r>
      <w:r>
        <w:t>ts. This a</w:t>
      </w:r>
      <w:r>
        <w:rPr>
          <w:spacing w:val="-1"/>
        </w:rPr>
        <w:t>pp</w:t>
      </w:r>
      <w:r>
        <w:t>l</w:t>
      </w:r>
      <w:r>
        <w:rPr>
          <w:spacing w:val="-1"/>
        </w:rPr>
        <w:t>i</w:t>
      </w:r>
      <w:r>
        <w:t>es</w:t>
      </w:r>
      <w:r>
        <w:rPr>
          <w:spacing w:val="1"/>
        </w:rPr>
        <w:t xml:space="preserve"> </w:t>
      </w:r>
      <w:r>
        <w:rPr>
          <w:spacing w:val="-2"/>
        </w:rPr>
        <w:t>t</w:t>
      </w:r>
      <w:r>
        <w:t>o</w:t>
      </w:r>
      <w:r>
        <w:rPr>
          <w:spacing w:val="1"/>
        </w:rPr>
        <w:t xml:space="preserve"> </w:t>
      </w:r>
      <w:r>
        <w:rPr>
          <w:spacing w:val="-3"/>
        </w:rPr>
        <w:t>i</w:t>
      </w:r>
      <w:r>
        <w:t>t</w:t>
      </w:r>
      <w:r>
        <w:rPr>
          <w:spacing w:val="-2"/>
        </w:rPr>
        <w:t>e</w:t>
      </w:r>
      <w:r>
        <w:t>ms su</w:t>
      </w:r>
      <w:r>
        <w:rPr>
          <w:spacing w:val="-2"/>
        </w:rPr>
        <w:t>p</w:t>
      </w:r>
      <w:r>
        <w:rPr>
          <w:spacing w:val="-1"/>
        </w:rPr>
        <w:t>p</w:t>
      </w:r>
      <w:r>
        <w:t>l</w:t>
      </w:r>
      <w:r>
        <w:rPr>
          <w:spacing w:val="-3"/>
        </w:rPr>
        <w:t>i</w:t>
      </w:r>
      <w:r>
        <w:t>ed by t</w:t>
      </w:r>
      <w:r>
        <w:rPr>
          <w:spacing w:val="-3"/>
        </w:rPr>
        <w:t>h</w:t>
      </w:r>
      <w:r>
        <w:t>e</w:t>
      </w:r>
      <w:r>
        <w:rPr>
          <w:spacing w:val="2"/>
        </w:rPr>
        <w:t xml:space="preserve"> </w:t>
      </w:r>
      <w:r>
        <w:rPr>
          <w:rFonts w:cs="Calibri"/>
          <w:i/>
          <w:spacing w:val="-3"/>
        </w:rPr>
        <w:t>E</w:t>
      </w:r>
      <w:r>
        <w:rPr>
          <w:rFonts w:cs="Calibri"/>
          <w:i/>
        </w:rPr>
        <w:t>mpl</w:t>
      </w:r>
      <w:r>
        <w:rPr>
          <w:rFonts w:cs="Calibri"/>
          <w:i/>
          <w:spacing w:val="-2"/>
        </w:rPr>
        <w:t>o</w:t>
      </w:r>
      <w:r>
        <w:rPr>
          <w:rFonts w:cs="Calibri"/>
          <w:i/>
        </w:rPr>
        <w:t>yer</w:t>
      </w:r>
      <w:r>
        <w:rPr>
          <w:rFonts w:cs="Calibri"/>
          <w:i/>
          <w:spacing w:val="-1"/>
        </w:rPr>
        <w:t xml:space="preserve"> </w:t>
      </w:r>
      <w:r>
        <w:t xml:space="preserve">as </w:t>
      </w:r>
      <w:r>
        <w:rPr>
          <w:spacing w:val="-2"/>
        </w:rPr>
        <w:t>w</w:t>
      </w:r>
      <w:r>
        <w:t>ell.</w:t>
      </w:r>
    </w:p>
    <w:p w14:paraId="125D5285" w14:textId="77777777" w:rsidR="007C62E7" w:rsidRDefault="007C62E7" w:rsidP="007C62E7">
      <w:pPr>
        <w:sectPr w:rsidR="007C62E7">
          <w:pgSz w:w="11907" w:h="16840"/>
          <w:pgMar w:top="1360" w:right="1020" w:bottom="1080" w:left="1020" w:header="755" w:footer="891" w:gutter="0"/>
          <w:cols w:space="720"/>
        </w:sectPr>
      </w:pPr>
    </w:p>
    <w:p w14:paraId="2133766F" w14:textId="77777777" w:rsidR="007C62E7" w:rsidRDefault="007C62E7" w:rsidP="007C62E7">
      <w:pPr>
        <w:spacing w:before="14" w:line="240" w:lineRule="exact"/>
        <w:rPr>
          <w:sz w:val="24"/>
          <w:szCs w:val="24"/>
        </w:rPr>
      </w:pPr>
    </w:p>
    <w:p w14:paraId="4E534A0E" w14:textId="77777777" w:rsidR="007C62E7" w:rsidRDefault="007C62E7" w:rsidP="005B3361">
      <w:pPr>
        <w:pStyle w:val="Heading6"/>
        <w:numPr>
          <w:ilvl w:val="2"/>
          <w:numId w:val="23"/>
        </w:numPr>
        <w:tabs>
          <w:tab w:val="left" w:pos="726"/>
        </w:tabs>
        <w:spacing w:before="56"/>
        <w:ind w:left="726" w:hanging="614"/>
        <w:rPr>
          <w:b w:val="0"/>
          <w:bCs w:val="0"/>
        </w:rPr>
      </w:pPr>
      <w:bookmarkStart w:id="37" w:name="_bookmark50"/>
      <w:bookmarkEnd w:id="37"/>
      <w:r>
        <w:t>E</w:t>
      </w:r>
      <w:r>
        <w:rPr>
          <w:spacing w:val="-1"/>
        </w:rPr>
        <w:t>n</w:t>
      </w:r>
      <w:r>
        <w:rPr>
          <w:spacing w:val="-2"/>
        </w:rPr>
        <w:t>v</w:t>
      </w:r>
      <w:r>
        <w:t>ir</w:t>
      </w:r>
      <w:r>
        <w:rPr>
          <w:spacing w:val="-1"/>
        </w:rPr>
        <w:t>on</w:t>
      </w:r>
      <w:r>
        <w:t>me</w:t>
      </w:r>
      <w:r>
        <w:rPr>
          <w:spacing w:val="-2"/>
        </w:rPr>
        <w:t>n</w:t>
      </w:r>
      <w:r>
        <w:t>t</w:t>
      </w:r>
      <w:r>
        <w:rPr>
          <w:spacing w:val="-1"/>
        </w:rPr>
        <w:t>a</w:t>
      </w:r>
      <w:r>
        <w:t>l ma</w:t>
      </w:r>
      <w:r>
        <w:rPr>
          <w:spacing w:val="-2"/>
        </w:rPr>
        <w:t>na</w:t>
      </w:r>
      <w:r>
        <w:t>g</w:t>
      </w:r>
      <w:r>
        <w:rPr>
          <w:spacing w:val="-1"/>
        </w:rPr>
        <w:t>e</w:t>
      </w:r>
      <w:r>
        <w:t>me</w:t>
      </w:r>
      <w:r>
        <w:rPr>
          <w:spacing w:val="-2"/>
        </w:rPr>
        <w:t>n</w:t>
      </w:r>
      <w:r>
        <w:t>t</w:t>
      </w:r>
    </w:p>
    <w:p w14:paraId="6C4CCABB" w14:textId="77777777" w:rsidR="007C62E7" w:rsidRDefault="007C62E7" w:rsidP="007C62E7">
      <w:pPr>
        <w:pStyle w:val="BodyText"/>
        <w:spacing w:before="1" w:line="239" w:lineRule="auto"/>
        <w:ind w:left="113" w:right="113"/>
      </w:pPr>
      <w:r>
        <w:t xml:space="preserve">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1"/>
        </w:rPr>
        <w:t xml:space="preserve"> </w:t>
      </w:r>
      <w:r>
        <w:rPr>
          <w:spacing w:val="-3"/>
        </w:rPr>
        <w:t>i</w:t>
      </w:r>
      <w:r>
        <w:t>s re</w:t>
      </w:r>
      <w:r>
        <w:rPr>
          <w:spacing w:val="-1"/>
        </w:rPr>
        <w:t>qu</w:t>
      </w:r>
      <w:r>
        <w:t>ired</w:t>
      </w:r>
      <w:r>
        <w:rPr>
          <w:spacing w:val="-3"/>
        </w:rPr>
        <w:t xml:space="preserve"> </w:t>
      </w:r>
      <w:r>
        <w:t>to</w:t>
      </w:r>
      <w:r>
        <w:rPr>
          <w:spacing w:val="-1"/>
        </w:rPr>
        <w:t xml:space="preserve"> </w:t>
      </w:r>
      <w:r>
        <w:t>ens</w:t>
      </w:r>
      <w:r>
        <w:rPr>
          <w:spacing w:val="-1"/>
        </w:rPr>
        <w:t>u</w:t>
      </w:r>
      <w:r>
        <w:t>re th</w:t>
      </w:r>
      <w:r>
        <w:rPr>
          <w:spacing w:val="-3"/>
        </w:rPr>
        <w:t>a</w:t>
      </w:r>
      <w:r>
        <w:t>t all</w:t>
      </w:r>
      <w:r>
        <w:rPr>
          <w:spacing w:val="-1"/>
        </w:rPr>
        <w:t xml:space="preserve"> </w:t>
      </w:r>
      <w:r>
        <w:rPr>
          <w:spacing w:val="-3"/>
        </w:rPr>
        <w:t>g</w:t>
      </w:r>
      <w:r>
        <w:rPr>
          <w:spacing w:val="1"/>
        </w:rPr>
        <w:t>oo</w:t>
      </w:r>
      <w:r>
        <w:rPr>
          <w:spacing w:val="-1"/>
        </w:rPr>
        <w:t>d</w:t>
      </w:r>
      <w:r>
        <w:t>s,</w:t>
      </w:r>
      <w:r>
        <w:rPr>
          <w:spacing w:val="-3"/>
        </w:rPr>
        <w:t xml:space="preserve"> </w:t>
      </w:r>
      <w:r>
        <w:t>s</w:t>
      </w:r>
      <w:r>
        <w:rPr>
          <w:spacing w:val="-2"/>
        </w:rPr>
        <w:t>e</w:t>
      </w:r>
      <w:r>
        <w:t>rvices</w:t>
      </w:r>
      <w:r>
        <w:rPr>
          <w:spacing w:val="-2"/>
        </w:rPr>
        <w:t xml:space="preserve"> </w:t>
      </w:r>
      <w:r>
        <w:rPr>
          <w:spacing w:val="1"/>
        </w:rPr>
        <w:t>o</w:t>
      </w:r>
      <w:r>
        <w:t xml:space="preserve">r </w:t>
      </w:r>
      <w:r>
        <w:rPr>
          <w:rFonts w:cs="Calibri"/>
          <w:i/>
        </w:rPr>
        <w:t>w</w:t>
      </w:r>
      <w:r>
        <w:rPr>
          <w:rFonts w:cs="Calibri"/>
          <w:i/>
          <w:spacing w:val="-3"/>
        </w:rPr>
        <w:t>o</w:t>
      </w:r>
      <w:r>
        <w:rPr>
          <w:rFonts w:cs="Calibri"/>
          <w:i/>
        </w:rPr>
        <w:t>rks</w:t>
      </w:r>
      <w:r>
        <w:rPr>
          <w:rFonts w:cs="Calibri"/>
          <w:i/>
          <w:spacing w:val="-1"/>
        </w:rPr>
        <w:t xml:space="preserve"> </w:t>
      </w:r>
      <w:r>
        <w:t>su</w:t>
      </w:r>
      <w:r>
        <w:rPr>
          <w:spacing w:val="-2"/>
        </w:rPr>
        <w:t>p</w:t>
      </w:r>
      <w:r>
        <w:rPr>
          <w:spacing w:val="-1"/>
        </w:rPr>
        <w:t>p</w:t>
      </w:r>
      <w:r>
        <w:t>l</w:t>
      </w:r>
      <w:r>
        <w:rPr>
          <w:spacing w:val="-1"/>
        </w:rPr>
        <w:t>i</w:t>
      </w:r>
      <w:r>
        <w:t>ed in</w:t>
      </w:r>
      <w:r>
        <w:rPr>
          <w:spacing w:val="-3"/>
        </w:rPr>
        <w:t xml:space="preserve"> </w:t>
      </w:r>
      <w:r>
        <w:t>ter</w:t>
      </w:r>
      <w:r>
        <w:rPr>
          <w:spacing w:val="-2"/>
        </w:rPr>
        <w:t>m</w:t>
      </w:r>
      <w:r>
        <w:t>s</w:t>
      </w:r>
      <w:r>
        <w:rPr>
          <w:spacing w:val="-2"/>
        </w:rPr>
        <w:t xml:space="preserve"> </w:t>
      </w:r>
      <w:r>
        <w:rPr>
          <w:spacing w:val="1"/>
        </w:rPr>
        <w:t>o</w:t>
      </w:r>
      <w:r>
        <w:t>f t</w:t>
      </w:r>
      <w:r>
        <w:rPr>
          <w:spacing w:val="-1"/>
        </w:rPr>
        <w:t>h</w:t>
      </w:r>
      <w:r>
        <w:t>e</w:t>
      </w:r>
      <w:r>
        <w:rPr>
          <w:spacing w:val="-2"/>
        </w:rPr>
        <w:t xml:space="preserve"> c</w:t>
      </w:r>
      <w:r>
        <w:rPr>
          <w:spacing w:val="1"/>
        </w:rPr>
        <w:t>o</w:t>
      </w:r>
      <w:r>
        <w:rPr>
          <w:spacing w:val="-1"/>
        </w:rPr>
        <w:t>n</w:t>
      </w:r>
      <w:r>
        <w:t>tract c</w:t>
      </w:r>
      <w:r>
        <w:rPr>
          <w:spacing w:val="1"/>
        </w:rPr>
        <w:t>o</w:t>
      </w:r>
      <w:r>
        <w:rPr>
          <w:spacing w:val="-1"/>
        </w:rPr>
        <w:t>n</w:t>
      </w:r>
      <w:r>
        <w:t>fo</w:t>
      </w:r>
      <w:r>
        <w:rPr>
          <w:spacing w:val="-3"/>
        </w:rPr>
        <w:t>r</w:t>
      </w:r>
      <w:r>
        <w:t>m</w:t>
      </w:r>
      <w:r>
        <w:rPr>
          <w:spacing w:val="-1"/>
        </w:rPr>
        <w:t xml:space="preserve"> </w:t>
      </w:r>
      <w:r>
        <w:t>to</w:t>
      </w:r>
      <w:r>
        <w:rPr>
          <w:spacing w:val="-1"/>
        </w:rPr>
        <w:t xml:space="preserve"> </w:t>
      </w:r>
      <w:r>
        <w:t>all a</w:t>
      </w:r>
      <w:r>
        <w:rPr>
          <w:spacing w:val="-1"/>
        </w:rPr>
        <w:t>pp</w:t>
      </w:r>
      <w:r>
        <w:t>l</w:t>
      </w:r>
      <w:r>
        <w:rPr>
          <w:spacing w:val="-1"/>
        </w:rPr>
        <w:t>i</w:t>
      </w:r>
      <w:r>
        <w:t>ca</w:t>
      </w:r>
      <w:r>
        <w:rPr>
          <w:spacing w:val="-1"/>
        </w:rPr>
        <w:t>b</w:t>
      </w:r>
      <w:r>
        <w:t>le</w:t>
      </w:r>
      <w:r>
        <w:rPr>
          <w:spacing w:val="-2"/>
        </w:rPr>
        <w:t xml:space="preserve"> e</w:t>
      </w:r>
      <w:r>
        <w:rPr>
          <w:spacing w:val="-1"/>
        </w:rPr>
        <w:t>n</w:t>
      </w:r>
      <w:r>
        <w:t>viro</w:t>
      </w:r>
      <w:r>
        <w:rPr>
          <w:spacing w:val="-3"/>
        </w:rPr>
        <w:t>n</w:t>
      </w:r>
      <w:r>
        <w:t>mental</w:t>
      </w:r>
      <w:r>
        <w:rPr>
          <w:spacing w:val="-3"/>
        </w:rPr>
        <w:t xml:space="preserve"> </w:t>
      </w:r>
      <w:r>
        <w:t>legis</w:t>
      </w:r>
      <w:r>
        <w:rPr>
          <w:spacing w:val="-1"/>
        </w:rPr>
        <w:t>l</w:t>
      </w:r>
      <w:r>
        <w:t>at</w:t>
      </w:r>
      <w:r>
        <w:rPr>
          <w:spacing w:val="-3"/>
        </w:rPr>
        <w:t>i</w:t>
      </w:r>
      <w:r>
        <w:rPr>
          <w:spacing w:val="1"/>
        </w:rPr>
        <w:t>o</w:t>
      </w:r>
      <w:r>
        <w:rPr>
          <w:spacing w:val="-1"/>
        </w:rPr>
        <w:t>n</w:t>
      </w:r>
      <w:r>
        <w:t>.</w:t>
      </w:r>
      <w:r>
        <w:rPr>
          <w:spacing w:val="47"/>
        </w:rPr>
        <w:t xml:space="preserve"> </w:t>
      </w:r>
      <w:r>
        <w:t>Where</w:t>
      </w:r>
      <w:r>
        <w:rPr>
          <w:spacing w:val="-2"/>
        </w:rPr>
        <w:t xml:space="preserve"> </w:t>
      </w:r>
      <w:r>
        <w:t>wo</w:t>
      </w:r>
      <w:r>
        <w:rPr>
          <w:spacing w:val="-1"/>
        </w:rPr>
        <w:t>r</w:t>
      </w:r>
      <w:r>
        <w:t>k is</w:t>
      </w:r>
      <w:r>
        <w:rPr>
          <w:spacing w:val="-3"/>
        </w:rPr>
        <w:t xml:space="preserve"> </w:t>
      </w:r>
      <w:r>
        <w:t>do</w:t>
      </w:r>
      <w:r>
        <w:rPr>
          <w:spacing w:val="-1"/>
        </w:rPr>
        <w:t>n</w:t>
      </w:r>
      <w:r>
        <w:t>e</w:t>
      </w:r>
      <w:r>
        <w:rPr>
          <w:spacing w:val="-2"/>
        </w:rPr>
        <w:t xml:space="preserve"> </w:t>
      </w:r>
      <w:r>
        <w:rPr>
          <w:spacing w:val="1"/>
        </w:rPr>
        <w:t>o</w:t>
      </w:r>
      <w:r>
        <w:t xml:space="preserve">n </w:t>
      </w:r>
      <w:r>
        <w:rPr>
          <w:rFonts w:cs="Calibri"/>
          <w:i/>
        </w:rPr>
        <w:t>sit</w:t>
      </w:r>
      <w:r>
        <w:rPr>
          <w:rFonts w:cs="Calibri"/>
          <w:i/>
          <w:spacing w:val="-2"/>
        </w:rPr>
        <w:t>e</w:t>
      </w:r>
      <w:r>
        <w:t>, t</w:t>
      </w:r>
      <w:r>
        <w:rPr>
          <w:spacing w:val="-1"/>
        </w:rPr>
        <w:t>h</w:t>
      </w:r>
      <w:r>
        <w:t xml:space="preserve">e </w:t>
      </w:r>
      <w:r>
        <w:rPr>
          <w:spacing w:val="-4"/>
        </w:rPr>
        <w:t>g</w:t>
      </w:r>
      <w:r>
        <w:rPr>
          <w:spacing w:val="1"/>
        </w:rPr>
        <w:t>oo</w:t>
      </w:r>
      <w:r>
        <w:rPr>
          <w:spacing w:val="-1"/>
        </w:rPr>
        <w:t>d</w:t>
      </w:r>
      <w:r>
        <w:t>s,</w:t>
      </w:r>
      <w:r>
        <w:rPr>
          <w:spacing w:val="-3"/>
        </w:rPr>
        <w:t xml:space="preserve"> </w:t>
      </w:r>
      <w:r>
        <w:t>se</w:t>
      </w:r>
      <w:r>
        <w:rPr>
          <w:spacing w:val="-3"/>
        </w:rPr>
        <w:t>r</w:t>
      </w:r>
      <w:r>
        <w:t>vic</w:t>
      </w:r>
      <w:r>
        <w:rPr>
          <w:spacing w:val="-2"/>
        </w:rPr>
        <w:t>e</w:t>
      </w:r>
      <w:r>
        <w:t>s</w:t>
      </w:r>
      <w:r>
        <w:rPr>
          <w:spacing w:val="-2"/>
        </w:rPr>
        <w:t xml:space="preserve"> </w:t>
      </w:r>
      <w:r>
        <w:rPr>
          <w:spacing w:val="1"/>
        </w:rPr>
        <w:t>o</w:t>
      </w:r>
      <w:r>
        <w:t xml:space="preserve">r </w:t>
      </w:r>
      <w:r>
        <w:rPr>
          <w:rFonts w:cs="Calibri"/>
          <w:i/>
        </w:rPr>
        <w:t>wor</w:t>
      </w:r>
      <w:r>
        <w:rPr>
          <w:rFonts w:cs="Calibri"/>
          <w:i/>
          <w:spacing w:val="-2"/>
        </w:rPr>
        <w:t>k</w:t>
      </w:r>
      <w:r>
        <w:rPr>
          <w:rFonts w:cs="Calibri"/>
          <w:i/>
        </w:rPr>
        <w:t>s</w:t>
      </w:r>
      <w:r>
        <w:rPr>
          <w:rFonts w:cs="Calibri"/>
          <w:i/>
          <w:spacing w:val="1"/>
        </w:rPr>
        <w:t xml:space="preserve"> </w:t>
      </w:r>
      <w:r>
        <w:t>su</w:t>
      </w:r>
      <w:r>
        <w:rPr>
          <w:spacing w:val="-2"/>
        </w:rPr>
        <w:t>p</w:t>
      </w:r>
      <w:r>
        <w:rPr>
          <w:spacing w:val="-1"/>
        </w:rPr>
        <w:t>p</w:t>
      </w:r>
      <w:r>
        <w:t>l</w:t>
      </w:r>
      <w:r>
        <w:rPr>
          <w:spacing w:val="-1"/>
        </w:rPr>
        <w:t>i</w:t>
      </w:r>
      <w:r>
        <w:t>ed wi</w:t>
      </w:r>
      <w:r>
        <w:rPr>
          <w:spacing w:val="-1"/>
        </w:rPr>
        <w:t>l</w:t>
      </w:r>
      <w:r>
        <w:t>l</w:t>
      </w:r>
      <w:r>
        <w:rPr>
          <w:spacing w:val="-3"/>
        </w:rPr>
        <w:t xml:space="preserve"> </w:t>
      </w:r>
      <w:r>
        <w:t>also</w:t>
      </w:r>
      <w:r>
        <w:rPr>
          <w:spacing w:val="-1"/>
        </w:rPr>
        <w:t xml:space="preserve"> </w:t>
      </w:r>
      <w:r>
        <w:rPr>
          <w:spacing w:val="-2"/>
        </w:rPr>
        <w:t>co</w:t>
      </w:r>
      <w:r>
        <w:rPr>
          <w:spacing w:val="-1"/>
        </w:rPr>
        <w:t>n</w:t>
      </w:r>
      <w:r>
        <w:t>form</w:t>
      </w:r>
      <w:r>
        <w:rPr>
          <w:spacing w:val="-2"/>
        </w:rPr>
        <w:t xml:space="preserve"> t</w:t>
      </w:r>
      <w:r>
        <w:t>o</w:t>
      </w:r>
      <w:r>
        <w:rPr>
          <w:spacing w:val="2"/>
        </w:rPr>
        <w:t xml:space="preserve"> </w:t>
      </w:r>
      <w:r>
        <w:t>the</w:t>
      </w:r>
      <w:r>
        <w:rPr>
          <w:spacing w:val="-2"/>
        </w:rPr>
        <w:t xml:space="preserve"> </w:t>
      </w:r>
      <w:r>
        <w:rPr>
          <w:rFonts w:cs="Calibri"/>
          <w:i/>
        </w:rPr>
        <w:t>Em</w:t>
      </w:r>
      <w:r>
        <w:rPr>
          <w:rFonts w:cs="Calibri"/>
          <w:i/>
          <w:spacing w:val="-1"/>
        </w:rPr>
        <w:t>p</w:t>
      </w:r>
      <w:r>
        <w:rPr>
          <w:rFonts w:cs="Calibri"/>
          <w:i/>
        </w:rPr>
        <w:t>l</w:t>
      </w:r>
      <w:r>
        <w:rPr>
          <w:rFonts w:cs="Calibri"/>
          <w:i/>
          <w:spacing w:val="-1"/>
        </w:rPr>
        <w:t>o</w:t>
      </w:r>
      <w:r>
        <w:rPr>
          <w:rFonts w:cs="Calibri"/>
          <w:i/>
        </w:rPr>
        <w:t>y</w:t>
      </w:r>
      <w:r>
        <w:rPr>
          <w:rFonts w:cs="Calibri"/>
          <w:i/>
          <w:spacing w:val="-3"/>
        </w:rPr>
        <w:t>e</w:t>
      </w:r>
      <w:r>
        <w:rPr>
          <w:rFonts w:cs="Calibri"/>
          <w:i/>
        </w:rPr>
        <w:t>r’s</w:t>
      </w:r>
      <w:r>
        <w:rPr>
          <w:rFonts w:cs="Calibri"/>
          <w:i/>
          <w:spacing w:val="-1"/>
        </w:rPr>
        <w:t xml:space="preserve"> </w:t>
      </w:r>
      <w:r>
        <w:t>e</w:t>
      </w:r>
      <w:r>
        <w:rPr>
          <w:spacing w:val="-3"/>
        </w:rPr>
        <w:t>n</w:t>
      </w:r>
      <w:r>
        <w:t>viro</w:t>
      </w:r>
      <w:r>
        <w:rPr>
          <w:spacing w:val="-3"/>
        </w:rPr>
        <w:t>n</w:t>
      </w:r>
      <w:r>
        <w:t>mental</w:t>
      </w:r>
      <w:r>
        <w:rPr>
          <w:spacing w:val="-3"/>
        </w:rPr>
        <w:t xml:space="preserve"> </w:t>
      </w:r>
      <w:r>
        <w:t>specifi</w:t>
      </w:r>
      <w:r>
        <w:rPr>
          <w:spacing w:val="-3"/>
        </w:rPr>
        <w:t>c</w:t>
      </w:r>
      <w:r>
        <w:t>atio</w:t>
      </w:r>
      <w:r>
        <w:rPr>
          <w:spacing w:val="-1"/>
        </w:rPr>
        <w:t>n</w:t>
      </w:r>
      <w:r>
        <w:t>s.</w:t>
      </w:r>
    </w:p>
    <w:p w14:paraId="590A6B5B" w14:textId="77777777" w:rsidR="007C62E7" w:rsidRDefault="007C62E7" w:rsidP="007C62E7">
      <w:pPr>
        <w:spacing w:before="9" w:line="260" w:lineRule="exact"/>
        <w:rPr>
          <w:sz w:val="26"/>
          <w:szCs w:val="26"/>
        </w:rPr>
      </w:pPr>
    </w:p>
    <w:p w14:paraId="7FC572F9" w14:textId="77777777" w:rsidR="007C62E7" w:rsidRDefault="007C62E7" w:rsidP="005B3361">
      <w:pPr>
        <w:pStyle w:val="Heading6"/>
        <w:numPr>
          <w:ilvl w:val="2"/>
          <w:numId w:val="23"/>
        </w:numPr>
        <w:tabs>
          <w:tab w:val="left" w:pos="726"/>
        </w:tabs>
        <w:ind w:left="726" w:hanging="614"/>
        <w:rPr>
          <w:b w:val="0"/>
          <w:bCs w:val="0"/>
        </w:rPr>
      </w:pPr>
      <w:bookmarkStart w:id="38" w:name="_bookmark51"/>
      <w:bookmarkEnd w:id="38"/>
      <w:r>
        <w:t>H</w:t>
      </w:r>
      <w:r>
        <w:rPr>
          <w:spacing w:val="-2"/>
        </w:rPr>
        <w:t>o</w:t>
      </w:r>
      <w:r>
        <w:rPr>
          <w:spacing w:val="-1"/>
        </w:rPr>
        <w:t>u</w:t>
      </w:r>
      <w:r>
        <w:t>s</w:t>
      </w:r>
      <w:r>
        <w:rPr>
          <w:spacing w:val="-1"/>
        </w:rPr>
        <w:t>e</w:t>
      </w:r>
      <w:r>
        <w:t>k</w:t>
      </w:r>
      <w:r>
        <w:rPr>
          <w:spacing w:val="-2"/>
        </w:rPr>
        <w:t>e</w:t>
      </w:r>
      <w:r>
        <w:rPr>
          <w:spacing w:val="-1"/>
        </w:rPr>
        <w:t>ep</w:t>
      </w:r>
      <w:r>
        <w:t>i</w:t>
      </w:r>
      <w:r>
        <w:rPr>
          <w:spacing w:val="-1"/>
        </w:rPr>
        <w:t>n</w:t>
      </w:r>
      <w:r>
        <w:t>g</w:t>
      </w:r>
    </w:p>
    <w:p w14:paraId="54D8B065" w14:textId="77777777" w:rsidR="007C62E7" w:rsidRDefault="007C62E7" w:rsidP="007C62E7">
      <w:pPr>
        <w:pStyle w:val="BodyText"/>
        <w:ind w:left="113"/>
      </w:pPr>
      <w:r>
        <w:t xml:space="preserve">The </w:t>
      </w:r>
      <w:r>
        <w:rPr>
          <w:rFonts w:cs="Calibri"/>
          <w:i/>
        </w:rPr>
        <w:t>Co</w:t>
      </w:r>
      <w:r>
        <w:rPr>
          <w:rFonts w:cs="Calibri"/>
          <w:i/>
          <w:spacing w:val="-2"/>
        </w:rPr>
        <w:t>nt</w:t>
      </w:r>
      <w:r>
        <w:rPr>
          <w:rFonts w:cs="Calibri"/>
          <w:i/>
        </w:rPr>
        <w:t>r</w:t>
      </w:r>
      <w:r>
        <w:rPr>
          <w:rFonts w:cs="Calibri"/>
          <w:i/>
          <w:spacing w:val="-1"/>
        </w:rPr>
        <w:t>a</w:t>
      </w:r>
      <w:r>
        <w:rPr>
          <w:rFonts w:cs="Calibri"/>
          <w:i/>
        </w:rPr>
        <w:t>ct</w:t>
      </w:r>
      <w:r>
        <w:rPr>
          <w:rFonts w:cs="Calibri"/>
          <w:i/>
          <w:spacing w:val="-1"/>
        </w:rPr>
        <w:t>o</w:t>
      </w:r>
      <w:r>
        <w:rPr>
          <w:rFonts w:cs="Calibri"/>
          <w:i/>
        </w:rPr>
        <w:t>r</w:t>
      </w:r>
      <w:r>
        <w:rPr>
          <w:rFonts w:cs="Calibri"/>
          <w:i/>
          <w:spacing w:val="-3"/>
        </w:rPr>
        <w:t>’</w:t>
      </w:r>
      <w:r>
        <w:rPr>
          <w:rFonts w:cs="Calibri"/>
          <w:i/>
        </w:rPr>
        <w:t>s</w:t>
      </w:r>
      <w:r>
        <w:rPr>
          <w:rFonts w:cs="Calibri"/>
          <w:i/>
          <w:spacing w:val="1"/>
        </w:rPr>
        <w:t xml:space="preserve"> </w:t>
      </w:r>
      <w:r>
        <w:t>eq</w:t>
      </w:r>
      <w:r>
        <w:rPr>
          <w:spacing w:val="-2"/>
        </w:rPr>
        <w:t>u</w:t>
      </w:r>
      <w:r>
        <w:t>i</w:t>
      </w:r>
      <w:r>
        <w:rPr>
          <w:spacing w:val="-4"/>
        </w:rPr>
        <w:t>p</w:t>
      </w:r>
      <w:r>
        <w:t>me</w:t>
      </w:r>
      <w:r>
        <w:rPr>
          <w:spacing w:val="-3"/>
        </w:rPr>
        <w:t>n</w:t>
      </w:r>
      <w:r>
        <w:t xml:space="preserve">t </w:t>
      </w:r>
      <w:r>
        <w:rPr>
          <w:spacing w:val="-1"/>
        </w:rPr>
        <w:t>d</w:t>
      </w:r>
      <w:r>
        <w:rPr>
          <w:spacing w:val="1"/>
        </w:rPr>
        <w:t>o</w:t>
      </w:r>
      <w:r>
        <w:rPr>
          <w:spacing w:val="-2"/>
        </w:rPr>
        <w:t>e</w:t>
      </w:r>
      <w:r>
        <w:t>s n</w:t>
      </w:r>
      <w:r>
        <w:rPr>
          <w:spacing w:val="-2"/>
        </w:rPr>
        <w:t>o</w:t>
      </w:r>
      <w:r>
        <w:t xml:space="preserve">t </w:t>
      </w:r>
      <w:r>
        <w:rPr>
          <w:spacing w:val="-3"/>
        </w:rPr>
        <w:t>i</w:t>
      </w:r>
      <w:r>
        <w:t>m</w:t>
      </w:r>
      <w:r>
        <w:rPr>
          <w:spacing w:val="-1"/>
        </w:rPr>
        <w:t>p</w:t>
      </w:r>
      <w:r>
        <w:t>air</w:t>
      </w:r>
      <w:r>
        <w:rPr>
          <w:spacing w:val="-1"/>
        </w:rPr>
        <w:t xml:space="preserve"> </w:t>
      </w:r>
      <w:r>
        <w:t>t</w:t>
      </w:r>
      <w:r>
        <w:rPr>
          <w:spacing w:val="-1"/>
        </w:rPr>
        <w:t>h</w:t>
      </w:r>
      <w:r>
        <w:t>e</w:t>
      </w:r>
      <w:r>
        <w:rPr>
          <w:spacing w:val="-2"/>
        </w:rPr>
        <w:t xml:space="preserve"> </w:t>
      </w:r>
      <w:r>
        <w:rPr>
          <w:spacing w:val="1"/>
        </w:rPr>
        <w:t>o</w:t>
      </w:r>
      <w:r>
        <w:rPr>
          <w:spacing w:val="-4"/>
        </w:rPr>
        <w:t>p</w:t>
      </w:r>
      <w:r>
        <w:t>er</w:t>
      </w:r>
      <w:r>
        <w:rPr>
          <w:spacing w:val="-3"/>
        </w:rPr>
        <w:t>a</w:t>
      </w:r>
      <w:r>
        <w:t>ti</w:t>
      </w:r>
      <w:r>
        <w:rPr>
          <w:spacing w:val="1"/>
        </w:rPr>
        <w:t>o</w:t>
      </w:r>
      <w:r>
        <w:t>n</w:t>
      </w:r>
      <w:r>
        <w:rPr>
          <w:spacing w:val="-3"/>
        </w:rPr>
        <w:t xml:space="preserve"> </w:t>
      </w:r>
      <w:r>
        <w:rPr>
          <w:spacing w:val="1"/>
        </w:rPr>
        <w:t>o</w:t>
      </w:r>
      <w:r>
        <w:t>f t</w:t>
      </w:r>
      <w:r>
        <w:rPr>
          <w:spacing w:val="-1"/>
        </w:rPr>
        <w:t>h</w:t>
      </w:r>
      <w:r>
        <w:t>e</w:t>
      </w:r>
      <w:r>
        <w:rPr>
          <w:spacing w:val="-2"/>
        </w:rPr>
        <w:t xml:space="preserve"> </w:t>
      </w:r>
      <w:r>
        <w:t>pl</w:t>
      </w:r>
      <w:r>
        <w:rPr>
          <w:spacing w:val="-1"/>
        </w:rPr>
        <w:t>an</w:t>
      </w:r>
      <w:r>
        <w:t>t</w:t>
      </w:r>
      <w:r>
        <w:rPr>
          <w:spacing w:val="-2"/>
        </w:rPr>
        <w:t xml:space="preserve"> </w:t>
      </w:r>
      <w:r>
        <w:rPr>
          <w:spacing w:val="1"/>
        </w:rPr>
        <w:t>o</w:t>
      </w:r>
      <w:r>
        <w:t>r a</w:t>
      </w:r>
      <w:r>
        <w:rPr>
          <w:spacing w:val="-3"/>
        </w:rPr>
        <w:t>c</w:t>
      </w:r>
      <w:r>
        <w:t>cess</w:t>
      </w:r>
      <w:r>
        <w:rPr>
          <w:spacing w:val="-3"/>
        </w:rPr>
        <w:t xml:space="preserve"> </w:t>
      </w:r>
      <w:r>
        <w:rPr>
          <w:spacing w:val="-2"/>
        </w:rPr>
        <w:t>t</w:t>
      </w:r>
      <w:r>
        <w:t>o</w:t>
      </w:r>
      <w:r>
        <w:rPr>
          <w:spacing w:val="1"/>
        </w:rPr>
        <w:t xml:space="preserve"> </w:t>
      </w:r>
      <w:r>
        <w:t>t</w:t>
      </w:r>
      <w:r>
        <w:rPr>
          <w:spacing w:val="-1"/>
        </w:rPr>
        <w:t>h</w:t>
      </w:r>
      <w:r>
        <w:t>e</w:t>
      </w:r>
      <w:r>
        <w:rPr>
          <w:spacing w:val="-2"/>
        </w:rPr>
        <w:t xml:space="preserve"> </w:t>
      </w:r>
      <w:r>
        <w:t>pl</w:t>
      </w:r>
      <w:r>
        <w:rPr>
          <w:spacing w:val="-1"/>
        </w:rPr>
        <w:t>an</w:t>
      </w:r>
      <w:r>
        <w:t>t.</w:t>
      </w:r>
    </w:p>
    <w:p w14:paraId="17F3E8F0" w14:textId="77777777" w:rsidR="007C62E7" w:rsidRDefault="007C62E7" w:rsidP="007C62E7">
      <w:pPr>
        <w:spacing w:before="2" w:line="190" w:lineRule="exact"/>
        <w:rPr>
          <w:sz w:val="19"/>
          <w:szCs w:val="19"/>
        </w:rPr>
      </w:pPr>
    </w:p>
    <w:p w14:paraId="033BF54A" w14:textId="77777777" w:rsidR="007C62E7" w:rsidRDefault="007C62E7" w:rsidP="007C62E7">
      <w:pPr>
        <w:spacing w:line="200" w:lineRule="exact"/>
        <w:rPr>
          <w:sz w:val="20"/>
          <w:szCs w:val="20"/>
        </w:rPr>
      </w:pPr>
    </w:p>
    <w:p w14:paraId="2E3DD0E8" w14:textId="77777777" w:rsidR="007C62E7" w:rsidRDefault="007C62E7" w:rsidP="005B3361">
      <w:pPr>
        <w:pStyle w:val="Heading5"/>
        <w:numPr>
          <w:ilvl w:val="1"/>
          <w:numId w:val="22"/>
        </w:numPr>
        <w:tabs>
          <w:tab w:val="left" w:pos="689"/>
        </w:tabs>
        <w:rPr>
          <w:b w:val="0"/>
          <w:bCs w:val="0"/>
        </w:rPr>
      </w:pPr>
      <w:bookmarkStart w:id="39" w:name="_bookmark52"/>
      <w:bookmarkEnd w:id="39"/>
      <w:r>
        <w:t>E</w:t>
      </w:r>
      <w:r>
        <w:rPr>
          <w:spacing w:val="1"/>
        </w:rPr>
        <w:t>n</w:t>
      </w:r>
      <w:r>
        <w:t>vi</w:t>
      </w:r>
      <w:r>
        <w:rPr>
          <w:spacing w:val="1"/>
        </w:rPr>
        <w:t>r</w:t>
      </w:r>
      <w:r>
        <w:rPr>
          <w:spacing w:val="-2"/>
        </w:rPr>
        <w:t>o</w:t>
      </w:r>
      <w:r>
        <w:t>n</w:t>
      </w:r>
      <w:r>
        <w:rPr>
          <w:spacing w:val="-1"/>
        </w:rPr>
        <w:t>me</w:t>
      </w:r>
      <w:r>
        <w:t>ntal</w:t>
      </w:r>
      <w:r>
        <w:rPr>
          <w:spacing w:val="-8"/>
        </w:rPr>
        <w:t xml:space="preserve"> </w:t>
      </w:r>
      <w:r>
        <w:t>c</w:t>
      </w:r>
      <w:r>
        <w:rPr>
          <w:spacing w:val="-2"/>
        </w:rPr>
        <w:t>o</w:t>
      </w:r>
      <w:r>
        <w:t>ns</w:t>
      </w:r>
      <w:r>
        <w:rPr>
          <w:spacing w:val="-2"/>
        </w:rPr>
        <w:t>t</w:t>
      </w:r>
      <w:r>
        <w:t>r</w:t>
      </w:r>
      <w:r>
        <w:rPr>
          <w:spacing w:val="-1"/>
        </w:rPr>
        <w:t>a</w:t>
      </w:r>
      <w:r>
        <w:t>i</w:t>
      </w:r>
      <w:r>
        <w:rPr>
          <w:spacing w:val="-2"/>
        </w:rPr>
        <w:t>n</w:t>
      </w:r>
      <w:r>
        <w:t>ts</w:t>
      </w:r>
      <w:r>
        <w:rPr>
          <w:spacing w:val="-8"/>
        </w:rPr>
        <w:t xml:space="preserve"> </w:t>
      </w:r>
      <w:r>
        <w:rPr>
          <w:spacing w:val="-1"/>
        </w:rPr>
        <w:t>a</w:t>
      </w:r>
      <w:r>
        <w:t>nd</w:t>
      </w:r>
      <w:r>
        <w:rPr>
          <w:spacing w:val="-10"/>
        </w:rPr>
        <w:t xml:space="preserve"> </w:t>
      </w:r>
      <w:r>
        <w:rPr>
          <w:spacing w:val="-1"/>
        </w:rPr>
        <w:t>ma</w:t>
      </w:r>
      <w:r>
        <w:t>n</w:t>
      </w:r>
      <w:r>
        <w:rPr>
          <w:spacing w:val="-1"/>
        </w:rPr>
        <w:t>age</w:t>
      </w:r>
      <w:r>
        <w:rPr>
          <w:spacing w:val="1"/>
        </w:rPr>
        <w:t>m</w:t>
      </w:r>
      <w:r>
        <w:rPr>
          <w:spacing w:val="-1"/>
        </w:rPr>
        <w:t>e</w:t>
      </w:r>
      <w:r>
        <w:t>nt</w:t>
      </w:r>
    </w:p>
    <w:p w14:paraId="14841087" w14:textId="77777777" w:rsidR="007C62E7" w:rsidRDefault="007C62E7" w:rsidP="007C62E7">
      <w:pPr>
        <w:spacing w:before="10" w:line="110" w:lineRule="exact"/>
        <w:rPr>
          <w:sz w:val="11"/>
          <w:szCs w:val="11"/>
        </w:rPr>
      </w:pPr>
    </w:p>
    <w:p w14:paraId="297AD706" w14:textId="77777777" w:rsidR="007C62E7" w:rsidRDefault="007C62E7" w:rsidP="007C62E7">
      <w:pPr>
        <w:ind w:left="11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hall</w:t>
      </w:r>
      <w:r>
        <w:rPr>
          <w:rFonts w:ascii="Calibri" w:eastAsia="Calibri" w:hAnsi="Calibri" w:cs="Calibri"/>
          <w:spacing w:val="-5"/>
          <w:sz w:val="20"/>
          <w:szCs w:val="20"/>
        </w:rPr>
        <w:t xml:space="preserve"> </w:t>
      </w:r>
      <w:r>
        <w:rPr>
          <w:rFonts w:ascii="Calibri" w:eastAsia="Calibri" w:hAnsi="Calibri" w:cs="Calibri"/>
          <w:sz w:val="20"/>
          <w:szCs w:val="20"/>
        </w:rPr>
        <w:t>comply</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z w:val="20"/>
          <w:szCs w:val="20"/>
        </w:rPr>
        <w:t>en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3"/>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6"/>
          <w:sz w:val="20"/>
          <w:szCs w:val="20"/>
        </w:rPr>
        <w:t xml:space="preserve"> </w:t>
      </w:r>
      <w:r>
        <w:rPr>
          <w:rFonts w:ascii="Calibri" w:eastAsia="Calibri" w:hAnsi="Calibri" w:cs="Calibri"/>
          <w:sz w:val="20"/>
          <w:szCs w:val="20"/>
        </w:rPr>
        <w:t>c</w:t>
      </w:r>
      <w:r>
        <w:rPr>
          <w:rFonts w:ascii="Calibri" w:eastAsia="Calibri" w:hAnsi="Calibri" w:cs="Calibri"/>
          <w:spacing w:val="3"/>
          <w:sz w:val="20"/>
          <w:szCs w:val="20"/>
        </w:rPr>
        <w:t>r</w:t>
      </w:r>
      <w:r>
        <w:rPr>
          <w:rFonts w:ascii="Calibri" w:eastAsia="Calibri" w:hAnsi="Calibri" w:cs="Calibri"/>
          <w:sz w:val="20"/>
          <w:szCs w:val="20"/>
        </w:rPr>
        <w:t>it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i</w:t>
      </w:r>
      <w:r>
        <w:rPr>
          <w:rFonts w:ascii="Calibri" w:eastAsia="Calibri" w:hAnsi="Calibri" w:cs="Calibri"/>
          <w:sz w:val="20"/>
          <w:szCs w:val="20"/>
        </w:rPr>
        <w:t>a</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con</w:t>
      </w:r>
      <w:r>
        <w:rPr>
          <w:rFonts w:ascii="Calibri" w:eastAsia="Calibri" w:hAnsi="Calibri" w:cs="Calibri"/>
          <w:spacing w:val="-1"/>
          <w:sz w:val="20"/>
          <w:szCs w:val="20"/>
        </w:rPr>
        <w:t>s</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ints</w:t>
      </w:r>
      <w:r>
        <w:rPr>
          <w:rFonts w:ascii="Calibri" w:eastAsia="Calibri" w:hAnsi="Calibri" w:cs="Calibri"/>
          <w:spacing w:val="-7"/>
          <w:sz w:val="20"/>
          <w:szCs w:val="20"/>
        </w:rPr>
        <w:t xml:space="preserve"> </w:t>
      </w:r>
      <w:r>
        <w:rPr>
          <w:rFonts w:ascii="Calibri" w:eastAsia="Calibri" w:hAnsi="Calibri" w:cs="Calibri"/>
          <w:sz w:val="20"/>
          <w:szCs w:val="20"/>
        </w:rPr>
        <w:t>stat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z w:val="20"/>
          <w:szCs w:val="20"/>
        </w:rPr>
        <w:t>xure</w:t>
      </w:r>
      <w:r>
        <w:rPr>
          <w:rFonts w:ascii="Calibri" w:eastAsia="Calibri" w:hAnsi="Calibri" w:cs="Calibri"/>
          <w:spacing w:val="-7"/>
          <w:sz w:val="20"/>
          <w:szCs w:val="20"/>
        </w:rPr>
        <w:t xml:space="preserve"> </w:t>
      </w:r>
      <w:r>
        <w:rPr>
          <w:rFonts w:ascii="Calibri" w:eastAsia="Calibri" w:hAnsi="Calibri" w:cs="Calibri"/>
          <w:sz w:val="20"/>
          <w:szCs w:val="20"/>
        </w:rPr>
        <w:t>B</w:t>
      </w:r>
    </w:p>
    <w:p w14:paraId="6897BBB2" w14:textId="77777777" w:rsidR="007C62E7" w:rsidRDefault="007C62E7" w:rsidP="005B3361">
      <w:pPr>
        <w:numPr>
          <w:ilvl w:val="2"/>
          <w:numId w:val="22"/>
        </w:numPr>
        <w:tabs>
          <w:tab w:val="left" w:pos="833"/>
        </w:tabs>
        <w:ind w:left="833"/>
        <w:rPr>
          <w:rFonts w:ascii="Calibri" w:eastAsia="Calibri" w:hAnsi="Calibri" w:cs="Calibri"/>
          <w:sz w:val="20"/>
          <w:szCs w:val="20"/>
        </w:rPr>
      </w:pPr>
      <w:r>
        <w:rPr>
          <w:rFonts w:ascii="Calibri" w:eastAsia="Calibri" w:hAnsi="Calibri" w:cs="Calibri"/>
          <w:sz w:val="20"/>
          <w:szCs w:val="20"/>
        </w:rPr>
        <w:t>En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7"/>
          <w:sz w:val="20"/>
          <w:szCs w:val="20"/>
        </w:rPr>
        <w:t xml:space="preserve"> </w:t>
      </w:r>
      <w:r>
        <w:rPr>
          <w:rFonts w:ascii="Calibri" w:eastAsia="Calibri" w:hAnsi="Calibri" w:cs="Calibri"/>
          <w:sz w:val="20"/>
          <w:szCs w:val="20"/>
        </w:rPr>
        <w:t>regulatio</w:t>
      </w:r>
      <w:r>
        <w:rPr>
          <w:rFonts w:ascii="Calibri" w:eastAsia="Calibri" w:hAnsi="Calibri" w:cs="Calibri"/>
          <w:spacing w:val="3"/>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strictly</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dh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2"/>
          <w:sz w:val="20"/>
          <w:szCs w:val="20"/>
        </w:rPr>
        <w:t>w</w:t>
      </w:r>
      <w:r>
        <w:rPr>
          <w:rFonts w:ascii="Calibri" w:eastAsia="Calibri" w:hAnsi="Calibri" w:cs="Calibri"/>
          <w:spacing w:val="-1"/>
          <w:sz w:val="20"/>
          <w:szCs w:val="20"/>
        </w:rPr>
        <w:t>e</w:t>
      </w:r>
      <w:r>
        <w:rPr>
          <w:rFonts w:ascii="Calibri" w:eastAsia="Calibri" w:hAnsi="Calibri" w:cs="Calibri"/>
          <w:sz w:val="20"/>
          <w:szCs w:val="20"/>
        </w:rPr>
        <w:t>ll</w:t>
      </w:r>
      <w:r>
        <w:rPr>
          <w:rFonts w:ascii="Calibri" w:eastAsia="Calibri" w:hAnsi="Calibri" w:cs="Calibri"/>
          <w:spacing w:val="-4"/>
          <w:sz w:val="20"/>
          <w:szCs w:val="20"/>
        </w:rPr>
        <w:t xml:space="preserve"> </w:t>
      </w:r>
      <w:r>
        <w:rPr>
          <w:rFonts w:ascii="Calibri" w:eastAsia="Calibri" w:hAnsi="Calibri" w:cs="Calibri"/>
          <w:sz w:val="20"/>
          <w:szCs w:val="20"/>
        </w:rPr>
        <w:t>as</w:t>
      </w:r>
      <w:r>
        <w:rPr>
          <w:rFonts w:ascii="Calibri" w:eastAsia="Calibri" w:hAnsi="Calibri" w:cs="Calibri"/>
          <w:spacing w:val="-1"/>
          <w:sz w:val="20"/>
          <w:szCs w:val="20"/>
        </w:rPr>
        <w:t xml:space="preserve"> </w:t>
      </w:r>
      <w:r>
        <w:rPr>
          <w:rFonts w:ascii="Calibri" w:eastAsia="Calibri" w:hAnsi="Calibri" w:cs="Calibri"/>
          <w:sz w:val="20"/>
          <w:szCs w:val="20"/>
        </w:rPr>
        <w:t>Maj</w:t>
      </w:r>
      <w:r>
        <w:rPr>
          <w:rFonts w:ascii="Calibri" w:eastAsia="Calibri" w:hAnsi="Calibri" w:cs="Calibri"/>
          <w:spacing w:val="1"/>
          <w:sz w:val="20"/>
          <w:szCs w:val="20"/>
        </w:rPr>
        <w:t>u</w:t>
      </w:r>
      <w:r>
        <w:rPr>
          <w:rFonts w:ascii="Calibri" w:eastAsia="Calibri" w:hAnsi="Calibri" w:cs="Calibri"/>
          <w:sz w:val="20"/>
          <w:szCs w:val="20"/>
        </w:rPr>
        <w:t>ba</w:t>
      </w:r>
      <w:r>
        <w:rPr>
          <w:rFonts w:ascii="Calibri" w:eastAsia="Calibri" w:hAnsi="Calibri" w:cs="Calibri"/>
          <w:spacing w:val="-4"/>
          <w:sz w:val="20"/>
          <w:szCs w:val="20"/>
        </w:rPr>
        <w:t xml:space="preserve"> </w:t>
      </w:r>
      <w:r>
        <w:rPr>
          <w:rFonts w:ascii="Calibri" w:eastAsia="Calibri" w:hAnsi="Calibri" w:cs="Calibri"/>
          <w:sz w:val="20"/>
          <w:szCs w:val="20"/>
        </w:rPr>
        <w:t>poli</w:t>
      </w:r>
      <w:r>
        <w:rPr>
          <w:rFonts w:ascii="Calibri" w:eastAsia="Calibri" w:hAnsi="Calibri" w:cs="Calibri"/>
          <w:spacing w:val="-1"/>
          <w:sz w:val="20"/>
          <w:szCs w:val="20"/>
        </w:rPr>
        <w:t>c</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roc</w:t>
      </w:r>
      <w:r>
        <w:rPr>
          <w:rFonts w:ascii="Calibri" w:eastAsia="Calibri" w:hAnsi="Calibri" w:cs="Calibri"/>
          <w:spacing w:val="1"/>
          <w:sz w:val="20"/>
          <w:szCs w:val="20"/>
        </w:rPr>
        <w:t>e</w:t>
      </w:r>
      <w:r>
        <w:rPr>
          <w:rFonts w:ascii="Calibri" w:eastAsia="Calibri" w:hAnsi="Calibri" w:cs="Calibri"/>
          <w:sz w:val="20"/>
          <w:szCs w:val="20"/>
        </w:rPr>
        <w:t>dur</w:t>
      </w:r>
      <w:r>
        <w:rPr>
          <w:rFonts w:ascii="Calibri" w:eastAsia="Calibri" w:hAnsi="Calibri" w:cs="Calibri"/>
          <w:spacing w:val="-1"/>
          <w:sz w:val="20"/>
          <w:szCs w:val="20"/>
        </w:rPr>
        <w:t>es</w:t>
      </w:r>
      <w:r>
        <w:rPr>
          <w:rFonts w:ascii="Calibri" w:eastAsia="Calibri" w:hAnsi="Calibri" w:cs="Calibri"/>
          <w:sz w:val="20"/>
          <w:szCs w:val="20"/>
        </w:rPr>
        <w:t>.</w:t>
      </w:r>
    </w:p>
    <w:p w14:paraId="2008968C" w14:textId="77777777" w:rsidR="007C62E7" w:rsidRDefault="007C62E7" w:rsidP="005B3361">
      <w:pPr>
        <w:numPr>
          <w:ilvl w:val="2"/>
          <w:numId w:val="22"/>
        </w:numPr>
        <w:tabs>
          <w:tab w:val="left" w:pos="833"/>
        </w:tabs>
        <w:spacing w:line="243" w:lineRule="exact"/>
        <w:ind w:left="83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hall</w:t>
      </w:r>
      <w:r>
        <w:rPr>
          <w:rFonts w:ascii="Calibri" w:eastAsia="Calibri" w:hAnsi="Calibri" w:cs="Calibri"/>
          <w:spacing w:val="-6"/>
          <w:sz w:val="20"/>
          <w:szCs w:val="20"/>
        </w:rPr>
        <w:t xml:space="preserve"> </w:t>
      </w:r>
      <w:r>
        <w:rPr>
          <w:rFonts w:ascii="Calibri" w:eastAsia="Calibri" w:hAnsi="Calibri" w:cs="Calibri"/>
          <w:sz w:val="20"/>
          <w:szCs w:val="20"/>
        </w:rPr>
        <w:t>comply</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en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3"/>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7"/>
          <w:sz w:val="20"/>
          <w:szCs w:val="20"/>
        </w:rPr>
        <w:t xml:space="preserve"> </w:t>
      </w:r>
      <w:r>
        <w:rPr>
          <w:rFonts w:ascii="Calibri" w:eastAsia="Calibri" w:hAnsi="Calibri" w:cs="Calibri"/>
          <w:sz w:val="20"/>
          <w:szCs w:val="20"/>
        </w:rPr>
        <w:t>crit</w:t>
      </w:r>
      <w:r>
        <w:rPr>
          <w:rFonts w:ascii="Calibri" w:eastAsia="Calibri" w:hAnsi="Calibri" w:cs="Calibri"/>
          <w:spacing w:val="2"/>
          <w:sz w:val="20"/>
          <w:szCs w:val="20"/>
        </w:rPr>
        <w:t>e</w:t>
      </w:r>
      <w:r>
        <w:rPr>
          <w:rFonts w:ascii="Calibri" w:eastAsia="Calibri" w:hAnsi="Calibri" w:cs="Calibri"/>
          <w:sz w:val="20"/>
          <w:szCs w:val="20"/>
        </w:rPr>
        <w:t>r</w:t>
      </w:r>
      <w:r>
        <w:rPr>
          <w:rFonts w:ascii="Calibri" w:eastAsia="Calibri" w:hAnsi="Calibri" w:cs="Calibri"/>
          <w:spacing w:val="2"/>
          <w:sz w:val="20"/>
          <w:szCs w:val="20"/>
        </w:rPr>
        <w:t>i</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con</w:t>
      </w:r>
      <w:r>
        <w:rPr>
          <w:rFonts w:ascii="Calibri" w:eastAsia="Calibri" w:hAnsi="Calibri" w:cs="Calibri"/>
          <w:spacing w:val="-1"/>
          <w:sz w:val="20"/>
          <w:szCs w:val="20"/>
        </w:rPr>
        <w:t>s</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ints</w:t>
      </w:r>
      <w:r>
        <w:rPr>
          <w:rFonts w:ascii="Calibri" w:eastAsia="Calibri" w:hAnsi="Calibri" w:cs="Calibri"/>
          <w:spacing w:val="-6"/>
          <w:sz w:val="20"/>
          <w:szCs w:val="20"/>
        </w:rPr>
        <w:t xml:space="preserve"> </w:t>
      </w:r>
      <w:r>
        <w:rPr>
          <w:rFonts w:ascii="Calibri" w:eastAsia="Calibri" w:hAnsi="Calibri" w:cs="Calibri"/>
          <w:sz w:val="20"/>
          <w:szCs w:val="20"/>
        </w:rPr>
        <w:t>stat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z w:val="20"/>
          <w:szCs w:val="20"/>
        </w:rPr>
        <w:t>xure</w:t>
      </w:r>
      <w:r>
        <w:rPr>
          <w:rFonts w:ascii="Calibri" w:eastAsia="Calibri" w:hAnsi="Calibri" w:cs="Calibri"/>
          <w:spacing w:val="-6"/>
          <w:sz w:val="20"/>
          <w:szCs w:val="20"/>
        </w:rPr>
        <w:t xml:space="preserve"> </w:t>
      </w:r>
      <w:r>
        <w:rPr>
          <w:rFonts w:ascii="Calibri" w:eastAsia="Calibri" w:hAnsi="Calibri" w:cs="Calibri"/>
          <w:sz w:val="20"/>
          <w:szCs w:val="20"/>
        </w:rPr>
        <w:t>6.1</w:t>
      </w:r>
      <w:r>
        <w:rPr>
          <w:rFonts w:ascii="Calibri" w:eastAsia="Calibri" w:hAnsi="Calibri" w:cs="Calibri"/>
          <w:spacing w:val="-6"/>
          <w:sz w:val="20"/>
          <w:szCs w:val="20"/>
        </w:rPr>
        <w:t xml:space="preserve"> </w:t>
      </w:r>
      <w:r>
        <w:rPr>
          <w:rFonts w:ascii="Calibri" w:eastAsia="Calibri" w:hAnsi="Calibri" w:cs="Calibri"/>
          <w:sz w:val="20"/>
          <w:szCs w:val="20"/>
        </w:rPr>
        <w:t>of</w:t>
      </w:r>
    </w:p>
    <w:p w14:paraId="04844E82" w14:textId="77777777" w:rsidR="007C62E7" w:rsidRDefault="007C62E7" w:rsidP="007C62E7">
      <w:pPr>
        <w:ind w:left="833"/>
        <w:rPr>
          <w:rFonts w:ascii="Calibri" w:eastAsia="Calibri" w:hAnsi="Calibri" w:cs="Calibri"/>
          <w:sz w:val="20"/>
          <w:szCs w:val="20"/>
        </w:rPr>
      </w:pP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9"/>
          <w:sz w:val="20"/>
          <w:szCs w:val="20"/>
        </w:rPr>
        <w:t xml:space="preserve"> </w:t>
      </w:r>
      <w:r>
        <w:rPr>
          <w:rFonts w:ascii="Calibri" w:eastAsia="Calibri" w:hAnsi="Calibri" w:cs="Calibri"/>
          <w:sz w:val="20"/>
          <w:szCs w:val="20"/>
        </w:rPr>
        <w:t>Op</w:t>
      </w:r>
      <w:r>
        <w:rPr>
          <w:rFonts w:ascii="Calibri" w:eastAsia="Calibri" w:hAnsi="Calibri" w:cs="Calibri"/>
          <w:spacing w:val="-1"/>
          <w:sz w:val="20"/>
          <w:szCs w:val="20"/>
        </w:rPr>
        <w:t>e</w:t>
      </w:r>
      <w:r>
        <w:rPr>
          <w:rFonts w:ascii="Calibri" w:eastAsia="Calibri" w:hAnsi="Calibri" w:cs="Calibri"/>
          <w:sz w:val="20"/>
          <w:szCs w:val="20"/>
        </w:rPr>
        <w:t>rati</w:t>
      </w:r>
      <w:r>
        <w:rPr>
          <w:rFonts w:ascii="Calibri" w:eastAsia="Calibri" w:hAnsi="Calibri" w:cs="Calibri"/>
          <w:spacing w:val="2"/>
          <w:sz w:val="20"/>
          <w:szCs w:val="20"/>
        </w:rPr>
        <w:t>n</w:t>
      </w:r>
      <w:r>
        <w:rPr>
          <w:rFonts w:ascii="Calibri" w:eastAsia="Calibri" w:hAnsi="Calibri" w:cs="Calibri"/>
          <w:sz w:val="20"/>
          <w:szCs w:val="20"/>
        </w:rPr>
        <w:t>g</w:t>
      </w:r>
      <w:r>
        <w:rPr>
          <w:rFonts w:ascii="Calibri" w:eastAsia="Calibri" w:hAnsi="Calibri" w:cs="Calibri"/>
          <w:spacing w:val="-9"/>
          <w:sz w:val="20"/>
          <w:szCs w:val="20"/>
        </w:rPr>
        <w:t xml:space="preserve"> </w:t>
      </w:r>
      <w:r>
        <w:rPr>
          <w:rFonts w:ascii="Calibri" w:eastAsia="Calibri" w:hAnsi="Calibri" w:cs="Calibri"/>
          <w:sz w:val="20"/>
          <w:szCs w:val="20"/>
        </w:rPr>
        <w:t>and</w:t>
      </w:r>
      <w:r>
        <w:rPr>
          <w:rFonts w:ascii="Calibri" w:eastAsia="Calibri" w:hAnsi="Calibri" w:cs="Calibri"/>
          <w:spacing w:val="-8"/>
          <w:sz w:val="20"/>
          <w:szCs w:val="20"/>
        </w:rPr>
        <w:t xml:space="preserve"> </w:t>
      </w:r>
      <w:r>
        <w:rPr>
          <w:rFonts w:ascii="Calibri" w:eastAsia="Calibri" w:hAnsi="Calibri" w:cs="Calibri"/>
          <w:sz w:val="20"/>
          <w:szCs w:val="20"/>
        </w:rPr>
        <w:t>Mai</w:t>
      </w:r>
      <w:r>
        <w:rPr>
          <w:rFonts w:ascii="Calibri" w:eastAsia="Calibri" w:hAnsi="Calibri" w:cs="Calibri"/>
          <w:spacing w:val="1"/>
          <w:sz w:val="20"/>
          <w:szCs w:val="20"/>
        </w:rPr>
        <w:t>n</w:t>
      </w:r>
      <w:r>
        <w:rPr>
          <w:rFonts w:ascii="Calibri" w:eastAsia="Calibri" w:hAnsi="Calibri" w:cs="Calibri"/>
          <w:sz w:val="20"/>
          <w:szCs w:val="20"/>
        </w:rPr>
        <w:t>tena</w:t>
      </w:r>
      <w:r>
        <w:rPr>
          <w:rFonts w:ascii="Calibri" w:eastAsia="Calibri" w:hAnsi="Calibri" w:cs="Calibri"/>
          <w:spacing w:val="1"/>
          <w:sz w:val="20"/>
          <w:szCs w:val="20"/>
        </w:rPr>
        <w:t>n</w:t>
      </w:r>
      <w:r>
        <w:rPr>
          <w:rFonts w:ascii="Calibri" w:eastAsia="Calibri" w:hAnsi="Calibri" w:cs="Calibri"/>
          <w:sz w:val="20"/>
          <w:szCs w:val="20"/>
        </w:rPr>
        <w:t>ce</w:t>
      </w:r>
      <w:r>
        <w:rPr>
          <w:rFonts w:ascii="Calibri" w:eastAsia="Calibri" w:hAnsi="Calibri" w:cs="Calibri"/>
          <w:spacing w:val="-10"/>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n</w:t>
      </w:r>
      <w:r>
        <w:rPr>
          <w:rFonts w:ascii="Calibri" w:eastAsia="Calibri" w:hAnsi="Calibri" w:cs="Calibri"/>
          <w:sz w:val="20"/>
          <w:szCs w:val="20"/>
        </w:rPr>
        <w:t>ual.</w:t>
      </w:r>
    </w:p>
    <w:p w14:paraId="62C475F1" w14:textId="77777777" w:rsidR="007C62E7" w:rsidRDefault="007C62E7" w:rsidP="005B3361">
      <w:pPr>
        <w:numPr>
          <w:ilvl w:val="2"/>
          <w:numId w:val="22"/>
        </w:numPr>
        <w:tabs>
          <w:tab w:val="left" w:pos="833"/>
        </w:tabs>
        <w:spacing w:before="1" w:line="239" w:lineRule="auto"/>
        <w:ind w:left="833" w:right="113"/>
        <w:jc w:val="both"/>
        <w:rPr>
          <w:rFonts w:ascii="Calibri" w:eastAsia="Calibri" w:hAnsi="Calibri" w:cs="Calibri"/>
          <w:sz w:val="20"/>
          <w:szCs w:val="20"/>
        </w:rPr>
      </w:pPr>
      <w:r>
        <w:rPr>
          <w:rFonts w:ascii="Calibri" w:eastAsia="Calibri" w:hAnsi="Calibri" w:cs="Calibri"/>
          <w:sz w:val="20"/>
          <w:szCs w:val="20"/>
        </w:rPr>
        <w:t>3.2.1</w:t>
      </w:r>
      <w:r>
        <w:rPr>
          <w:rFonts w:ascii="Calibri" w:eastAsia="Calibri" w:hAnsi="Calibri" w:cs="Calibri"/>
          <w:spacing w:val="41"/>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o</w:t>
      </w:r>
      <w:r>
        <w:rPr>
          <w:rFonts w:ascii="Calibri" w:eastAsia="Calibri" w:hAnsi="Calibri" w:cs="Calibri"/>
          <w:spacing w:val="43"/>
          <w:sz w:val="20"/>
          <w:szCs w:val="20"/>
        </w:rPr>
        <w:t xml:space="preserve"> </w:t>
      </w:r>
      <w:r>
        <w:rPr>
          <w:rFonts w:ascii="Calibri" w:eastAsia="Calibri" w:hAnsi="Calibri" w:cs="Calibri"/>
          <w:sz w:val="20"/>
          <w:szCs w:val="20"/>
        </w:rPr>
        <w:t>protect</w:t>
      </w:r>
      <w:r>
        <w:rPr>
          <w:rFonts w:ascii="Calibri" w:eastAsia="Calibri" w:hAnsi="Calibri" w:cs="Calibri"/>
          <w:spacing w:val="4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4"/>
          <w:sz w:val="20"/>
          <w:szCs w:val="20"/>
        </w:rPr>
        <w:t xml:space="preserve"> </w:t>
      </w:r>
      <w:r>
        <w:rPr>
          <w:rFonts w:ascii="Calibri" w:eastAsia="Calibri" w:hAnsi="Calibri" w:cs="Calibri"/>
          <w:i/>
          <w:spacing w:val="1"/>
          <w:sz w:val="20"/>
          <w:szCs w:val="20"/>
        </w:rPr>
        <w:t>E</w:t>
      </w:r>
      <w:r>
        <w:rPr>
          <w:rFonts w:ascii="Calibri" w:eastAsia="Calibri" w:hAnsi="Calibri" w:cs="Calibri"/>
          <w:i/>
          <w:sz w:val="20"/>
          <w:szCs w:val="20"/>
        </w:rPr>
        <w:t>mployer’s</w:t>
      </w:r>
      <w:r>
        <w:rPr>
          <w:rFonts w:ascii="Calibri" w:eastAsia="Calibri" w:hAnsi="Calibri" w:cs="Calibri"/>
          <w:i/>
          <w:spacing w:val="43"/>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3"/>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41"/>
          <w:sz w:val="20"/>
          <w:szCs w:val="20"/>
        </w:rPr>
        <w:t xml:space="preserve"> </w:t>
      </w:r>
      <w:r>
        <w:rPr>
          <w:rFonts w:ascii="Calibri" w:eastAsia="Calibri" w:hAnsi="Calibri" w:cs="Calibri"/>
          <w:sz w:val="20"/>
          <w:szCs w:val="20"/>
        </w:rPr>
        <w:t>inter</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4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3"/>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43"/>
          <w:sz w:val="20"/>
          <w:szCs w:val="20"/>
        </w:rPr>
        <w:t xml:space="preserve"> </w:t>
      </w:r>
      <w:r>
        <w:rPr>
          <w:rFonts w:ascii="Calibri" w:eastAsia="Calibri" w:hAnsi="Calibri" w:cs="Calibri"/>
          <w:sz w:val="20"/>
          <w:szCs w:val="20"/>
        </w:rPr>
        <w:t>compli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42"/>
          <w:sz w:val="20"/>
          <w:szCs w:val="20"/>
        </w:rPr>
        <w:t xml:space="preserve"> </w:t>
      </w:r>
      <w:r>
        <w:rPr>
          <w:rFonts w:ascii="Calibri" w:eastAsia="Calibri" w:hAnsi="Calibri" w:cs="Calibri"/>
          <w:spacing w:val="1"/>
          <w:sz w:val="20"/>
          <w:szCs w:val="20"/>
        </w:rPr>
        <w:t>w</w:t>
      </w:r>
      <w:r>
        <w:rPr>
          <w:rFonts w:ascii="Calibri" w:eastAsia="Calibri" w:hAnsi="Calibri" w:cs="Calibri"/>
          <w:spacing w:val="2"/>
          <w:sz w:val="20"/>
          <w:szCs w:val="20"/>
        </w:rPr>
        <w:t>i</w:t>
      </w:r>
      <w:r>
        <w:rPr>
          <w:rFonts w:ascii="Calibri" w:eastAsia="Calibri" w:hAnsi="Calibri" w:cs="Calibri"/>
          <w:sz w:val="20"/>
          <w:szCs w:val="20"/>
        </w:rPr>
        <w:t>th</w:t>
      </w:r>
      <w:r>
        <w:rPr>
          <w:rFonts w:ascii="Calibri" w:eastAsia="Calibri" w:hAnsi="Calibri" w:cs="Calibri"/>
          <w:spacing w:val="43"/>
          <w:sz w:val="20"/>
          <w:szCs w:val="20"/>
        </w:rPr>
        <w:t xml:space="preserve"> </w:t>
      </w:r>
      <w:r>
        <w:rPr>
          <w:rFonts w:ascii="Calibri" w:eastAsia="Calibri" w:hAnsi="Calibri" w:cs="Calibri"/>
          <w:sz w:val="20"/>
          <w:szCs w:val="20"/>
        </w:rPr>
        <w:t>all</w:t>
      </w:r>
      <w:r>
        <w:rPr>
          <w:rFonts w:ascii="Calibri" w:eastAsia="Calibri" w:hAnsi="Calibri" w:cs="Calibri"/>
          <w:spacing w:val="4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4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w w:val="99"/>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p</w:t>
      </w:r>
      <w:r>
        <w:rPr>
          <w:rFonts w:ascii="Calibri" w:eastAsia="Calibri" w:hAnsi="Calibri" w:cs="Calibri"/>
          <w:sz w:val="20"/>
          <w:szCs w:val="20"/>
        </w:rPr>
        <w:t>propriate</w:t>
      </w:r>
      <w:r>
        <w:rPr>
          <w:rFonts w:ascii="Calibri" w:eastAsia="Calibri" w:hAnsi="Calibri" w:cs="Calibri"/>
          <w:spacing w:val="41"/>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43"/>
          <w:sz w:val="20"/>
          <w:szCs w:val="20"/>
        </w:rPr>
        <w:t xml:space="preserve"> </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gal</w:t>
      </w:r>
      <w:r>
        <w:rPr>
          <w:rFonts w:ascii="Calibri" w:eastAsia="Calibri" w:hAnsi="Calibri" w:cs="Calibri"/>
          <w:spacing w:val="4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quir</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z w:val="20"/>
          <w:szCs w:val="20"/>
        </w:rPr>
        <w:t>n</w:t>
      </w:r>
      <w:r>
        <w:rPr>
          <w:rFonts w:ascii="Calibri" w:eastAsia="Calibri" w:hAnsi="Calibri" w:cs="Calibri"/>
          <w:spacing w:val="2"/>
          <w:sz w:val="20"/>
          <w:szCs w:val="20"/>
        </w:rPr>
        <w:t>t</w:t>
      </w:r>
      <w:r>
        <w:rPr>
          <w:rFonts w:ascii="Calibri" w:eastAsia="Calibri" w:hAnsi="Calibri" w:cs="Calibri"/>
          <w:sz w:val="20"/>
          <w:szCs w:val="20"/>
        </w:rPr>
        <w:t>s</w:t>
      </w:r>
      <w:r>
        <w:rPr>
          <w:rFonts w:ascii="Calibri" w:eastAsia="Calibri" w:hAnsi="Calibri" w:cs="Calibri"/>
          <w:spacing w:val="42"/>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tain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4"/>
          <w:sz w:val="20"/>
          <w:szCs w:val="20"/>
        </w:rPr>
        <w:t xml:space="preserve"> </w:t>
      </w:r>
      <w:r>
        <w:rPr>
          <w:rFonts w:ascii="Calibri" w:eastAsia="Calibri" w:hAnsi="Calibri" w:cs="Calibri"/>
          <w:sz w:val="20"/>
          <w:szCs w:val="20"/>
        </w:rPr>
        <w:t>in</w:t>
      </w:r>
      <w:r>
        <w:rPr>
          <w:rFonts w:ascii="Calibri" w:eastAsia="Calibri" w:hAnsi="Calibri" w:cs="Calibri"/>
          <w:spacing w:val="44"/>
          <w:sz w:val="20"/>
          <w:szCs w:val="20"/>
        </w:rPr>
        <w:t xml:space="preserve"> </w:t>
      </w:r>
      <w:r>
        <w:rPr>
          <w:rFonts w:ascii="Calibri" w:eastAsia="Calibri" w:hAnsi="Calibri" w:cs="Calibri"/>
          <w:sz w:val="20"/>
          <w:szCs w:val="20"/>
        </w:rPr>
        <w:t>go</w:t>
      </w:r>
      <w:r>
        <w:rPr>
          <w:rFonts w:ascii="Calibri" w:eastAsia="Calibri" w:hAnsi="Calibri" w:cs="Calibri"/>
          <w:spacing w:val="-1"/>
          <w:sz w:val="20"/>
          <w:szCs w:val="20"/>
        </w:rPr>
        <w:t>ve</w:t>
      </w:r>
      <w:r>
        <w:rPr>
          <w:rFonts w:ascii="Calibri" w:eastAsia="Calibri" w:hAnsi="Calibri" w:cs="Calibri"/>
          <w:sz w:val="20"/>
          <w:szCs w:val="20"/>
        </w:rPr>
        <w:t>r</w:t>
      </w:r>
      <w:r>
        <w:rPr>
          <w:rFonts w:ascii="Calibri" w:eastAsia="Calibri" w:hAnsi="Calibri" w:cs="Calibri"/>
          <w:spacing w:val="1"/>
          <w:sz w:val="20"/>
          <w:szCs w:val="20"/>
        </w:rPr>
        <w:t>nm</w:t>
      </w:r>
      <w:r>
        <w:rPr>
          <w:rFonts w:ascii="Calibri" w:eastAsia="Calibri" w:hAnsi="Calibri" w:cs="Calibri"/>
          <w:spacing w:val="-1"/>
          <w:sz w:val="20"/>
          <w:szCs w:val="20"/>
        </w:rPr>
        <w:t>e</w:t>
      </w:r>
      <w:r>
        <w:rPr>
          <w:rFonts w:ascii="Calibri" w:eastAsia="Calibri" w:hAnsi="Calibri" w:cs="Calibri"/>
          <w:sz w:val="20"/>
          <w:szCs w:val="20"/>
        </w:rPr>
        <w:t>ntal</w:t>
      </w:r>
      <w:r>
        <w:rPr>
          <w:rFonts w:ascii="Calibri" w:eastAsia="Calibri" w:hAnsi="Calibri" w:cs="Calibri"/>
          <w:spacing w:val="43"/>
          <w:sz w:val="20"/>
          <w:szCs w:val="20"/>
        </w:rPr>
        <w:t xml:space="preserve"> </w:t>
      </w:r>
      <w:r>
        <w:rPr>
          <w:rFonts w:ascii="Calibri" w:eastAsia="Calibri" w:hAnsi="Calibri" w:cs="Calibri"/>
          <w:sz w:val="20"/>
          <w:szCs w:val="20"/>
        </w:rPr>
        <w:t>notic</w:t>
      </w:r>
      <w:r>
        <w:rPr>
          <w:rFonts w:ascii="Calibri" w:eastAsia="Calibri" w:hAnsi="Calibri" w:cs="Calibri"/>
          <w:spacing w:val="-1"/>
          <w:sz w:val="20"/>
          <w:szCs w:val="20"/>
        </w:rPr>
        <w:t>es</w:t>
      </w:r>
      <w:r>
        <w:rPr>
          <w:rFonts w:ascii="Calibri" w:eastAsia="Calibri" w:hAnsi="Calibri" w:cs="Calibri"/>
          <w:sz w:val="20"/>
          <w:szCs w:val="20"/>
        </w:rPr>
        <w:t>,</w:t>
      </w:r>
      <w:r>
        <w:rPr>
          <w:rFonts w:ascii="Calibri" w:eastAsia="Calibri" w:hAnsi="Calibri" w:cs="Calibri"/>
          <w:spacing w:val="43"/>
          <w:sz w:val="20"/>
          <w:szCs w:val="20"/>
        </w:rPr>
        <w:t xml:space="preserve"> </w:t>
      </w:r>
      <w:r>
        <w:rPr>
          <w:rFonts w:ascii="Calibri" w:eastAsia="Calibri" w:hAnsi="Calibri" w:cs="Calibri"/>
          <w:sz w:val="20"/>
          <w:szCs w:val="20"/>
        </w:rPr>
        <w:t>l</w:t>
      </w:r>
      <w:r>
        <w:rPr>
          <w:rFonts w:ascii="Calibri" w:eastAsia="Calibri" w:hAnsi="Calibri" w:cs="Calibri"/>
          <w:spacing w:val="2"/>
          <w:sz w:val="20"/>
          <w:szCs w:val="20"/>
        </w:rPr>
        <w:t>a</w:t>
      </w:r>
      <w:r>
        <w:rPr>
          <w:rFonts w:ascii="Calibri" w:eastAsia="Calibri" w:hAnsi="Calibri" w:cs="Calibri"/>
          <w:spacing w:val="-1"/>
          <w:sz w:val="20"/>
          <w:szCs w:val="20"/>
        </w:rPr>
        <w:t>w</w:t>
      </w:r>
      <w:r>
        <w:rPr>
          <w:rFonts w:ascii="Calibri" w:eastAsia="Calibri" w:hAnsi="Calibri" w:cs="Calibri"/>
          <w:sz w:val="20"/>
          <w:szCs w:val="20"/>
        </w:rPr>
        <w:t>s</w:t>
      </w:r>
      <w:r>
        <w:rPr>
          <w:rFonts w:ascii="Calibri" w:eastAsia="Calibri" w:hAnsi="Calibri" w:cs="Calibri"/>
          <w:spacing w:val="4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4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gulatio</w:t>
      </w:r>
      <w:r>
        <w:rPr>
          <w:rFonts w:ascii="Calibri" w:eastAsia="Calibri" w:hAnsi="Calibri" w:cs="Calibri"/>
          <w:spacing w:val="3"/>
          <w:sz w:val="20"/>
          <w:szCs w:val="20"/>
        </w:rPr>
        <w:t>n</w:t>
      </w:r>
      <w:r>
        <w:rPr>
          <w:rFonts w:ascii="Calibri" w:eastAsia="Calibri" w:hAnsi="Calibri" w:cs="Calibri"/>
          <w:sz w:val="20"/>
          <w:szCs w:val="20"/>
        </w:rPr>
        <w:t>s</w:t>
      </w:r>
      <w:r>
        <w:rPr>
          <w:rFonts w:ascii="Calibri" w:eastAsia="Calibri" w:hAnsi="Calibri" w:cs="Calibri"/>
          <w:w w:val="99"/>
          <w:sz w:val="20"/>
          <w:szCs w:val="20"/>
        </w:rPr>
        <w:t xml:space="preserve"> </w:t>
      </w:r>
      <w:r>
        <w:rPr>
          <w:rFonts w:ascii="Calibri" w:eastAsia="Calibri" w:hAnsi="Calibri" w:cs="Calibri"/>
          <w:sz w:val="20"/>
          <w:szCs w:val="20"/>
        </w:rPr>
        <w:t>pro</w:t>
      </w:r>
      <w:r>
        <w:rPr>
          <w:rFonts w:ascii="Calibri" w:eastAsia="Calibri" w:hAnsi="Calibri" w:cs="Calibri"/>
          <w:spacing w:val="-1"/>
          <w:sz w:val="20"/>
          <w:szCs w:val="20"/>
        </w:rPr>
        <w:t>m</w:t>
      </w:r>
      <w:r>
        <w:rPr>
          <w:rFonts w:ascii="Calibri" w:eastAsia="Calibri" w:hAnsi="Calibri" w:cs="Calibri"/>
          <w:sz w:val="20"/>
          <w:szCs w:val="20"/>
        </w:rPr>
        <w:t>ulgat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8"/>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7"/>
          <w:sz w:val="20"/>
          <w:szCs w:val="20"/>
        </w:rPr>
        <w:t xml:space="preserve"> </w:t>
      </w:r>
      <w:r>
        <w:rPr>
          <w:rFonts w:ascii="Calibri" w:eastAsia="Calibri" w:hAnsi="Calibri" w:cs="Calibri"/>
          <w:sz w:val="20"/>
          <w:szCs w:val="20"/>
        </w:rPr>
        <w:t>the</w:t>
      </w:r>
      <w:r>
        <w:rPr>
          <w:rFonts w:ascii="Calibri" w:eastAsia="Calibri" w:hAnsi="Calibri" w:cs="Calibri"/>
          <w:spacing w:val="-9"/>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atio</w:t>
      </w:r>
      <w:r>
        <w:rPr>
          <w:rFonts w:ascii="Calibri" w:eastAsia="Calibri" w:hAnsi="Calibri" w:cs="Calibri"/>
          <w:spacing w:val="1"/>
          <w:sz w:val="20"/>
          <w:szCs w:val="20"/>
        </w:rPr>
        <w:t>n</w:t>
      </w:r>
      <w:r>
        <w:rPr>
          <w:rFonts w:ascii="Calibri" w:eastAsia="Calibri" w:hAnsi="Calibri" w:cs="Calibri"/>
          <w:spacing w:val="3"/>
          <w:sz w:val="20"/>
          <w:szCs w:val="20"/>
        </w:rPr>
        <w:t>a</w:t>
      </w:r>
      <w:r>
        <w:rPr>
          <w:rFonts w:ascii="Calibri" w:eastAsia="Calibri" w:hAnsi="Calibri" w:cs="Calibri"/>
          <w:sz w:val="20"/>
          <w:szCs w:val="20"/>
        </w:rPr>
        <w:t>l</w:t>
      </w:r>
      <w:r>
        <w:rPr>
          <w:rFonts w:ascii="Calibri" w:eastAsia="Calibri" w:hAnsi="Calibri" w:cs="Calibri"/>
          <w:spacing w:val="-10"/>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w:t>
      </w:r>
      <w:r>
        <w:rPr>
          <w:rFonts w:ascii="Calibri" w:eastAsia="Calibri" w:hAnsi="Calibri" w:cs="Calibri"/>
          <w:spacing w:val="-2"/>
          <w:sz w:val="20"/>
          <w:szCs w:val="20"/>
        </w:rPr>
        <w:t>v</w:t>
      </w:r>
      <w:r>
        <w:rPr>
          <w:rFonts w:ascii="Calibri" w:eastAsia="Calibri" w:hAnsi="Calibri" w:cs="Calibri"/>
          <w:sz w:val="20"/>
          <w:szCs w:val="20"/>
        </w:rPr>
        <w:t>incial</w:t>
      </w:r>
      <w:r>
        <w:rPr>
          <w:rFonts w:ascii="Calibri" w:eastAsia="Calibri" w:hAnsi="Calibri" w:cs="Calibri"/>
          <w:spacing w:val="-8"/>
          <w:sz w:val="20"/>
          <w:szCs w:val="20"/>
        </w:rPr>
        <w:t xml:space="preserve"> </w:t>
      </w:r>
      <w:r>
        <w:rPr>
          <w:rFonts w:ascii="Calibri" w:eastAsia="Calibri" w:hAnsi="Calibri" w:cs="Calibri"/>
          <w:sz w:val="20"/>
          <w:szCs w:val="20"/>
        </w:rPr>
        <w:t>go</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3"/>
          <w:sz w:val="20"/>
          <w:szCs w:val="20"/>
        </w:rPr>
        <w:t>n</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1"/>
          <w:sz w:val="20"/>
          <w:szCs w:val="20"/>
        </w:rPr>
        <w:t>s</w:t>
      </w:r>
      <w:r>
        <w:rPr>
          <w:rFonts w:ascii="Calibri" w:eastAsia="Calibri" w:hAnsi="Calibri" w:cs="Calibri"/>
          <w:sz w:val="20"/>
          <w:szCs w:val="20"/>
        </w:rPr>
        <w:t>.</w:t>
      </w:r>
    </w:p>
    <w:p w14:paraId="25ED788B" w14:textId="77777777" w:rsidR="007C62E7" w:rsidRDefault="007C62E7" w:rsidP="005B3361">
      <w:pPr>
        <w:numPr>
          <w:ilvl w:val="2"/>
          <w:numId w:val="22"/>
        </w:numPr>
        <w:tabs>
          <w:tab w:val="left" w:pos="833"/>
        </w:tabs>
        <w:ind w:left="833" w:right="118"/>
        <w:jc w:val="both"/>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12"/>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13"/>
          <w:sz w:val="20"/>
          <w:szCs w:val="20"/>
        </w:rPr>
        <w:t xml:space="preserve"> </w:t>
      </w:r>
      <w:r>
        <w:rPr>
          <w:rFonts w:ascii="Calibri" w:eastAsia="Calibri" w:hAnsi="Calibri" w:cs="Calibri"/>
          <w:sz w:val="20"/>
          <w:szCs w:val="20"/>
        </w:rPr>
        <w:t>pro</w:t>
      </w:r>
      <w:r>
        <w:rPr>
          <w:rFonts w:ascii="Calibri" w:eastAsia="Calibri" w:hAnsi="Calibri" w:cs="Calibri"/>
          <w:spacing w:val="-2"/>
          <w:sz w:val="20"/>
          <w:szCs w:val="20"/>
        </w:rPr>
        <w:t>v</w:t>
      </w:r>
      <w:r>
        <w:rPr>
          <w:rFonts w:ascii="Calibri" w:eastAsia="Calibri" w:hAnsi="Calibri" w:cs="Calibri"/>
          <w:sz w:val="20"/>
          <w:szCs w:val="20"/>
        </w:rPr>
        <w:t>id</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1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4"/>
          <w:sz w:val="20"/>
          <w:szCs w:val="20"/>
        </w:rPr>
        <w:t xml:space="preserve"> </w:t>
      </w:r>
      <w:r>
        <w:rPr>
          <w:rFonts w:ascii="Calibri" w:eastAsia="Calibri" w:hAnsi="Calibri" w:cs="Calibri"/>
          <w:i/>
          <w:sz w:val="20"/>
          <w:szCs w:val="20"/>
        </w:rPr>
        <w:t>Employer</w:t>
      </w:r>
      <w:r>
        <w:rPr>
          <w:rFonts w:ascii="Calibri" w:eastAsia="Calibri" w:hAnsi="Calibri" w:cs="Calibri"/>
          <w:i/>
          <w:spacing w:val="1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13"/>
          <w:sz w:val="20"/>
          <w:szCs w:val="20"/>
        </w:rPr>
        <w:t xml:space="preserve"> </w:t>
      </w:r>
      <w:r>
        <w:rPr>
          <w:rFonts w:ascii="Calibri" w:eastAsia="Calibri" w:hAnsi="Calibri" w:cs="Calibri"/>
          <w:sz w:val="20"/>
          <w:szCs w:val="20"/>
        </w:rPr>
        <w:t>a</w:t>
      </w:r>
      <w:r>
        <w:rPr>
          <w:rFonts w:ascii="Calibri" w:eastAsia="Calibri" w:hAnsi="Calibri" w:cs="Calibri"/>
          <w:spacing w:val="14"/>
          <w:sz w:val="20"/>
          <w:szCs w:val="20"/>
        </w:rPr>
        <w:t xml:space="preserve"> </w:t>
      </w:r>
      <w:r>
        <w:rPr>
          <w:rFonts w:ascii="Calibri" w:eastAsia="Calibri" w:hAnsi="Calibri" w:cs="Calibri"/>
          <w:sz w:val="20"/>
          <w:szCs w:val="20"/>
        </w:rPr>
        <w:t>product</w:t>
      </w:r>
      <w:r>
        <w:rPr>
          <w:rFonts w:ascii="Calibri" w:eastAsia="Calibri" w:hAnsi="Calibri" w:cs="Calibri"/>
          <w:spacing w:val="10"/>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11"/>
          <w:sz w:val="20"/>
          <w:szCs w:val="20"/>
        </w:rPr>
        <w:t xml:space="preserve"> </w:t>
      </w:r>
      <w:r>
        <w:rPr>
          <w:rFonts w:ascii="Calibri" w:eastAsia="Calibri" w:hAnsi="Calibri" w:cs="Calibri"/>
          <w:spacing w:val="-1"/>
          <w:sz w:val="20"/>
          <w:szCs w:val="20"/>
        </w:rPr>
        <w:t>se</w:t>
      </w:r>
      <w:r>
        <w:rPr>
          <w:rFonts w:ascii="Calibri" w:eastAsia="Calibri" w:hAnsi="Calibri" w:cs="Calibri"/>
          <w:sz w:val="20"/>
          <w:szCs w:val="20"/>
        </w:rPr>
        <w:t>r</w:t>
      </w:r>
      <w:r>
        <w:rPr>
          <w:rFonts w:ascii="Calibri" w:eastAsia="Calibri" w:hAnsi="Calibri" w:cs="Calibri"/>
          <w:spacing w:val="-2"/>
          <w:sz w:val="20"/>
          <w:szCs w:val="20"/>
        </w:rPr>
        <w:t>v</w:t>
      </w:r>
      <w:r>
        <w:rPr>
          <w:rFonts w:ascii="Calibri" w:eastAsia="Calibri" w:hAnsi="Calibri" w:cs="Calibri"/>
          <w:spacing w:val="2"/>
          <w:sz w:val="20"/>
          <w:szCs w:val="20"/>
        </w:rPr>
        <w:t>i</w:t>
      </w:r>
      <w:r>
        <w:rPr>
          <w:rFonts w:ascii="Calibri" w:eastAsia="Calibri" w:hAnsi="Calibri" w:cs="Calibri"/>
          <w:sz w:val="20"/>
          <w:szCs w:val="20"/>
        </w:rPr>
        <w:t>ce</w:t>
      </w:r>
      <w:r>
        <w:rPr>
          <w:rFonts w:ascii="Calibri" w:eastAsia="Calibri" w:hAnsi="Calibri" w:cs="Calibri"/>
          <w:spacing w:val="12"/>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al</w:t>
      </w:r>
      <w:r>
        <w:rPr>
          <w:rFonts w:ascii="Calibri" w:eastAsia="Calibri" w:hAnsi="Calibri" w:cs="Calibri"/>
          <w:spacing w:val="2"/>
          <w:sz w:val="20"/>
          <w:szCs w:val="20"/>
        </w:rPr>
        <w:t>l</w:t>
      </w:r>
      <w:r>
        <w:rPr>
          <w:rFonts w:ascii="Calibri" w:eastAsia="Calibri" w:hAnsi="Calibri" w:cs="Calibri"/>
          <w:sz w:val="20"/>
          <w:szCs w:val="20"/>
        </w:rPr>
        <w:t>ing</w:t>
      </w:r>
      <w:r>
        <w:rPr>
          <w:rFonts w:ascii="Calibri" w:eastAsia="Calibri" w:hAnsi="Calibri" w:cs="Calibri"/>
          <w:spacing w:val="13"/>
          <w:sz w:val="20"/>
          <w:szCs w:val="20"/>
        </w:rPr>
        <w:t xml:space="preserve"> </w:t>
      </w:r>
      <w:r>
        <w:rPr>
          <w:rFonts w:ascii="Calibri" w:eastAsia="Calibri" w:hAnsi="Calibri" w:cs="Calibri"/>
          <w:sz w:val="20"/>
          <w:szCs w:val="20"/>
        </w:rPr>
        <w:t>in</w:t>
      </w:r>
      <w:r>
        <w:rPr>
          <w:rFonts w:ascii="Calibri" w:eastAsia="Calibri" w:hAnsi="Calibri" w:cs="Calibri"/>
          <w:spacing w:val="1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2"/>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co</w:t>
      </w:r>
      <w:r>
        <w:rPr>
          <w:rFonts w:ascii="Calibri" w:eastAsia="Calibri" w:hAnsi="Calibri" w:cs="Calibri"/>
          <w:spacing w:val="1"/>
          <w:sz w:val="20"/>
          <w:szCs w:val="20"/>
        </w:rPr>
        <w:t>p</w:t>
      </w:r>
      <w:r>
        <w:rPr>
          <w:rFonts w:ascii="Calibri" w:eastAsia="Calibri" w:hAnsi="Calibri" w:cs="Calibri"/>
          <w:sz w:val="20"/>
          <w:szCs w:val="20"/>
        </w:rPr>
        <w:t>e</w:t>
      </w:r>
      <w:r>
        <w:rPr>
          <w:rFonts w:ascii="Calibri" w:eastAsia="Calibri" w:hAnsi="Calibri" w:cs="Calibri"/>
          <w:spacing w:val="12"/>
          <w:sz w:val="20"/>
          <w:szCs w:val="20"/>
        </w:rPr>
        <w:t xml:space="preserve"> </w:t>
      </w:r>
      <w:r>
        <w:rPr>
          <w:rFonts w:ascii="Calibri" w:eastAsia="Calibri" w:hAnsi="Calibri" w:cs="Calibri"/>
          <w:sz w:val="20"/>
          <w:szCs w:val="20"/>
        </w:rPr>
        <w:t>of</w:t>
      </w:r>
      <w:r>
        <w:rPr>
          <w:rFonts w:ascii="Calibri" w:eastAsia="Calibri" w:hAnsi="Calibri" w:cs="Calibri"/>
          <w:spacing w:val="12"/>
          <w:sz w:val="20"/>
          <w:szCs w:val="20"/>
        </w:rPr>
        <w:t xml:space="preserve"> </w:t>
      </w:r>
      <w:r>
        <w:rPr>
          <w:rFonts w:ascii="Calibri" w:eastAsia="Calibri" w:hAnsi="Calibri" w:cs="Calibri"/>
          <w:sz w:val="20"/>
          <w:szCs w:val="20"/>
        </w:rPr>
        <w:t>Act</w:t>
      </w:r>
      <w:r>
        <w:rPr>
          <w:rFonts w:ascii="Calibri" w:eastAsia="Calibri" w:hAnsi="Calibri" w:cs="Calibri"/>
          <w:spacing w:val="13"/>
          <w:sz w:val="20"/>
          <w:szCs w:val="20"/>
        </w:rPr>
        <w:t xml:space="preserve"> </w:t>
      </w:r>
      <w:r>
        <w:rPr>
          <w:rFonts w:ascii="Calibri" w:eastAsia="Calibri" w:hAnsi="Calibri" w:cs="Calibri"/>
          <w:sz w:val="20"/>
          <w:szCs w:val="20"/>
        </w:rPr>
        <w:t>36</w:t>
      </w:r>
      <w:r>
        <w:rPr>
          <w:rFonts w:ascii="Calibri" w:eastAsia="Calibri" w:hAnsi="Calibri" w:cs="Calibri"/>
          <w:spacing w:val="13"/>
          <w:sz w:val="20"/>
          <w:szCs w:val="20"/>
        </w:rPr>
        <w:t xml:space="preserve"> </w:t>
      </w:r>
      <w:r>
        <w:rPr>
          <w:rFonts w:ascii="Calibri" w:eastAsia="Calibri" w:hAnsi="Calibri" w:cs="Calibri"/>
          <w:sz w:val="20"/>
          <w:szCs w:val="20"/>
        </w:rPr>
        <w:t>of</w:t>
      </w:r>
      <w:r>
        <w:rPr>
          <w:rFonts w:ascii="Calibri" w:eastAsia="Calibri" w:hAnsi="Calibri" w:cs="Calibri"/>
          <w:spacing w:val="12"/>
          <w:sz w:val="20"/>
          <w:szCs w:val="20"/>
        </w:rPr>
        <w:t xml:space="preserve"> </w:t>
      </w:r>
      <w:r>
        <w:rPr>
          <w:rFonts w:ascii="Calibri" w:eastAsia="Calibri" w:hAnsi="Calibri" w:cs="Calibri"/>
          <w:sz w:val="20"/>
          <w:szCs w:val="20"/>
        </w:rPr>
        <w:t>128</w:t>
      </w:r>
      <w:r>
        <w:rPr>
          <w:rFonts w:ascii="Calibri" w:eastAsia="Calibri" w:hAnsi="Calibri" w:cs="Calibri"/>
          <w:spacing w:val="-1"/>
          <w:sz w:val="20"/>
          <w:szCs w:val="20"/>
        </w:rPr>
        <w:t>7</w:t>
      </w:r>
      <w:r>
        <w:rPr>
          <w:rFonts w:ascii="Calibri" w:eastAsia="Calibri" w:hAnsi="Calibri" w:cs="Calibri"/>
          <w:sz w:val="20"/>
          <w:szCs w:val="20"/>
        </w:rPr>
        <w:t>4</w:t>
      </w:r>
      <w:r>
        <w:rPr>
          <w:rFonts w:ascii="Calibri" w:eastAsia="Calibri" w:hAnsi="Calibri" w:cs="Calibri"/>
          <w:spacing w:val="12"/>
          <w:sz w:val="20"/>
          <w:szCs w:val="20"/>
        </w:rPr>
        <w:t xml:space="preserve"> </w:t>
      </w:r>
      <w:r>
        <w:rPr>
          <w:rFonts w:ascii="Calibri" w:eastAsia="Calibri" w:hAnsi="Calibri" w:cs="Calibri"/>
          <w:sz w:val="20"/>
          <w:szCs w:val="20"/>
        </w:rPr>
        <w:t>or</w:t>
      </w:r>
      <w:r>
        <w:rPr>
          <w:rFonts w:ascii="Calibri" w:eastAsia="Calibri" w:hAnsi="Calibri" w:cs="Calibri"/>
          <w:w w:val="99"/>
          <w:sz w:val="20"/>
          <w:szCs w:val="20"/>
        </w:rPr>
        <w:t xml:space="preserve"> </w:t>
      </w:r>
      <w:r>
        <w:rPr>
          <w:rFonts w:ascii="Calibri" w:eastAsia="Calibri" w:hAnsi="Calibri" w:cs="Calibri"/>
          <w:sz w:val="20"/>
          <w:szCs w:val="20"/>
        </w:rPr>
        <w:t>Ha</w:t>
      </w:r>
      <w:r>
        <w:rPr>
          <w:rFonts w:ascii="Calibri" w:eastAsia="Calibri" w:hAnsi="Calibri" w:cs="Calibri"/>
          <w:spacing w:val="1"/>
          <w:sz w:val="20"/>
          <w:szCs w:val="20"/>
        </w:rPr>
        <w:t>z</w:t>
      </w:r>
      <w:r>
        <w:rPr>
          <w:rFonts w:ascii="Calibri" w:eastAsia="Calibri" w:hAnsi="Calibri" w:cs="Calibri"/>
          <w:sz w:val="20"/>
          <w:szCs w:val="20"/>
        </w:rPr>
        <w:t>ardous</w:t>
      </w:r>
      <w:r>
        <w:rPr>
          <w:rFonts w:ascii="Calibri" w:eastAsia="Calibri" w:hAnsi="Calibri" w:cs="Calibri"/>
          <w:spacing w:val="30"/>
          <w:sz w:val="20"/>
          <w:szCs w:val="20"/>
        </w:rPr>
        <w:t xml:space="preserve"> </w:t>
      </w:r>
      <w:r>
        <w:rPr>
          <w:rFonts w:ascii="Calibri" w:eastAsia="Calibri" w:hAnsi="Calibri" w:cs="Calibri"/>
          <w:sz w:val="20"/>
          <w:szCs w:val="20"/>
        </w:rPr>
        <w:t>Sub</w:t>
      </w:r>
      <w:r>
        <w:rPr>
          <w:rFonts w:ascii="Calibri" w:eastAsia="Calibri" w:hAnsi="Calibri" w:cs="Calibri"/>
          <w:spacing w:val="-1"/>
          <w:sz w:val="20"/>
          <w:szCs w:val="20"/>
        </w:rPr>
        <w:t>s</w:t>
      </w:r>
      <w:r>
        <w:rPr>
          <w:rFonts w:ascii="Calibri" w:eastAsia="Calibri" w:hAnsi="Calibri" w:cs="Calibri"/>
          <w:sz w:val="20"/>
          <w:szCs w:val="20"/>
        </w:rPr>
        <w:t>tanc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31"/>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ct</w:t>
      </w:r>
      <w:r>
        <w:rPr>
          <w:rFonts w:ascii="Calibri" w:eastAsia="Calibri" w:hAnsi="Calibri" w:cs="Calibri"/>
          <w:spacing w:val="32"/>
          <w:sz w:val="20"/>
          <w:szCs w:val="20"/>
        </w:rPr>
        <w:t xml:space="preserve"> </w:t>
      </w:r>
      <w:r>
        <w:rPr>
          <w:rFonts w:ascii="Calibri" w:eastAsia="Calibri" w:hAnsi="Calibri" w:cs="Calibri"/>
          <w:spacing w:val="3"/>
          <w:sz w:val="20"/>
          <w:szCs w:val="20"/>
        </w:rPr>
        <w:t>n</w:t>
      </w:r>
      <w:r>
        <w:rPr>
          <w:rFonts w:ascii="Calibri" w:eastAsia="Calibri" w:hAnsi="Calibri" w:cs="Calibri"/>
          <w:sz w:val="20"/>
          <w:szCs w:val="20"/>
        </w:rPr>
        <w:t>o</w:t>
      </w:r>
      <w:r>
        <w:rPr>
          <w:rFonts w:ascii="Calibri" w:eastAsia="Calibri" w:hAnsi="Calibri" w:cs="Calibri"/>
          <w:spacing w:val="32"/>
          <w:sz w:val="20"/>
          <w:szCs w:val="20"/>
        </w:rPr>
        <w:t xml:space="preserve"> </w:t>
      </w:r>
      <w:r>
        <w:rPr>
          <w:rFonts w:ascii="Calibri" w:eastAsia="Calibri" w:hAnsi="Calibri" w:cs="Calibri"/>
          <w:sz w:val="20"/>
          <w:szCs w:val="20"/>
        </w:rPr>
        <w:t>15</w:t>
      </w:r>
      <w:r>
        <w:rPr>
          <w:rFonts w:ascii="Calibri" w:eastAsia="Calibri" w:hAnsi="Calibri" w:cs="Calibri"/>
          <w:spacing w:val="30"/>
          <w:sz w:val="20"/>
          <w:szCs w:val="20"/>
        </w:rPr>
        <w:t xml:space="preserve"> </w:t>
      </w:r>
      <w:r>
        <w:rPr>
          <w:rFonts w:ascii="Calibri" w:eastAsia="Calibri" w:hAnsi="Calibri" w:cs="Calibri"/>
          <w:spacing w:val="2"/>
          <w:sz w:val="20"/>
          <w:szCs w:val="20"/>
        </w:rPr>
        <w:t>o</w:t>
      </w:r>
      <w:r>
        <w:rPr>
          <w:rFonts w:ascii="Calibri" w:eastAsia="Calibri" w:hAnsi="Calibri" w:cs="Calibri"/>
          <w:sz w:val="20"/>
          <w:szCs w:val="20"/>
        </w:rPr>
        <w:t>f</w:t>
      </w:r>
      <w:r>
        <w:rPr>
          <w:rFonts w:ascii="Calibri" w:eastAsia="Calibri" w:hAnsi="Calibri" w:cs="Calibri"/>
          <w:spacing w:val="31"/>
          <w:sz w:val="20"/>
          <w:szCs w:val="20"/>
        </w:rPr>
        <w:t xml:space="preserve"> </w:t>
      </w:r>
      <w:r>
        <w:rPr>
          <w:rFonts w:ascii="Calibri" w:eastAsia="Calibri" w:hAnsi="Calibri" w:cs="Calibri"/>
          <w:spacing w:val="2"/>
          <w:sz w:val="20"/>
          <w:szCs w:val="20"/>
        </w:rPr>
        <w:t>1</w:t>
      </w:r>
      <w:r>
        <w:rPr>
          <w:rFonts w:ascii="Calibri" w:eastAsia="Calibri" w:hAnsi="Calibri" w:cs="Calibri"/>
          <w:sz w:val="20"/>
          <w:szCs w:val="20"/>
        </w:rPr>
        <w:t>973.</w:t>
      </w:r>
      <w:r>
        <w:rPr>
          <w:rFonts w:ascii="Calibri" w:eastAsia="Calibri" w:hAnsi="Calibri" w:cs="Calibri"/>
          <w:spacing w:val="20"/>
          <w:sz w:val="20"/>
          <w:szCs w:val="20"/>
        </w:rPr>
        <w:t xml:space="preserve"> </w:t>
      </w:r>
      <w:r>
        <w:rPr>
          <w:rFonts w:ascii="Calibri" w:eastAsia="Calibri" w:hAnsi="Calibri" w:cs="Calibri"/>
          <w:spacing w:val="-2"/>
          <w:sz w:val="20"/>
          <w:szCs w:val="20"/>
        </w:rPr>
        <w:t>T</w:t>
      </w:r>
      <w:r>
        <w:rPr>
          <w:rFonts w:ascii="Calibri" w:eastAsia="Calibri" w:hAnsi="Calibri" w:cs="Calibri"/>
          <w:spacing w:val="3"/>
          <w:sz w:val="20"/>
          <w:szCs w:val="20"/>
        </w:rPr>
        <w:t>h</w:t>
      </w:r>
      <w:r>
        <w:rPr>
          <w:rFonts w:ascii="Calibri" w:eastAsia="Calibri" w:hAnsi="Calibri" w:cs="Calibri"/>
          <w:sz w:val="20"/>
          <w:szCs w:val="20"/>
        </w:rPr>
        <w:t>e</w:t>
      </w:r>
      <w:r>
        <w:rPr>
          <w:rFonts w:ascii="Calibri" w:eastAsia="Calibri" w:hAnsi="Calibri" w:cs="Calibri"/>
          <w:spacing w:val="39"/>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31"/>
          <w:sz w:val="20"/>
          <w:szCs w:val="20"/>
        </w:rPr>
        <w:t xml:space="preserve"> </w:t>
      </w:r>
      <w:r>
        <w:rPr>
          <w:rFonts w:ascii="Calibri" w:eastAsia="Calibri" w:hAnsi="Calibri" w:cs="Calibri"/>
          <w:sz w:val="20"/>
          <w:szCs w:val="20"/>
        </w:rPr>
        <w:t>pro</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3"/>
          <w:sz w:val="20"/>
          <w:szCs w:val="20"/>
        </w:rPr>
        <w:t>d</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3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33"/>
          <w:sz w:val="20"/>
          <w:szCs w:val="20"/>
        </w:rPr>
        <w:t xml:space="preserve"> </w:t>
      </w:r>
      <w:r>
        <w:rPr>
          <w:rFonts w:ascii="Calibri" w:eastAsia="Calibri" w:hAnsi="Calibri" w:cs="Calibri"/>
          <w:i/>
          <w:sz w:val="20"/>
          <w:szCs w:val="20"/>
        </w:rPr>
        <w:t>Employer</w:t>
      </w:r>
      <w:r>
        <w:rPr>
          <w:rFonts w:ascii="Calibri" w:eastAsia="Calibri" w:hAnsi="Calibri" w:cs="Calibri"/>
          <w:i/>
          <w:spacing w:val="33"/>
          <w:sz w:val="20"/>
          <w:szCs w:val="20"/>
        </w:rPr>
        <w:t xml:space="preserve"> </w:t>
      </w:r>
      <w:r>
        <w:rPr>
          <w:rFonts w:ascii="Calibri" w:eastAsia="Calibri" w:hAnsi="Calibri" w:cs="Calibri"/>
          <w:spacing w:val="-1"/>
          <w:sz w:val="20"/>
          <w:szCs w:val="20"/>
        </w:rPr>
        <w:t>w</w:t>
      </w:r>
      <w:r>
        <w:rPr>
          <w:rFonts w:ascii="Calibri" w:eastAsia="Calibri" w:hAnsi="Calibri" w:cs="Calibri"/>
          <w:spacing w:val="2"/>
          <w:sz w:val="20"/>
          <w:szCs w:val="20"/>
        </w:rPr>
        <w:t>i</w:t>
      </w:r>
      <w:r>
        <w:rPr>
          <w:rFonts w:ascii="Calibri" w:eastAsia="Calibri" w:hAnsi="Calibri" w:cs="Calibri"/>
          <w:sz w:val="20"/>
          <w:szCs w:val="20"/>
        </w:rPr>
        <w:t>th</w:t>
      </w:r>
      <w:r>
        <w:rPr>
          <w:rFonts w:ascii="Calibri" w:eastAsia="Calibri" w:hAnsi="Calibri" w:cs="Calibri"/>
          <w:spacing w:val="33"/>
          <w:sz w:val="20"/>
          <w:szCs w:val="20"/>
        </w:rPr>
        <w:t xml:space="preserve"> </w:t>
      </w:r>
      <w:r>
        <w:rPr>
          <w:rFonts w:ascii="Calibri" w:eastAsia="Calibri" w:hAnsi="Calibri" w:cs="Calibri"/>
          <w:sz w:val="20"/>
          <w:szCs w:val="20"/>
        </w:rPr>
        <w:t>all</w:t>
      </w:r>
      <w:r>
        <w:rPr>
          <w:rFonts w:ascii="Calibri" w:eastAsia="Calibri" w:hAnsi="Calibri" w:cs="Calibri"/>
          <w:spacing w:val="3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30"/>
          <w:sz w:val="20"/>
          <w:szCs w:val="20"/>
        </w:rPr>
        <w:t xml:space="preserve"> </w:t>
      </w:r>
      <w:r>
        <w:rPr>
          <w:rFonts w:ascii="Calibri" w:eastAsia="Calibri" w:hAnsi="Calibri" w:cs="Calibri"/>
          <w:spacing w:val="3"/>
          <w:sz w:val="20"/>
          <w:szCs w:val="20"/>
        </w:rPr>
        <w:t>n</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z w:val="20"/>
          <w:szCs w:val="20"/>
        </w:rPr>
        <w:t>ary</w:t>
      </w:r>
      <w:r>
        <w:rPr>
          <w:rFonts w:ascii="Calibri" w:eastAsia="Calibri" w:hAnsi="Calibri" w:cs="Calibri"/>
          <w:w w:val="99"/>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1"/>
          <w:sz w:val="20"/>
          <w:szCs w:val="20"/>
        </w:rPr>
        <w:t>m</w:t>
      </w:r>
      <w:r>
        <w:rPr>
          <w:rFonts w:ascii="Calibri" w:eastAsia="Calibri" w:hAnsi="Calibri" w:cs="Calibri"/>
          <w:sz w:val="20"/>
          <w:szCs w:val="20"/>
        </w:rPr>
        <w:t>ation</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o</w:t>
      </w:r>
      <w:r>
        <w:rPr>
          <w:rFonts w:ascii="Calibri" w:eastAsia="Calibri" w:hAnsi="Calibri" w:cs="Calibri"/>
          <w:spacing w:val="1"/>
          <w:sz w:val="20"/>
          <w:szCs w:val="20"/>
        </w:rPr>
        <w:t>m</w:t>
      </w:r>
      <w:r>
        <w:rPr>
          <w:rFonts w:ascii="Calibri" w:eastAsia="Calibri" w:hAnsi="Calibri" w:cs="Calibri"/>
          <w:sz w:val="20"/>
          <w:szCs w:val="20"/>
        </w:rPr>
        <w:t>ply</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gal</w:t>
      </w:r>
      <w:r>
        <w:rPr>
          <w:rFonts w:ascii="Calibri" w:eastAsia="Calibri" w:hAnsi="Calibri" w:cs="Calibri"/>
          <w:spacing w:val="7"/>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quir</w:t>
      </w:r>
      <w:r>
        <w:rPr>
          <w:rFonts w:ascii="Calibri" w:eastAsia="Calibri" w:hAnsi="Calibri" w:cs="Calibri"/>
          <w:spacing w:val="1"/>
          <w:sz w:val="20"/>
          <w:szCs w:val="20"/>
        </w:rPr>
        <w:t>em</w:t>
      </w:r>
      <w:r>
        <w:rPr>
          <w:rFonts w:ascii="Calibri" w:eastAsia="Calibri" w:hAnsi="Calibri" w:cs="Calibri"/>
          <w:spacing w:val="-1"/>
          <w:sz w:val="20"/>
          <w:szCs w:val="20"/>
        </w:rPr>
        <w:t>e</w:t>
      </w:r>
      <w:r>
        <w:rPr>
          <w:rFonts w:ascii="Calibri" w:eastAsia="Calibri" w:hAnsi="Calibri" w:cs="Calibri"/>
          <w:sz w:val="20"/>
          <w:szCs w:val="20"/>
        </w:rPr>
        <w:t>nts</w:t>
      </w:r>
      <w:r>
        <w:rPr>
          <w:rFonts w:ascii="Calibri" w:eastAsia="Calibri" w:hAnsi="Calibri" w:cs="Calibri"/>
          <w:spacing w:val="4"/>
          <w:sz w:val="20"/>
          <w:szCs w:val="20"/>
        </w:rPr>
        <w:t xml:space="preserve"> </w:t>
      </w:r>
      <w:r>
        <w:rPr>
          <w:rFonts w:ascii="Calibri" w:eastAsia="Calibri" w:hAnsi="Calibri" w:cs="Calibri"/>
          <w:spacing w:val="2"/>
          <w:sz w:val="20"/>
          <w:szCs w:val="20"/>
        </w:rPr>
        <w:t>o</w:t>
      </w:r>
      <w:r>
        <w:rPr>
          <w:rFonts w:ascii="Calibri" w:eastAsia="Calibri" w:hAnsi="Calibri" w:cs="Calibri"/>
          <w:sz w:val="20"/>
          <w:szCs w:val="20"/>
        </w:rPr>
        <w:t>f</w:t>
      </w:r>
      <w:r>
        <w:rPr>
          <w:rFonts w:ascii="Calibri" w:eastAsia="Calibri" w:hAnsi="Calibri" w:cs="Calibri"/>
          <w:spacing w:val="3"/>
          <w:sz w:val="20"/>
          <w:szCs w:val="20"/>
        </w:rPr>
        <w:t xml:space="preserve"> </w:t>
      </w:r>
      <w:r>
        <w:rPr>
          <w:rFonts w:ascii="Calibri" w:eastAsia="Calibri" w:hAnsi="Calibri" w:cs="Calibri"/>
          <w:spacing w:val="-1"/>
          <w:sz w:val="20"/>
          <w:szCs w:val="20"/>
        </w:rPr>
        <w:t>G</w:t>
      </w:r>
      <w:r>
        <w:rPr>
          <w:rFonts w:ascii="Calibri" w:eastAsia="Calibri" w:hAnsi="Calibri" w:cs="Calibri"/>
          <w:spacing w:val="2"/>
          <w:sz w:val="20"/>
          <w:szCs w:val="20"/>
        </w:rPr>
        <w:t>o</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n</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4"/>
          <w:sz w:val="20"/>
          <w:szCs w:val="20"/>
        </w:rPr>
        <w:t xml:space="preserve"> </w:t>
      </w:r>
      <w:r>
        <w:rPr>
          <w:rFonts w:ascii="Calibri" w:eastAsia="Calibri" w:hAnsi="Calibri" w:cs="Calibri"/>
          <w:sz w:val="20"/>
          <w:szCs w:val="20"/>
        </w:rPr>
        <w:t>Noti</w:t>
      </w:r>
      <w:r>
        <w:rPr>
          <w:rFonts w:ascii="Calibri" w:eastAsia="Calibri" w:hAnsi="Calibri" w:cs="Calibri"/>
          <w:spacing w:val="2"/>
          <w:sz w:val="20"/>
          <w:szCs w:val="20"/>
        </w:rPr>
        <w:t>c</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2"/>
          <w:sz w:val="20"/>
          <w:szCs w:val="20"/>
        </w:rPr>
        <w:t>R</w:t>
      </w:r>
      <w:r>
        <w:rPr>
          <w:rFonts w:ascii="Calibri" w:eastAsia="Calibri" w:hAnsi="Calibri" w:cs="Calibri"/>
          <w:sz w:val="20"/>
          <w:szCs w:val="20"/>
        </w:rPr>
        <w:t>1179</w:t>
      </w:r>
      <w:r>
        <w:rPr>
          <w:rFonts w:ascii="Calibri" w:eastAsia="Calibri" w:hAnsi="Calibri" w:cs="Calibri"/>
          <w:spacing w:val="6"/>
          <w:sz w:val="20"/>
          <w:szCs w:val="20"/>
        </w:rPr>
        <w:t xml:space="preserve"> </w:t>
      </w:r>
      <w:r>
        <w:rPr>
          <w:rFonts w:ascii="Calibri" w:eastAsia="Calibri" w:hAnsi="Calibri" w:cs="Calibri"/>
          <w:sz w:val="20"/>
          <w:szCs w:val="20"/>
        </w:rPr>
        <w:t>in</w:t>
      </w:r>
      <w:r>
        <w:rPr>
          <w:rFonts w:ascii="Calibri" w:eastAsia="Calibri" w:hAnsi="Calibri" w:cs="Calibri"/>
          <w:spacing w:val="5"/>
          <w:sz w:val="20"/>
          <w:szCs w:val="20"/>
        </w:rPr>
        <w:t xml:space="preserve"> </w:t>
      </w:r>
      <w:r>
        <w:rPr>
          <w:rFonts w:ascii="Calibri" w:eastAsia="Calibri" w:hAnsi="Calibri" w:cs="Calibri"/>
          <w:spacing w:val="-1"/>
          <w:sz w:val="20"/>
          <w:szCs w:val="20"/>
        </w:rPr>
        <w:t>G</w:t>
      </w:r>
      <w:r>
        <w:rPr>
          <w:rFonts w:ascii="Calibri" w:eastAsia="Calibri" w:hAnsi="Calibri" w:cs="Calibri"/>
          <w:spacing w:val="2"/>
          <w:sz w:val="20"/>
          <w:szCs w:val="20"/>
        </w:rPr>
        <w:t>o</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n</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6"/>
          <w:sz w:val="20"/>
          <w:szCs w:val="20"/>
        </w:rPr>
        <w:t xml:space="preserve"> </w:t>
      </w:r>
      <w:r>
        <w:rPr>
          <w:rFonts w:ascii="Calibri" w:eastAsia="Calibri" w:hAnsi="Calibri" w:cs="Calibri"/>
          <w:spacing w:val="-1"/>
          <w:sz w:val="20"/>
          <w:szCs w:val="20"/>
        </w:rPr>
        <w:t>G</w:t>
      </w:r>
      <w:r>
        <w:rPr>
          <w:rFonts w:ascii="Calibri" w:eastAsia="Calibri" w:hAnsi="Calibri" w:cs="Calibri"/>
          <w:sz w:val="20"/>
          <w:szCs w:val="20"/>
        </w:rPr>
        <w:t>a</w:t>
      </w:r>
      <w:r>
        <w:rPr>
          <w:rFonts w:ascii="Calibri" w:eastAsia="Calibri" w:hAnsi="Calibri" w:cs="Calibri"/>
          <w:spacing w:val="1"/>
          <w:sz w:val="20"/>
          <w:szCs w:val="20"/>
        </w:rPr>
        <w:t>z</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3"/>
          <w:sz w:val="20"/>
          <w:szCs w:val="20"/>
        </w:rPr>
        <w:t>t</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No</w:t>
      </w:r>
      <w:r>
        <w:rPr>
          <w:rFonts w:ascii="Calibri" w:eastAsia="Calibri" w:hAnsi="Calibri" w:cs="Calibri"/>
          <w:w w:val="99"/>
          <w:sz w:val="20"/>
          <w:szCs w:val="20"/>
        </w:rPr>
        <w:t xml:space="preserve"> </w:t>
      </w:r>
      <w:r>
        <w:rPr>
          <w:rFonts w:ascii="Calibri" w:eastAsia="Calibri" w:hAnsi="Calibri" w:cs="Calibri"/>
          <w:sz w:val="20"/>
          <w:szCs w:val="20"/>
        </w:rPr>
        <w:t>165</w:t>
      </w:r>
      <w:r>
        <w:rPr>
          <w:rFonts w:ascii="Calibri" w:eastAsia="Calibri" w:hAnsi="Calibri" w:cs="Calibri"/>
          <w:spacing w:val="-1"/>
          <w:sz w:val="20"/>
          <w:szCs w:val="20"/>
        </w:rPr>
        <w:t>9</w:t>
      </w:r>
      <w:r>
        <w:rPr>
          <w:rFonts w:ascii="Calibri" w:eastAsia="Calibri" w:hAnsi="Calibri" w:cs="Calibri"/>
          <w:sz w:val="20"/>
          <w:szCs w:val="20"/>
        </w:rPr>
        <w:t>6</w:t>
      </w:r>
      <w:r>
        <w:rPr>
          <w:rFonts w:ascii="Calibri" w:eastAsia="Calibri" w:hAnsi="Calibri" w:cs="Calibri"/>
          <w:spacing w:val="7"/>
          <w:sz w:val="20"/>
          <w:szCs w:val="20"/>
        </w:rPr>
        <w:t xml:space="preserve"> </w:t>
      </w:r>
      <w:r>
        <w:rPr>
          <w:rFonts w:ascii="Calibri" w:eastAsia="Calibri" w:hAnsi="Calibri" w:cs="Calibri"/>
          <w:spacing w:val="2"/>
          <w:sz w:val="20"/>
          <w:szCs w:val="20"/>
        </w:rPr>
        <w:t>o</w:t>
      </w:r>
      <w:r>
        <w:rPr>
          <w:rFonts w:ascii="Calibri" w:eastAsia="Calibri" w:hAnsi="Calibri" w:cs="Calibri"/>
          <w:sz w:val="20"/>
          <w:szCs w:val="20"/>
        </w:rPr>
        <w:t>f</w:t>
      </w:r>
      <w:r>
        <w:rPr>
          <w:rFonts w:ascii="Calibri" w:eastAsia="Calibri" w:hAnsi="Calibri" w:cs="Calibri"/>
          <w:spacing w:val="6"/>
          <w:sz w:val="20"/>
          <w:szCs w:val="20"/>
        </w:rPr>
        <w:t xml:space="preserve"> </w:t>
      </w:r>
      <w:r>
        <w:rPr>
          <w:rFonts w:ascii="Calibri" w:eastAsia="Calibri" w:hAnsi="Calibri" w:cs="Calibri"/>
          <w:sz w:val="20"/>
          <w:szCs w:val="20"/>
        </w:rPr>
        <w:t>25</w:t>
      </w:r>
      <w:r>
        <w:rPr>
          <w:rFonts w:ascii="Calibri" w:eastAsia="Calibri" w:hAnsi="Calibri" w:cs="Calibri"/>
          <w:spacing w:val="7"/>
          <w:sz w:val="20"/>
          <w:szCs w:val="20"/>
        </w:rPr>
        <w:t xml:space="preserve"> </w:t>
      </w:r>
      <w:r>
        <w:rPr>
          <w:rFonts w:ascii="Calibri" w:eastAsia="Calibri" w:hAnsi="Calibri" w:cs="Calibri"/>
          <w:sz w:val="20"/>
          <w:szCs w:val="20"/>
        </w:rPr>
        <w:t>Aug</w:t>
      </w:r>
      <w:r>
        <w:rPr>
          <w:rFonts w:ascii="Calibri" w:eastAsia="Calibri" w:hAnsi="Calibri" w:cs="Calibri"/>
          <w:spacing w:val="2"/>
          <w:sz w:val="20"/>
          <w:szCs w:val="20"/>
        </w:rPr>
        <w:t>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7"/>
          <w:sz w:val="20"/>
          <w:szCs w:val="20"/>
        </w:rPr>
        <w:t xml:space="preserve"> </w:t>
      </w:r>
      <w:r>
        <w:rPr>
          <w:rFonts w:ascii="Calibri" w:eastAsia="Calibri" w:hAnsi="Calibri" w:cs="Calibri"/>
          <w:sz w:val="20"/>
          <w:szCs w:val="20"/>
        </w:rPr>
        <w:t>19</w:t>
      </w:r>
      <w:r>
        <w:rPr>
          <w:rFonts w:ascii="Calibri" w:eastAsia="Calibri" w:hAnsi="Calibri" w:cs="Calibri"/>
          <w:spacing w:val="1"/>
          <w:sz w:val="20"/>
          <w:szCs w:val="20"/>
        </w:rPr>
        <w:t>9</w:t>
      </w:r>
      <w:r>
        <w:rPr>
          <w:rFonts w:ascii="Calibri" w:eastAsia="Calibri" w:hAnsi="Calibri" w:cs="Calibri"/>
          <w:sz w:val="20"/>
          <w:szCs w:val="20"/>
        </w:rPr>
        <w:t>5</w:t>
      </w:r>
      <w:r>
        <w:rPr>
          <w:rFonts w:ascii="Calibri" w:eastAsia="Calibri" w:hAnsi="Calibri" w:cs="Calibri"/>
          <w:spacing w:val="8"/>
          <w:sz w:val="20"/>
          <w:szCs w:val="20"/>
        </w:rPr>
        <w:t xml:space="preserve"> </w:t>
      </w:r>
      <w:r>
        <w:rPr>
          <w:rFonts w:ascii="Calibri" w:eastAsia="Calibri" w:hAnsi="Calibri" w:cs="Calibri"/>
          <w:sz w:val="20"/>
          <w:szCs w:val="20"/>
        </w:rPr>
        <w:t>(E</w:t>
      </w:r>
      <w:r>
        <w:rPr>
          <w:rFonts w:ascii="Calibri" w:eastAsia="Calibri" w:hAnsi="Calibri" w:cs="Calibri"/>
          <w:spacing w:val="2"/>
          <w:sz w:val="20"/>
          <w:szCs w:val="20"/>
        </w:rPr>
        <w:t>x</w:t>
      </w:r>
      <w:r>
        <w:rPr>
          <w:rFonts w:ascii="Calibri" w:eastAsia="Calibri" w:hAnsi="Calibri" w:cs="Calibri"/>
          <w:sz w:val="20"/>
          <w:szCs w:val="20"/>
        </w:rPr>
        <w:t>po</w:t>
      </w:r>
      <w:r>
        <w:rPr>
          <w:rFonts w:ascii="Calibri" w:eastAsia="Calibri" w:hAnsi="Calibri" w:cs="Calibri"/>
          <w:spacing w:val="-1"/>
          <w:sz w:val="20"/>
          <w:szCs w:val="20"/>
        </w:rPr>
        <w:t>s</w:t>
      </w:r>
      <w:r>
        <w:rPr>
          <w:rFonts w:ascii="Calibri" w:eastAsia="Calibri" w:hAnsi="Calibri" w:cs="Calibri"/>
          <w:sz w:val="20"/>
          <w:szCs w:val="20"/>
        </w:rPr>
        <w:t>ure</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plo</w:t>
      </w:r>
      <w:r>
        <w:rPr>
          <w:rFonts w:ascii="Calibri" w:eastAsia="Calibri" w:hAnsi="Calibri" w:cs="Calibri"/>
          <w:spacing w:val="1"/>
          <w:sz w:val="20"/>
          <w:szCs w:val="20"/>
        </w:rPr>
        <w:t>ye</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to</w:t>
      </w:r>
      <w:r>
        <w:rPr>
          <w:rFonts w:ascii="Calibri" w:eastAsia="Calibri" w:hAnsi="Calibri" w:cs="Calibri"/>
          <w:spacing w:val="7"/>
          <w:sz w:val="20"/>
          <w:szCs w:val="20"/>
        </w:rPr>
        <w:t xml:space="preserve"> </w:t>
      </w:r>
      <w:r>
        <w:rPr>
          <w:rFonts w:ascii="Calibri" w:eastAsia="Calibri" w:hAnsi="Calibri" w:cs="Calibri"/>
          <w:sz w:val="20"/>
          <w:szCs w:val="20"/>
        </w:rPr>
        <w:t>Ha</w:t>
      </w:r>
      <w:r>
        <w:rPr>
          <w:rFonts w:ascii="Calibri" w:eastAsia="Calibri" w:hAnsi="Calibri" w:cs="Calibri"/>
          <w:spacing w:val="1"/>
          <w:sz w:val="20"/>
          <w:szCs w:val="20"/>
        </w:rPr>
        <w:t>z</w:t>
      </w:r>
      <w:r>
        <w:rPr>
          <w:rFonts w:ascii="Calibri" w:eastAsia="Calibri" w:hAnsi="Calibri" w:cs="Calibri"/>
          <w:spacing w:val="2"/>
          <w:sz w:val="20"/>
          <w:szCs w:val="20"/>
        </w:rPr>
        <w:t>a</w:t>
      </w:r>
      <w:r>
        <w:rPr>
          <w:rFonts w:ascii="Calibri" w:eastAsia="Calibri" w:hAnsi="Calibri" w:cs="Calibri"/>
          <w:sz w:val="20"/>
          <w:szCs w:val="20"/>
        </w:rPr>
        <w:t>r</w:t>
      </w:r>
      <w:r>
        <w:rPr>
          <w:rFonts w:ascii="Calibri" w:eastAsia="Calibri" w:hAnsi="Calibri" w:cs="Calibri"/>
          <w:spacing w:val="1"/>
          <w:sz w:val="20"/>
          <w:szCs w:val="20"/>
        </w:rPr>
        <w:t>d</w:t>
      </w:r>
      <w:r>
        <w:rPr>
          <w:rFonts w:ascii="Calibri" w:eastAsia="Calibri" w:hAnsi="Calibri" w:cs="Calibri"/>
          <w:sz w:val="20"/>
          <w:szCs w:val="20"/>
        </w:rPr>
        <w:t>ous</w:t>
      </w:r>
      <w:r>
        <w:rPr>
          <w:rFonts w:ascii="Calibri" w:eastAsia="Calibri" w:hAnsi="Calibri" w:cs="Calibri"/>
          <w:spacing w:val="7"/>
          <w:sz w:val="20"/>
          <w:szCs w:val="20"/>
        </w:rPr>
        <w:t xml:space="preserve"> </w:t>
      </w:r>
      <w:r>
        <w:rPr>
          <w:rFonts w:ascii="Calibri" w:eastAsia="Calibri" w:hAnsi="Calibri" w:cs="Calibri"/>
          <w:sz w:val="20"/>
          <w:szCs w:val="20"/>
        </w:rPr>
        <w:t>Che</w:t>
      </w:r>
      <w:r>
        <w:rPr>
          <w:rFonts w:ascii="Calibri" w:eastAsia="Calibri" w:hAnsi="Calibri" w:cs="Calibri"/>
          <w:spacing w:val="1"/>
          <w:sz w:val="20"/>
          <w:szCs w:val="20"/>
        </w:rPr>
        <w:t>m</w:t>
      </w:r>
      <w:r>
        <w:rPr>
          <w:rFonts w:ascii="Calibri" w:eastAsia="Calibri" w:hAnsi="Calibri" w:cs="Calibri"/>
          <w:sz w:val="20"/>
          <w:szCs w:val="20"/>
        </w:rPr>
        <w:t>ical</w:t>
      </w:r>
      <w:r>
        <w:rPr>
          <w:rFonts w:ascii="Calibri" w:eastAsia="Calibri" w:hAnsi="Calibri" w:cs="Calibri"/>
          <w:spacing w:val="7"/>
          <w:sz w:val="20"/>
          <w:szCs w:val="20"/>
        </w:rPr>
        <w:t xml:space="preserve"> </w:t>
      </w:r>
      <w:r>
        <w:rPr>
          <w:rFonts w:ascii="Calibri" w:eastAsia="Calibri" w:hAnsi="Calibri" w:cs="Calibri"/>
          <w:sz w:val="20"/>
          <w:szCs w:val="20"/>
        </w:rPr>
        <w:t>Sub</w:t>
      </w:r>
      <w:r>
        <w:rPr>
          <w:rFonts w:ascii="Calibri" w:eastAsia="Calibri" w:hAnsi="Calibri" w:cs="Calibri"/>
          <w:spacing w:val="-1"/>
          <w:sz w:val="20"/>
          <w:szCs w:val="20"/>
        </w:rPr>
        <w:t>s</w:t>
      </w:r>
      <w:r>
        <w:rPr>
          <w:rFonts w:ascii="Calibri" w:eastAsia="Calibri" w:hAnsi="Calibri" w:cs="Calibri"/>
          <w:sz w:val="20"/>
          <w:szCs w:val="20"/>
        </w:rPr>
        <w:t>tan</w:t>
      </w:r>
      <w:r>
        <w:rPr>
          <w:rFonts w:ascii="Calibri" w:eastAsia="Calibri" w:hAnsi="Calibri" w:cs="Calibri"/>
          <w:spacing w:val="2"/>
          <w:sz w:val="20"/>
          <w:szCs w:val="20"/>
        </w:rPr>
        <w:t>c</w:t>
      </w:r>
      <w:r>
        <w:rPr>
          <w:rFonts w:ascii="Calibri" w:eastAsia="Calibri" w:hAnsi="Calibri" w:cs="Calibri"/>
          <w:spacing w:val="-1"/>
          <w:sz w:val="20"/>
          <w:szCs w:val="20"/>
        </w:rPr>
        <w:t>es</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nd</w:t>
      </w:r>
      <w:r>
        <w:rPr>
          <w:rFonts w:ascii="Calibri" w:eastAsia="Calibri" w:hAnsi="Calibri" w:cs="Calibri"/>
          <w:spacing w:val="7"/>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z w:val="20"/>
          <w:szCs w:val="20"/>
        </w:rPr>
        <w:t>ction</w:t>
      </w:r>
      <w:r>
        <w:rPr>
          <w:rFonts w:ascii="Calibri" w:eastAsia="Calibri" w:hAnsi="Calibri" w:cs="Calibri"/>
          <w:spacing w:val="7"/>
          <w:sz w:val="20"/>
          <w:szCs w:val="20"/>
        </w:rPr>
        <w:t xml:space="preserve"> </w:t>
      </w:r>
      <w:r>
        <w:rPr>
          <w:rFonts w:ascii="Calibri" w:eastAsia="Calibri" w:hAnsi="Calibri" w:cs="Calibri"/>
          <w:sz w:val="20"/>
          <w:szCs w:val="20"/>
        </w:rPr>
        <w:t>10</w:t>
      </w:r>
      <w:r>
        <w:rPr>
          <w:rFonts w:ascii="Calibri" w:eastAsia="Calibri" w:hAnsi="Calibri" w:cs="Calibri"/>
          <w:spacing w:val="7"/>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e</w:t>
      </w:r>
      <w:r>
        <w:rPr>
          <w:rFonts w:ascii="Calibri" w:eastAsia="Calibri" w:hAnsi="Calibri" w:cs="Calibri"/>
          <w:sz w:val="20"/>
          <w:szCs w:val="20"/>
        </w:rPr>
        <w:t>rtiliz</w:t>
      </w:r>
      <w:r>
        <w:rPr>
          <w:rFonts w:ascii="Calibri" w:eastAsia="Calibri" w:hAnsi="Calibri" w:cs="Calibri"/>
          <w:spacing w:val="2"/>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Fa</w:t>
      </w:r>
      <w:r>
        <w:rPr>
          <w:rFonts w:ascii="Calibri" w:eastAsia="Calibri" w:hAnsi="Calibri" w:cs="Calibri"/>
          <w:spacing w:val="2"/>
          <w:sz w:val="20"/>
          <w:szCs w:val="20"/>
        </w:rPr>
        <w:t>r</w:t>
      </w:r>
      <w:r>
        <w:rPr>
          <w:rFonts w:ascii="Calibri" w:eastAsia="Calibri" w:hAnsi="Calibri" w:cs="Calibri"/>
          <w:sz w:val="20"/>
          <w:szCs w:val="20"/>
        </w:rPr>
        <w:t>m</w:t>
      </w:r>
      <w:r>
        <w:rPr>
          <w:rFonts w:ascii="Calibri" w:eastAsia="Calibri" w:hAnsi="Calibri" w:cs="Calibri"/>
          <w:spacing w:val="1"/>
          <w:sz w:val="20"/>
          <w:szCs w:val="20"/>
        </w:rPr>
        <w:t xml:space="preserve"> F</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2"/>
          <w:sz w:val="20"/>
          <w:szCs w:val="20"/>
        </w:rPr>
        <w:t xml:space="preserve"> A</w:t>
      </w:r>
      <w:r>
        <w:rPr>
          <w:rFonts w:ascii="Calibri" w:eastAsia="Calibri" w:hAnsi="Calibri" w:cs="Calibri"/>
          <w:sz w:val="20"/>
          <w:szCs w:val="20"/>
        </w:rPr>
        <w:t>gri</w:t>
      </w:r>
      <w:r>
        <w:rPr>
          <w:rFonts w:ascii="Calibri" w:eastAsia="Calibri" w:hAnsi="Calibri" w:cs="Calibri"/>
          <w:spacing w:val="1"/>
          <w:sz w:val="20"/>
          <w:szCs w:val="20"/>
        </w:rPr>
        <w:t>c</w:t>
      </w:r>
      <w:r>
        <w:rPr>
          <w:rFonts w:ascii="Calibri" w:eastAsia="Calibri" w:hAnsi="Calibri" w:cs="Calibri"/>
          <w:sz w:val="20"/>
          <w:szCs w:val="20"/>
        </w:rPr>
        <w:t>ult</w:t>
      </w:r>
      <w:r>
        <w:rPr>
          <w:rFonts w:ascii="Calibri" w:eastAsia="Calibri" w:hAnsi="Calibri" w:cs="Calibri"/>
          <w:spacing w:val="1"/>
          <w:sz w:val="20"/>
          <w:szCs w:val="20"/>
        </w:rPr>
        <w:t>u</w:t>
      </w:r>
      <w:r>
        <w:rPr>
          <w:rFonts w:ascii="Calibri" w:eastAsia="Calibri" w:hAnsi="Calibri" w:cs="Calibri"/>
          <w:sz w:val="20"/>
          <w:szCs w:val="20"/>
        </w:rPr>
        <w:t>ral</w:t>
      </w:r>
      <w:r>
        <w:rPr>
          <w:rFonts w:ascii="Calibri" w:eastAsia="Calibri" w:hAnsi="Calibri" w:cs="Calibri"/>
          <w:spacing w:val="1"/>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eme</w:t>
      </w:r>
      <w:r>
        <w:rPr>
          <w:rFonts w:ascii="Calibri" w:eastAsia="Calibri" w:hAnsi="Calibri" w:cs="Calibri"/>
          <w:sz w:val="20"/>
          <w:szCs w:val="20"/>
        </w:rPr>
        <w:t>d</w:t>
      </w:r>
      <w:r>
        <w:rPr>
          <w:rFonts w:ascii="Calibri" w:eastAsia="Calibri" w:hAnsi="Calibri" w:cs="Calibri"/>
          <w:spacing w:val="2"/>
          <w:sz w:val="20"/>
          <w:szCs w:val="20"/>
        </w:rPr>
        <w:t>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Stock</w:t>
      </w:r>
      <w:r>
        <w:rPr>
          <w:rFonts w:ascii="Calibri" w:eastAsia="Calibri" w:hAnsi="Calibri" w:cs="Calibri"/>
          <w:spacing w:val="2"/>
          <w:sz w:val="20"/>
          <w:szCs w:val="20"/>
        </w:rPr>
        <w:t xml:space="preserve"> R</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di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z w:val="20"/>
          <w:szCs w:val="20"/>
        </w:rPr>
        <w:t>Ac</w:t>
      </w:r>
      <w:r>
        <w:rPr>
          <w:rFonts w:ascii="Calibri" w:eastAsia="Calibri" w:hAnsi="Calibri" w:cs="Calibri"/>
          <w:spacing w:val="7"/>
          <w:sz w:val="20"/>
          <w:szCs w:val="20"/>
        </w:rPr>
        <w:t>t</w:t>
      </w:r>
      <w:r>
        <w:rPr>
          <w:rFonts w:ascii="Calibri" w:eastAsia="Calibri" w:hAnsi="Calibri" w:cs="Calibri"/>
          <w:sz w:val="20"/>
          <w:szCs w:val="20"/>
        </w:rPr>
        <w:t>,</w:t>
      </w:r>
      <w:r>
        <w:rPr>
          <w:rFonts w:ascii="Calibri" w:eastAsia="Calibri" w:hAnsi="Calibri" w:cs="Calibri"/>
          <w:spacing w:val="2"/>
          <w:sz w:val="20"/>
          <w:szCs w:val="20"/>
        </w:rPr>
        <w:t xml:space="preserve"> </w:t>
      </w:r>
      <w:proofErr w:type="gramStart"/>
      <w:r>
        <w:rPr>
          <w:rFonts w:ascii="Calibri" w:eastAsia="Calibri" w:hAnsi="Calibri" w:cs="Calibri"/>
          <w:sz w:val="20"/>
          <w:szCs w:val="20"/>
        </w:rPr>
        <w:t>No</w:t>
      </w:r>
      <w:proofErr w:type="gramEnd"/>
      <w:r>
        <w:rPr>
          <w:rFonts w:ascii="Calibri" w:eastAsia="Calibri" w:hAnsi="Calibri" w:cs="Calibri"/>
          <w:spacing w:val="1"/>
          <w:sz w:val="20"/>
          <w:szCs w:val="20"/>
        </w:rPr>
        <w:t xml:space="preserve"> </w:t>
      </w:r>
      <w:r>
        <w:rPr>
          <w:rFonts w:ascii="Calibri" w:eastAsia="Calibri" w:hAnsi="Calibri" w:cs="Calibri"/>
          <w:sz w:val="20"/>
          <w:szCs w:val="20"/>
        </w:rPr>
        <w:t>36</w:t>
      </w:r>
      <w:r>
        <w:rPr>
          <w:rFonts w:ascii="Calibri" w:eastAsia="Calibri" w:hAnsi="Calibri" w:cs="Calibri"/>
          <w:spacing w:val="2"/>
          <w:sz w:val="20"/>
          <w:szCs w:val="20"/>
        </w:rPr>
        <w:t xml:space="preserve"> </w:t>
      </w:r>
      <w:r>
        <w:rPr>
          <w:rFonts w:ascii="Calibri" w:eastAsia="Calibri" w:hAnsi="Calibri" w:cs="Calibri"/>
          <w:sz w:val="20"/>
          <w:szCs w:val="20"/>
        </w:rPr>
        <w:t>of</w:t>
      </w:r>
      <w:r>
        <w:rPr>
          <w:rFonts w:ascii="Calibri" w:eastAsia="Calibri" w:hAnsi="Calibri" w:cs="Calibri"/>
          <w:spacing w:val="1"/>
          <w:sz w:val="20"/>
          <w:szCs w:val="20"/>
        </w:rPr>
        <w:t xml:space="preserve"> </w:t>
      </w:r>
      <w:r>
        <w:rPr>
          <w:rFonts w:ascii="Calibri" w:eastAsia="Calibri" w:hAnsi="Calibri" w:cs="Calibri"/>
          <w:spacing w:val="2"/>
          <w:sz w:val="20"/>
          <w:szCs w:val="20"/>
        </w:rPr>
        <w:t>1</w:t>
      </w:r>
      <w:r>
        <w:rPr>
          <w:rFonts w:ascii="Calibri" w:eastAsia="Calibri" w:hAnsi="Calibri" w:cs="Calibri"/>
          <w:sz w:val="20"/>
          <w:szCs w:val="20"/>
        </w:rPr>
        <w:t>947</w:t>
      </w:r>
      <w:r>
        <w:rPr>
          <w:rFonts w:ascii="Calibri" w:eastAsia="Calibri" w:hAnsi="Calibri" w:cs="Calibri"/>
          <w:spacing w:val="1"/>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g</w:t>
      </w:r>
      <w:r>
        <w:rPr>
          <w:rFonts w:ascii="Calibri" w:eastAsia="Calibri" w:hAnsi="Calibri" w:cs="Calibri"/>
          <w:spacing w:val="1"/>
          <w:sz w:val="20"/>
          <w:szCs w:val="20"/>
        </w:rPr>
        <w:t>i</w:t>
      </w:r>
      <w:r>
        <w:rPr>
          <w:rFonts w:ascii="Calibri" w:eastAsia="Calibri" w:hAnsi="Calibri" w:cs="Calibri"/>
          <w:spacing w:val="-1"/>
          <w:sz w:val="20"/>
          <w:szCs w:val="20"/>
        </w:rPr>
        <w:t>s</w:t>
      </w:r>
      <w:r>
        <w:rPr>
          <w:rFonts w:ascii="Calibri" w:eastAsia="Calibri" w:hAnsi="Calibri" w:cs="Calibri"/>
          <w:sz w:val="20"/>
          <w:szCs w:val="20"/>
        </w:rPr>
        <w:t>te</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es</w:t>
      </w:r>
      <w:r>
        <w:rPr>
          <w:rFonts w:ascii="Calibri" w:eastAsia="Calibri" w:hAnsi="Calibri" w:cs="Calibri"/>
          <w:sz w:val="20"/>
          <w:szCs w:val="20"/>
        </w:rPr>
        <w:t>ti</w:t>
      </w:r>
      <w:r>
        <w:rPr>
          <w:rFonts w:ascii="Calibri" w:eastAsia="Calibri" w:hAnsi="Calibri" w:cs="Calibri"/>
          <w:spacing w:val="2"/>
          <w:sz w:val="20"/>
          <w:szCs w:val="20"/>
        </w:rPr>
        <w:t>c</w:t>
      </w:r>
      <w:r>
        <w:rPr>
          <w:rFonts w:ascii="Calibri" w:eastAsia="Calibri" w:hAnsi="Calibri" w:cs="Calibri"/>
          <w:sz w:val="20"/>
          <w:szCs w:val="20"/>
        </w:rPr>
        <w:t>id</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w w:val="99"/>
          <w:sz w:val="20"/>
          <w:szCs w:val="20"/>
        </w:rPr>
        <w:t xml:space="preserve"> </w:t>
      </w:r>
      <w:r>
        <w:rPr>
          <w:rFonts w:ascii="Calibri" w:eastAsia="Calibri" w:hAnsi="Calibri" w:cs="Calibri"/>
          <w:spacing w:val="-1"/>
          <w:sz w:val="20"/>
          <w:szCs w:val="20"/>
        </w:rPr>
        <w:t>fe</w:t>
      </w:r>
      <w:r>
        <w:rPr>
          <w:rFonts w:ascii="Calibri" w:eastAsia="Calibri" w:hAnsi="Calibri" w:cs="Calibri"/>
          <w:sz w:val="20"/>
          <w:szCs w:val="20"/>
        </w:rPr>
        <w:t>rtili</w:t>
      </w:r>
      <w:r>
        <w:rPr>
          <w:rFonts w:ascii="Calibri" w:eastAsia="Calibri" w:hAnsi="Calibri" w:cs="Calibri"/>
          <w:spacing w:val="2"/>
          <w:sz w:val="20"/>
          <w:szCs w:val="20"/>
        </w:rPr>
        <w:t>z</w:t>
      </w:r>
      <w:r>
        <w:rPr>
          <w:rFonts w:ascii="Calibri" w:eastAsia="Calibri" w:hAnsi="Calibri" w:cs="Calibri"/>
          <w:spacing w:val="-1"/>
          <w:sz w:val="20"/>
          <w:szCs w:val="20"/>
        </w:rPr>
        <w:t>e</w:t>
      </w:r>
      <w:r>
        <w:rPr>
          <w:rFonts w:ascii="Calibri" w:eastAsia="Calibri" w:hAnsi="Calibri" w:cs="Calibri"/>
          <w:sz w:val="20"/>
          <w:szCs w:val="20"/>
        </w:rPr>
        <w:t>rs</w:t>
      </w:r>
      <w:r>
        <w:rPr>
          <w:rFonts w:ascii="Calibri" w:eastAsia="Calibri" w:hAnsi="Calibri" w:cs="Calibri"/>
          <w:spacing w:val="-10"/>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gri</w:t>
      </w:r>
      <w:r>
        <w:rPr>
          <w:rFonts w:ascii="Calibri" w:eastAsia="Calibri" w:hAnsi="Calibri" w:cs="Calibri"/>
          <w:spacing w:val="-1"/>
          <w:sz w:val="20"/>
          <w:szCs w:val="20"/>
        </w:rPr>
        <w:t>c</w:t>
      </w:r>
      <w:r>
        <w:rPr>
          <w:rFonts w:ascii="Calibri" w:eastAsia="Calibri" w:hAnsi="Calibri" w:cs="Calibri"/>
          <w:sz w:val="20"/>
          <w:szCs w:val="20"/>
        </w:rPr>
        <w:t>ult</w:t>
      </w:r>
      <w:r>
        <w:rPr>
          <w:rFonts w:ascii="Calibri" w:eastAsia="Calibri" w:hAnsi="Calibri" w:cs="Calibri"/>
          <w:spacing w:val="1"/>
          <w:sz w:val="20"/>
          <w:szCs w:val="20"/>
        </w:rPr>
        <w:t>u</w:t>
      </w:r>
      <w:r>
        <w:rPr>
          <w:rFonts w:ascii="Calibri" w:eastAsia="Calibri" w:hAnsi="Calibri" w:cs="Calibri"/>
          <w:sz w:val="20"/>
          <w:szCs w:val="20"/>
        </w:rPr>
        <w:t>ral</w:t>
      </w:r>
      <w:r>
        <w:rPr>
          <w:rFonts w:ascii="Calibri" w:eastAsia="Calibri" w:hAnsi="Calibri" w:cs="Calibri"/>
          <w:spacing w:val="-8"/>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z w:val="20"/>
          <w:szCs w:val="20"/>
        </w:rPr>
        <w:t>di</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8"/>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clu</w:t>
      </w:r>
      <w:r>
        <w:rPr>
          <w:rFonts w:ascii="Calibri" w:eastAsia="Calibri" w:hAnsi="Calibri" w:cs="Calibri"/>
          <w:spacing w:val="1"/>
          <w:sz w:val="20"/>
          <w:szCs w:val="20"/>
        </w:rPr>
        <w:t>d</w:t>
      </w:r>
      <w:r>
        <w:rPr>
          <w:rFonts w:ascii="Calibri" w:eastAsia="Calibri" w:hAnsi="Calibri" w:cs="Calibri"/>
          <w:sz w:val="20"/>
          <w:szCs w:val="20"/>
        </w:rPr>
        <w:t>ing</w:t>
      </w:r>
      <w:r>
        <w:rPr>
          <w:rFonts w:ascii="Calibri" w:eastAsia="Calibri" w:hAnsi="Calibri" w:cs="Calibri"/>
          <w:spacing w:val="-9"/>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b</w:t>
      </w:r>
      <w:r>
        <w:rPr>
          <w:rFonts w:ascii="Calibri" w:eastAsia="Calibri" w:hAnsi="Calibri" w:cs="Calibri"/>
          <w:sz w:val="20"/>
          <w:szCs w:val="20"/>
        </w:rPr>
        <w:t>ic</w:t>
      </w:r>
      <w:r>
        <w:rPr>
          <w:rFonts w:ascii="Calibri" w:eastAsia="Calibri" w:hAnsi="Calibri" w:cs="Calibri"/>
          <w:spacing w:val="-1"/>
          <w:sz w:val="20"/>
          <w:szCs w:val="20"/>
        </w:rPr>
        <w:t>i</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spacing w:val="2"/>
          <w:sz w:val="20"/>
          <w:szCs w:val="20"/>
        </w:rPr>
        <w:t>(</w:t>
      </w:r>
      <w:r>
        <w:rPr>
          <w:rFonts w:ascii="Calibri" w:eastAsia="Calibri" w:hAnsi="Calibri" w:cs="Calibri"/>
          <w:sz w:val="20"/>
          <w:szCs w:val="20"/>
        </w:rPr>
        <w:t>“</w:t>
      </w:r>
      <w:r>
        <w:rPr>
          <w:rFonts w:ascii="Calibri" w:eastAsia="Calibri" w:hAnsi="Calibri" w:cs="Calibri"/>
          <w:spacing w:val="-1"/>
          <w:sz w:val="20"/>
          <w:szCs w:val="20"/>
        </w:rPr>
        <w:t>wee</w:t>
      </w:r>
      <w:r>
        <w:rPr>
          <w:rFonts w:ascii="Calibri" w:eastAsia="Calibri" w:hAnsi="Calibri" w:cs="Calibri"/>
          <w:sz w:val="20"/>
          <w:szCs w:val="20"/>
        </w:rPr>
        <w:t>d</w:t>
      </w:r>
      <w:r>
        <w:rPr>
          <w:rFonts w:ascii="Calibri" w:eastAsia="Calibri" w:hAnsi="Calibri" w:cs="Calibri"/>
          <w:spacing w:val="-8"/>
          <w:sz w:val="20"/>
          <w:szCs w:val="20"/>
        </w:rPr>
        <w:t xml:space="preserve"> </w:t>
      </w:r>
      <w:r>
        <w:rPr>
          <w:rFonts w:ascii="Calibri" w:eastAsia="Calibri" w:hAnsi="Calibri" w:cs="Calibri"/>
          <w:spacing w:val="1"/>
          <w:sz w:val="20"/>
          <w:szCs w:val="20"/>
        </w:rPr>
        <w:t>k</w:t>
      </w:r>
      <w:r>
        <w:rPr>
          <w:rFonts w:ascii="Calibri" w:eastAsia="Calibri" w:hAnsi="Calibri" w:cs="Calibri"/>
          <w:sz w:val="20"/>
          <w:szCs w:val="20"/>
        </w:rPr>
        <w:t>il</w:t>
      </w:r>
      <w:r>
        <w:rPr>
          <w:rFonts w:ascii="Calibri" w:eastAsia="Calibri" w:hAnsi="Calibri" w:cs="Calibri"/>
          <w:spacing w:val="1"/>
          <w:sz w:val="20"/>
          <w:szCs w:val="20"/>
        </w:rPr>
        <w:t>l</w:t>
      </w:r>
      <w:r>
        <w:rPr>
          <w:rFonts w:ascii="Calibri" w:eastAsia="Calibri" w:hAnsi="Calibri" w:cs="Calibri"/>
          <w:spacing w:val="-1"/>
          <w:sz w:val="20"/>
          <w:szCs w:val="20"/>
        </w:rPr>
        <w:t>e</w:t>
      </w:r>
      <w:r>
        <w:rPr>
          <w:rFonts w:ascii="Calibri" w:eastAsia="Calibri" w:hAnsi="Calibri" w:cs="Calibri"/>
          <w:sz w:val="20"/>
          <w:szCs w:val="20"/>
        </w:rPr>
        <w:t>r”).</w:t>
      </w:r>
    </w:p>
    <w:p w14:paraId="223625BE" w14:textId="77777777" w:rsidR="007C62E7" w:rsidRDefault="007C62E7" w:rsidP="005B3361">
      <w:pPr>
        <w:numPr>
          <w:ilvl w:val="2"/>
          <w:numId w:val="22"/>
        </w:numPr>
        <w:tabs>
          <w:tab w:val="left" w:pos="833"/>
        </w:tabs>
        <w:spacing w:line="242" w:lineRule="exact"/>
        <w:ind w:left="833"/>
        <w:rPr>
          <w:rFonts w:ascii="Calibri" w:eastAsia="Calibri" w:hAnsi="Calibri" w:cs="Calibri"/>
          <w:sz w:val="20"/>
          <w:szCs w:val="20"/>
        </w:rPr>
      </w:pPr>
      <w:r>
        <w:rPr>
          <w:rFonts w:ascii="Calibri" w:eastAsia="Calibri" w:hAnsi="Calibri" w:cs="Calibri"/>
          <w:sz w:val="20"/>
          <w:szCs w:val="20"/>
        </w:rPr>
        <w:t>En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8"/>
          <w:sz w:val="20"/>
          <w:szCs w:val="20"/>
        </w:rPr>
        <w:t xml:space="preserve"> </w:t>
      </w:r>
      <w:r>
        <w:rPr>
          <w:rFonts w:ascii="Calibri" w:eastAsia="Calibri" w:hAnsi="Calibri" w:cs="Calibri"/>
          <w:sz w:val="20"/>
          <w:szCs w:val="20"/>
        </w:rPr>
        <w:t>crit</w:t>
      </w:r>
      <w:r>
        <w:rPr>
          <w:rFonts w:ascii="Calibri" w:eastAsia="Calibri" w:hAnsi="Calibri" w:cs="Calibri"/>
          <w:spacing w:val="2"/>
          <w:sz w:val="20"/>
          <w:szCs w:val="20"/>
        </w:rPr>
        <w:t>e</w:t>
      </w:r>
      <w:r>
        <w:rPr>
          <w:rFonts w:ascii="Calibri" w:eastAsia="Calibri" w:hAnsi="Calibri" w:cs="Calibri"/>
          <w:sz w:val="20"/>
          <w:szCs w:val="20"/>
        </w:rPr>
        <w:t>ria</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z w:val="20"/>
          <w:szCs w:val="20"/>
        </w:rPr>
        <w:t>con</w:t>
      </w:r>
      <w:r>
        <w:rPr>
          <w:rFonts w:ascii="Calibri" w:eastAsia="Calibri" w:hAnsi="Calibri" w:cs="Calibri"/>
          <w:spacing w:val="-1"/>
          <w:sz w:val="20"/>
          <w:szCs w:val="20"/>
        </w:rPr>
        <w:t>s</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ints</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sz w:val="20"/>
          <w:szCs w:val="20"/>
        </w:rPr>
        <w:t>l</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ted</w:t>
      </w:r>
      <w:r>
        <w:rPr>
          <w:rFonts w:ascii="Calibri" w:eastAsia="Calibri" w:hAnsi="Calibri" w:cs="Calibri"/>
          <w:spacing w:val="-7"/>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2"/>
          <w:sz w:val="20"/>
          <w:szCs w:val="20"/>
        </w:rPr>
        <w:t>o</w:t>
      </w:r>
      <w:r>
        <w:rPr>
          <w:rFonts w:ascii="Calibri" w:eastAsia="Calibri" w:hAnsi="Calibri" w:cs="Calibri"/>
          <w:spacing w:val="-1"/>
          <w:sz w:val="20"/>
          <w:szCs w:val="20"/>
        </w:rPr>
        <w:t>w</w:t>
      </w:r>
      <w:r>
        <w:rPr>
          <w:rFonts w:ascii="Calibri" w:eastAsia="Calibri" w:hAnsi="Calibri" w:cs="Calibri"/>
          <w:sz w:val="20"/>
          <w:szCs w:val="20"/>
        </w:rPr>
        <w:t>:</w:t>
      </w:r>
    </w:p>
    <w:p w14:paraId="1252BB2D" w14:textId="77777777" w:rsidR="007C62E7" w:rsidRDefault="007C62E7" w:rsidP="007C62E7">
      <w:pPr>
        <w:spacing w:before="5" w:line="240" w:lineRule="exact"/>
        <w:rPr>
          <w:sz w:val="24"/>
          <w:szCs w:val="24"/>
        </w:rPr>
      </w:pPr>
    </w:p>
    <w:tbl>
      <w:tblPr>
        <w:tblW w:w="0" w:type="auto"/>
        <w:tblInd w:w="750" w:type="dxa"/>
        <w:tblLayout w:type="fixed"/>
        <w:tblCellMar>
          <w:left w:w="0" w:type="dxa"/>
          <w:right w:w="0" w:type="dxa"/>
        </w:tblCellMar>
        <w:tblLook w:val="01E0" w:firstRow="1" w:lastRow="1" w:firstColumn="1" w:lastColumn="1" w:noHBand="0" w:noVBand="0"/>
      </w:tblPr>
      <w:tblGrid>
        <w:gridCol w:w="1724"/>
        <w:gridCol w:w="6630"/>
      </w:tblGrid>
      <w:tr w:rsidR="007C62E7" w14:paraId="03F28A53" w14:textId="77777777" w:rsidTr="00CE7442">
        <w:trPr>
          <w:trHeight w:hRule="exact" w:val="658"/>
        </w:trPr>
        <w:tc>
          <w:tcPr>
            <w:tcW w:w="1724" w:type="dxa"/>
            <w:tcBorders>
              <w:top w:val="single" w:sz="5" w:space="0" w:color="000000"/>
              <w:left w:val="single" w:sz="5" w:space="0" w:color="000000"/>
              <w:bottom w:val="single" w:sz="5" w:space="0" w:color="000000"/>
              <w:right w:val="single" w:sz="5" w:space="0" w:color="000000"/>
            </w:tcBorders>
          </w:tcPr>
          <w:p w14:paraId="0AE355F6" w14:textId="77777777" w:rsidR="007C62E7" w:rsidRDefault="007C62E7" w:rsidP="00CE7442">
            <w:pPr>
              <w:pStyle w:val="TableParagraph"/>
              <w:spacing w:line="292" w:lineRule="exact"/>
              <w:ind w:left="102"/>
              <w:rPr>
                <w:rFonts w:ascii="Calibri" w:eastAsia="Calibri" w:hAnsi="Calibri" w:cs="Calibri"/>
                <w:sz w:val="24"/>
                <w:szCs w:val="24"/>
              </w:rPr>
            </w:pPr>
            <w:r>
              <w:rPr>
                <w:rFonts w:ascii="Calibri" w:eastAsia="Calibri" w:hAnsi="Calibri" w:cs="Calibri"/>
                <w:b/>
                <w:bCs/>
                <w:sz w:val="24"/>
                <w:szCs w:val="24"/>
              </w:rPr>
              <w:t>E</w:t>
            </w:r>
            <w:r>
              <w:rPr>
                <w:rFonts w:ascii="Calibri" w:eastAsia="Calibri" w:hAnsi="Calibri" w:cs="Calibri"/>
                <w:b/>
                <w:bCs/>
                <w:spacing w:val="1"/>
                <w:sz w:val="24"/>
                <w:szCs w:val="24"/>
              </w:rPr>
              <w:t>n</w:t>
            </w:r>
            <w:r>
              <w:rPr>
                <w:rFonts w:ascii="Calibri" w:eastAsia="Calibri" w:hAnsi="Calibri" w:cs="Calibri"/>
                <w:b/>
                <w:bCs/>
                <w:sz w:val="24"/>
                <w:szCs w:val="24"/>
              </w:rPr>
              <w:t>vi</w:t>
            </w:r>
            <w:r>
              <w:rPr>
                <w:rFonts w:ascii="Calibri" w:eastAsia="Calibri" w:hAnsi="Calibri" w:cs="Calibri"/>
                <w:b/>
                <w:bCs/>
                <w:spacing w:val="1"/>
                <w:sz w:val="24"/>
                <w:szCs w:val="24"/>
              </w:rPr>
              <w:t>r</w:t>
            </w:r>
            <w:r>
              <w:rPr>
                <w:rFonts w:ascii="Calibri" w:eastAsia="Calibri" w:hAnsi="Calibri" w:cs="Calibri"/>
                <w:b/>
                <w:bCs/>
                <w:spacing w:val="-2"/>
                <w:sz w:val="24"/>
                <w:szCs w:val="24"/>
              </w:rPr>
              <w:t>o</w:t>
            </w:r>
            <w:r>
              <w:rPr>
                <w:rFonts w:ascii="Calibri" w:eastAsia="Calibri" w:hAnsi="Calibri" w:cs="Calibri"/>
                <w:b/>
                <w:bCs/>
                <w:sz w:val="24"/>
                <w:szCs w:val="24"/>
              </w:rPr>
              <w:t>n</w:t>
            </w:r>
            <w:r>
              <w:rPr>
                <w:rFonts w:ascii="Calibri" w:eastAsia="Calibri" w:hAnsi="Calibri" w:cs="Calibri"/>
                <w:b/>
                <w:bCs/>
                <w:spacing w:val="-1"/>
                <w:sz w:val="24"/>
                <w:szCs w:val="24"/>
              </w:rPr>
              <w:t>me</w:t>
            </w:r>
            <w:r>
              <w:rPr>
                <w:rFonts w:ascii="Calibri" w:eastAsia="Calibri" w:hAnsi="Calibri" w:cs="Calibri"/>
                <w:b/>
                <w:bCs/>
                <w:sz w:val="24"/>
                <w:szCs w:val="24"/>
              </w:rPr>
              <w:t>ntal</w:t>
            </w:r>
          </w:p>
          <w:p w14:paraId="4E658313" w14:textId="77777777" w:rsidR="007C62E7" w:rsidRDefault="007C62E7" w:rsidP="00CE7442">
            <w:pPr>
              <w:pStyle w:val="TableParagraph"/>
              <w:ind w:left="102"/>
              <w:rPr>
                <w:rFonts w:ascii="Calibri" w:eastAsia="Calibri" w:hAnsi="Calibri" w:cs="Calibri"/>
                <w:sz w:val="24"/>
                <w:szCs w:val="24"/>
              </w:rPr>
            </w:pPr>
            <w:r>
              <w:rPr>
                <w:rFonts w:ascii="Calibri" w:eastAsia="Calibri" w:hAnsi="Calibri" w:cs="Calibri"/>
                <w:b/>
                <w:bCs/>
                <w:sz w:val="24"/>
                <w:szCs w:val="24"/>
              </w:rPr>
              <w:t>I</w:t>
            </w:r>
            <w:r>
              <w:rPr>
                <w:rFonts w:ascii="Calibri" w:eastAsia="Calibri" w:hAnsi="Calibri" w:cs="Calibri"/>
                <w:b/>
                <w:bCs/>
                <w:spacing w:val="-1"/>
                <w:sz w:val="24"/>
                <w:szCs w:val="24"/>
              </w:rPr>
              <w:t>m</w:t>
            </w:r>
            <w:r>
              <w:rPr>
                <w:rFonts w:ascii="Calibri" w:eastAsia="Calibri" w:hAnsi="Calibri" w:cs="Calibri"/>
                <w:b/>
                <w:bCs/>
                <w:sz w:val="24"/>
                <w:szCs w:val="24"/>
              </w:rPr>
              <w:t>p</w:t>
            </w:r>
            <w:r>
              <w:rPr>
                <w:rFonts w:ascii="Calibri" w:eastAsia="Calibri" w:hAnsi="Calibri" w:cs="Calibri"/>
                <w:b/>
                <w:bCs/>
                <w:spacing w:val="-1"/>
                <w:sz w:val="24"/>
                <w:szCs w:val="24"/>
              </w:rPr>
              <w:t>a</w:t>
            </w:r>
            <w:r>
              <w:rPr>
                <w:rFonts w:ascii="Calibri" w:eastAsia="Calibri" w:hAnsi="Calibri" w:cs="Calibri"/>
                <w:b/>
                <w:bCs/>
                <w:sz w:val="24"/>
                <w:szCs w:val="24"/>
              </w:rPr>
              <w:t>ct</w:t>
            </w:r>
          </w:p>
        </w:tc>
        <w:tc>
          <w:tcPr>
            <w:tcW w:w="6630" w:type="dxa"/>
            <w:tcBorders>
              <w:top w:val="single" w:sz="5" w:space="0" w:color="000000"/>
              <w:left w:val="single" w:sz="5" w:space="0" w:color="000000"/>
              <w:bottom w:val="single" w:sz="5" w:space="0" w:color="000000"/>
              <w:right w:val="single" w:sz="5" w:space="0" w:color="000000"/>
            </w:tcBorders>
          </w:tcPr>
          <w:p w14:paraId="27625F66" w14:textId="77777777" w:rsidR="007C62E7" w:rsidRDefault="007C62E7" w:rsidP="00CE7442">
            <w:pPr>
              <w:pStyle w:val="TableParagraph"/>
              <w:spacing w:line="292" w:lineRule="exact"/>
              <w:ind w:left="102" w:right="183"/>
              <w:rPr>
                <w:rFonts w:ascii="Calibri" w:eastAsia="Calibri" w:hAnsi="Calibri" w:cs="Calibri"/>
                <w:sz w:val="24"/>
                <w:szCs w:val="24"/>
              </w:rPr>
            </w:pPr>
            <w:r>
              <w:rPr>
                <w:rFonts w:ascii="Calibri" w:eastAsia="Calibri" w:hAnsi="Calibri" w:cs="Calibri"/>
                <w:b/>
                <w:bCs/>
                <w:sz w:val="24"/>
                <w:szCs w:val="24"/>
              </w:rPr>
              <w:t>S</w:t>
            </w:r>
            <w:r>
              <w:rPr>
                <w:rFonts w:ascii="Calibri" w:eastAsia="Calibri" w:hAnsi="Calibri" w:cs="Calibri"/>
                <w:b/>
                <w:bCs/>
                <w:spacing w:val="-2"/>
                <w:sz w:val="24"/>
                <w:szCs w:val="24"/>
              </w:rPr>
              <w:t>a</w:t>
            </w:r>
            <w:r>
              <w:rPr>
                <w:rFonts w:ascii="Calibri" w:eastAsia="Calibri" w:hAnsi="Calibri" w:cs="Calibri"/>
                <w:b/>
                <w:bCs/>
                <w:sz w:val="24"/>
                <w:szCs w:val="24"/>
              </w:rPr>
              <w:t>f</w:t>
            </w:r>
            <w:r>
              <w:rPr>
                <w:rFonts w:ascii="Calibri" w:eastAsia="Calibri" w:hAnsi="Calibri" w:cs="Calibri"/>
                <w:b/>
                <w:bCs/>
                <w:spacing w:val="-1"/>
                <w:sz w:val="24"/>
                <w:szCs w:val="24"/>
              </w:rPr>
              <w:t>eg</w:t>
            </w:r>
            <w:r>
              <w:rPr>
                <w:rFonts w:ascii="Calibri" w:eastAsia="Calibri" w:hAnsi="Calibri" w:cs="Calibri"/>
                <w:b/>
                <w:bCs/>
                <w:sz w:val="24"/>
                <w:szCs w:val="24"/>
              </w:rPr>
              <w:t>u</w:t>
            </w:r>
            <w:r>
              <w:rPr>
                <w:rFonts w:ascii="Calibri" w:eastAsia="Calibri" w:hAnsi="Calibri" w:cs="Calibri"/>
                <w:b/>
                <w:bCs/>
                <w:spacing w:val="-1"/>
                <w:sz w:val="24"/>
                <w:szCs w:val="24"/>
              </w:rPr>
              <w:t>a</w:t>
            </w:r>
            <w:r>
              <w:rPr>
                <w:rFonts w:ascii="Calibri" w:eastAsia="Calibri" w:hAnsi="Calibri" w:cs="Calibri"/>
                <w:b/>
                <w:bCs/>
                <w:sz w:val="24"/>
                <w:szCs w:val="24"/>
              </w:rPr>
              <w:t>rds</w:t>
            </w:r>
            <w:r>
              <w:rPr>
                <w:rFonts w:ascii="Calibri" w:eastAsia="Calibri" w:hAnsi="Calibri" w:cs="Calibri"/>
                <w:b/>
                <w:bCs/>
                <w:spacing w:val="-8"/>
                <w:sz w:val="24"/>
                <w:szCs w:val="24"/>
              </w:rPr>
              <w:t xml:space="preserve"> </w:t>
            </w:r>
            <w:r>
              <w:rPr>
                <w:rFonts w:ascii="Calibri" w:eastAsia="Calibri" w:hAnsi="Calibri" w:cs="Calibri"/>
                <w:b/>
                <w:bCs/>
                <w:sz w:val="24"/>
                <w:szCs w:val="24"/>
              </w:rPr>
              <w:t>&amp;</w:t>
            </w:r>
            <w:r>
              <w:rPr>
                <w:rFonts w:ascii="Calibri" w:eastAsia="Calibri" w:hAnsi="Calibri" w:cs="Calibri"/>
                <w:b/>
                <w:bCs/>
                <w:spacing w:val="-8"/>
                <w:sz w:val="24"/>
                <w:szCs w:val="24"/>
              </w:rPr>
              <w:t xml:space="preserve"> </w:t>
            </w:r>
            <w:r>
              <w:rPr>
                <w:rFonts w:ascii="Calibri" w:eastAsia="Calibri" w:hAnsi="Calibri" w:cs="Calibri"/>
                <w:b/>
                <w:bCs/>
                <w:sz w:val="24"/>
                <w:szCs w:val="24"/>
              </w:rPr>
              <w:t>Act</w:t>
            </w:r>
            <w:r>
              <w:rPr>
                <w:rFonts w:ascii="Calibri" w:eastAsia="Calibri" w:hAnsi="Calibri" w:cs="Calibri"/>
                <w:b/>
                <w:bCs/>
                <w:spacing w:val="-2"/>
                <w:sz w:val="24"/>
                <w:szCs w:val="24"/>
              </w:rPr>
              <w:t>i</w:t>
            </w:r>
            <w:r>
              <w:rPr>
                <w:rFonts w:ascii="Calibri" w:eastAsia="Calibri" w:hAnsi="Calibri" w:cs="Calibri"/>
                <w:b/>
                <w:bCs/>
                <w:sz w:val="24"/>
                <w:szCs w:val="24"/>
              </w:rPr>
              <w:t>o</w:t>
            </w:r>
            <w:r>
              <w:rPr>
                <w:rFonts w:ascii="Calibri" w:eastAsia="Calibri" w:hAnsi="Calibri" w:cs="Calibri"/>
                <w:b/>
                <w:bCs/>
                <w:spacing w:val="1"/>
                <w:sz w:val="24"/>
                <w:szCs w:val="24"/>
              </w:rPr>
              <w:t>n</w:t>
            </w:r>
            <w:r>
              <w:rPr>
                <w:rFonts w:ascii="Calibri" w:eastAsia="Calibri" w:hAnsi="Calibri" w:cs="Calibri"/>
                <w:b/>
                <w:bCs/>
                <w:sz w:val="24"/>
                <w:szCs w:val="24"/>
              </w:rPr>
              <w:t>s</w:t>
            </w:r>
          </w:p>
        </w:tc>
      </w:tr>
      <w:tr w:rsidR="007C62E7" w14:paraId="35911675" w14:textId="77777777" w:rsidTr="00CE7442">
        <w:trPr>
          <w:trHeight w:hRule="exact" w:val="499"/>
        </w:trPr>
        <w:tc>
          <w:tcPr>
            <w:tcW w:w="1724" w:type="dxa"/>
            <w:tcBorders>
              <w:top w:val="single" w:sz="5" w:space="0" w:color="000000"/>
              <w:left w:val="single" w:sz="5" w:space="0" w:color="000000"/>
              <w:bottom w:val="single" w:sz="5" w:space="0" w:color="000000"/>
              <w:right w:val="single" w:sz="5" w:space="0" w:color="000000"/>
            </w:tcBorders>
          </w:tcPr>
          <w:p w14:paraId="0AB14375" w14:textId="77777777" w:rsidR="007C62E7" w:rsidRDefault="007C62E7" w:rsidP="00CE7442">
            <w:pPr>
              <w:pStyle w:val="TableParagraph"/>
              <w:ind w:left="102"/>
              <w:rPr>
                <w:rFonts w:ascii="Calibri" w:eastAsia="Calibri" w:hAnsi="Calibri" w:cs="Calibri"/>
                <w:sz w:val="20"/>
                <w:szCs w:val="20"/>
              </w:rPr>
            </w:pPr>
            <w:r>
              <w:rPr>
                <w:rFonts w:ascii="Calibri" w:eastAsia="Calibri" w:hAnsi="Calibri" w:cs="Calibri"/>
                <w:b/>
                <w:bCs/>
                <w:i/>
                <w:spacing w:val="-2"/>
                <w:sz w:val="20"/>
                <w:szCs w:val="20"/>
              </w:rPr>
              <w:t>N</w:t>
            </w:r>
            <w:r>
              <w:rPr>
                <w:rFonts w:ascii="Calibri" w:eastAsia="Calibri" w:hAnsi="Calibri" w:cs="Calibri"/>
                <w:b/>
                <w:bCs/>
                <w:i/>
                <w:sz w:val="20"/>
                <w:szCs w:val="20"/>
              </w:rPr>
              <w:t>o</w:t>
            </w:r>
            <w:r>
              <w:rPr>
                <w:rFonts w:ascii="Calibri" w:eastAsia="Calibri" w:hAnsi="Calibri" w:cs="Calibri"/>
                <w:b/>
                <w:bCs/>
                <w:i/>
                <w:spacing w:val="-1"/>
                <w:sz w:val="20"/>
                <w:szCs w:val="20"/>
              </w:rPr>
              <w:t>i</w:t>
            </w:r>
            <w:r>
              <w:rPr>
                <w:rFonts w:ascii="Calibri" w:eastAsia="Calibri" w:hAnsi="Calibri" w:cs="Calibri"/>
                <w:b/>
                <w:bCs/>
                <w:i/>
                <w:sz w:val="20"/>
                <w:szCs w:val="20"/>
              </w:rPr>
              <w:t>se</w:t>
            </w:r>
            <w:r>
              <w:rPr>
                <w:rFonts w:ascii="Calibri" w:eastAsia="Calibri" w:hAnsi="Calibri" w:cs="Calibri"/>
                <w:b/>
                <w:bCs/>
                <w:i/>
                <w:spacing w:val="-13"/>
                <w:sz w:val="20"/>
                <w:szCs w:val="20"/>
              </w:rPr>
              <w:t xml:space="preserve"> </w:t>
            </w:r>
            <w:r>
              <w:rPr>
                <w:rFonts w:ascii="Calibri" w:eastAsia="Calibri" w:hAnsi="Calibri" w:cs="Calibri"/>
                <w:b/>
                <w:bCs/>
                <w:i/>
                <w:sz w:val="20"/>
                <w:szCs w:val="20"/>
              </w:rPr>
              <w:t>P</w:t>
            </w:r>
            <w:r>
              <w:rPr>
                <w:rFonts w:ascii="Calibri" w:eastAsia="Calibri" w:hAnsi="Calibri" w:cs="Calibri"/>
                <w:b/>
                <w:bCs/>
                <w:i/>
                <w:spacing w:val="2"/>
                <w:sz w:val="20"/>
                <w:szCs w:val="20"/>
              </w:rPr>
              <w:t>o</w:t>
            </w:r>
            <w:r>
              <w:rPr>
                <w:rFonts w:ascii="Calibri" w:eastAsia="Calibri" w:hAnsi="Calibri" w:cs="Calibri"/>
                <w:b/>
                <w:bCs/>
                <w:i/>
                <w:spacing w:val="-1"/>
                <w:sz w:val="20"/>
                <w:szCs w:val="20"/>
              </w:rPr>
              <w:t>ll</w:t>
            </w:r>
            <w:r>
              <w:rPr>
                <w:rFonts w:ascii="Calibri" w:eastAsia="Calibri" w:hAnsi="Calibri" w:cs="Calibri"/>
                <w:b/>
                <w:bCs/>
                <w:i/>
                <w:sz w:val="20"/>
                <w:szCs w:val="20"/>
              </w:rPr>
              <w:t>ution</w:t>
            </w:r>
          </w:p>
        </w:tc>
        <w:tc>
          <w:tcPr>
            <w:tcW w:w="6630" w:type="dxa"/>
            <w:tcBorders>
              <w:top w:val="single" w:sz="5" w:space="0" w:color="000000"/>
              <w:left w:val="single" w:sz="5" w:space="0" w:color="000000"/>
              <w:bottom w:val="single" w:sz="5" w:space="0" w:color="000000"/>
              <w:right w:val="single" w:sz="5" w:space="0" w:color="000000"/>
            </w:tcBorders>
          </w:tcPr>
          <w:p w14:paraId="4D75A6E9" w14:textId="77777777" w:rsidR="007C62E7" w:rsidRDefault="007C62E7" w:rsidP="00CE7442">
            <w:pPr>
              <w:pStyle w:val="TableParagraph"/>
              <w:spacing w:before="2" w:line="238" w:lineRule="auto"/>
              <w:ind w:left="102" w:right="296"/>
              <w:rPr>
                <w:rFonts w:ascii="Calibri" w:eastAsia="Calibri" w:hAnsi="Calibri" w:cs="Calibri"/>
                <w:sz w:val="20"/>
                <w:szCs w:val="20"/>
              </w:rPr>
            </w:pPr>
            <w:r>
              <w:rPr>
                <w:rFonts w:ascii="Calibri" w:eastAsia="Calibri" w:hAnsi="Calibri" w:cs="Calibri"/>
                <w:sz w:val="20"/>
                <w:szCs w:val="20"/>
              </w:rPr>
              <w:t>All</w:t>
            </w:r>
            <w:r>
              <w:rPr>
                <w:rFonts w:ascii="Calibri" w:eastAsia="Calibri" w:hAnsi="Calibri" w:cs="Calibri"/>
                <w:spacing w:val="-5"/>
                <w:sz w:val="20"/>
                <w:szCs w:val="20"/>
              </w:rPr>
              <w:t xml:space="preserve"> </w:t>
            </w:r>
            <w:r>
              <w:rPr>
                <w:rFonts w:ascii="Calibri" w:eastAsia="Calibri" w:hAnsi="Calibri" w:cs="Calibri"/>
                <w:sz w:val="20"/>
                <w:szCs w:val="20"/>
              </w:rPr>
              <w:t>care</w:t>
            </w:r>
            <w:r>
              <w:rPr>
                <w:rFonts w:ascii="Calibri" w:eastAsia="Calibri" w:hAnsi="Calibri" w:cs="Calibri"/>
                <w:spacing w:val="-4"/>
                <w:sz w:val="20"/>
                <w:szCs w:val="20"/>
              </w:rPr>
              <w:t xml:space="preserve"> </w:t>
            </w:r>
            <w:r>
              <w:rPr>
                <w:rFonts w:ascii="Calibri" w:eastAsia="Calibri" w:hAnsi="Calibri" w:cs="Calibri"/>
                <w:sz w:val="20"/>
                <w:szCs w:val="20"/>
              </w:rPr>
              <w:t>and</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ue</w:t>
            </w:r>
            <w:r>
              <w:rPr>
                <w:rFonts w:ascii="Calibri" w:eastAsia="Calibri" w:hAnsi="Calibri" w:cs="Calibri"/>
                <w:spacing w:val="-5"/>
                <w:sz w:val="20"/>
                <w:szCs w:val="20"/>
              </w:rPr>
              <w:t xml:space="preserve"> </w:t>
            </w:r>
            <w:r>
              <w:rPr>
                <w:rFonts w:ascii="Calibri" w:eastAsia="Calibri" w:hAnsi="Calibri" w:cs="Calibri"/>
                <w:spacing w:val="1"/>
                <w:sz w:val="20"/>
                <w:szCs w:val="20"/>
              </w:rPr>
              <w:t>di</w:t>
            </w:r>
            <w:r>
              <w:rPr>
                <w:rFonts w:ascii="Calibri" w:eastAsia="Calibri" w:hAnsi="Calibri" w:cs="Calibri"/>
                <w:sz w:val="20"/>
                <w:szCs w:val="20"/>
              </w:rPr>
              <w:t>li</w:t>
            </w:r>
            <w:r>
              <w:rPr>
                <w:rFonts w:ascii="Calibri" w:eastAsia="Calibri" w:hAnsi="Calibri" w:cs="Calibri"/>
                <w:spacing w:val="-1"/>
                <w:sz w:val="20"/>
                <w:szCs w:val="20"/>
              </w:rPr>
              <w:t>ge</w:t>
            </w:r>
            <w:r>
              <w:rPr>
                <w:rFonts w:ascii="Calibri" w:eastAsia="Calibri" w:hAnsi="Calibri" w:cs="Calibri"/>
                <w:sz w:val="20"/>
                <w:szCs w:val="20"/>
              </w:rPr>
              <w:t>nce</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3"/>
                <w:sz w:val="20"/>
                <w:szCs w:val="20"/>
              </w:rPr>
              <w:t xml:space="preserve"> </w:t>
            </w:r>
            <w:r>
              <w:rPr>
                <w:rFonts w:ascii="Calibri" w:eastAsia="Calibri" w:hAnsi="Calibri" w:cs="Calibri"/>
                <w:sz w:val="20"/>
                <w:szCs w:val="20"/>
              </w:rPr>
              <w:t>be</w:t>
            </w:r>
            <w:r>
              <w:rPr>
                <w:rFonts w:ascii="Calibri" w:eastAsia="Calibri" w:hAnsi="Calibri" w:cs="Calibri"/>
                <w:spacing w:val="-5"/>
                <w:sz w:val="20"/>
                <w:szCs w:val="20"/>
              </w:rPr>
              <w:t xml:space="preserve"> </w:t>
            </w:r>
            <w:r>
              <w:rPr>
                <w:rFonts w:ascii="Calibri" w:eastAsia="Calibri" w:hAnsi="Calibri" w:cs="Calibri"/>
                <w:sz w:val="20"/>
                <w:szCs w:val="20"/>
              </w:rPr>
              <w:t>ta</w:t>
            </w:r>
            <w:r>
              <w:rPr>
                <w:rFonts w:ascii="Calibri" w:eastAsia="Calibri" w:hAnsi="Calibri" w:cs="Calibri"/>
                <w:spacing w:val="1"/>
                <w:sz w:val="20"/>
                <w:szCs w:val="20"/>
              </w:rPr>
              <w:t>k</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4"/>
                <w:sz w:val="20"/>
                <w:szCs w:val="20"/>
              </w:rPr>
              <w:t xml:space="preserve"> </w:t>
            </w:r>
            <w:r>
              <w:rPr>
                <w:rFonts w:ascii="Calibri" w:eastAsia="Calibri" w:hAnsi="Calibri" w:cs="Calibri"/>
                <w:sz w:val="20"/>
                <w:szCs w:val="20"/>
              </w:rPr>
              <w:t>or</w:t>
            </w:r>
            <w:r>
              <w:rPr>
                <w:rFonts w:ascii="Calibri" w:eastAsia="Calibri" w:hAnsi="Calibri" w:cs="Calibri"/>
                <w:spacing w:val="-4"/>
                <w:sz w:val="20"/>
                <w:szCs w:val="20"/>
              </w:rPr>
              <w:t xml:space="preserve"> </w:t>
            </w:r>
            <w:proofErr w:type="spellStart"/>
            <w:r>
              <w:rPr>
                <w:rFonts w:ascii="Calibri" w:eastAsia="Calibri" w:hAnsi="Calibri" w:cs="Calibri"/>
                <w:spacing w:val="-1"/>
                <w:sz w:val="20"/>
                <w:szCs w:val="20"/>
              </w:rPr>
              <w:t>m</w:t>
            </w:r>
            <w:r>
              <w:rPr>
                <w:rFonts w:ascii="Calibri" w:eastAsia="Calibri" w:hAnsi="Calibri" w:cs="Calibri"/>
                <w:sz w:val="20"/>
                <w:szCs w:val="20"/>
              </w:rPr>
              <w:t>in</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e</w:t>
            </w:r>
            <w:proofErr w:type="spellEnd"/>
            <w:r>
              <w:rPr>
                <w:rFonts w:ascii="Calibri" w:eastAsia="Calibri" w:hAnsi="Calibri" w:cs="Calibri"/>
                <w:spacing w:val="-6"/>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oi</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impac</w:t>
            </w:r>
            <w:r>
              <w:rPr>
                <w:rFonts w:ascii="Calibri" w:eastAsia="Calibri" w:hAnsi="Calibri" w:cs="Calibri"/>
                <w:spacing w:val="3"/>
                <w:sz w:val="20"/>
                <w:szCs w:val="20"/>
              </w:rPr>
              <w:t>t</w:t>
            </w:r>
            <w:r>
              <w:rPr>
                <w:rFonts w:ascii="Calibri" w:eastAsia="Calibri" w:hAnsi="Calibri" w:cs="Calibri"/>
                <w:sz w:val="20"/>
                <w:szCs w:val="20"/>
              </w:rPr>
              <w:t>s</w:t>
            </w:r>
            <w:r>
              <w:rPr>
                <w:rFonts w:ascii="Calibri" w:eastAsia="Calibri" w:hAnsi="Calibri" w:cs="Calibri"/>
                <w:w w:val="99"/>
                <w:sz w:val="20"/>
                <w:szCs w:val="20"/>
              </w:rPr>
              <w:t xml:space="preserve"> </w:t>
            </w:r>
            <w:r>
              <w:rPr>
                <w:rFonts w:ascii="Calibri" w:eastAsia="Calibri" w:hAnsi="Calibri" w:cs="Calibri"/>
                <w:sz w:val="20"/>
                <w:szCs w:val="20"/>
              </w:rPr>
              <w:t>on</w:t>
            </w:r>
            <w:r>
              <w:rPr>
                <w:rFonts w:ascii="Calibri" w:eastAsia="Calibri" w:hAnsi="Calibri" w:cs="Calibri"/>
                <w:spacing w:val="-8"/>
                <w:sz w:val="20"/>
                <w:szCs w:val="20"/>
              </w:rPr>
              <w:t xml:space="preserve"> </w:t>
            </w:r>
            <w:r>
              <w:rPr>
                <w:rFonts w:ascii="Calibri" w:eastAsia="Calibri" w:hAnsi="Calibri" w:cs="Calibri"/>
                <w:sz w:val="20"/>
                <w:szCs w:val="20"/>
              </w:rPr>
              <w:t>the</w:t>
            </w:r>
            <w:r>
              <w:rPr>
                <w:rFonts w:ascii="Calibri" w:eastAsia="Calibri" w:hAnsi="Calibri" w:cs="Calibri"/>
                <w:spacing w:val="-8"/>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mm</w:t>
            </w:r>
            <w:r>
              <w:rPr>
                <w:rFonts w:ascii="Calibri" w:eastAsia="Calibri" w:hAnsi="Calibri" w:cs="Calibri"/>
                <w:sz w:val="20"/>
                <w:szCs w:val="20"/>
              </w:rPr>
              <w:t>unit</w:t>
            </w:r>
            <w:r>
              <w:rPr>
                <w:rFonts w:ascii="Calibri" w:eastAsia="Calibri" w:hAnsi="Calibri" w:cs="Calibri"/>
                <w:spacing w:val="1"/>
                <w:sz w:val="20"/>
                <w:szCs w:val="20"/>
              </w:rPr>
              <w:t>y</w:t>
            </w:r>
            <w:r>
              <w:rPr>
                <w:rFonts w:ascii="Calibri" w:eastAsia="Calibri" w:hAnsi="Calibri" w:cs="Calibri"/>
                <w:sz w:val="20"/>
                <w:szCs w:val="20"/>
              </w:rPr>
              <w:t>.</w:t>
            </w:r>
          </w:p>
        </w:tc>
      </w:tr>
      <w:tr w:rsidR="007C62E7" w14:paraId="4700E07D" w14:textId="77777777" w:rsidTr="00CE7442">
        <w:trPr>
          <w:trHeight w:hRule="exact" w:val="559"/>
        </w:trPr>
        <w:tc>
          <w:tcPr>
            <w:tcW w:w="1724" w:type="dxa"/>
            <w:vMerge w:val="restart"/>
            <w:tcBorders>
              <w:top w:val="single" w:sz="5" w:space="0" w:color="000000"/>
              <w:left w:val="single" w:sz="5" w:space="0" w:color="000000"/>
              <w:right w:val="single" w:sz="5" w:space="0" w:color="000000"/>
            </w:tcBorders>
          </w:tcPr>
          <w:p w14:paraId="1A1749DE" w14:textId="77777777" w:rsidR="007C62E7" w:rsidRDefault="007C62E7" w:rsidP="00CE7442">
            <w:pPr>
              <w:pStyle w:val="TableParagraph"/>
              <w:spacing w:line="242" w:lineRule="exact"/>
              <w:ind w:left="102"/>
              <w:rPr>
                <w:rFonts w:ascii="Calibri" w:eastAsia="Calibri" w:hAnsi="Calibri" w:cs="Calibri"/>
                <w:sz w:val="20"/>
                <w:szCs w:val="20"/>
              </w:rPr>
            </w:pPr>
            <w:r>
              <w:rPr>
                <w:rFonts w:ascii="Calibri" w:eastAsia="Calibri" w:hAnsi="Calibri" w:cs="Calibri"/>
                <w:b/>
                <w:bCs/>
                <w:i/>
                <w:spacing w:val="-1"/>
                <w:sz w:val="20"/>
                <w:szCs w:val="20"/>
              </w:rPr>
              <w:t>W</w:t>
            </w:r>
            <w:r>
              <w:rPr>
                <w:rFonts w:ascii="Calibri" w:eastAsia="Calibri" w:hAnsi="Calibri" w:cs="Calibri"/>
                <w:b/>
                <w:bCs/>
                <w:i/>
                <w:sz w:val="20"/>
                <w:szCs w:val="20"/>
              </w:rPr>
              <w:t>ater</w:t>
            </w:r>
            <w:r>
              <w:rPr>
                <w:rFonts w:ascii="Calibri" w:eastAsia="Calibri" w:hAnsi="Calibri" w:cs="Calibri"/>
                <w:b/>
                <w:bCs/>
                <w:i/>
                <w:spacing w:val="-13"/>
                <w:sz w:val="20"/>
                <w:szCs w:val="20"/>
              </w:rPr>
              <w:t xml:space="preserve"> </w:t>
            </w:r>
            <w:r>
              <w:rPr>
                <w:rFonts w:ascii="Calibri" w:eastAsia="Calibri" w:hAnsi="Calibri" w:cs="Calibri"/>
                <w:b/>
                <w:bCs/>
                <w:i/>
                <w:sz w:val="20"/>
                <w:szCs w:val="20"/>
              </w:rPr>
              <w:t>Po</w:t>
            </w:r>
            <w:r>
              <w:rPr>
                <w:rFonts w:ascii="Calibri" w:eastAsia="Calibri" w:hAnsi="Calibri" w:cs="Calibri"/>
                <w:b/>
                <w:bCs/>
                <w:i/>
                <w:spacing w:val="1"/>
                <w:sz w:val="20"/>
                <w:szCs w:val="20"/>
              </w:rPr>
              <w:t>l</w:t>
            </w:r>
            <w:r>
              <w:rPr>
                <w:rFonts w:ascii="Calibri" w:eastAsia="Calibri" w:hAnsi="Calibri" w:cs="Calibri"/>
                <w:b/>
                <w:bCs/>
                <w:i/>
                <w:spacing w:val="-1"/>
                <w:sz w:val="20"/>
                <w:szCs w:val="20"/>
              </w:rPr>
              <w:t>l</w:t>
            </w:r>
            <w:r>
              <w:rPr>
                <w:rFonts w:ascii="Calibri" w:eastAsia="Calibri" w:hAnsi="Calibri" w:cs="Calibri"/>
                <w:b/>
                <w:bCs/>
                <w:i/>
                <w:sz w:val="20"/>
                <w:szCs w:val="20"/>
              </w:rPr>
              <w:t>ution</w:t>
            </w:r>
          </w:p>
        </w:tc>
        <w:tc>
          <w:tcPr>
            <w:tcW w:w="6630" w:type="dxa"/>
            <w:tcBorders>
              <w:top w:val="single" w:sz="5" w:space="0" w:color="000000"/>
              <w:left w:val="single" w:sz="5" w:space="0" w:color="000000"/>
              <w:bottom w:val="single" w:sz="5" w:space="0" w:color="000000"/>
              <w:right w:val="single" w:sz="5" w:space="0" w:color="000000"/>
            </w:tcBorders>
          </w:tcPr>
          <w:p w14:paraId="0A798871" w14:textId="77777777" w:rsidR="007C62E7" w:rsidRDefault="007C62E7" w:rsidP="00CE7442">
            <w:pPr>
              <w:pStyle w:val="TableParagraph"/>
              <w:spacing w:line="242" w:lineRule="exact"/>
              <w:ind w:left="102" w:right="183"/>
              <w:rPr>
                <w:rFonts w:ascii="Calibri" w:eastAsia="Calibri" w:hAnsi="Calibri" w:cs="Calibri"/>
                <w:sz w:val="20"/>
                <w:szCs w:val="20"/>
              </w:rPr>
            </w:pPr>
            <w:r>
              <w:rPr>
                <w:rFonts w:ascii="Calibri" w:eastAsia="Calibri" w:hAnsi="Calibri" w:cs="Calibri"/>
                <w:sz w:val="20"/>
                <w:szCs w:val="20"/>
              </w:rPr>
              <w:t>All</w:t>
            </w:r>
            <w:r>
              <w:rPr>
                <w:rFonts w:ascii="Calibri" w:eastAsia="Calibri" w:hAnsi="Calibri" w:cs="Calibri"/>
                <w:spacing w:val="-5"/>
                <w:sz w:val="20"/>
                <w:szCs w:val="20"/>
              </w:rPr>
              <w:t xml:space="preserve"> </w:t>
            </w:r>
            <w:r>
              <w:rPr>
                <w:rFonts w:ascii="Calibri" w:eastAsia="Calibri" w:hAnsi="Calibri" w:cs="Calibri"/>
                <w:sz w:val="20"/>
                <w:szCs w:val="20"/>
              </w:rPr>
              <w:t>care</w:t>
            </w:r>
            <w:r>
              <w:rPr>
                <w:rFonts w:ascii="Calibri" w:eastAsia="Calibri" w:hAnsi="Calibri" w:cs="Calibri"/>
                <w:spacing w:val="-4"/>
                <w:sz w:val="20"/>
                <w:szCs w:val="20"/>
              </w:rPr>
              <w:t xml:space="preserve"> </w:t>
            </w:r>
            <w:r>
              <w:rPr>
                <w:rFonts w:ascii="Calibri" w:eastAsia="Calibri" w:hAnsi="Calibri" w:cs="Calibri"/>
                <w:sz w:val="20"/>
                <w:szCs w:val="20"/>
              </w:rPr>
              <w:t>and</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ue</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il</w:t>
            </w:r>
            <w:r>
              <w:rPr>
                <w:rFonts w:ascii="Calibri" w:eastAsia="Calibri" w:hAnsi="Calibri" w:cs="Calibri"/>
                <w:spacing w:val="-1"/>
                <w:sz w:val="20"/>
                <w:szCs w:val="20"/>
              </w:rPr>
              <w:t>i</w:t>
            </w:r>
            <w:r>
              <w:rPr>
                <w:rFonts w:ascii="Calibri" w:eastAsia="Calibri" w:hAnsi="Calibri" w:cs="Calibri"/>
                <w:sz w:val="20"/>
                <w:szCs w:val="20"/>
              </w:rPr>
              <w:t>g</w:t>
            </w:r>
            <w:r>
              <w:rPr>
                <w:rFonts w:ascii="Calibri" w:eastAsia="Calibri" w:hAnsi="Calibri" w:cs="Calibri"/>
                <w:spacing w:val="-1"/>
                <w:sz w:val="20"/>
                <w:szCs w:val="20"/>
              </w:rPr>
              <w:t>e</w:t>
            </w:r>
            <w:r>
              <w:rPr>
                <w:rFonts w:ascii="Calibri" w:eastAsia="Calibri" w:hAnsi="Calibri" w:cs="Calibri"/>
                <w:sz w:val="20"/>
                <w:szCs w:val="20"/>
              </w:rPr>
              <w:t>nce</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2"/>
                <w:sz w:val="20"/>
                <w:szCs w:val="20"/>
              </w:rPr>
              <w:t xml:space="preserve"> </w:t>
            </w:r>
            <w:r>
              <w:rPr>
                <w:rFonts w:ascii="Calibri" w:eastAsia="Calibri" w:hAnsi="Calibri" w:cs="Calibri"/>
                <w:sz w:val="20"/>
                <w:szCs w:val="20"/>
              </w:rPr>
              <w:t>be</w:t>
            </w:r>
            <w:r>
              <w:rPr>
                <w:rFonts w:ascii="Calibri" w:eastAsia="Calibri" w:hAnsi="Calibri" w:cs="Calibri"/>
                <w:spacing w:val="-6"/>
                <w:sz w:val="20"/>
                <w:szCs w:val="20"/>
              </w:rPr>
              <w:t xml:space="preserve"> </w:t>
            </w:r>
            <w:r>
              <w:rPr>
                <w:rFonts w:ascii="Calibri" w:eastAsia="Calibri" w:hAnsi="Calibri" w:cs="Calibri"/>
                <w:sz w:val="20"/>
                <w:szCs w:val="20"/>
              </w:rPr>
              <w:t>ta</w:t>
            </w:r>
            <w:r>
              <w:rPr>
                <w:rFonts w:ascii="Calibri" w:eastAsia="Calibri" w:hAnsi="Calibri" w:cs="Calibri"/>
                <w:spacing w:val="1"/>
                <w:sz w:val="20"/>
                <w:szCs w:val="20"/>
              </w:rPr>
              <w:t>k</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proofErr w:type="spellStart"/>
            <w:r>
              <w:rPr>
                <w:rFonts w:ascii="Calibri" w:eastAsia="Calibri" w:hAnsi="Calibri" w:cs="Calibri"/>
                <w:sz w:val="20"/>
                <w:szCs w:val="20"/>
              </w:rPr>
              <w:t>mini</w:t>
            </w:r>
            <w:r>
              <w:rPr>
                <w:rFonts w:ascii="Calibri" w:eastAsia="Calibri" w:hAnsi="Calibri" w:cs="Calibri"/>
                <w:spacing w:val="-1"/>
                <w:sz w:val="20"/>
                <w:szCs w:val="20"/>
              </w:rPr>
              <w:t>m</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e</w:t>
            </w:r>
            <w:proofErr w:type="spellEnd"/>
            <w:r>
              <w:rPr>
                <w:rFonts w:ascii="Calibri" w:eastAsia="Calibri" w:hAnsi="Calibri" w:cs="Calibri"/>
                <w:spacing w:val="-6"/>
                <w:sz w:val="20"/>
                <w:szCs w:val="20"/>
              </w:rPr>
              <w:t xml:space="preserve"> </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z w:val="20"/>
                <w:szCs w:val="20"/>
              </w:rPr>
              <w:t>pr</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5"/>
                <w:sz w:val="20"/>
                <w:szCs w:val="20"/>
              </w:rPr>
              <w:t xml:space="preserve"> </w:t>
            </w:r>
            <w:r>
              <w:rPr>
                <w:rFonts w:ascii="Calibri" w:eastAsia="Calibri" w:hAnsi="Calibri" w:cs="Calibri"/>
                <w:sz w:val="20"/>
                <w:szCs w:val="20"/>
              </w:rPr>
              <w:t>polluta</w:t>
            </w:r>
            <w:r>
              <w:rPr>
                <w:rFonts w:ascii="Calibri" w:eastAsia="Calibri" w:hAnsi="Calibri" w:cs="Calibri"/>
                <w:spacing w:val="1"/>
                <w:sz w:val="20"/>
                <w:szCs w:val="20"/>
              </w:rPr>
              <w:t>n</w:t>
            </w:r>
            <w:r>
              <w:rPr>
                <w:rFonts w:ascii="Calibri" w:eastAsia="Calibri" w:hAnsi="Calibri" w:cs="Calibri"/>
                <w:sz w:val="20"/>
                <w:szCs w:val="20"/>
              </w:rPr>
              <w:t>t</w:t>
            </w:r>
          </w:p>
          <w:p w14:paraId="737412C4" w14:textId="77777777" w:rsidR="007C62E7" w:rsidRDefault="007C62E7" w:rsidP="00CE7442">
            <w:pPr>
              <w:pStyle w:val="TableParagraph"/>
              <w:ind w:left="179"/>
              <w:rPr>
                <w:rFonts w:ascii="Calibri" w:eastAsia="Calibri" w:hAnsi="Calibri" w:cs="Calibri"/>
                <w:sz w:val="20"/>
                <w:szCs w:val="20"/>
              </w:rPr>
            </w:pPr>
            <w:r>
              <w:rPr>
                <w:rFonts w:ascii="Calibri" w:eastAsia="Calibri" w:hAnsi="Calibri" w:cs="Calibri"/>
                <w:spacing w:val="-1"/>
                <w:sz w:val="20"/>
                <w:szCs w:val="20"/>
              </w:rPr>
              <w:t>m</w:t>
            </w:r>
            <w:r>
              <w:rPr>
                <w:rFonts w:ascii="Calibri" w:eastAsia="Calibri" w:hAnsi="Calibri" w:cs="Calibri"/>
                <w:sz w:val="20"/>
                <w:szCs w:val="20"/>
              </w:rPr>
              <w:t>at</w:t>
            </w:r>
            <w:r>
              <w:rPr>
                <w:rFonts w:ascii="Calibri" w:eastAsia="Calibri" w:hAnsi="Calibri" w:cs="Calibri"/>
                <w:spacing w:val="-1"/>
                <w:sz w:val="20"/>
                <w:szCs w:val="20"/>
              </w:rPr>
              <w:t>e</w:t>
            </w:r>
            <w:r>
              <w:rPr>
                <w:rFonts w:ascii="Calibri" w:eastAsia="Calibri" w:hAnsi="Calibri" w:cs="Calibri"/>
                <w:sz w:val="20"/>
                <w:szCs w:val="20"/>
              </w:rPr>
              <w:t>rial</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uch</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oil</w:t>
            </w:r>
            <w:r>
              <w:rPr>
                <w:rFonts w:ascii="Calibri" w:eastAsia="Calibri" w:hAnsi="Calibri" w:cs="Calibri"/>
                <w:spacing w:val="-5"/>
                <w:sz w:val="20"/>
                <w:szCs w:val="20"/>
              </w:rPr>
              <w:t xml:space="preserve"> </w:t>
            </w:r>
            <w:r>
              <w:rPr>
                <w:rFonts w:ascii="Calibri" w:eastAsia="Calibri" w:hAnsi="Calibri" w:cs="Calibri"/>
                <w:sz w:val="20"/>
                <w:szCs w:val="20"/>
              </w:rPr>
              <w:t>and</w:t>
            </w:r>
            <w:r>
              <w:rPr>
                <w:rFonts w:ascii="Calibri" w:eastAsia="Calibri" w:hAnsi="Calibri" w:cs="Calibri"/>
                <w:spacing w:val="-5"/>
                <w:sz w:val="20"/>
                <w:szCs w:val="20"/>
              </w:rPr>
              <w:t xml:space="preserve"> </w:t>
            </w:r>
            <w:r>
              <w:rPr>
                <w:rFonts w:ascii="Calibri" w:eastAsia="Calibri" w:hAnsi="Calibri" w:cs="Calibri"/>
                <w:sz w:val="20"/>
                <w:szCs w:val="20"/>
              </w:rPr>
              <w:t>fu</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ntering</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a</w:t>
            </w:r>
            <w:r>
              <w:rPr>
                <w:rFonts w:ascii="Calibri" w:eastAsia="Calibri" w:hAnsi="Calibri" w:cs="Calibri"/>
                <w:spacing w:val="3"/>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w</w:t>
            </w:r>
            <w:r>
              <w:rPr>
                <w:rFonts w:ascii="Calibri" w:eastAsia="Calibri" w:hAnsi="Calibri" w:cs="Calibri"/>
                <w:sz w:val="20"/>
                <w:szCs w:val="20"/>
              </w:rPr>
              <w:t>a</w:t>
            </w:r>
            <w:r>
              <w:rPr>
                <w:rFonts w:ascii="Calibri" w:eastAsia="Calibri" w:hAnsi="Calibri" w:cs="Calibri"/>
                <w:spacing w:val="1"/>
                <w:sz w:val="20"/>
                <w:szCs w:val="20"/>
              </w:rPr>
              <w:t>y</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1"/>
                <w:sz w:val="20"/>
                <w:szCs w:val="20"/>
              </w:rPr>
              <w:t xml:space="preserve"> s</w:t>
            </w:r>
            <w:r>
              <w:rPr>
                <w:rFonts w:ascii="Calibri" w:eastAsia="Calibri" w:hAnsi="Calibri" w:cs="Calibri"/>
                <w:sz w:val="20"/>
                <w:szCs w:val="20"/>
              </w:rPr>
              <w:t>ub</w:t>
            </w:r>
            <w:r>
              <w:rPr>
                <w:rFonts w:ascii="Calibri" w:eastAsia="Calibri" w:hAnsi="Calibri" w:cs="Calibri"/>
                <w:spacing w:val="1"/>
                <w:sz w:val="20"/>
                <w:szCs w:val="20"/>
              </w:rPr>
              <w:t>s</w:t>
            </w:r>
            <w:r>
              <w:rPr>
                <w:rFonts w:ascii="Calibri" w:eastAsia="Calibri" w:hAnsi="Calibri" w:cs="Calibri"/>
                <w:sz w:val="20"/>
                <w:szCs w:val="20"/>
              </w:rPr>
              <w:t>ur</w:t>
            </w:r>
            <w:r>
              <w:rPr>
                <w:rFonts w:ascii="Calibri" w:eastAsia="Calibri" w:hAnsi="Calibri" w:cs="Calibri"/>
                <w:spacing w:val="-1"/>
                <w:sz w:val="20"/>
                <w:szCs w:val="20"/>
              </w:rPr>
              <w:t>f</w:t>
            </w:r>
            <w:r>
              <w:rPr>
                <w:rFonts w:ascii="Calibri" w:eastAsia="Calibri" w:hAnsi="Calibri" w:cs="Calibri"/>
                <w:sz w:val="20"/>
                <w:szCs w:val="20"/>
              </w:rPr>
              <w:t>ace</w:t>
            </w:r>
            <w:r>
              <w:rPr>
                <w:rFonts w:ascii="Calibri" w:eastAsia="Calibri" w:hAnsi="Calibri" w:cs="Calibri"/>
                <w:spacing w:val="-6"/>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a</w:t>
            </w:r>
            <w:r>
              <w:rPr>
                <w:rFonts w:ascii="Calibri" w:eastAsia="Calibri" w:hAnsi="Calibri" w:cs="Calibri"/>
                <w:spacing w:val="3"/>
                <w:sz w:val="20"/>
                <w:szCs w:val="20"/>
              </w:rPr>
              <w:t>t</w:t>
            </w:r>
            <w:r>
              <w:rPr>
                <w:rFonts w:ascii="Calibri" w:eastAsia="Calibri" w:hAnsi="Calibri" w:cs="Calibri"/>
                <w:spacing w:val="-1"/>
                <w:sz w:val="20"/>
                <w:szCs w:val="20"/>
              </w:rPr>
              <w:t>e</w:t>
            </w:r>
            <w:r>
              <w:rPr>
                <w:rFonts w:ascii="Calibri" w:eastAsia="Calibri" w:hAnsi="Calibri" w:cs="Calibri"/>
                <w:sz w:val="20"/>
                <w:szCs w:val="20"/>
              </w:rPr>
              <w:t>r.</w:t>
            </w:r>
          </w:p>
        </w:tc>
      </w:tr>
      <w:tr w:rsidR="007C62E7" w14:paraId="023797B3" w14:textId="77777777" w:rsidTr="00CE7442">
        <w:trPr>
          <w:trHeight w:hRule="exact" w:val="497"/>
        </w:trPr>
        <w:tc>
          <w:tcPr>
            <w:tcW w:w="1724" w:type="dxa"/>
            <w:vMerge/>
            <w:tcBorders>
              <w:left w:val="single" w:sz="5" w:space="0" w:color="000000"/>
              <w:right w:val="single" w:sz="5" w:space="0" w:color="000000"/>
            </w:tcBorders>
          </w:tcPr>
          <w:p w14:paraId="07B0FBD9" w14:textId="77777777" w:rsidR="007C62E7" w:rsidRDefault="007C62E7" w:rsidP="00CE7442"/>
        </w:tc>
        <w:tc>
          <w:tcPr>
            <w:tcW w:w="6630" w:type="dxa"/>
            <w:tcBorders>
              <w:top w:val="single" w:sz="5" w:space="0" w:color="000000"/>
              <w:left w:val="single" w:sz="5" w:space="0" w:color="000000"/>
              <w:bottom w:val="single" w:sz="5" w:space="0" w:color="000000"/>
              <w:right w:val="single" w:sz="5" w:space="0" w:color="000000"/>
            </w:tcBorders>
          </w:tcPr>
          <w:p w14:paraId="2BBA5E8B" w14:textId="77777777" w:rsidR="007C62E7" w:rsidRDefault="007C62E7" w:rsidP="00CE7442">
            <w:pPr>
              <w:pStyle w:val="TableParagraph"/>
              <w:spacing w:line="242" w:lineRule="exact"/>
              <w:ind w:left="102" w:right="183"/>
              <w:rPr>
                <w:rFonts w:ascii="Calibri" w:eastAsia="Calibri" w:hAnsi="Calibri" w:cs="Calibri"/>
                <w:sz w:val="20"/>
                <w:szCs w:val="20"/>
              </w:rPr>
            </w:pPr>
            <w:r>
              <w:rPr>
                <w:rFonts w:ascii="Calibri" w:eastAsia="Calibri" w:hAnsi="Calibri" w:cs="Calibri"/>
                <w:sz w:val="20"/>
                <w:szCs w:val="20"/>
              </w:rPr>
              <w:t>All</w:t>
            </w:r>
            <w:r>
              <w:rPr>
                <w:rFonts w:ascii="Calibri" w:eastAsia="Calibri" w:hAnsi="Calibri" w:cs="Calibri"/>
                <w:spacing w:val="-5"/>
                <w:sz w:val="20"/>
                <w:szCs w:val="20"/>
              </w:rPr>
              <w:t xml:space="preserve"> </w:t>
            </w:r>
            <w:r>
              <w:rPr>
                <w:rFonts w:ascii="Calibri" w:eastAsia="Calibri" w:hAnsi="Calibri" w:cs="Calibri"/>
                <w:sz w:val="20"/>
                <w:szCs w:val="20"/>
              </w:rPr>
              <w:t>pu</w:t>
            </w:r>
            <w:r>
              <w:rPr>
                <w:rFonts w:ascii="Calibri" w:eastAsia="Calibri" w:hAnsi="Calibri" w:cs="Calibri"/>
                <w:spacing w:val="-1"/>
                <w:sz w:val="20"/>
                <w:szCs w:val="20"/>
              </w:rPr>
              <w:t>m</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slurry</w:t>
            </w:r>
            <w:r>
              <w:rPr>
                <w:rFonts w:ascii="Calibri" w:eastAsia="Calibri" w:hAnsi="Calibri" w:cs="Calibri"/>
                <w:spacing w:val="-4"/>
                <w:sz w:val="20"/>
                <w:szCs w:val="20"/>
              </w:rPr>
              <w:t xml:space="preserve"> </w:t>
            </w:r>
            <w:r>
              <w:rPr>
                <w:rFonts w:ascii="Calibri" w:eastAsia="Calibri" w:hAnsi="Calibri" w:cs="Calibri"/>
                <w:sz w:val="20"/>
                <w:szCs w:val="20"/>
              </w:rPr>
              <w:t>mu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4"/>
                <w:sz w:val="20"/>
                <w:szCs w:val="20"/>
              </w:rPr>
              <w:t xml:space="preserve"> </w:t>
            </w:r>
            <w:proofErr w:type="gramStart"/>
            <w:r>
              <w:rPr>
                <w:rFonts w:ascii="Calibri" w:eastAsia="Calibri" w:hAnsi="Calibri" w:cs="Calibri"/>
                <w:sz w:val="20"/>
                <w:szCs w:val="20"/>
              </w:rPr>
              <w:t>c</w:t>
            </w:r>
            <w:r>
              <w:rPr>
                <w:rFonts w:ascii="Calibri" w:eastAsia="Calibri" w:hAnsi="Calibri" w:cs="Calibri"/>
                <w:spacing w:val="2"/>
                <w:sz w:val="20"/>
                <w:szCs w:val="20"/>
              </w:rPr>
              <w:t>o</w:t>
            </w:r>
            <w:r>
              <w:rPr>
                <w:rFonts w:ascii="Calibri" w:eastAsia="Calibri" w:hAnsi="Calibri" w:cs="Calibri"/>
                <w:sz w:val="20"/>
                <w:szCs w:val="20"/>
              </w:rPr>
              <w:t>ntr</w:t>
            </w:r>
            <w:r>
              <w:rPr>
                <w:rFonts w:ascii="Calibri" w:eastAsia="Calibri" w:hAnsi="Calibri" w:cs="Calibri"/>
                <w:spacing w:val="1"/>
                <w:sz w:val="20"/>
                <w:szCs w:val="20"/>
              </w:rPr>
              <w:t>o</w:t>
            </w:r>
            <w:r>
              <w:rPr>
                <w:rFonts w:ascii="Calibri" w:eastAsia="Calibri" w:hAnsi="Calibri" w:cs="Calibri"/>
                <w:sz w:val="20"/>
                <w:szCs w:val="20"/>
              </w:rPr>
              <w:t>ll</w:t>
            </w:r>
            <w:r>
              <w:rPr>
                <w:rFonts w:ascii="Calibri" w:eastAsia="Calibri" w:hAnsi="Calibri" w:cs="Calibri"/>
                <w:spacing w:val="-1"/>
                <w:sz w:val="20"/>
                <w:szCs w:val="20"/>
              </w:rPr>
              <w:t>e</w:t>
            </w:r>
            <w:r>
              <w:rPr>
                <w:rFonts w:ascii="Calibri" w:eastAsia="Calibri" w:hAnsi="Calibri" w:cs="Calibri"/>
                <w:sz w:val="20"/>
                <w:szCs w:val="20"/>
              </w:rPr>
              <w:t>d</w:t>
            </w:r>
            <w:proofErr w:type="gramEnd"/>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ny</w:t>
            </w:r>
            <w:r>
              <w:rPr>
                <w:rFonts w:ascii="Calibri" w:eastAsia="Calibri" w:hAnsi="Calibri" w:cs="Calibri"/>
                <w:spacing w:val="-4"/>
                <w:sz w:val="20"/>
                <w:szCs w:val="20"/>
              </w:rPr>
              <w:t xml:space="preserve"> </w:t>
            </w:r>
            <w:r>
              <w:rPr>
                <w:rFonts w:ascii="Calibri" w:eastAsia="Calibri" w:hAnsi="Calibri" w:cs="Calibri"/>
                <w:sz w:val="20"/>
                <w:szCs w:val="20"/>
              </w:rPr>
              <w:t>leakage</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hould</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fix</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onc</w:t>
            </w:r>
            <w:r>
              <w:rPr>
                <w:rFonts w:ascii="Calibri" w:eastAsia="Calibri" w:hAnsi="Calibri" w:cs="Calibri"/>
                <w:spacing w:val="-1"/>
                <w:sz w:val="20"/>
                <w:szCs w:val="20"/>
              </w:rPr>
              <w:t>e</w:t>
            </w:r>
            <w:r>
              <w:rPr>
                <w:rFonts w:ascii="Calibri" w:eastAsia="Calibri" w:hAnsi="Calibri" w:cs="Calibri"/>
                <w:sz w:val="20"/>
                <w:szCs w:val="20"/>
              </w:rPr>
              <w:t>.</w:t>
            </w:r>
          </w:p>
          <w:p w14:paraId="27C9C281" w14:textId="77777777" w:rsidR="007C62E7" w:rsidRDefault="007C62E7" w:rsidP="00CE7442">
            <w:pPr>
              <w:pStyle w:val="TableParagraph"/>
              <w:spacing w:line="242" w:lineRule="exact"/>
              <w:ind w:left="102" w:right="183"/>
              <w:rPr>
                <w:rFonts w:ascii="Calibri" w:eastAsia="Calibri" w:hAnsi="Calibri" w:cs="Calibri"/>
                <w:sz w:val="20"/>
                <w:szCs w:val="20"/>
              </w:rPr>
            </w:pP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ha</w:t>
            </w:r>
            <w:r>
              <w:rPr>
                <w:rFonts w:ascii="Calibri" w:eastAsia="Calibri" w:hAnsi="Calibri" w:cs="Calibri"/>
                <w:spacing w:val="1"/>
                <w:sz w:val="20"/>
                <w:szCs w:val="20"/>
              </w:rPr>
              <w:t>b</w:t>
            </w:r>
            <w:r>
              <w:rPr>
                <w:rFonts w:ascii="Calibri" w:eastAsia="Calibri" w:hAnsi="Calibri" w:cs="Calibri"/>
                <w:sz w:val="20"/>
                <w:szCs w:val="20"/>
              </w:rPr>
              <w:t>il</w:t>
            </w:r>
            <w:r>
              <w:rPr>
                <w:rFonts w:ascii="Calibri" w:eastAsia="Calibri" w:hAnsi="Calibri" w:cs="Calibri"/>
                <w:spacing w:val="-1"/>
                <w:sz w:val="20"/>
                <w:szCs w:val="20"/>
              </w:rPr>
              <w:t>i</w:t>
            </w:r>
            <w:r>
              <w:rPr>
                <w:rFonts w:ascii="Calibri" w:eastAsia="Calibri" w:hAnsi="Calibri" w:cs="Calibri"/>
                <w:sz w:val="20"/>
                <w:szCs w:val="20"/>
              </w:rPr>
              <w:t>tation</w:t>
            </w:r>
            <w:r>
              <w:rPr>
                <w:rFonts w:ascii="Calibri" w:eastAsia="Calibri" w:hAnsi="Calibri" w:cs="Calibri"/>
                <w:spacing w:val="-8"/>
                <w:sz w:val="20"/>
                <w:szCs w:val="20"/>
              </w:rPr>
              <w:t xml:space="preserve"> </w:t>
            </w:r>
            <w:r>
              <w:rPr>
                <w:rFonts w:ascii="Calibri" w:eastAsia="Calibri" w:hAnsi="Calibri" w:cs="Calibri"/>
                <w:sz w:val="20"/>
                <w:szCs w:val="20"/>
              </w:rPr>
              <w:t>of</w:t>
            </w:r>
            <w:r>
              <w:rPr>
                <w:rFonts w:ascii="Calibri" w:eastAsia="Calibri" w:hAnsi="Calibri" w:cs="Calibri"/>
                <w:spacing w:val="-9"/>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f</w:t>
            </w:r>
            <w:r>
              <w:rPr>
                <w:rFonts w:ascii="Calibri" w:eastAsia="Calibri" w:hAnsi="Calibri" w:cs="Calibri"/>
                <w:spacing w:val="-1"/>
                <w:sz w:val="20"/>
                <w:szCs w:val="20"/>
              </w:rPr>
              <w:t>fe</w:t>
            </w:r>
            <w:r>
              <w:rPr>
                <w:rFonts w:ascii="Calibri" w:eastAsia="Calibri" w:hAnsi="Calibri" w:cs="Calibri"/>
                <w:sz w:val="20"/>
                <w:szCs w:val="20"/>
              </w:rPr>
              <w:t>c</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as</w:t>
            </w:r>
            <w:r>
              <w:rPr>
                <w:rFonts w:ascii="Calibri" w:eastAsia="Calibri" w:hAnsi="Calibri" w:cs="Calibri"/>
                <w:spacing w:val="-9"/>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quir</w:t>
            </w:r>
            <w:r>
              <w:rPr>
                <w:rFonts w:ascii="Calibri" w:eastAsia="Calibri" w:hAnsi="Calibri" w:cs="Calibri"/>
                <w:spacing w:val="-1"/>
                <w:sz w:val="20"/>
                <w:szCs w:val="20"/>
              </w:rPr>
              <w:t>e</w:t>
            </w:r>
            <w:r>
              <w:rPr>
                <w:rFonts w:ascii="Calibri" w:eastAsia="Calibri" w:hAnsi="Calibri" w:cs="Calibri"/>
                <w:sz w:val="20"/>
                <w:szCs w:val="20"/>
              </w:rPr>
              <w:t>d.</w:t>
            </w:r>
          </w:p>
        </w:tc>
      </w:tr>
      <w:tr w:rsidR="007C62E7" w14:paraId="6CC12017" w14:textId="77777777" w:rsidTr="00CE7442">
        <w:trPr>
          <w:trHeight w:hRule="exact" w:val="281"/>
        </w:trPr>
        <w:tc>
          <w:tcPr>
            <w:tcW w:w="1724" w:type="dxa"/>
            <w:vMerge/>
            <w:tcBorders>
              <w:left w:val="single" w:sz="5" w:space="0" w:color="000000"/>
              <w:bottom w:val="single" w:sz="5" w:space="0" w:color="000000"/>
              <w:right w:val="single" w:sz="5" w:space="0" w:color="000000"/>
            </w:tcBorders>
          </w:tcPr>
          <w:p w14:paraId="29C3506C" w14:textId="77777777" w:rsidR="007C62E7" w:rsidRDefault="007C62E7" w:rsidP="00CE7442"/>
        </w:tc>
        <w:tc>
          <w:tcPr>
            <w:tcW w:w="6630" w:type="dxa"/>
            <w:tcBorders>
              <w:top w:val="single" w:sz="5" w:space="0" w:color="000000"/>
              <w:left w:val="single" w:sz="5" w:space="0" w:color="000000"/>
              <w:bottom w:val="single" w:sz="5" w:space="0" w:color="000000"/>
              <w:right w:val="single" w:sz="5" w:space="0" w:color="000000"/>
            </w:tcBorders>
          </w:tcPr>
          <w:p w14:paraId="44F10106" w14:textId="77777777" w:rsidR="007C62E7" w:rsidRDefault="007C62E7" w:rsidP="00CE7442">
            <w:pPr>
              <w:pStyle w:val="TableParagraph"/>
              <w:spacing w:line="242" w:lineRule="exact"/>
              <w:ind w:left="102" w:right="183"/>
              <w:rPr>
                <w:rFonts w:ascii="Calibri" w:eastAsia="Calibri" w:hAnsi="Calibri" w:cs="Calibri"/>
                <w:sz w:val="20"/>
                <w:szCs w:val="20"/>
              </w:rPr>
            </w:pPr>
            <w:r>
              <w:rPr>
                <w:rFonts w:ascii="Calibri" w:eastAsia="Calibri" w:hAnsi="Calibri" w:cs="Calibri"/>
                <w:sz w:val="20"/>
                <w:szCs w:val="20"/>
              </w:rPr>
              <w:t>Material,</w:t>
            </w:r>
            <w:r>
              <w:rPr>
                <w:rFonts w:ascii="Calibri" w:eastAsia="Calibri" w:hAnsi="Calibri" w:cs="Calibri"/>
                <w:spacing w:val="-4"/>
                <w:sz w:val="20"/>
                <w:szCs w:val="20"/>
              </w:rPr>
              <w:t xml:space="preserve"> </w:t>
            </w:r>
            <w:proofErr w:type="gramStart"/>
            <w:r>
              <w:rPr>
                <w:rFonts w:ascii="Calibri" w:eastAsia="Calibri" w:hAnsi="Calibri" w:cs="Calibri"/>
                <w:spacing w:val="-1"/>
                <w:sz w:val="20"/>
                <w:szCs w:val="20"/>
              </w:rPr>
              <w:t>f</w:t>
            </w:r>
            <w:r>
              <w:rPr>
                <w:rFonts w:ascii="Calibri" w:eastAsia="Calibri" w:hAnsi="Calibri" w:cs="Calibri"/>
                <w:sz w:val="20"/>
                <w:szCs w:val="20"/>
              </w:rPr>
              <w:t>u</w:t>
            </w:r>
            <w:r>
              <w:rPr>
                <w:rFonts w:ascii="Calibri" w:eastAsia="Calibri" w:hAnsi="Calibri" w:cs="Calibri"/>
                <w:spacing w:val="-1"/>
                <w:sz w:val="20"/>
                <w:szCs w:val="20"/>
              </w:rPr>
              <w:t>e</w:t>
            </w:r>
            <w:r>
              <w:rPr>
                <w:rFonts w:ascii="Calibri" w:eastAsia="Calibri" w:hAnsi="Calibri" w:cs="Calibri"/>
                <w:sz w:val="20"/>
                <w:szCs w:val="20"/>
              </w:rPr>
              <w:t>l</w:t>
            </w:r>
            <w:proofErr w:type="gramEnd"/>
            <w:r>
              <w:rPr>
                <w:rFonts w:ascii="Calibri" w:eastAsia="Calibri" w:hAnsi="Calibri" w:cs="Calibri"/>
                <w:spacing w:val="-5"/>
                <w:sz w:val="20"/>
                <w:szCs w:val="20"/>
              </w:rPr>
              <w:t xml:space="preserve"> </w:t>
            </w:r>
            <w:r>
              <w:rPr>
                <w:rFonts w:ascii="Calibri" w:eastAsia="Calibri" w:hAnsi="Calibri" w:cs="Calibri"/>
                <w:sz w:val="20"/>
                <w:szCs w:val="20"/>
              </w:rPr>
              <w:t>and</w:t>
            </w:r>
            <w:r>
              <w:rPr>
                <w:rFonts w:ascii="Calibri" w:eastAsia="Calibri" w:hAnsi="Calibri" w:cs="Calibri"/>
                <w:spacing w:val="-5"/>
                <w:sz w:val="20"/>
                <w:szCs w:val="20"/>
              </w:rPr>
              <w:t xml:space="preserve"> </w:t>
            </w:r>
            <w:r>
              <w:rPr>
                <w:rFonts w:ascii="Calibri" w:eastAsia="Calibri" w:hAnsi="Calibri" w:cs="Calibri"/>
                <w:sz w:val="20"/>
                <w:szCs w:val="20"/>
              </w:rPr>
              <w:t>oil,</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tor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3"/>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w:t>
            </w:r>
            <w:r>
              <w:rPr>
                <w:rFonts w:ascii="Calibri" w:eastAsia="Calibri" w:hAnsi="Calibri" w:cs="Calibri"/>
                <w:spacing w:val="-5"/>
                <w:sz w:val="20"/>
                <w:szCs w:val="20"/>
              </w:rPr>
              <w:t xml:space="preserve"> </w:t>
            </w:r>
            <w:r>
              <w:rPr>
                <w:rFonts w:ascii="Calibri" w:eastAsia="Calibri" w:hAnsi="Calibri" w:cs="Calibri"/>
                <w:sz w:val="20"/>
                <w:szCs w:val="20"/>
              </w:rPr>
              <w:t>imp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v</w:t>
            </w:r>
            <w:r>
              <w:rPr>
                <w:rFonts w:ascii="Calibri" w:eastAsia="Calibri" w:hAnsi="Calibri" w:cs="Calibri"/>
                <w:sz w:val="20"/>
                <w:szCs w:val="20"/>
              </w:rPr>
              <w:t>io</w:t>
            </w:r>
            <w:r>
              <w:rPr>
                <w:rFonts w:ascii="Calibri" w:eastAsia="Calibri" w:hAnsi="Calibri" w:cs="Calibri"/>
                <w:spacing w:val="1"/>
                <w:sz w:val="20"/>
                <w:szCs w:val="20"/>
              </w:rPr>
              <w:t>u</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und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p>
        </w:tc>
      </w:tr>
      <w:tr w:rsidR="007C62E7" w14:paraId="7ECFA26F" w14:textId="77777777" w:rsidTr="00CE7442">
        <w:trPr>
          <w:trHeight w:hRule="exact" w:val="742"/>
        </w:trPr>
        <w:tc>
          <w:tcPr>
            <w:tcW w:w="1724" w:type="dxa"/>
            <w:vMerge w:val="restart"/>
            <w:tcBorders>
              <w:top w:val="single" w:sz="5" w:space="0" w:color="000000"/>
              <w:left w:val="single" w:sz="5" w:space="0" w:color="000000"/>
              <w:right w:val="single" w:sz="5" w:space="0" w:color="000000"/>
            </w:tcBorders>
          </w:tcPr>
          <w:p w14:paraId="47F8F530" w14:textId="77777777" w:rsidR="007C62E7" w:rsidRDefault="007C62E7" w:rsidP="00CE7442">
            <w:pPr>
              <w:pStyle w:val="TableParagraph"/>
              <w:spacing w:line="242" w:lineRule="exact"/>
              <w:ind w:left="102"/>
              <w:rPr>
                <w:rFonts w:ascii="Calibri" w:eastAsia="Calibri" w:hAnsi="Calibri" w:cs="Calibri"/>
                <w:sz w:val="20"/>
                <w:szCs w:val="20"/>
              </w:rPr>
            </w:pPr>
            <w:r>
              <w:rPr>
                <w:rFonts w:ascii="Calibri" w:eastAsia="Calibri" w:hAnsi="Calibri" w:cs="Calibri"/>
                <w:b/>
                <w:bCs/>
                <w:i/>
                <w:sz w:val="20"/>
                <w:szCs w:val="20"/>
              </w:rPr>
              <w:t>So</w:t>
            </w:r>
            <w:r>
              <w:rPr>
                <w:rFonts w:ascii="Calibri" w:eastAsia="Calibri" w:hAnsi="Calibri" w:cs="Calibri"/>
                <w:b/>
                <w:bCs/>
                <w:i/>
                <w:spacing w:val="-1"/>
                <w:sz w:val="20"/>
                <w:szCs w:val="20"/>
              </w:rPr>
              <w:t>i</w:t>
            </w:r>
            <w:r>
              <w:rPr>
                <w:rFonts w:ascii="Calibri" w:eastAsia="Calibri" w:hAnsi="Calibri" w:cs="Calibri"/>
                <w:b/>
                <w:bCs/>
                <w:i/>
                <w:sz w:val="20"/>
                <w:szCs w:val="20"/>
              </w:rPr>
              <w:t>l</w:t>
            </w:r>
            <w:r>
              <w:rPr>
                <w:rFonts w:ascii="Calibri" w:eastAsia="Calibri" w:hAnsi="Calibri" w:cs="Calibri"/>
                <w:b/>
                <w:bCs/>
                <w:i/>
                <w:spacing w:val="-15"/>
                <w:sz w:val="20"/>
                <w:szCs w:val="20"/>
              </w:rPr>
              <w:t xml:space="preserve"> </w:t>
            </w:r>
            <w:r>
              <w:rPr>
                <w:rFonts w:ascii="Calibri" w:eastAsia="Calibri" w:hAnsi="Calibri" w:cs="Calibri"/>
                <w:b/>
                <w:bCs/>
                <w:i/>
                <w:spacing w:val="1"/>
                <w:sz w:val="20"/>
                <w:szCs w:val="20"/>
              </w:rPr>
              <w:t>D</w:t>
            </w:r>
            <w:r>
              <w:rPr>
                <w:rFonts w:ascii="Calibri" w:eastAsia="Calibri" w:hAnsi="Calibri" w:cs="Calibri"/>
                <w:b/>
                <w:bCs/>
                <w:i/>
                <w:spacing w:val="-1"/>
                <w:sz w:val="20"/>
                <w:szCs w:val="20"/>
              </w:rPr>
              <w:t>i</w:t>
            </w:r>
            <w:r>
              <w:rPr>
                <w:rFonts w:ascii="Calibri" w:eastAsia="Calibri" w:hAnsi="Calibri" w:cs="Calibri"/>
                <w:b/>
                <w:bCs/>
                <w:i/>
                <w:sz w:val="20"/>
                <w:szCs w:val="20"/>
              </w:rPr>
              <w:t>st</w:t>
            </w:r>
            <w:r>
              <w:rPr>
                <w:rFonts w:ascii="Calibri" w:eastAsia="Calibri" w:hAnsi="Calibri" w:cs="Calibri"/>
                <w:b/>
                <w:bCs/>
                <w:i/>
                <w:spacing w:val="1"/>
                <w:sz w:val="20"/>
                <w:szCs w:val="20"/>
              </w:rPr>
              <w:t>u</w:t>
            </w:r>
            <w:r>
              <w:rPr>
                <w:rFonts w:ascii="Calibri" w:eastAsia="Calibri" w:hAnsi="Calibri" w:cs="Calibri"/>
                <w:b/>
                <w:bCs/>
                <w:i/>
                <w:sz w:val="20"/>
                <w:szCs w:val="20"/>
              </w:rPr>
              <w:t>rbance</w:t>
            </w:r>
          </w:p>
          <w:p w14:paraId="34E2FC65" w14:textId="77777777" w:rsidR="007C62E7" w:rsidRDefault="007C62E7" w:rsidP="00CE7442">
            <w:pPr>
              <w:pStyle w:val="TableParagraph"/>
              <w:spacing w:line="242" w:lineRule="exact"/>
              <w:ind w:left="102"/>
              <w:rPr>
                <w:rFonts w:ascii="Calibri" w:eastAsia="Calibri" w:hAnsi="Calibri" w:cs="Calibri"/>
                <w:sz w:val="20"/>
                <w:szCs w:val="20"/>
              </w:rPr>
            </w:pPr>
            <w:r>
              <w:rPr>
                <w:rFonts w:ascii="Calibri" w:eastAsia="Calibri" w:hAnsi="Calibri" w:cs="Calibri"/>
                <w:b/>
                <w:bCs/>
                <w:i/>
                <w:sz w:val="20"/>
                <w:szCs w:val="20"/>
              </w:rPr>
              <w:t>and</w:t>
            </w:r>
            <w:r>
              <w:rPr>
                <w:rFonts w:ascii="Calibri" w:eastAsia="Calibri" w:hAnsi="Calibri" w:cs="Calibri"/>
                <w:b/>
                <w:bCs/>
                <w:i/>
                <w:spacing w:val="-10"/>
                <w:sz w:val="20"/>
                <w:szCs w:val="20"/>
              </w:rPr>
              <w:t xml:space="preserve"> </w:t>
            </w:r>
            <w:r>
              <w:rPr>
                <w:rFonts w:ascii="Calibri" w:eastAsia="Calibri" w:hAnsi="Calibri" w:cs="Calibri"/>
                <w:b/>
                <w:bCs/>
                <w:i/>
                <w:spacing w:val="-2"/>
                <w:sz w:val="20"/>
                <w:szCs w:val="20"/>
              </w:rPr>
              <w:t>E</w:t>
            </w:r>
            <w:r>
              <w:rPr>
                <w:rFonts w:ascii="Calibri" w:eastAsia="Calibri" w:hAnsi="Calibri" w:cs="Calibri"/>
                <w:b/>
                <w:bCs/>
                <w:i/>
                <w:sz w:val="20"/>
                <w:szCs w:val="20"/>
              </w:rPr>
              <w:t>ros</w:t>
            </w:r>
            <w:r>
              <w:rPr>
                <w:rFonts w:ascii="Calibri" w:eastAsia="Calibri" w:hAnsi="Calibri" w:cs="Calibri"/>
                <w:b/>
                <w:bCs/>
                <w:i/>
                <w:spacing w:val="-1"/>
                <w:sz w:val="20"/>
                <w:szCs w:val="20"/>
              </w:rPr>
              <w:t>i</w:t>
            </w:r>
            <w:r>
              <w:rPr>
                <w:rFonts w:ascii="Calibri" w:eastAsia="Calibri" w:hAnsi="Calibri" w:cs="Calibri"/>
                <w:b/>
                <w:bCs/>
                <w:i/>
                <w:sz w:val="20"/>
                <w:szCs w:val="20"/>
              </w:rPr>
              <w:t>on</w:t>
            </w:r>
          </w:p>
        </w:tc>
        <w:tc>
          <w:tcPr>
            <w:tcW w:w="6630" w:type="dxa"/>
            <w:tcBorders>
              <w:top w:val="single" w:sz="5" w:space="0" w:color="000000"/>
              <w:left w:val="single" w:sz="5" w:space="0" w:color="000000"/>
              <w:bottom w:val="single" w:sz="5" w:space="0" w:color="000000"/>
              <w:right w:val="single" w:sz="5" w:space="0" w:color="000000"/>
            </w:tcBorders>
          </w:tcPr>
          <w:p w14:paraId="02F96CE3" w14:textId="77777777" w:rsidR="007C62E7" w:rsidRDefault="007C62E7" w:rsidP="00CE7442">
            <w:pPr>
              <w:pStyle w:val="TableParagraph"/>
              <w:spacing w:line="242" w:lineRule="exact"/>
              <w:ind w:left="147"/>
              <w:rPr>
                <w:rFonts w:ascii="Calibri" w:eastAsia="Calibri" w:hAnsi="Calibri" w:cs="Calibri"/>
                <w:sz w:val="20"/>
                <w:szCs w:val="20"/>
              </w:rPr>
            </w:pPr>
            <w:r>
              <w:rPr>
                <w:rFonts w:ascii="Calibri" w:eastAsia="Calibri" w:hAnsi="Calibri" w:cs="Calibri"/>
                <w:sz w:val="20"/>
                <w:szCs w:val="20"/>
              </w:rPr>
              <w:t>Ero</w:t>
            </w:r>
            <w:r>
              <w:rPr>
                <w:rFonts w:ascii="Calibri" w:eastAsia="Calibri" w:hAnsi="Calibri" w:cs="Calibri"/>
                <w:spacing w:val="-1"/>
                <w:sz w:val="20"/>
                <w:szCs w:val="20"/>
              </w:rPr>
              <w:t>s</w:t>
            </w:r>
            <w:r>
              <w:rPr>
                <w:rFonts w:ascii="Calibri" w:eastAsia="Calibri" w:hAnsi="Calibri" w:cs="Calibri"/>
                <w:sz w:val="20"/>
                <w:szCs w:val="20"/>
              </w:rPr>
              <w:t>ion</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6"/>
                <w:sz w:val="20"/>
                <w:szCs w:val="20"/>
              </w:rPr>
              <w:t xml:space="preserve"> </w:t>
            </w:r>
            <w:r>
              <w:rPr>
                <w:rFonts w:ascii="Calibri" w:eastAsia="Calibri" w:hAnsi="Calibri" w:cs="Calibri"/>
                <w:sz w:val="20"/>
                <w:szCs w:val="20"/>
              </w:rPr>
              <w:t>s</w:t>
            </w:r>
            <w:r>
              <w:rPr>
                <w:rFonts w:ascii="Calibri" w:eastAsia="Calibri" w:hAnsi="Calibri" w:cs="Calibri"/>
                <w:spacing w:val="-2"/>
                <w:sz w:val="20"/>
                <w:szCs w:val="20"/>
              </w:rPr>
              <w:t>e</w:t>
            </w:r>
            <w:r>
              <w:rPr>
                <w:rFonts w:ascii="Calibri" w:eastAsia="Calibri" w:hAnsi="Calibri" w:cs="Calibri"/>
                <w:sz w:val="20"/>
                <w:szCs w:val="20"/>
              </w:rPr>
              <w:t>di</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7"/>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o</w:t>
            </w:r>
            <w:r>
              <w:rPr>
                <w:rFonts w:ascii="Calibri" w:eastAsia="Calibri" w:hAnsi="Calibri" w:cs="Calibri"/>
                <w:sz w:val="20"/>
                <w:szCs w:val="20"/>
              </w:rPr>
              <w:t>l</w:t>
            </w:r>
            <w:r>
              <w:rPr>
                <w:rFonts w:ascii="Calibri" w:eastAsia="Calibri" w:hAnsi="Calibri" w:cs="Calibri"/>
                <w:spacing w:val="-5"/>
                <w:sz w:val="20"/>
                <w:szCs w:val="20"/>
              </w:rPr>
              <w:t xml:space="preserve"> </w:t>
            </w:r>
            <w:r>
              <w:rPr>
                <w:rFonts w:ascii="Calibri" w:eastAsia="Calibri" w:hAnsi="Calibri" w:cs="Calibri"/>
                <w:sz w:val="20"/>
                <w:szCs w:val="20"/>
              </w:rPr>
              <w:t>m</w:t>
            </w:r>
            <w:r>
              <w:rPr>
                <w:rFonts w:ascii="Calibri" w:eastAsia="Calibri" w:hAnsi="Calibri" w:cs="Calibri"/>
                <w:spacing w:val="-1"/>
                <w:sz w:val="20"/>
                <w:szCs w:val="20"/>
              </w:rPr>
              <w:t>e</w:t>
            </w:r>
            <w:r>
              <w:rPr>
                <w:rFonts w:ascii="Calibri" w:eastAsia="Calibri" w:hAnsi="Calibri" w:cs="Calibri"/>
                <w:sz w:val="20"/>
                <w:szCs w:val="20"/>
              </w:rPr>
              <w:t>asu</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7"/>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z w:val="20"/>
                <w:szCs w:val="20"/>
              </w:rPr>
              <w:t>pl</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6"/>
                <w:sz w:val="20"/>
                <w:szCs w:val="20"/>
              </w:rPr>
              <w:t xml:space="preserve"> </w:t>
            </w:r>
            <w:r>
              <w:rPr>
                <w:rFonts w:ascii="Calibri" w:eastAsia="Calibri" w:hAnsi="Calibri" w:cs="Calibri"/>
                <w:sz w:val="20"/>
                <w:szCs w:val="20"/>
              </w:rPr>
              <w:t>mai</w:t>
            </w:r>
            <w:r>
              <w:rPr>
                <w:rFonts w:ascii="Calibri" w:eastAsia="Calibri" w:hAnsi="Calibri" w:cs="Calibri"/>
                <w:spacing w:val="1"/>
                <w:sz w:val="20"/>
                <w:szCs w:val="20"/>
              </w:rPr>
              <w:t>n</w:t>
            </w:r>
            <w:r>
              <w:rPr>
                <w:rFonts w:ascii="Calibri" w:eastAsia="Calibri" w:hAnsi="Calibri" w:cs="Calibri"/>
                <w:sz w:val="20"/>
                <w:szCs w:val="20"/>
              </w:rPr>
              <w:t>tain</w:t>
            </w:r>
            <w:r>
              <w:rPr>
                <w:rFonts w:ascii="Calibri" w:eastAsia="Calibri" w:hAnsi="Calibri" w:cs="Calibri"/>
                <w:spacing w:val="-1"/>
                <w:sz w:val="20"/>
                <w:szCs w:val="20"/>
              </w:rPr>
              <w:t>e</w:t>
            </w:r>
            <w:r>
              <w:rPr>
                <w:rFonts w:ascii="Calibri" w:eastAsia="Calibri" w:hAnsi="Calibri" w:cs="Calibri"/>
                <w:sz w:val="20"/>
                <w:szCs w:val="20"/>
              </w:rPr>
              <w:t>d</w:t>
            </w:r>
          </w:p>
          <w:p w14:paraId="35D2EACD" w14:textId="77777777" w:rsidR="007C62E7" w:rsidRDefault="007C62E7" w:rsidP="00CE7442">
            <w:pPr>
              <w:pStyle w:val="TableParagraph"/>
              <w:spacing w:line="242" w:lineRule="exact"/>
              <w:ind w:left="102" w:right="183"/>
              <w:rPr>
                <w:rFonts w:ascii="Calibri" w:eastAsia="Calibri" w:hAnsi="Calibri" w:cs="Calibri"/>
                <w:sz w:val="20"/>
                <w:szCs w:val="20"/>
              </w:rPr>
            </w:pP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di</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5"/>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v</w:t>
            </w:r>
            <w:r>
              <w:rPr>
                <w:rFonts w:ascii="Calibri" w:eastAsia="Calibri" w:hAnsi="Calibri" w:cs="Calibri"/>
                <w:sz w:val="20"/>
                <w:szCs w:val="20"/>
              </w:rPr>
              <w:t>ing</w:t>
            </w:r>
            <w:r>
              <w:rPr>
                <w:rFonts w:ascii="Calibri" w:eastAsia="Calibri" w:hAnsi="Calibri" w:cs="Calibri"/>
                <w:spacing w:val="-6"/>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f</w:t>
            </w:r>
            <w:r>
              <w:rPr>
                <w:rFonts w:ascii="Calibri" w:eastAsia="Calibri" w:hAnsi="Calibri" w:cs="Calibri"/>
                <w:sz w:val="20"/>
                <w:szCs w:val="20"/>
              </w:rPr>
              <w:t>f</w:t>
            </w:r>
            <w:r>
              <w:rPr>
                <w:rFonts w:ascii="Calibri" w:eastAsia="Calibri" w:hAnsi="Calibri" w:cs="Calibri"/>
                <w:spacing w:val="-6"/>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i</w:t>
            </w:r>
            <w:r>
              <w:rPr>
                <w:rFonts w:ascii="Calibri" w:eastAsia="Calibri" w:hAnsi="Calibri" w:cs="Calibri"/>
                <w:spacing w:val="2"/>
                <w:sz w:val="20"/>
                <w:szCs w:val="20"/>
              </w:rPr>
              <w:t>t</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z w:val="20"/>
                <w:szCs w:val="20"/>
              </w:rPr>
              <w:t>s</w:t>
            </w:r>
            <w:r>
              <w:rPr>
                <w:rFonts w:ascii="Calibri" w:eastAsia="Calibri" w:hAnsi="Calibri" w:cs="Calibri"/>
                <w:spacing w:val="-2"/>
                <w:sz w:val="20"/>
                <w:szCs w:val="20"/>
              </w:rPr>
              <w:t>e</w:t>
            </w:r>
            <w:r>
              <w:rPr>
                <w:rFonts w:ascii="Calibri" w:eastAsia="Calibri" w:hAnsi="Calibri" w:cs="Calibri"/>
                <w:sz w:val="20"/>
                <w:szCs w:val="20"/>
              </w:rPr>
              <w:t>d</w:t>
            </w:r>
            <w:r>
              <w:rPr>
                <w:rFonts w:ascii="Calibri" w:eastAsia="Calibri" w:hAnsi="Calibri" w:cs="Calibri"/>
                <w:spacing w:val="2"/>
                <w:sz w:val="20"/>
                <w:szCs w:val="20"/>
              </w:rPr>
              <w:t>i</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5"/>
                <w:sz w:val="20"/>
                <w:szCs w:val="20"/>
              </w:rPr>
              <w:t xml:space="preserve"> </w:t>
            </w:r>
            <w:r>
              <w:rPr>
                <w:rFonts w:ascii="Calibri" w:eastAsia="Calibri" w:hAnsi="Calibri" w:cs="Calibri"/>
                <w:sz w:val="20"/>
                <w:szCs w:val="20"/>
              </w:rPr>
              <w:t>la</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w</w:t>
            </w:r>
            <w:r>
              <w:rPr>
                <w:rFonts w:ascii="Calibri" w:eastAsia="Calibri" w:hAnsi="Calibri" w:cs="Calibri"/>
                <w:spacing w:val="2"/>
                <w:sz w:val="20"/>
                <w:szCs w:val="20"/>
              </w:rPr>
              <w:t>a</w:t>
            </w:r>
            <w:r>
              <w:rPr>
                <w:rFonts w:ascii="Calibri" w:eastAsia="Calibri" w:hAnsi="Calibri" w:cs="Calibri"/>
                <w:sz w:val="20"/>
                <w:szCs w:val="20"/>
              </w:rPr>
              <w:t>ter</w:t>
            </w:r>
            <w:r>
              <w:rPr>
                <w:rFonts w:ascii="Calibri" w:eastAsia="Calibri" w:hAnsi="Calibri" w:cs="Calibri"/>
                <w:spacing w:val="-5"/>
                <w:sz w:val="20"/>
                <w:szCs w:val="20"/>
              </w:rPr>
              <w:t xml:space="preserve"> </w:t>
            </w:r>
            <w:r>
              <w:rPr>
                <w:rFonts w:ascii="Calibri" w:eastAsia="Calibri" w:hAnsi="Calibri" w:cs="Calibri"/>
                <w:sz w:val="20"/>
                <w:szCs w:val="20"/>
              </w:rPr>
              <w:t>ent</w:t>
            </w:r>
            <w:r>
              <w:rPr>
                <w:rFonts w:ascii="Calibri" w:eastAsia="Calibri" w:hAnsi="Calibri" w:cs="Calibri"/>
                <w:spacing w:val="-1"/>
                <w:sz w:val="20"/>
                <w:szCs w:val="20"/>
              </w:rPr>
              <w:t>e</w:t>
            </w:r>
            <w:r>
              <w:rPr>
                <w:rFonts w:ascii="Calibri" w:eastAsia="Calibri" w:hAnsi="Calibri" w:cs="Calibri"/>
                <w:sz w:val="20"/>
                <w:szCs w:val="20"/>
              </w:rPr>
              <w:t>ring</w:t>
            </w:r>
            <w:r>
              <w:rPr>
                <w:rFonts w:ascii="Calibri" w:eastAsia="Calibri" w:hAnsi="Calibri" w:cs="Calibri"/>
                <w:spacing w:val="-6"/>
                <w:sz w:val="20"/>
                <w:szCs w:val="20"/>
              </w:rPr>
              <w:t xml:space="preserve"> </w:t>
            </w:r>
            <w:r>
              <w:rPr>
                <w:rFonts w:ascii="Calibri" w:eastAsia="Calibri" w:hAnsi="Calibri" w:cs="Calibri"/>
                <w:sz w:val="20"/>
                <w:szCs w:val="20"/>
              </w:rPr>
              <w:t>the</w:t>
            </w:r>
          </w:p>
          <w:p w14:paraId="77868600" w14:textId="77777777" w:rsidR="007C62E7" w:rsidRDefault="007C62E7" w:rsidP="00CE7442">
            <w:pPr>
              <w:pStyle w:val="TableParagraph"/>
              <w:ind w:left="102" w:right="183"/>
              <w:rPr>
                <w:rFonts w:ascii="Calibri" w:eastAsia="Calibri" w:hAnsi="Calibri" w:cs="Calibri"/>
                <w:sz w:val="20"/>
                <w:szCs w:val="20"/>
              </w:rPr>
            </w:pPr>
            <w:r>
              <w:rPr>
                <w:rFonts w:ascii="Calibri" w:eastAsia="Calibri" w:hAnsi="Calibri" w:cs="Calibri"/>
                <w:spacing w:val="-1"/>
                <w:sz w:val="20"/>
                <w:szCs w:val="20"/>
              </w:rPr>
              <w:t>w</w:t>
            </w:r>
            <w:r>
              <w:rPr>
                <w:rFonts w:ascii="Calibri" w:eastAsia="Calibri" w:hAnsi="Calibri" w:cs="Calibri"/>
                <w:sz w:val="20"/>
                <w:szCs w:val="20"/>
              </w:rPr>
              <w:t>at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u</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or</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y</w:t>
            </w:r>
            <w:r>
              <w:rPr>
                <w:rFonts w:ascii="Calibri" w:eastAsia="Calibri" w:hAnsi="Calibri" w:cs="Calibri"/>
                <w:spacing w:val="-6"/>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rainage</w:t>
            </w:r>
            <w:r>
              <w:rPr>
                <w:rFonts w:ascii="Calibri" w:eastAsia="Calibri" w:hAnsi="Calibri" w:cs="Calibri"/>
                <w:spacing w:val="-6"/>
                <w:sz w:val="20"/>
                <w:szCs w:val="20"/>
              </w:rPr>
              <w:t xml:space="preserve"> </w:t>
            </w:r>
            <w:r>
              <w:rPr>
                <w:rFonts w:ascii="Calibri" w:eastAsia="Calibri" w:hAnsi="Calibri" w:cs="Calibri"/>
                <w:sz w:val="20"/>
                <w:szCs w:val="20"/>
              </w:rPr>
              <w:t>lin</w:t>
            </w:r>
            <w:r>
              <w:rPr>
                <w:rFonts w:ascii="Calibri" w:eastAsia="Calibri" w:hAnsi="Calibri" w:cs="Calibri"/>
                <w:spacing w:val="-1"/>
                <w:sz w:val="20"/>
                <w:szCs w:val="20"/>
              </w:rPr>
              <w:t>es</w:t>
            </w:r>
            <w:r>
              <w:rPr>
                <w:rFonts w:ascii="Calibri" w:eastAsia="Calibri" w:hAnsi="Calibri" w:cs="Calibri"/>
                <w:sz w:val="20"/>
                <w:szCs w:val="20"/>
              </w:rPr>
              <w:t>.</w:t>
            </w:r>
          </w:p>
        </w:tc>
      </w:tr>
      <w:tr w:rsidR="007C62E7" w14:paraId="5BB64862" w14:textId="77777777" w:rsidTr="00CE7442">
        <w:trPr>
          <w:trHeight w:hRule="exact" w:val="742"/>
        </w:trPr>
        <w:tc>
          <w:tcPr>
            <w:tcW w:w="1724" w:type="dxa"/>
            <w:vMerge/>
            <w:tcBorders>
              <w:left w:val="single" w:sz="5" w:space="0" w:color="000000"/>
              <w:right w:val="single" w:sz="5" w:space="0" w:color="000000"/>
            </w:tcBorders>
          </w:tcPr>
          <w:p w14:paraId="7E978703" w14:textId="77777777" w:rsidR="007C62E7" w:rsidRDefault="007C62E7" w:rsidP="00CE7442"/>
        </w:tc>
        <w:tc>
          <w:tcPr>
            <w:tcW w:w="6630" w:type="dxa"/>
            <w:tcBorders>
              <w:top w:val="single" w:sz="5" w:space="0" w:color="000000"/>
              <w:left w:val="single" w:sz="5" w:space="0" w:color="000000"/>
              <w:bottom w:val="single" w:sz="5" w:space="0" w:color="000000"/>
              <w:right w:val="single" w:sz="5" w:space="0" w:color="000000"/>
            </w:tcBorders>
          </w:tcPr>
          <w:p w14:paraId="162386B0" w14:textId="77777777" w:rsidR="007C62E7" w:rsidRDefault="007C62E7" w:rsidP="00CE7442">
            <w:pPr>
              <w:pStyle w:val="TableParagraph"/>
              <w:spacing w:line="243" w:lineRule="exact"/>
              <w:ind w:left="102" w:right="183"/>
              <w:rPr>
                <w:rFonts w:ascii="Calibri" w:eastAsia="Calibri" w:hAnsi="Calibri" w:cs="Calibri"/>
                <w:sz w:val="20"/>
                <w:szCs w:val="20"/>
              </w:rPr>
            </w:pPr>
            <w:r>
              <w:rPr>
                <w:rFonts w:ascii="Calibri" w:eastAsia="Calibri" w:hAnsi="Calibri" w:cs="Calibri"/>
                <w:sz w:val="20"/>
                <w:szCs w:val="20"/>
              </w:rPr>
              <w:t>Di</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
                <w:sz w:val="20"/>
                <w:szCs w:val="20"/>
              </w:rPr>
              <w:t>u</w:t>
            </w:r>
            <w:r>
              <w:rPr>
                <w:rFonts w:ascii="Calibri" w:eastAsia="Calibri" w:hAnsi="Calibri" w:cs="Calibri"/>
                <w:sz w:val="20"/>
                <w:szCs w:val="20"/>
              </w:rPr>
              <w:t>r</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a</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that</w:t>
            </w:r>
            <w:r>
              <w:rPr>
                <w:rFonts w:ascii="Calibri" w:eastAsia="Calibri" w:hAnsi="Calibri" w:cs="Calibri"/>
                <w:spacing w:val="-5"/>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otential</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z w:val="20"/>
                <w:szCs w:val="20"/>
              </w:rPr>
              <w:t>cau</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er</w:t>
            </w:r>
            <w:r>
              <w:rPr>
                <w:rFonts w:ascii="Calibri" w:eastAsia="Calibri" w:hAnsi="Calibri" w:cs="Calibri"/>
                <w:spacing w:val="2"/>
                <w:sz w:val="20"/>
                <w:szCs w:val="20"/>
              </w:rPr>
              <w:t>o</w:t>
            </w:r>
            <w:r>
              <w:rPr>
                <w:rFonts w:ascii="Calibri" w:eastAsia="Calibri" w:hAnsi="Calibri" w:cs="Calibri"/>
                <w:spacing w:val="-1"/>
                <w:sz w:val="20"/>
                <w:szCs w:val="20"/>
              </w:rPr>
              <w:t>s</w:t>
            </w:r>
            <w:r>
              <w:rPr>
                <w:rFonts w:ascii="Calibri" w:eastAsia="Calibri" w:hAnsi="Calibri" w:cs="Calibri"/>
                <w:sz w:val="20"/>
                <w:szCs w:val="20"/>
              </w:rPr>
              <w:t>ion</w:t>
            </w:r>
            <w:r>
              <w:rPr>
                <w:rFonts w:ascii="Calibri" w:eastAsia="Calibri" w:hAnsi="Calibri" w:cs="Calibri"/>
                <w:spacing w:val="-5"/>
                <w:sz w:val="20"/>
                <w:szCs w:val="20"/>
              </w:rPr>
              <w:t xml:space="preserve"> </w:t>
            </w:r>
            <w:r>
              <w:rPr>
                <w:rFonts w:ascii="Calibri" w:eastAsia="Calibri" w:hAnsi="Calibri" w:cs="Calibri"/>
                <w:sz w:val="20"/>
                <w:szCs w:val="20"/>
              </w:rPr>
              <w:t>wi</w:t>
            </w:r>
            <w:r>
              <w:rPr>
                <w:rFonts w:ascii="Calibri" w:eastAsia="Calibri" w:hAnsi="Calibri" w:cs="Calibri"/>
                <w:spacing w:val="-1"/>
                <w:sz w:val="20"/>
                <w:szCs w:val="20"/>
              </w:rPr>
              <w:t>l</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pacing w:val="3"/>
                <w:sz w:val="20"/>
                <w:szCs w:val="20"/>
              </w:rPr>
              <w:t>b</w:t>
            </w:r>
            <w:r>
              <w:rPr>
                <w:rFonts w:ascii="Calibri" w:eastAsia="Calibri" w:hAnsi="Calibri" w:cs="Calibri"/>
                <w:sz w:val="20"/>
                <w:szCs w:val="20"/>
              </w:rPr>
              <w:t>e</w:t>
            </w:r>
            <w:r>
              <w:rPr>
                <w:rFonts w:ascii="Calibri" w:eastAsia="Calibri" w:hAnsi="Calibri" w:cs="Calibri"/>
                <w:spacing w:val="-5"/>
                <w:sz w:val="20"/>
                <w:szCs w:val="20"/>
              </w:rPr>
              <w:t xml:space="preserve"> </w:t>
            </w:r>
            <w:proofErr w:type="spellStart"/>
            <w:r>
              <w:rPr>
                <w:rFonts w:ascii="Calibri" w:eastAsia="Calibri" w:hAnsi="Calibri" w:cs="Calibri"/>
                <w:sz w:val="20"/>
                <w:szCs w:val="20"/>
              </w:rPr>
              <w:t>sta</w:t>
            </w:r>
            <w:r>
              <w:rPr>
                <w:rFonts w:ascii="Calibri" w:eastAsia="Calibri" w:hAnsi="Calibri" w:cs="Calibri"/>
                <w:spacing w:val="1"/>
                <w:sz w:val="20"/>
                <w:szCs w:val="20"/>
              </w:rPr>
              <w:t>b</w:t>
            </w:r>
            <w:r>
              <w:rPr>
                <w:rFonts w:ascii="Calibri" w:eastAsia="Calibri" w:hAnsi="Calibri" w:cs="Calibri"/>
                <w:sz w:val="20"/>
                <w:szCs w:val="20"/>
              </w:rPr>
              <w:t>il</w:t>
            </w:r>
            <w:r>
              <w:rPr>
                <w:rFonts w:ascii="Calibri" w:eastAsia="Calibri" w:hAnsi="Calibri" w:cs="Calibri"/>
                <w:spacing w:val="-1"/>
                <w:sz w:val="20"/>
                <w:szCs w:val="20"/>
              </w:rPr>
              <w:t>ise</w:t>
            </w:r>
            <w:r>
              <w:rPr>
                <w:rFonts w:ascii="Calibri" w:eastAsia="Calibri" w:hAnsi="Calibri" w:cs="Calibri"/>
                <w:sz w:val="20"/>
                <w:szCs w:val="20"/>
              </w:rPr>
              <w:t>d</w:t>
            </w:r>
            <w:proofErr w:type="spellEnd"/>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nd/or</w:t>
            </w:r>
          </w:p>
          <w:p w14:paraId="6BF2C682" w14:textId="77777777" w:rsidR="007C62E7" w:rsidRDefault="007C62E7" w:rsidP="00CE7442">
            <w:pPr>
              <w:pStyle w:val="TableParagraph"/>
              <w:ind w:left="102" w:right="183"/>
              <w:rPr>
                <w:rFonts w:ascii="Calibri" w:eastAsia="Calibri" w:hAnsi="Calibri" w:cs="Calibri"/>
                <w:sz w:val="20"/>
                <w:szCs w:val="20"/>
              </w:rPr>
            </w:pP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pacing w:val="2"/>
                <w:sz w:val="20"/>
                <w:szCs w:val="20"/>
              </w:rPr>
              <w:t>g</w:t>
            </w:r>
            <w:r>
              <w:rPr>
                <w:rFonts w:ascii="Calibri" w:eastAsia="Calibri" w:hAnsi="Calibri" w:cs="Calibri"/>
                <w:spacing w:val="-1"/>
                <w:sz w:val="20"/>
                <w:szCs w:val="20"/>
              </w:rPr>
              <w:t>e</w:t>
            </w:r>
            <w:r>
              <w:rPr>
                <w:rFonts w:ascii="Calibri" w:eastAsia="Calibri" w:hAnsi="Calibri" w:cs="Calibri"/>
                <w:sz w:val="20"/>
                <w:szCs w:val="20"/>
              </w:rPr>
              <w:t>tated.</w:t>
            </w:r>
            <w:r>
              <w:rPr>
                <w:rFonts w:ascii="Calibri" w:eastAsia="Calibri" w:hAnsi="Calibri" w:cs="Calibri"/>
                <w:spacing w:val="-5"/>
                <w:sz w:val="20"/>
                <w:szCs w:val="20"/>
              </w:rPr>
              <w:t xml:space="preserve"> </w:t>
            </w:r>
            <w:r>
              <w:rPr>
                <w:rFonts w:ascii="Calibri" w:eastAsia="Calibri" w:hAnsi="Calibri" w:cs="Calibri"/>
                <w:sz w:val="20"/>
                <w:szCs w:val="20"/>
              </w:rPr>
              <w:t>Ca</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mu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2"/>
                <w:sz w:val="20"/>
                <w:szCs w:val="20"/>
              </w:rPr>
              <w:t>a</w:t>
            </w:r>
            <w:r>
              <w:rPr>
                <w:rFonts w:ascii="Calibri" w:eastAsia="Calibri" w:hAnsi="Calibri" w:cs="Calibri"/>
                <w:sz w:val="20"/>
                <w:szCs w:val="20"/>
              </w:rPr>
              <w:t>ken</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3"/>
                <w:sz w:val="20"/>
                <w:szCs w:val="20"/>
              </w:rPr>
              <w:t>f</w:t>
            </w:r>
            <w:r>
              <w:rPr>
                <w:rFonts w:ascii="Calibri" w:eastAsia="Calibri" w:hAnsi="Calibri" w:cs="Calibri"/>
                <w:sz w:val="20"/>
                <w:szCs w:val="20"/>
              </w:rPr>
              <w:t>ix</w:t>
            </w:r>
            <w:r>
              <w:rPr>
                <w:rFonts w:ascii="Calibri" w:eastAsia="Calibri" w:hAnsi="Calibri" w:cs="Calibri"/>
                <w:spacing w:val="-5"/>
                <w:sz w:val="20"/>
                <w:szCs w:val="20"/>
              </w:rPr>
              <w:t xml:space="preserve"> </w:t>
            </w:r>
            <w:r>
              <w:rPr>
                <w:rFonts w:ascii="Calibri" w:eastAsia="Calibri" w:hAnsi="Calibri" w:cs="Calibri"/>
                <w:sz w:val="20"/>
                <w:szCs w:val="20"/>
              </w:rPr>
              <w:t>leaks</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once</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4"/>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3"/>
                <w:sz w:val="20"/>
                <w:szCs w:val="20"/>
              </w:rPr>
              <w:t>o</w:t>
            </w:r>
            <w:r>
              <w:rPr>
                <w:rFonts w:ascii="Calibri" w:eastAsia="Calibri" w:hAnsi="Calibri" w:cs="Calibri"/>
                <w:spacing w:val="-1"/>
                <w:sz w:val="20"/>
                <w:szCs w:val="20"/>
              </w:rPr>
              <w:t>s</w:t>
            </w:r>
            <w:r>
              <w:rPr>
                <w:rFonts w:ascii="Calibri" w:eastAsia="Calibri" w:hAnsi="Calibri" w:cs="Calibri"/>
                <w:sz w:val="20"/>
                <w:szCs w:val="20"/>
              </w:rPr>
              <w:t>ion</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w w:val="99"/>
                <w:sz w:val="20"/>
                <w:szCs w:val="20"/>
              </w:rPr>
              <w:t xml:space="preserve"> </w:t>
            </w:r>
            <w:r>
              <w:rPr>
                <w:rFonts w:ascii="Calibri" w:eastAsia="Calibri" w:hAnsi="Calibri" w:cs="Calibri"/>
                <w:sz w:val="20"/>
                <w:szCs w:val="20"/>
              </w:rPr>
              <w:t>dam</w:t>
            </w:r>
            <w:r>
              <w:rPr>
                <w:rFonts w:ascii="Calibri" w:eastAsia="Calibri" w:hAnsi="Calibri" w:cs="Calibri"/>
                <w:spacing w:val="-10"/>
                <w:sz w:val="20"/>
                <w:szCs w:val="20"/>
              </w:rPr>
              <w:t xml:space="preserve"> </w:t>
            </w:r>
            <w:r>
              <w:rPr>
                <w:rFonts w:ascii="Calibri" w:eastAsia="Calibri" w:hAnsi="Calibri" w:cs="Calibri"/>
                <w:sz w:val="20"/>
                <w:szCs w:val="20"/>
              </w:rPr>
              <w:t>wall</w:t>
            </w:r>
            <w:r>
              <w:rPr>
                <w:rFonts w:ascii="Calibri" w:eastAsia="Calibri" w:hAnsi="Calibri" w:cs="Calibri"/>
                <w:spacing w:val="1"/>
                <w:sz w:val="20"/>
                <w:szCs w:val="20"/>
              </w:rPr>
              <w:t>s</w:t>
            </w:r>
            <w:r>
              <w:rPr>
                <w:rFonts w:ascii="Calibri" w:eastAsia="Calibri" w:hAnsi="Calibri" w:cs="Calibri"/>
                <w:sz w:val="20"/>
                <w:szCs w:val="20"/>
              </w:rPr>
              <w:t>.</w:t>
            </w:r>
          </w:p>
        </w:tc>
      </w:tr>
      <w:tr w:rsidR="007C62E7" w14:paraId="5EDBE542" w14:textId="77777777" w:rsidTr="00CE7442">
        <w:trPr>
          <w:trHeight w:hRule="exact" w:val="278"/>
        </w:trPr>
        <w:tc>
          <w:tcPr>
            <w:tcW w:w="1724" w:type="dxa"/>
            <w:vMerge/>
            <w:tcBorders>
              <w:left w:val="single" w:sz="5" w:space="0" w:color="000000"/>
              <w:bottom w:val="single" w:sz="5" w:space="0" w:color="000000"/>
              <w:right w:val="single" w:sz="5" w:space="0" w:color="000000"/>
            </w:tcBorders>
          </w:tcPr>
          <w:p w14:paraId="7B03CBD0" w14:textId="77777777" w:rsidR="007C62E7" w:rsidRDefault="007C62E7" w:rsidP="00CE7442"/>
        </w:tc>
        <w:tc>
          <w:tcPr>
            <w:tcW w:w="6630" w:type="dxa"/>
            <w:tcBorders>
              <w:top w:val="single" w:sz="5" w:space="0" w:color="000000"/>
              <w:left w:val="single" w:sz="5" w:space="0" w:color="000000"/>
              <w:bottom w:val="single" w:sz="5" w:space="0" w:color="000000"/>
              <w:right w:val="single" w:sz="5" w:space="0" w:color="000000"/>
            </w:tcBorders>
          </w:tcPr>
          <w:p w14:paraId="5BAEE033" w14:textId="77777777" w:rsidR="007C62E7" w:rsidRDefault="007C62E7" w:rsidP="00CE7442">
            <w:pPr>
              <w:pStyle w:val="TableParagraph"/>
              <w:spacing w:line="242" w:lineRule="exact"/>
              <w:ind w:left="102" w:right="183"/>
              <w:rPr>
                <w:rFonts w:ascii="Calibri" w:eastAsia="Calibri" w:hAnsi="Calibri" w:cs="Calibri"/>
                <w:sz w:val="20"/>
                <w:szCs w:val="20"/>
              </w:rPr>
            </w:pPr>
            <w:r>
              <w:rPr>
                <w:rFonts w:ascii="Calibri" w:eastAsia="Calibri" w:hAnsi="Calibri" w:cs="Calibri"/>
                <w:sz w:val="20"/>
                <w:szCs w:val="20"/>
              </w:rPr>
              <w:t>Prev</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6"/>
                <w:sz w:val="20"/>
                <w:szCs w:val="20"/>
              </w:rPr>
              <w:t xml:space="preserve"> </w:t>
            </w:r>
            <w:r>
              <w:rPr>
                <w:rFonts w:ascii="Calibri" w:eastAsia="Calibri" w:hAnsi="Calibri" w:cs="Calibri"/>
                <w:spacing w:val="-1"/>
                <w:sz w:val="20"/>
                <w:szCs w:val="20"/>
              </w:rPr>
              <w:t>se</w:t>
            </w:r>
            <w:r>
              <w:rPr>
                <w:rFonts w:ascii="Calibri" w:eastAsia="Calibri" w:hAnsi="Calibri" w:cs="Calibri"/>
                <w:sz w:val="20"/>
                <w:szCs w:val="20"/>
              </w:rPr>
              <w:t>d</w:t>
            </w:r>
            <w:r>
              <w:rPr>
                <w:rFonts w:ascii="Calibri" w:eastAsia="Calibri" w:hAnsi="Calibri" w:cs="Calibri"/>
                <w:spacing w:val="2"/>
                <w:sz w:val="20"/>
                <w:szCs w:val="20"/>
              </w:rPr>
              <w:t>i</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d/or</w:t>
            </w:r>
            <w:r>
              <w:rPr>
                <w:rFonts w:ascii="Calibri" w:eastAsia="Calibri" w:hAnsi="Calibri" w:cs="Calibri"/>
                <w:spacing w:val="-6"/>
                <w:sz w:val="20"/>
                <w:szCs w:val="20"/>
              </w:rPr>
              <w:t xml:space="preserve"> </w:t>
            </w:r>
            <w:r>
              <w:rPr>
                <w:rFonts w:ascii="Calibri" w:eastAsia="Calibri" w:hAnsi="Calibri" w:cs="Calibri"/>
                <w:sz w:val="20"/>
                <w:szCs w:val="20"/>
              </w:rPr>
              <w:t>m</w:t>
            </w:r>
            <w:r>
              <w:rPr>
                <w:rFonts w:ascii="Calibri" w:eastAsia="Calibri" w:hAnsi="Calibri" w:cs="Calibri"/>
                <w:spacing w:val="2"/>
                <w:sz w:val="20"/>
                <w:szCs w:val="20"/>
              </w:rPr>
              <w:t>u</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from</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ing</w:t>
            </w:r>
            <w:r>
              <w:rPr>
                <w:rFonts w:ascii="Calibri" w:eastAsia="Calibri" w:hAnsi="Calibri" w:cs="Calibri"/>
                <w:spacing w:val="-7"/>
                <w:sz w:val="20"/>
                <w:szCs w:val="20"/>
              </w:rPr>
              <w:t xml:space="preserve"> </w:t>
            </w:r>
            <w:r>
              <w:rPr>
                <w:rFonts w:ascii="Calibri" w:eastAsia="Calibri" w:hAnsi="Calibri" w:cs="Calibri"/>
                <w:sz w:val="20"/>
                <w:szCs w:val="20"/>
              </w:rPr>
              <w:t>tracked</w:t>
            </w:r>
            <w:r>
              <w:rPr>
                <w:rFonts w:ascii="Calibri" w:eastAsia="Calibri" w:hAnsi="Calibri" w:cs="Calibri"/>
                <w:spacing w:val="-6"/>
                <w:sz w:val="20"/>
                <w:szCs w:val="20"/>
              </w:rPr>
              <w:t xml:space="preserve"> </w:t>
            </w:r>
            <w:r>
              <w:rPr>
                <w:rFonts w:ascii="Calibri" w:eastAsia="Calibri" w:hAnsi="Calibri" w:cs="Calibri"/>
                <w:sz w:val="20"/>
                <w:szCs w:val="20"/>
              </w:rPr>
              <w:t>onto</w:t>
            </w:r>
            <w:r>
              <w:rPr>
                <w:rFonts w:ascii="Calibri" w:eastAsia="Calibri" w:hAnsi="Calibri" w:cs="Calibri"/>
                <w:spacing w:val="-5"/>
                <w:sz w:val="20"/>
                <w:szCs w:val="20"/>
              </w:rPr>
              <w:t xml:space="preserve"> </w:t>
            </w:r>
            <w:r>
              <w:rPr>
                <w:rFonts w:ascii="Calibri" w:eastAsia="Calibri" w:hAnsi="Calibri" w:cs="Calibri"/>
                <w:sz w:val="20"/>
                <w:szCs w:val="20"/>
              </w:rPr>
              <w:t>roa</w:t>
            </w:r>
            <w:r>
              <w:rPr>
                <w:rFonts w:ascii="Calibri" w:eastAsia="Calibri" w:hAnsi="Calibri" w:cs="Calibri"/>
                <w:spacing w:val="1"/>
                <w:sz w:val="20"/>
                <w:szCs w:val="20"/>
              </w:rPr>
              <w:t>d</w:t>
            </w:r>
            <w:r>
              <w:rPr>
                <w:rFonts w:ascii="Calibri" w:eastAsia="Calibri" w:hAnsi="Calibri" w:cs="Calibri"/>
                <w:sz w:val="20"/>
                <w:szCs w:val="20"/>
              </w:rPr>
              <w:t>.</w:t>
            </w:r>
          </w:p>
        </w:tc>
      </w:tr>
      <w:tr w:rsidR="007C62E7" w14:paraId="5518D617" w14:textId="77777777" w:rsidTr="00CE7442">
        <w:trPr>
          <w:trHeight w:hRule="exact" w:val="499"/>
        </w:trPr>
        <w:tc>
          <w:tcPr>
            <w:tcW w:w="1724" w:type="dxa"/>
            <w:vMerge w:val="restart"/>
            <w:tcBorders>
              <w:top w:val="single" w:sz="5" w:space="0" w:color="000000"/>
              <w:left w:val="single" w:sz="5" w:space="0" w:color="000000"/>
              <w:right w:val="single" w:sz="5" w:space="0" w:color="000000"/>
            </w:tcBorders>
          </w:tcPr>
          <w:p w14:paraId="34F701EC" w14:textId="77777777" w:rsidR="007C62E7" w:rsidRDefault="007C62E7" w:rsidP="00CE7442">
            <w:pPr>
              <w:pStyle w:val="TableParagraph"/>
              <w:spacing w:before="2" w:line="238" w:lineRule="auto"/>
              <w:ind w:left="102" w:right="445"/>
              <w:rPr>
                <w:rFonts w:ascii="Calibri" w:eastAsia="Calibri" w:hAnsi="Calibri" w:cs="Calibri"/>
                <w:sz w:val="20"/>
                <w:szCs w:val="20"/>
              </w:rPr>
            </w:pPr>
            <w:r>
              <w:rPr>
                <w:rFonts w:ascii="Calibri" w:eastAsia="Calibri" w:hAnsi="Calibri" w:cs="Calibri"/>
                <w:b/>
                <w:bCs/>
                <w:i/>
                <w:sz w:val="20"/>
                <w:szCs w:val="20"/>
              </w:rPr>
              <w:t>F</w:t>
            </w:r>
            <w:r>
              <w:rPr>
                <w:rFonts w:ascii="Calibri" w:eastAsia="Calibri" w:hAnsi="Calibri" w:cs="Calibri"/>
                <w:b/>
                <w:bCs/>
                <w:i/>
                <w:spacing w:val="-2"/>
                <w:sz w:val="20"/>
                <w:szCs w:val="20"/>
              </w:rPr>
              <w:t>l</w:t>
            </w:r>
            <w:r>
              <w:rPr>
                <w:rFonts w:ascii="Calibri" w:eastAsia="Calibri" w:hAnsi="Calibri" w:cs="Calibri"/>
                <w:b/>
                <w:bCs/>
                <w:i/>
                <w:sz w:val="20"/>
                <w:szCs w:val="20"/>
              </w:rPr>
              <w:t>ora</w:t>
            </w:r>
            <w:r>
              <w:rPr>
                <w:rFonts w:ascii="Calibri" w:eastAsia="Calibri" w:hAnsi="Calibri" w:cs="Calibri"/>
                <w:b/>
                <w:bCs/>
                <w:i/>
                <w:spacing w:val="-4"/>
                <w:sz w:val="20"/>
                <w:szCs w:val="20"/>
              </w:rPr>
              <w:t xml:space="preserve"> </w:t>
            </w:r>
            <w:r>
              <w:rPr>
                <w:rFonts w:ascii="Calibri" w:eastAsia="Calibri" w:hAnsi="Calibri" w:cs="Calibri"/>
                <w:b/>
                <w:bCs/>
                <w:i/>
                <w:sz w:val="20"/>
                <w:szCs w:val="20"/>
              </w:rPr>
              <w:t>&amp;</w:t>
            </w:r>
            <w:r>
              <w:rPr>
                <w:rFonts w:ascii="Calibri" w:eastAsia="Calibri" w:hAnsi="Calibri" w:cs="Calibri"/>
                <w:b/>
                <w:bCs/>
                <w:i/>
                <w:spacing w:val="-7"/>
                <w:sz w:val="20"/>
                <w:szCs w:val="20"/>
              </w:rPr>
              <w:t xml:space="preserve"> </w:t>
            </w:r>
            <w:r>
              <w:rPr>
                <w:rFonts w:ascii="Calibri" w:eastAsia="Calibri" w:hAnsi="Calibri" w:cs="Calibri"/>
                <w:b/>
                <w:bCs/>
                <w:i/>
                <w:sz w:val="20"/>
                <w:szCs w:val="20"/>
              </w:rPr>
              <w:t>Fauna</w:t>
            </w:r>
            <w:r>
              <w:rPr>
                <w:rFonts w:ascii="Calibri" w:eastAsia="Calibri" w:hAnsi="Calibri" w:cs="Calibri"/>
                <w:b/>
                <w:bCs/>
                <w:i/>
                <w:w w:val="99"/>
                <w:sz w:val="20"/>
                <w:szCs w:val="20"/>
              </w:rPr>
              <w:t xml:space="preserve"> </w:t>
            </w:r>
            <w:r>
              <w:rPr>
                <w:rFonts w:ascii="Calibri" w:eastAsia="Calibri" w:hAnsi="Calibri" w:cs="Calibri"/>
                <w:b/>
                <w:bCs/>
                <w:i/>
                <w:spacing w:val="-1"/>
                <w:sz w:val="20"/>
                <w:szCs w:val="20"/>
              </w:rPr>
              <w:t>Di</w:t>
            </w:r>
            <w:r>
              <w:rPr>
                <w:rFonts w:ascii="Calibri" w:eastAsia="Calibri" w:hAnsi="Calibri" w:cs="Calibri"/>
                <w:b/>
                <w:bCs/>
                <w:i/>
                <w:sz w:val="20"/>
                <w:szCs w:val="20"/>
              </w:rPr>
              <w:t>st</w:t>
            </w:r>
            <w:r>
              <w:rPr>
                <w:rFonts w:ascii="Calibri" w:eastAsia="Calibri" w:hAnsi="Calibri" w:cs="Calibri"/>
                <w:b/>
                <w:bCs/>
                <w:i/>
                <w:spacing w:val="1"/>
                <w:sz w:val="20"/>
                <w:szCs w:val="20"/>
              </w:rPr>
              <w:t>u</w:t>
            </w:r>
            <w:r>
              <w:rPr>
                <w:rFonts w:ascii="Calibri" w:eastAsia="Calibri" w:hAnsi="Calibri" w:cs="Calibri"/>
                <w:b/>
                <w:bCs/>
                <w:i/>
                <w:sz w:val="20"/>
                <w:szCs w:val="20"/>
              </w:rPr>
              <w:t>rbance</w:t>
            </w:r>
          </w:p>
        </w:tc>
        <w:tc>
          <w:tcPr>
            <w:tcW w:w="6630" w:type="dxa"/>
            <w:tcBorders>
              <w:top w:val="single" w:sz="5" w:space="0" w:color="000000"/>
              <w:left w:val="single" w:sz="5" w:space="0" w:color="000000"/>
              <w:bottom w:val="single" w:sz="5" w:space="0" w:color="000000"/>
              <w:right w:val="single" w:sz="5" w:space="0" w:color="000000"/>
            </w:tcBorders>
          </w:tcPr>
          <w:p w14:paraId="031198A0" w14:textId="77777777" w:rsidR="007C62E7" w:rsidRDefault="007C62E7" w:rsidP="00CE7442">
            <w:pPr>
              <w:pStyle w:val="TableParagraph"/>
              <w:spacing w:before="2" w:line="238" w:lineRule="auto"/>
              <w:ind w:left="102"/>
              <w:rPr>
                <w:rFonts w:ascii="Calibri" w:eastAsia="Calibri" w:hAnsi="Calibri" w:cs="Calibri"/>
                <w:sz w:val="20"/>
                <w:szCs w:val="20"/>
              </w:rPr>
            </w:pPr>
            <w:r>
              <w:rPr>
                <w:rFonts w:ascii="Calibri" w:eastAsia="Calibri" w:hAnsi="Calibri" w:cs="Calibri"/>
                <w:sz w:val="20"/>
                <w:szCs w:val="20"/>
              </w:rPr>
              <w:t>W</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re</w:t>
            </w:r>
            <w:r>
              <w:rPr>
                <w:rFonts w:ascii="Calibri" w:eastAsia="Calibri" w:hAnsi="Calibri" w:cs="Calibri"/>
                <w:spacing w:val="-7"/>
                <w:sz w:val="20"/>
                <w:szCs w:val="20"/>
              </w:rPr>
              <w:t xml:space="preserve"> </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pacing w:val="2"/>
                <w:sz w:val="20"/>
                <w:szCs w:val="20"/>
              </w:rPr>
              <w:t>g</w:t>
            </w:r>
            <w:r>
              <w:rPr>
                <w:rFonts w:ascii="Calibri" w:eastAsia="Calibri" w:hAnsi="Calibri" w:cs="Calibri"/>
                <w:spacing w:val="-1"/>
                <w:sz w:val="20"/>
                <w:szCs w:val="20"/>
              </w:rPr>
              <w:t>e</w:t>
            </w:r>
            <w:r>
              <w:rPr>
                <w:rFonts w:ascii="Calibri" w:eastAsia="Calibri" w:hAnsi="Calibri" w:cs="Calibri"/>
                <w:sz w:val="20"/>
                <w:szCs w:val="20"/>
              </w:rPr>
              <w:t>tation</w:t>
            </w:r>
            <w:r>
              <w:rPr>
                <w:rFonts w:ascii="Calibri" w:eastAsia="Calibri" w:hAnsi="Calibri" w:cs="Calibri"/>
                <w:spacing w:val="-5"/>
                <w:sz w:val="20"/>
                <w:szCs w:val="20"/>
              </w:rPr>
              <w:t xml:space="preserve"> </w:t>
            </w:r>
            <w:r>
              <w:rPr>
                <w:rFonts w:ascii="Calibri" w:eastAsia="Calibri" w:hAnsi="Calibri" w:cs="Calibri"/>
                <w:sz w:val="20"/>
                <w:szCs w:val="20"/>
              </w:rPr>
              <w:t>is</w:t>
            </w:r>
            <w:r>
              <w:rPr>
                <w:rFonts w:ascii="Calibri" w:eastAsia="Calibri" w:hAnsi="Calibri" w:cs="Calibri"/>
                <w:spacing w:val="-7"/>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pacing w:val="3"/>
                <w:sz w:val="20"/>
                <w:szCs w:val="20"/>
              </w:rPr>
              <w:t>d</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stockpile</w:t>
            </w:r>
            <w:r>
              <w:rPr>
                <w:rFonts w:ascii="Calibri" w:eastAsia="Calibri" w:hAnsi="Calibri" w:cs="Calibri"/>
                <w:spacing w:val="-8"/>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i</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7"/>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aged</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w w:val="99"/>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z w:val="20"/>
                <w:szCs w:val="20"/>
              </w:rPr>
              <w:t>pact</w:t>
            </w:r>
            <w:r>
              <w:rPr>
                <w:rFonts w:ascii="Calibri" w:eastAsia="Calibri" w:hAnsi="Calibri" w:cs="Calibri"/>
                <w:spacing w:val="-1"/>
                <w:sz w:val="20"/>
                <w:szCs w:val="20"/>
              </w:rPr>
              <w:t>s</w:t>
            </w:r>
            <w:r>
              <w:rPr>
                <w:rFonts w:ascii="Calibri" w:eastAsia="Calibri" w:hAnsi="Calibri" w:cs="Calibri"/>
                <w:sz w:val="20"/>
                <w:szCs w:val="20"/>
              </w:rPr>
              <w:t>.</w:t>
            </w:r>
          </w:p>
        </w:tc>
      </w:tr>
      <w:tr w:rsidR="007C62E7" w14:paraId="41B5A5EF" w14:textId="77777777" w:rsidTr="00CE7442">
        <w:trPr>
          <w:trHeight w:hRule="exact" w:val="278"/>
        </w:trPr>
        <w:tc>
          <w:tcPr>
            <w:tcW w:w="1724" w:type="dxa"/>
            <w:vMerge/>
            <w:tcBorders>
              <w:left w:val="single" w:sz="5" w:space="0" w:color="000000"/>
              <w:right w:val="single" w:sz="5" w:space="0" w:color="000000"/>
            </w:tcBorders>
          </w:tcPr>
          <w:p w14:paraId="34DA1164" w14:textId="77777777" w:rsidR="007C62E7" w:rsidRDefault="007C62E7" w:rsidP="00CE7442"/>
        </w:tc>
        <w:tc>
          <w:tcPr>
            <w:tcW w:w="6630" w:type="dxa"/>
            <w:tcBorders>
              <w:top w:val="single" w:sz="5" w:space="0" w:color="000000"/>
              <w:left w:val="single" w:sz="5" w:space="0" w:color="000000"/>
              <w:bottom w:val="single" w:sz="5" w:space="0" w:color="000000"/>
              <w:right w:val="single" w:sz="5" w:space="0" w:color="000000"/>
            </w:tcBorders>
          </w:tcPr>
          <w:p w14:paraId="2CD9FC6D" w14:textId="77777777" w:rsidR="007C62E7" w:rsidRDefault="007C62E7" w:rsidP="00CE7442">
            <w:pPr>
              <w:pStyle w:val="TableParagraph"/>
              <w:spacing w:line="242" w:lineRule="exact"/>
              <w:ind w:left="102" w:right="183"/>
              <w:rPr>
                <w:rFonts w:ascii="Calibri" w:eastAsia="Calibri" w:hAnsi="Calibri" w:cs="Calibri"/>
                <w:sz w:val="20"/>
                <w:szCs w:val="20"/>
              </w:rPr>
            </w:pPr>
            <w:r>
              <w:rPr>
                <w:rFonts w:ascii="Calibri" w:eastAsia="Calibri" w:hAnsi="Calibri" w:cs="Calibri"/>
                <w:sz w:val="20"/>
                <w:szCs w:val="20"/>
              </w:rPr>
              <w:t>All</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em</w:t>
            </w:r>
            <w:r>
              <w:rPr>
                <w:rFonts w:ascii="Calibri" w:eastAsia="Calibri" w:hAnsi="Calibri" w:cs="Calibri"/>
                <w:spacing w:val="2"/>
                <w:sz w:val="20"/>
                <w:szCs w:val="20"/>
              </w:rPr>
              <w:t>o</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pacing w:val="2"/>
                <w:sz w:val="20"/>
                <w:szCs w:val="20"/>
              </w:rPr>
              <w:t>g</w:t>
            </w:r>
            <w:r>
              <w:rPr>
                <w:rFonts w:ascii="Calibri" w:eastAsia="Calibri" w:hAnsi="Calibri" w:cs="Calibri"/>
                <w:spacing w:val="-1"/>
                <w:sz w:val="20"/>
                <w:szCs w:val="20"/>
              </w:rPr>
              <w:t>e</w:t>
            </w:r>
            <w:r>
              <w:rPr>
                <w:rFonts w:ascii="Calibri" w:eastAsia="Calibri" w:hAnsi="Calibri" w:cs="Calibri"/>
                <w:sz w:val="20"/>
                <w:szCs w:val="20"/>
              </w:rPr>
              <w:t>tation</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z w:val="20"/>
                <w:szCs w:val="20"/>
              </w:rPr>
              <w:t>po</w:t>
            </w:r>
            <w:r>
              <w:rPr>
                <w:rFonts w:ascii="Calibri" w:eastAsia="Calibri" w:hAnsi="Calibri" w:cs="Calibri"/>
                <w:spacing w:val="-1"/>
                <w:sz w:val="20"/>
                <w:szCs w:val="20"/>
              </w:rPr>
              <w:t>s</w:t>
            </w:r>
            <w:r>
              <w:rPr>
                <w:rFonts w:ascii="Calibri" w:eastAsia="Calibri" w:hAnsi="Calibri" w:cs="Calibri"/>
                <w:spacing w:val="2"/>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cor</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ctly</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pacing w:val="1"/>
                <w:sz w:val="20"/>
                <w:szCs w:val="20"/>
              </w:rPr>
              <w:t>q</w:t>
            </w:r>
            <w:r>
              <w:rPr>
                <w:rFonts w:ascii="Calibri" w:eastAsia="Calibri" w:hAnsi="Calibri" w:cs="Calibri"/>
                <w:sz w:val="20"/>
                <w:szCs w:val="20"/>
              </w:rPr>
              <w:t>ua</w:t>
            </w:r>
            <w:r>
              <w:rPr>
                <w:rFonts w:ascii="Calibri" w:eastAsia="Calibri" w:hAnsi="Calibri" w:cs="Calibri"/>
                <w:spacing w:val="1"/>
                <w:sz w:val="20"/>
                <w:szCs w:val="20"/>
              </w:rPr>
              <w:t>n</w:t>
            </w:r>
            <w:r>
              <w:rPr>
                <w:rFonts w:ascii="Calibri" w:eastAsia="Calibri" w:hAnsi="Calibri" w:cs="Calibri"/>
                <w:sz w:val="20"/>
                <w:szCs w:val="20"/>
              </w:rPr>
              <w:t>tif</w:t>
            </w:r>
            <w:r>
              <w:rPr>
                <w:rFonts w:ascii="Calibri" w:eastAsia="Calibri" w:hAnsi="Calibri" w:cs="Calibri"/>
                <w:spacing w:val="-1"/>
                <w:sz w:val="20"/>
                <w:szCs w:val="20"/>
              </w:rPr>
              <w:t>ie</w:t>
            </w:r>
            <w:r>
              <w:rPr>
                <w:rFonts w:ascii="Calibri" w:eastAsia="Calibri" w:hAnsi="Calibri" w:cs="Calibri"/>
                <w:sz w:val="20"/>
                <w:szCs w:val="20"/>
              </w:rPr>
              <w:t>d.</w:t>
            </w:r>
          </w:p>
        </w:tc>
      </w:tr>
      <w:tr w:rsidR="007C62E7" w14:paraId="23EB7ABF" w14:textId="77777777" w:rsidTr="00CE7442">
        <w:trPr>
          <w:trHeight w:hRule="exact" w:val="281"/>
        </w:trPr>
        <w:tc>
          <w:tcPr>
            <w:tcW w:w="1724" w:type="dxa"/>
            <w:vMerge/>
            <w:tcBorders>
              <w:left w:val="single" w:sz="5" w:space="0" w:color="000000"/>
              <w:bottom w:val="single" w:sz="5" w:space="0" w:color="000000"/>
              <w:right w:val="single" w:sz="5" w:space="0" w:color="000000"/>
            </w:tcBorders>
          </w:tcPr>
          <w:p w14:paraId="70AB8E79" w14:textId="77777777" w:rsidR="007C62E7" w:rsidRDefault="007C62E7" w:rsidP="00CE7442"/>
        </w:tc>
        <w:tc>
          <w:tcPr>
            <w:tcW w:w="6630" w:type="dxa"/>
            <w:tcBorders>
              <w:top w:val="single" w:sz="5" w:space="0" w:color="000000"/>
              <w:left w:val="single" w:sz="5" w:space="0" w:color="000000"/>
              <w:bottom w:val="single" w:sz="5" w:space="0" w:color="000000"/>
              <w:right w:val="single" w:sz="5" w:space="0" w:color="000000"/>
            </w:tcBorders>
          </w:tcPr>
          <w:p w14:paraId="0085B132" w14:textId="77777777" w:rsidR="007C62E7" w:rsidRDefault="007C62E7" w:rsidP="00CE7442"/>
        </w:tc>
      </w:tr>
      <w:tr w:rsidR="007C62E7" w14:paraId="6C1BC668" w14:textId="77777777" w:rsidTr="00CE7442">
        <w:trPr>
          <w:trHeight w:hRule="exact" w:val="372"/>
        </w:trPr>
        <w:tc>
          <w:tcPr>
            <w:tcW w:w="1724" w:type="dxa"/>
            <w:vMerge w:val="restart"/>
            <w:tcBorders>
              <w:top w:val="single" w:sz="5" w:space="0" w:color="000000"/>
              <w:left w:val="single" w:sz="5" w:space="0" w:color="000000"/>
              <w:right w:val="single" w:sz="5" w:space="0" w:color="000000"/>
            </w:tcBorders>
          </w:tcPr>
          <w:p w14:paraId="1BD0B1FB" w14:textId="77777777" w:rsidR="007C62E7" w:rsidRDefault="007C62E7" w:rsidP="00CE7442">
            <w:pPr>
              <w:pStyle w:val="TableParagraph"/>
              <w:spacing w:line="242" w:lineRule="exact"/>
              <w:ind w:left="102"/>
              <w:rPr>
                <w:rFonts w:ascii="Calibri" w:eastAsia="Calibri" w:hAnsi="Calibri" w:cs="Calibri"/>
                <w:sz w:val="20"/>
                <w:szCs w:val="20"/>
              </w:rPr>
            </w:pPr>
            <w:r>
              <w:rPr>
                <w:rFonts w:ascii="Calibri" w:eastAsia="Calibri" w:hAnsi="Calibri" w:cs="Calibri"/>
                <w:b/>
                <w:bCs/>
                <w:i/>
                <w:spacing w:val="-1"/>
                <w:sz w:val="20"/>
                <w:szCs w:val="20"/>
              </w:rPr>
              <w:t>Ai</w:t>
            </w:r>
            <w:r>
              <w:rPr>
                <w:rFonts w:ascii="Calibri" w:eastAsia="Calibri" w:hAnsi="Calibri" w:cs="Calibri"/>
                <w:b/>
                <w:bCs/>
                <w:i/>
                <w:sz w:val="20"/>
                <w:szCs w:val="20"/>
              </w:rPr>
              <w:t>r</w:t>
            </w:r>
            <w:r>
              <w:rPr>
                <w:rFonts w:ascii="Calibri" w:eastAsia="Calibri" w:hAnsi="Calibri" w:cs="Calibri"/>
                <w:b/>
                <w:bCs/>
                <w:i/>
                <w:spacing w:val="-8"/>
                <w:sz w:val="20"/>
                <w:szCs w:val="20"/>
              </w:rPr>
              <w:t xml:space="preserve"> </w:t>
            </w:r>
            <w:r>
              <w:rPr>
                <w:rFonts w:ascii="Calibri" w:eastAsia="Calibri" w:hAnsi="Calibri" w:cs="Calibri"/>
                <w:b/>
                <w:bCs/>
                <w:i/>
                <w:sz w:val="20"/>
                <w:szCs w:val="20"/>
              </w:rPr>
              <w:t>Po</w:t>
            </w:r>
            <w:r>
              <w:rPr>
                <w:rFonts w:ascii="Calibri" w:eastAsia="Calibri" w:hAnsi="Calibri" w:cs="Calibri"/>
                <w:b/>
                <w:bCs/>
                <w:i/>
                <w:spacing w:val="-1"/>
                <w:sz w:val="20"/>
                <w:szCs w:val="20"/>
              </w:rPr>
              <w:t>ll</w:t>
            </w:r>
            <w:r>
              <w:rPr>
                <w:rFonts w:ascii="Calibri" w:eastAsia="Calibri" w:hAnsi="Calibri" w:cs="Calibri"/>
                <w:b/>
                <w:bCs/>
                <w:i/>
                <w:sz w:val="20"/>
                <w:szCs w:val="20"/>
              </w:rPr>
              <w:t>u</w:t>
            </w:r>
            <w:r>
              <w:rPr>
                <w:rFonts w:ascii="Calibri" w:eastAsia="Calibri" w:hAnsi="Calibri" w:cs="Calibri"/>
                <w:b/>
                <w:bCs/>
                <w:i/>
                <w:spacing w:val="2"/>
                <w:sz w:val="20"/>
                <w:szCs w:val="20"/>
              </w:rPr>
              <w:t>t</w:t>
            </w:r>
            <w:r>
              <w:rPr>
                <w:rFonts w:ascii="Calibri" w:eastAsia="Calibri" w:hAnsi="Calibri" w:cs="Calibri"/>
                <w:b/>
                <w:bCs/>
                <w:i/>
                <w:spacing w:val="-1"/>
                <w:sz w:val="20"/>
                <w:szCs w:val="20"/>
              </w:rPr>
              <w:t>i</w:t>
            </w:r>
            <w:r>
              <w:rPr>
                <w:rFonts w:ascii="Calibri" w:eastAsia="Calibri" w:hAnsi="Calibri" w:cs="Calibri"/>
                <w:b/>
                <w:bCs/>
                <w:i/>
                <w:sz w:val="20"/>
                <w:szCs w:val="20"/>
              </w:rPr>
              <w:t>on</w:t>
            </w:r>
          </w:p>
        </w:tc>
        <w:tc>
          <w:tcPr>
            <w:tcW w:w="6630" w:type="dxa"/>
            <w:tcBorders>
              <w:top w:val="single" w:sz="5" w:space="0" w:color="000000"/>
              <w:left w:val="single" w:sz="5" w:space="0" w:color="000000"/>
              <w:bottom w:val="single" w:sz="5" w:space="0" w:color="000000"/>
              <w:right w:val="single" w:sz="5" w:space="0" w:color="000000"/>
            </w:tcBorders>
          </w:tcPr>
          <w:p w14:paraId="304898D4" w14:textId="77777777" w:rsidR="007C62E7" w:rsidRDefault="007C62E7" w:rsidP="00CE7442">
            <w:pPr>
              <w:pStyle w:val="TableParagraph"/>
              <w:spacing w:line="242" w:lineRule="exact"/>
              <w:ind w:left="102" w:right="183"/>
              <w:rPr>
                <w:rFonts w:ascii="Calibri" w:eastAsia="Calibri" w:hAnsi="Calibri" w:cs="Calibri"/>
                <w:sz w:val="20"/>
                <w:szCs w:val="20"/>
              </w:rPr>
            </w:pPr>
            <w:r>
              <w:rPr>
                <w:rFonts w:ascii="Calibri" w:eastAsia="Calibri" w:hAnsi="Calibri" w:cs="Calibri"/>
                <w:sz w:val="20"/>
                <w:szCs w:val="20"/>
              </w:rPr>
              <w:t>All</w:t>
            </w:r>
            <w:r>
              <w:rPr>
                <w:rFonts w:ascii="Calibri" w:eastAsia="Calibri" w:hAnsi="Calibri" w:cs="Calibri"/>
                <w:spacing w:val="-5"/>
                <w:sz w:val="20"/>
                <w:szCs w:val="20"/>
              </w:rPr>
              <w:t xml:space="preserve"> </w:t>
            </w:r>
            <w:r>
              <w:rPr>
                <w:rFonts w:ascii="Calibri" w:eastAsia="Calibri" w:hAnsi="Calibri" w:cs="Calibri"/>
                <w:sz w:val="20"/>
                <w:szCs w:val="20"/>
              </w:rPr>
              <w:t>care</w:t>
            </w:r>
            <w:r>
              <w:rPr>
                <w:rFonts w:ascii="Calibri" w:eastAsia="Calibri" w:hAnsi="Calibri" w:cs="Calibri"/>
                <w:spacing w:val="-4"/>
                <w:sz w:val="20"/>
                <w:szCs w:val="20"/>
              </w:rPr>
              <w:t xml:space="preserve"> </w:t>
            </w:r>
            <w:r>
              <w:rPr>
                <w:rFonts w:ascii="Calibri" w:eastAsia="Calibri" w:hAnsi="Calibri" w:cs="Calibri"/>
                <w:sz w:val="20"/>
                <w:szCs w:val="20"/>
              </w:rPr>
              <w:t>and</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ue</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il</w:t>
            </w:r>
            <w:r>
              <w:rPr>
                <w:rFonts w:ascii="Calibri" w:eastAsia="Calibri" w:hAnsi="Calibri" w:cs="Calibri"/>
                <w:spacing w:val="-1"/>
                <w:sz w:val="20"/>
                <w:szCs w:val="20"/>
              </w:rPr>
              <w:t>i</w:t>
            </w:r>
            <w:r>
              <w:rPr>
                <w:rFonts w:ascii="Calibri" w:eastAsia="Calibri" w:hAnsi="Calibri" w:cs="Calibri"/>
                <w:sz w:val="20"/>
                <w:szCs w:val="20"/>
              </w:rPr>
              <w:t>g</w:t>
            </w:r>
            <w:r>
              <w:rPr>
                <w:rFonts w:ascii="Calibri" w:eastAsia="Calibri" w:hAnsi="Calibri" w:cs="Calibri"/>
                <w:spacing w:val="-1"/>
                <w:sz w:val="20"/>
                <w:szCs w:val="20"/>
              </w:rPr>
              <w:t>e</w:t>
            </w:r>
            <w:r>
              <w:rPr>
                <w:rFonts w:ascii="Calibri" w:eastAsia="Calibri" w:hAnsi="Calibri" w:cs="Calibri"/>
                <w:sz w:val="20"/>
                <w:szCs w:val="20"/>
              </w:rPr>
              <w:t>nce</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2"/>
                <w:sz w:val="20"/>
                <w:szCs w:val="20"/>
              </w:rPr>
              <w:t xml:space="preserve"> </w:t>
            </w:r>
            <w:r>
              <w:rPr>
                <w:rFonts w:ascii="Calibri" w:eastAsia="Calibri" w:hAnsi="Calibri" w:cs="Calibri"/>
                <w:sz w:val="20"/>
                <w:szCs w:val="20"/>
              </w:rPr>
              <w:t>be</w:t>
            </w:r>
            <w:r>
              <w:rPr>
                <w:rFonts w:ascii="Calibri" w:eastAsia="Calibri" w:hAnsi="Calibri" w:cs="Calibri"/>
                <w:spacing w:val="-5"/>
                <w:sz w:val="20"/>
                <w:szCs w:val="20"/>
              </w:rPr>
              <w:t xml:space="preserve"> </w:t>
            </w:r>
            <w:r>
              <w:rPr>
                <w:rFonts w:ascii="Calibri" w:eastAsia="Calibri" w:hAnsi="Calibri" w:cs="Calibri"/>
                <w:sz w:val="20"/>
                <w:szCs w:val="20"/>
              </w:rPr>
              <w:t>ta</w:t>
            </w:r>
            <w:r>
              <w:rPr>
                <w:rFonts w:ascii="Calibri" w:eastAsia="Calibri" w:hAnsi="Calibri" w:cs="Calibri"/>
                <w:spacing w:val="1"/>
                <w:sz w:val="20"/>
                <w:szCs w:val="20"/>
              </w:rPr>
              <w:t>k</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proofErr w:type="spellStart"/>
            <w:r>
              <w:rPr>
                <w:rFonts w:ascii="Calibri" w:eastAsia="Calibri" w:hAnsi="Calibri" w:cs="Calibri"/>
                <w:sz w:val="20"/>
                <w:szCs w:val="20"/>
              </w:rPr>
              <w:t>mini</w:t>
            </w:r>
            <w:r>
              <w:rPr>
                <w:rFonts w:ascii="Calibri" w:eastAsia="Calibri" w:hAnsi="Calibri" w:cs="Calibri"/>
                <w:spacing w:val="-1"/>
                <w:sz w:val="20"/>
                <w:szCs w:val="20"/>
              </w:rPr>
              <w:t>m</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e</w:t>
            </w:r>
            <w:proofErr w:type="spellEnd"/>
            <w:r>
              <w:rPr>
                <w:rFonts w:ascii="Calibri" w:eastAsia="Calibri" w:hAnsi="Calibri" w:cs="Calibri"/>
                <w:spacing w:val="-5"/>
                <w:sz w:val="20"/>
                <w:szCs w:val="20"/>
              </w:rPr>
              <w:t xml:space="preserve"> </w:t>
            </w:r>
            <w:r>
              <w:rPr>
                <w:rFonts w:ascii="Calibri" w:eastAsia="Calibri" w:hAnsi="Calibri" w:cs="Calibri"/>
                <w:sz w:val="20"/>
                <w:szCs w:val="20"/>
              </w:rPr>
              <w:t>or</w:t>
            </w:r>
            <w:r>
              <w:rPr>
                <w:rFonts w:ascii="Calibri" w:eastAsia="Calibri" w:hAnsi="Calibri" w:cs="Calibri"/>
                <w:spacing w:val="-5"/>
                <w:sz w:val="20"/>
                <w:szCs w:val="20"/>
              </w:rPr>
              <w:t xml:space="preserve"> </w:t>
            </w:r>
            <w:r>
              <w:rPr>
                <w:rFonts w:ascii="Calibri" w:eastAsia="Calibri" w:hAnsi="Calibri" w:cs="Calibri"/>
                <w:sz w:val="20"/>
                <w:szCs w:val="20"/>
              </w:rPr>
              <w:t>pr</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4"/>
                <w:sz w:val="20"/>
                <w:szCs w:val="20"/>
              </w:rPr>
              <w:t xml:space="preserve"> </w:t>
            </w:r>
            <w:r>
              <w:rPr>
                <w:rFonts w:ascii="Calibri" w:eastAsia="Calibri" w:hAnsi="Calibri" w:cs="Calibri"/>
                <w:sz w:val="20"/>
                <w:szCs w:val="20"/>
              </w:rPr>
              <w:t>air</w:t>
            </w:r>
            <w:r>
              <w:rPr>
                <w:rFonts w:ascii="Calibri" w:eastAsia="Calibri" w:hAnsi="Calibri" w:cs="Calibri"/>
                <w:spacing w:val="-4"/>
                <w:sz w:val="20"/>
                <w:szCs w:val="20"/>
              </w:rPr>
              <w:t xml:space="preserve"> </w:t>
            </w:r>
            <w:r>
              <w:rPr>
                <w:rFonts w:ascii="Calibri" w:eastAsia="Calibri" w:hAnsi="Calibri" w:cs="Calibri"/>
                <w:sz w:val="20"/>
                <w:szCs w:val="20"/>
              </w:rPr>
              <w:t>pollutio</w:t>
            </w:r>
            <w:r>
              <w:rPr>
                <w:rFonts w:ascii="Calibri" w:eastAsia="Calibri" w:hAnsi="Calibri" w:cs="Calibri"/>
                <w:spacing w:val="1"/>
                <w:sz w:val="20"/>
                <w:szCs w:val="20"/>
              </w:rPr>
              <w:t>n</w:t>
            </w:r>
            <w:r>
              <w:rPr>
                <w:rFonts w:ascii="Calibri" w:eastAsia="Calibri" w:hAnsi="Calibri" w:cs="Calibri"/>
                <w:sz w:val="20"/>
                <w:szCs w:val="20"/>
              </w:rPr>
              <w:t>.</w:t>
            </w:r>
          </w:p>
        </w:tc>
      </w:tr>
      <w:tr w:rsidR="007C62E7" w14:paraId="5DE1D54B" w14:textId="77777777" w:rsidTr="00CE7442">
        <w:trPr>
          <w:trHeight w:hRule="exact" w:val="499"/>
        </w:trPr>
        <w:tc>
          <w:tcPr>
            <w:tcW w:w="1724" w:type="dxa"/>
            <w:vMerge/>
            <w:tcBorders>
              <w:left w:val="single" w:sz="5" w:space="0" w:color="000000"/>
              <w:bottom w:val="single" w:sz="5" w:space="0" w:color="000000"/>
              <w:right w:val="single" w:sz="5" w:space="0" w:color="000000"/>
            </w:tcBorders>
          </w:tcPr>
          <w:p w14:paraId="00976D9F" w14:textId="77777777" w:rsidR="007C62E7" w:rsidRDefault="007C62E7" w:rsidP="00CE7442"/>
        </w:tc>
        <w:tc>
          <w:tcPr>
            <w:tcW w:w="6630" w:type="dxa"/>
            <w:tcBorders>
              <w:top w:val="single" w:sz="5" w:space="0" w:color="000000"/>
              <w:left w:val="single" w:sz="5" w:space="0" w:color="000000"/>
              <w:bottom w:val="single" w:sz="5" w:space="0" w:color="000000"/>
              <w:right w:val="single" w:sz="5" w:space="0" w:color="000000"/>
            </w:tcBorders>
          </w:tcPr>
          <w:p w14:paraId="4C5522EF" w14:textId="77777777" w:rsidR="007C62E7" w:rsidRDefault="007C62E7" w:rsidP="00CE7442">
            <w:pPr>
              <w:pStyle w:val="TableParagraph"/>
              <w:spacing w:line="242" w:lineRule="exact"/>
              <w:ind w:left="102" w:right="183"/>
              <w:rPr>
                <w:rFonts w:ascii="Calibri" w:eastAsia="Calibri" w:hAnsi="Calibri" w:cs="Calibri"/>
                <w:sz w:val="20"/>
                <w:szCs w:val="20"/>
              </w:rPr>
            </w:pPr>
            <w:r>
              <w:rPr>
                <w:rFonts w:ascii="Calibri" w:eastAsia="Calibri" w:hAnsi="Calibri" w:cs="Calibri"/>
                <w:sz w:val="20"/>
                <w:szCs w:val="20"/>
              </w:rPr>
              <w:t>Any</w:t>
            </w:r>
            <w:r>
              <w:rPr>
                <w:rFonts w:ascii="Calibri" w:eastAsia="Calibri" w:hAnsi="Calibri" w:cs="Calibri"/>
                <w:spacing w:val="-6"/>
                <w:sz w:val="20"/>
                <w:szCs w:val="20"/>
              </w:rPr>
              <w:t xml:space="preserve"> </w:t>
            </w:r>
            <w:r>
              <w:rPr>
                <w:rFonts w:ascii="Calibri" w:eastAsia="Calibri" w:hAnsi="Calibri" w:cs="Calibri"/>
                <w:spacing w:val="-1"/>
                <w:sz w:val="20"/>
                <w:szCs w:val="20"/>
              </w:rPr>
              <w:t>ve</w:t>
            </w:r>
            <w:r>
              <w:rPr>
                <w:rFonts w:ascii="Calibri" w:eastAsia="Calibri" w:hAnsi="Calibri" w:cs="Calibri"/>
                <w:sz w:val="20"/>
                <w:szCs w:val="20"/>
              </w:rPr>
              <w:t>hic</w:t>
            </w:r>
            <w:r>
              <w:rPr>
                <w:rFonts w:ascii="Calibri" w:eastAsia="Calibri" w:hAnsi="Calibri" w:cs="Calibri"/>
                <w:spacing w:val="-1"/>
                <w:sz w:val="20"/>
                <w:szCs w:val="20"/>
              </w:rPr>
              <w:t>l</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tra</w:t>
            </w:r>
            <w:r>
              <w:rPr>
                <w:rFonts w:ascii="Calibri" w:eastAsia="Calibri" w:hAnsi="Calibri" w:cs="Calibri"/>
                <w:spacing w:val="3"/>
                <w:sz w:val="20"/>
                <w:szCs w:val="20"/>
              </w:rPr>
              <w:t>n</w:t>
            </w:r>
            <w:r>
              <w:rPr>
                <w:rFonts w:ascii="Calibri" w:eastAsia="Calibri" w:hAnsi="Calibri" w:cs="Calibri"/>
                <w:spacing w:val="-1"/>
                <w:sz w:val="20"/>
                <w:szCs w:val="20"/>
              </w:rPr>
              <w:t>s</w:t>
            </w:r>
            <w:r>
              <w:rPr>
                <w:rFonts w:ascii="Calibri" w:eastAsia="Calibri" w:hAnsi="Calibri" w:cs="Calibri"/>
                <w:sz w:val="20"/>
                <w:szCs w:val="20"/>
              </w:rPr>
              <w:t>porti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z w:val="20"/>
                <w:szCs w:val="20"/>
              </w:rPr>
              <w:t>wa</w:t>
            </w:r>
            <w:r>
              <w:rPr>
                <w:rFonts w:ascii="Calibri" w:eastAsia="Calibri" w:hAnsi="Calibri" w:cs="Calibri"/>
                <w:spacing w:val="-1"/>
                <w:sz w:val="20"/>
                <w:szCs w:val="20"/>
              </w:rPr>
              <w:t>s</w:t>
            </w:r>
            <w:r>
              <w:rPr>
                <w:rFonts w:ascii="Calibri" w:eastAsia="Calibri" w:hAnsi="Calibri" w:cs="Calibri"/>
                <w:spacing w:val="2"/>
                <w:sz w:val="20"/>
                <w:szCs w:val="20"/>
              </w:rPr>
              <w:t>t</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or</w:t>
            </w:r>
            <w:r>
              <w:rPr>
                <w:rFonts w:ascii="Calibri" w:eastAsia="Calibri" w:hAnsi="Calibri" w:cs="Calibri"/>
                <w:spacing w:val="-5"/>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at</w:t>
            </w:r>
            <w:r>
              <w:rPr>
                <w:rFonts w:ascii="Calibri" w:eastAsia="Calibri" w:hAnsi="Calibri" w:cs="Calibri"/>
                <w:spacing w:val="-1"/>
                <w:sz w:val="20"/>
                <w:szCs w:val="20"/>
              </w:rPr>
              <w:t>e</w:t>
            </w:r>
            <w:r>
              <w:rPr>
                <w:rFonts w:ascii="Calibri" w:eastAsia="Calibri" w:hAnsi="Calibri" w:cs="Calibri"/>
                <w:sz w:val="20"/>
                <w:szCs w:val="20"/>
              </w:rPr>
              <w:t>ria</w:t>
            </w:r>
            <w:r>
              <w:rPr>
                <w:rFonts w:ascii="Calibri" w:eastAsia="Calibri" w:hAnsi="Calibri" w:cs="Calibri"/>
                <w:spacing w:val="2"/>
                <w:sz w:val="20"/>
                <w:szCs w:val="20"/>
              </w:rPr>
              <w:t>l</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that</w:t>
            </w:r>
            <w:r>
              <w:rPr>
                <w:rFonts w:ascii="Calibri" w:eastAsia="Calibri" w:hAnsi="Calibri" w:cs="Calibri"/>
                <w:spacing w:val="-5"/>
                <w:sz w:val="20"/>
                <w:szCs w:val="20"/>
              </w:rPr>
              <w:t xml:space="preserve"> </w:t>
            </w:r>
            <w:r>
              <w:rPr>
                <w:rFonts w:ascii="Calibri" w:eastAsia="Calibri" w:hAnsi="Calibri" w:cs="Calibri"/>
                <w:sz w:val="20"/>
                <w:szCs w:val="20"/>
              </w:rPr>
              <w:t>may</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roduce</w:t>
            </w:r>
            <w:r>
              <w:rPr>
                <w:rFonts w:ascii="Calibri" w:eastAsia="Calibri" w:hAnsi="Calibri" w:cs="Calibri"/>
                <w:spacing w:val="-7"/>
                <w:sz w:val="20"/>
                <w:szCs w:val="20"/>
              </w:rPr>
              <w:t xml:space="preserve"> </w:t>
            </w:r>
            <w:proofErr w:type="spellStart"/>
            <w:r>
              <w:rPr>
                <w:rFonts w:ascii="Calibri" w:eastAsia="Calibri" w:hAnsi="Calibri" w:cs="Calibri"/>
                <w:sz w:val="20"/>
                <w:szCs w:val="20"/>
              </w:rPr>
              <w:t>odours</w:t>
            </w:r>
            <w:proofErr w:type="spellEnd"/>
            <w:r>
              <w:rPr>
                <w:rFonts w:ascii="Calibri" w:eastAsia="Calibri" w:hAnsi="Calibri" w:cs="Calibri"/>
                <w:spacing w:val="-7"/>
                <w:sz w:val="20"/>
                <w:szCs w:val="20"/>
              </w:rPr>
              <w:t xml:space="preserve"> </w:t>
            </w:r>
            <w:r>
              <w:rPr>
                <w:rFonts w:ascii="Calibri" w:eastAsia="Calibri" w:hAnsi="Calibri" w:cs="Calibri"/>
                <w:sz w:val="20"/>
                <w:szCs w:val="20"/>
              </w:rPr>
              <w:t>or</w:t>
            </w:r>
          </w:p>
          <w:p w14:paraId="792A112D" w14:textId="77777777" w:rsidR="007C62E7" w:rsidRDefault="007C62E7" w:rsidP="00CE7442">
            <w:pPr>
              <w:pStyle w:val="TableParagraph"/>
              <w:ind w:left="102" w:right="183"/>
              <w:rPr>
                <w:rFonts w:ascii="Calibri" w:eastAsia="Calibri" w:hAnsi="Calibri" w:cs="Calibri"/>
                <w:sz w:val="20"/>
                <w:szCs w:val="20"/>
              </w:rPr>
            </w:pPr>
            <w:r>
              <w:rPr>
                <w:rFonts w:ascii="Calibri" w:eastAsia="Calibri" w:hAnsi="Calibri" w:cs="Calibri"/>
                <w:sz w:val="20"/>
                <w:szCs w:val="20"/>
              </w:rPr>
              <w:t>du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7"/>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7"/>
                <w:sz w:val="20"/>
                <w:szCs w:val="20"/>
              </w:rPr>
              <w:t xml:space="preserve"> </w:t>
            </w:r>
            <w:r>
              <w:rPr>
                <w:rFonts w:ascii="Calibri" w:eastAsia="Calibri" w:hAnsi="Calibri" w:cs="Calibri"/>
                <w:sz w:val="20"/>
                <w:szCs w:val="20"/>
              </w:rPr>
              <w:t>be</w:t>
            </w:r>
            <w:r>
              <w:rPr>
                <w:rFonts w:ascii="Calibri" w:eastAsia="Calibri" w:hAnsi="Calibri" w:cs="Calibri"/>
                <w:spacing w:val="-8"/>
                <w:sz w:val="20"/>
                <w:szCs w:val="20"/>
              </w:rPr>
              <w:t xml:space="preserve"> </w:t>
            </w:r>
            <w:r>
              <w:rPr>
                <w:rFonts w:ascii="Calibri" w:eastAsia="Calibri" w:hAnsi="Calibri" w:cs="Calibri"/>
                <w:sz w:val="20"/>
                <w:szCs w:val="20"/>
              </w:rPr>
              <w:t>c</w:t>
            </w:r>
            <w:r>
              <w:rPr>
                <w:rFonts w:ascii="Calibri" w:eastAsia="Calibri" w:hAnsi="Calibri" w:cs="Calibri"/>
                <w:spacing w:val="3"/>
                <w:sz w:val="20"/>
                <w:szCs w:val="20"/>
              </w:rPr>
              <w:t>o</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7"/>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uring</w:t>
            </w:r>
            <w:r>
              <w:rPr>
                <w:rFonts w:ascii="Calibri" w:eastAsia="Calibri" w:hAnsi="Calibri" w:cs="Calibri"/>
                <w:spacing w:val="-7"/>
                <w:sz w:val="20"/>
                <w:szCs w:val="20"/>
              </w:rPr>
              <w:t xml:space="preserve"> </w:t>
            </w:r>
            <w:r>
              <w:rPr>
                <w:rFonts w:ascii="Calibri" w:eastAsia="Calibri" w:hAnsi="Calibri" w:cs="Calibri"/>
                <w:sz w:val="20"/>
                <w:szCs w:val="20"/>
              </w:rPr>
              <w:t>tran</w:t>
            </w:r>
            <w:r>
              <w:rPr>
                <w:rFonts w:ascii="Calibri" w:eastAsia="Calibri" w:hAnsi="Calibri" w:cs="Calibri"/>
                <w:spacing w:val="-1"/>
                <w:sz w:val="20"/>
                <w:szCs w:val="20"/>
              </w:rPr>
              <w:t>s</w:t>
            </w:r>
            <w:r>
              <w:rPr>
                <w:rFonts w:ascii="Calibri" w:eastAsia="Calibri" w:hAnsi="Calibri" w:cs="Calibri"/>
                <w:sz w:val="20"/>
                <w:szCs w:val="20"/>
              </w:rPr>
              <w:t>port</w:t>
            </w:r>
            <w:r>
              <w:rPr>
                <w:rFonts w:ascii="Calibri" w:eastAsia="Calibri" w:hAnsi="Calibri" w:cs="Calibri"/>
                <w:spacing w:val="1"/>
                <w:sz w:val="20"/>
                <w:szCs w:val="20"/>
              </w:rPr>
              <w:t>a</w:t>
            </w:r>
            <w:r>
              <w:rPr>
                <w:rFonts w:ascii="Calibri" w:eastAsia="Calibri" w:hAnsi="Calibri" w:cs="Calibri"/>
                <w:sz w:val="20"/>
                <w:szCs w:val="20"/>
              </w:rPr>
              <w:t>tion.</w:t>
            </w:r>
          </w:p>
        </w:tc>
      </w:tr>
      <w:tr w:rsidR="007C62E7" w14:paraId="25F2A211" w14:textId="77777777" w:rsidTr="00CE7442">
        <w:trPr>
          <w:trHeight w:hRule="exact" w:val="497"/>
        </w:trPr>
        <w:tc>
          <w:tcPr>
            <w:tcW w:w="1724" w:type="dxa"/>
            <w:vMerge w:val="restart"/>
            <w:tcBorders>
              <w:top w:val="single" w:sz="5" w:space="0" w:color="000000"/>
              <w:left w:val="single" w:sz="5" w:space="0" w:color="000000"/>
              <w:right w:val="single" w:sz="5" w:space="0" w:color="000000"/>
            </w:tcBorders>
          </w:tcPr>
          <w:p w14:paraId="3BC09874" w14:textId="77777777" w:rsidR="007C62E7" w:rsidRDefault="007C62E7" w:rsidP="00CE7442">
            <w:pPr>
              <w:pStyle w:val="TableParagraph"/>
              <w:spacing w:line="242" w:lineRule="exact"/>
              <w:ind w:left="102"/>
              <w:rPr>
                <w:rFonts w:ascii="Calibri" w:eastAsia="Calibri" w:hAnsi="Calibri" w:cs="Calibri"/>
                <w:sz w:val="20"/>
                <w:szCs w:val="20"/>
              </w:rPr>
            </w:pPr>
            <w:r>
              <w:rPr>
                <w:rFonts w:ascii="Calibri" w:eastAsia="Calibri" w:hAnsi="Calibri" w:cs="Calibri"/>
                <w:b/>
                <w:bCs/>
                <w:i/>
                <w:sz w:val="20"/>
                <w:szCs w:val="20"/>
              </w:rPr>
              <w:t>Commun</w:t>
            </w:r>
            <w:r>
              <w:rPr>
                <w:rFonts w:ascii="Calibri" w:eastAsia="Calibri" w:hAnsi="Calibri" w:cs="Calibri"/>
                <w:b/>
                <w:bCs/>
                <w:i/>
                <w:spacing w:val="-1"/>
                <w:sz w:val="20"/>
                <w:szCs w:val="20"/>
              </w:rPr>
              <w:t>i</w:t>
            </w:r>
            <w:r>
              <w:rPr>
                <w:rFonts w:ascii="Calibri" w:eastAsia="Calibri" w:hAnsi="Calibri" w:cs="Calibri"/>
                <w:b/>
                <w:bCs/>
                <w:i/>
                <w:sz w:val="20"/>
                <w:szCs w:val="20"/>
              </w:rPr>
              <w:t>ty</w:t>
            </w:r>
          </w:p>
          <w:p w14:paraId="66A57DCB" w14:textId="77777777" w:rsidR="007C62E7" w:rsidRDefault="007C62E7" w:rsidP="00CE7442">
            <w:pPr>
              <w:pStyle w:val="TableParagraph"/>
              <w:ind w:left="102"/>
              <w:rPr>
                <w:rFonts w:ascii="Calibri" w:eastAsia="Calibri" w:hAnsi="Calibri" w:cs="Calibri"/>
                <w:sz w:val="20"/>
                <w:szCs w:val="20"/>
              </w:rPr>
            </w:pPr>
            <w:r>
              <w:rPr>
                <w:rFonts w:ascii="Calibri" w:eastAsia="Calibri" w:hAnsi="Calibri" w:cs="Calibri"/>
                <w:b/>
                <w:bCs/>
                <w:i/>
                <w:sz w:val="20"/>
                <w:szCs w:val="20"/>
              </w:rPr>
              <w:t>Consu</w:t>
            </w:r>
            <w:r>
              <w:rPr>
                <w:rFonts w:ascii="Calibri" w:eastAsia="Calibri" w:hAnsi="Calibri" w:cs="Calibri"/>
                <w:b/>
                <w:bCs/>
                <w:i/>
                <w:spacing w:val="-1"/>
                <w:sz w:val="20"/>
                <w:szCs w:val="20"/>
              </w:rPr>
              <w:t>l</w:t>
            </w:r>
            <w:r>
              <w:rPr>
                <w:rFonts w:ascii="Calibri" w:eastAsia="Calibri" w:hAnsi="Calibri" w:cs="Calibri"/>
                <w:b/>
                <w:bCs/>
                <w:i/>
                <w:sz w:val="20"/>
                <w:szCs w:val="20"/>
              </w:rPr>
              <w:t>tation</w:t>
            </w:r>
          </w:p>
        </w:tc>
        <w:tc>
          <w:tcPr>
            <w:tcW w:w="6630" w:type="dxa"/>
            <w:tcBorders>
              <w:top w:val="single" w:sz="5" w:space="0" w:color="000000"/>
              <w:left w:val="single" w:sz="5" w:space="0" w:color="000000"/>
              <w:bottom w:val="single" w:sz="5" w:space="0" w:color="000000"/>
              <w:right w:val="single" w:sz="5" w:space="0" w:color="000000"/>
            </w:tcBorders>
          </w:tcPr>
          <w:p w14:paraId="75D7C4E9" w14:textId="77777777" w:rsidR="007C62E7" w:rsidRDefault="007C62E7" w:rsidP="00CE7442">
            <w:pPr>
              <w:pStyle w:val="TableParagraph"/>
              <w:spacing w:line="242" w:lineRule="exact"/>
              <w:ind w:left="102" w:right="183"/>
              <w:rPr>
                <w:rFonts w:ascii="Calibri" w:eastAsia="Calibri" w:hAnsi="Calibri" w:cs="Calibri"/>
                <w:sz w:val="20"/>
                <w:szCs w:val="20"/>
              </w:rPr>
            </w:pPr>
            <w:r>
              <w:rPr>
                <w:rFonts w:ascii="Calibri" w:eastAsia="Calibri" w:hAnsi="Calibri" w:cs="Calibri"/>
                <w:sz w:val="20"/>
                <w:szCs w:val="20"/>
              </w:rPr>
              <w:t>Co</w:t>
            </w:r>
            <w:r>
              <w:rPr>
                <w:rFonts w:ascii="Calibri" w:eastAsia="Calibri" w:hAnsi="Calibri" w:cs="Calibri"/>
                <w:spacing w:val="1"/>
                <w:sz w:val="20"/>
                <w:szCs w:val="20"/>
              </w:rPr>
              <w:t>m</w:t>
            </w:r>
            <w:r>
              <w:rPr>
                <w:rFonts w:ascii="Calibri" w:eastAsia="Calibri" w:hAnsi="Calibri" w:cs="Calibri"/>
                <w:spacing w:val="-1"/>
                <w:sz w:val="20"/>
                <w:szCs w:val="20"/>
              </w:rPr>
              <w:t>m</w:t>
            </w:r>
            <w:r>
              <w:rPr>
                <w:rFonts w:ascii="Calibri" w:eastAsia="Calibri" w:hAnsi="Calibri" w:cs="Calibri"/>
                <w:sz w:val="20"/>
                <w:szCs w:val="20"/>
              </w:rPr>
              <w:t>unity</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otif</w:t>
            </w:r>
            <w:r>
              <w:rPr>
                <w:rFonts w:ascii="Calibri" w:eastAsia="Calibri" w:hAnsi="Calibri" w:cs="Calibri"/>
                <w:spacing w:val="-1"/>
                <w:sz w:val="20"/>
                <w:szCs w:val="20"/>
              </w:rPr>
              <w:t>i</w:t>
            </w:r>
            <w:r>
              <w:rPr>
                <w:rFonts w:ascii="Calibri" w:eastAsia="Calibri" w:hAnsi="Calibri" w:cs="Calibri"/>
                <w:sz w:val="20"/>
                <w:szCs w:val="20"/>
              </w:rPr>
              <w:t>cation</w:t>
            </w:r>
            <w:r>
              <w:rPr>
                <w:rFonts w:ascii="Calibri" w:eastAsia="Calibri" w:hAnsi="Calibri" w:cs="Calibri"/>
                <w:spacing w:val="-6"/>
                <w:sz w:val="20"/>
                <w:szCs w:val="20"/>
              </w:rPr>
              <w:t xml:space="preserve"> </w:t>
            </w:r>
            <w:r>
              <w:rPr>
                <w:rFonts w:ascii="Calibri" w:eastAsia="Calibri" w:hAnsi="Calibri" w:cs="Calibri"/>
                <w:sz w:val="20"/>
                <w:szCs w:val="20"/>
              </w:rPr>
              <w:t>wi</w:t>
            </w:r>
            <w:r>
              <w:rPr>
                <w:rFonts w:ascii="Calibri" w:eastAsia="Calibri" w:hAnsi="Calibri" w:cs="Calibri"/>
                <w:spacing w:val="-1"/>
                <w:sz w:val="20"/>
                <w:szCs w:val="20"/>
              </w:rPr>
              <w:t>l</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u</w:t>
            </w:r>
            <w:r>
              <w:rPr>
                <w:rFonts w:ascii="Calibri" w:eastAsia="Calibri" w:hAnsi="Calibri" w:cs="Calibri"/>
                <w:sz w:val="20"/>
                <w:szCs w:val="20"/>
              </w:rPr>
              <w:t>nd</w:t>
            </w:r>
            <w:r>
              <w:rPr>
                <w:rFonts w:ascii="Calibri" w:eastAsia="Calibri" w:hAnsi="Calibri" w:cs="Calibri"/>
                <w:spacing w:val="-1"/>
                <w:sz w:val="20"/>
                <w:szCs w:val="20"/>
              </w:rPr>
              <w:t>e</w:t>
            </w:r>
            <w:r>
              <w:rPr>
                <w:rFonts w:ascii="Calibri" w:eastAsia="Calibri" w:hAnsi="Calibri" w:cs="Calibri"/>
                <w:sz w:val="20"/>
                <w:szCs w:val="20"/>
              </w:rPr>
              <w:t>rt</w:t>
            </w:r>
            <w:r>
              <w:rPr>
                <w:rFonts w:ascii="Calibri" w:eastAsia="Calibri" w:hAnsi="Calibri" w:cs="Calibri"/>
                <w:spacing w:val="1"/>
                <w:sz w:val="20"/>
                <w:szCs w:val="20"/>
              </w:rPr>
              <w:t>a</w:t>
            </w:r>
            <w:r>
              <w:rPr>
                <w:rFonts w:ascii="Calibri" w:eastAsia="Calibri" w:hAnsi="Calibri" w:cs="Calibri"/>
                <w:sz w:val="20"/>
                <w:szCs w:val="20"/>
              </w:rPr>
              <w:t>ken</w:t>
            </w:r>
            <w:r>
              <w:rPr>
                <w:rFonts w:ascii="Calibri" w:eastAsia="Calibri" w:hAnsi="Calibri" w:cs="Calibri"/>
                <w:spacing w:val="-5"/>
                <w:sz w:val="20"/>
                <w:szCs w:val="20"/>
              </w:rPr>
              <w:t xml:space="preserve"> </w:t>
            </w:r>
            <w:r>
              <w:rPr>
                <w:rFonts w:ascii="Calibri" w:eastAsia="Calibri" w:hAnsi="Calibri" w:cs="Calibri"/>
                <w:sz w:val="20"/>
                <w:szCs w:val="20"/>
              </w:rPr>
              <w:t>wh</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z w:val="20"/>
                <w:szCs w:val="20"/>
              </w:rPr>
              <w:t>wor</w:t>
            </w:r>
            <w:r>
              <w:rPr>
                <w:rFonts w:ascii="Calibri" w:eastAsia="Calibri" w:hAnsi="Calibri" w:cs="Calibri"/>
                <w:spacing w:val="3"/>
                <w:sz w:val="20"/>
                <w:szCs w:val="20"/>
              </w:rPr>
              <w:t>k</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re</w:t>
            </w:r>
            <w:r>
              <w:rPr>
                <w:rFonts w:ascii="Calibri" w:eastAsia="Calibri" w:hAnsi="Calibri" w:cs="Calibri"/>
                <w:spacing w:val="-5"/>
                <w:sz w:val="20"/>
                <w:szCs w:val="20"/>
              </w:rPr>
              <w:t xml:space="preserve"> </w:t>
            </w:r>
            <w:r>
              <w:rPr>
                <w:rFonts w:ascii="Calibri" w:eastAsia="Calibri" w:hAnsi="Calibri" w:cs="Calibri"/>
                <w:sz w:val="20"/>
                <w:szCs w:val="20"/>
              </w:rPr>
              <w:t>lik</w:t>
            </w:r>
            <w:r>
              <w:rPr>
                <w:rFonts w:ascii="Calibri" w:eastAsia="Calibri" w:hAnsi="Calibri" w:cs="Calibri"/>
                <w:spacing w:val="-1"/>
                <w:sz w:val="20"/>
                <w:szCs w:val="20"/>
              </w:rPr>
              <w:t>e</w:t>
            </w:r>
            <w:r>
              <w:rPr>
                <w:rFonts w:ascii="Calibri" w:eastAsia="Calibri" w:hAnsi="Calibri" w:cs="Calibri"/>
                <w:sz w:val="20"/>
                <w:szCs w:val="20"/>
              </w:rPr>
              <w:t>ly</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cau</w:t>
            </w:r>
            <w:r>
              <w:rPr>
                <w:rFonts w:ascii="Calibri" w:eastAsia="Calibri" w:hAnsi="Calibri" w:cs="Calibri"/>
                <w:spacing w:val="-1"/>
                <w:sz w:val="20"/>
                <w:szCs w:val="20"/>
              </w:rPr>
              <w:t>s</w:t>
            </w:r>
            <w:r>
              <w:rPr>
                <w:rFonts w:ascii="Calibri" w:eastAsia="Calibri" w:hAnsi="Calibri" w:cs="Calibri"/>
                <w:sz w:val="20"/>
                <w:szCs w:val="20"/>
              </w:rPr>
              <w:t>e</w:t>
            </w:r>
          </w:p>
          <w:p w14:paraId="71AA1B9F" w14:textId="77777777" w:rsidR="007C62E7" w:rsidRDefault="007C62E7" w:rsidP="00CE7442">
            <w:pPr>
              <w:pStyle w:val="TableParagraph"/>
              <w:spacing w:line="243" w:lineRule="exact"/>
              <w:ind w:left="102" w:right="183"/>
              <w:rPr>
                <w:rFonts w:ascii="Calibri" w:eastAsia="Calibri" w:hAnsi="Calibri" w:cs="Calibri"/>
                <w:sz w:val="20"/>
                <w:szCs w:val="20"/>
              </w:rPr>
            </w:pPr>
            <w:r>
              <w:rPr>
                <w:rFonts w:ascii="Calibri" w:eastAsia="Calibri" w:hAnsi="Calibri" w:cs="Calibri"/>
                <w:sz w:val="20"/>
                <w:szCs w:val="20"/>
              </w:rPr>
              <w:t>du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or</w:t>
            </w:r>
            <w:r>
              <w:rPr>
                <w:rFonts w:ascii="Calibri" w:eastAsia="Calibri" w:hAnsi="Calibri" w:cs="Calibri"/>
                <w:spacing w:val="-5"/>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ffe</w:t>
            </w:r>
            <w:r>
              <w:rPr>
                <w:rFonts w:ascii="Calibri" w:eastAsia="Calibri" w:hAnsi="Calibri" w:cs="Calibri"/>
                <w:sz w:val="20"/>
                <w:szCs w:val="20"/>
              </w:rPr>
              <w:t>n</w:t>
            </w:r>
            <w:r>
              <w:rPr>
                <w:rFonts w:ascii="Calibri" w:eastAsia="Calibri" w:hAnsi="Calibri" w:cs="Calibri"/>
                <w:spacing w:val="1"/>
                <w:sz w:val="20"/>
                <w:szCs w:val="20"/>
              </w:rPr>
              <w:t>s</w:t>
            </w:r>
            <w:r>
              <w:rPr>
                <w:rFonts w:ascii="Calibri" w:eastAsia="Calibri" w:hAnsi="Calibri" w:cs="Calibri"/>
                <w:sz w:val="20"/>
                <w:szCs w:val="20"/>
              </w:rPr>
              <w:t>ive</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oi</w:t>
            </w:r>
            <w:r>
              <w:rPr>
                <w:rFonts w:ascii="Calibri" w:eastAsia="Calibri" w:hAnsi="Calibri" w:cs="Calibri"/>
                <w:spacing w:val="-2"/>
                <w:sz w:val="20"/>
                <w:szCs w:val="20"/>
              </w:rPr>
              <w:t>s</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z w:val="20"/>
                <w:szCs w:val="20"/>
              </w:rPr>
              <w:t>pact</w:t>
            </w:r>
            <w:r>
              <w:rPr>
                <w:rFonts w:ascii="Calibri" w:eastAsia="Calibri" w:hAnsi="Calibri" w:cs="Calibri"/>
                <w:spacing w:val="-4"/>
                <w:sz w:val="20"/>
                <w:szCs w:val="20"/>
              </w:rPr>
              <w:t xml:space="preserve"> </w:t>
            </w:r>
            <w:r>
              <w:rPr>
                <w:rFonts w:ascii="Calibri" w:eastAsia="Calibri" w:hAnsi="Calibri" w:cs="Calibri"/>
                <w:sz w:val="20"/>
                <w:szCs w:val="20"/>
              </w:rPr>
              <w:t>on</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ublic</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7"/>
                <w:sz w:val="20"/>
                <w:szCs w:val="20"/>
              </w:rPr>
              <w:t xml:space="preserve"> </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z w:val="20"/>
                <w:szCs w:val="20"/>
              </w:rPr>
              <w:t>arby</w:t>
            </w:r>
            <w:r>
              <w:rPr>
                <w:rFonts w:ascii="Calibri" w:eastAsia="Calibri" w:hAnsi="Calibri" w:cs="Calibri"/>
                <w:spacing w:val="-4"/>
                <w:sz w:val="20"/>
                <w:szCs w:val="20"/>
              </w:rPr>
              <w:t xml:space="preserve"> </w:t>
            </w:r>
            <w:r>
              <w:rPr>
                <w:rFonts w:ascii="Calibri" w:eastAsia="Calibri" w:hAnsi="Calibri" w:cs="Calibri"/>
                <w:spacing w:val="-2"/>
                <w:sz w:val="20"/>
                <w:szCs w:val="20"/>
              </w:rPr>
              <w:t>r</w:t>
            </w:r>
            <w:r>
              <w:rPr>
                <w:rFonts w:ascii="Calibri" w:eastAsia="Calibri" w:hAnsi="Calibri" w:cs="Calibri"/>
                <w:spacing w:val="-1"/>
                <w:sz w:val="20"/>
                <w:szCs w:val="20"/>
              </w:rPr>
              <w:t>es</w:t>
            </w:r>
            <w:r>
              <w:rPr>
                <w:rFonts w:ascii="Calibri" w:eastAsia="Calibri" w:hAnsi="Calibri" w:cs="Calibri"/>
                <w:sz w:val="20"/>
                <w:szCs w:val="20"/>
              </w:rPr>
              <w:t>id</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t</w:t>
            </w:r>
            <w:r>
              <w:rPr>
                <w:rFonts w:ascii="Calibri" w:eastAsia="Calibri" w:hAnsi="Calibri" w:cs="Calibri"/>
                <w:spacing w:val="-1"/>
                <w:sz w:val="20"/>
                <w:szCs w:val="20"/>
              </w:rPr>
              <w:t>s</w:t>
            </w:r>
            <w:r>
              <w:rPr>
                <w:rFonts w:ascii="Calibri" w:eastAsia="Calibri" w:hAnsi="Calibri" w:cs="Calibri"/>
                <w:sz w:val="20"/>
                <w:szCs w:val="20"/>
              </w:rPr>
              <w:t>.</w:t>
            </w:r>
          </w:p>
        </w:tc>
      </w:tr>
      <w:tr w:rsidR="007C62E7" w14:paraId="711EF320" w14:textId="77777777" w:rsidTr="00CE7442">
        <w:trPr>
          <w:trHeight w:hRule="exact" w:val="499"/>
        </w:trPr>
        <w:tc>
          <w:tcPr>
            <w:tcW w:w="1724" w:type="dxa"/>
            <w:vMerge/>
            <w:tcBorders>
              <w:left w:val="single" w:sz="5" w:space="0" w:color="000000"/>
              <w:bottom w:val="single" w:sz="5" w:space="0" w:color="000000"/>
              <w:right w:val="single" w:sz="5" w:space="0" w:color="000000"/>
            </w:tcBorders>
          </w:tcPr>
          <w:p w14:paraId="68403107" w14:textId="77777777" w:rsidR="007C62E7" w:rsidRDefault="007C62E7" w:rsidP="00CE7442"/>
        </w:tc>
        <w:tc>
          <w:tcPr>
            <w:tcW w:w="6630" w:type="dxa"/>
            <w:tcBorders>
              <w:top w:val="single" w:sz="5" w:space="0" w:color="000000"/>
              <w:left w:val="single" w:sz="5" w:space="0" w:color="000000"/>
              <w:bottom w:val="single" w:sz="5" w:space="0" w:color="000000"/>
              <w:right w:val="single" w:sz="5" w:space="0" w:color="000000"/>
            </w:tcBorders>
          </w:tcPr>
          <w:p w14:paraId="01A5C4FF" w14:textId="77777777" w:rsidR="007C62E7" w:rsidRDefault="007C62E7" w:rsidP="00CE7442">
            <w:pPr>
              <w:pStyle w:val="TableParagraph"/>
              <w:spacing w:line="242" w:lineRule="exact"/>
              <w:ind w:left="102" w:right="183"/>
              <w:rPr>
                <w:rFonts w:ascii="Calibri" w:eastAsia="Calibri" w:hAnsi="Calibri" w:cs="Calibri"/>
                <w:sz w:val="20"/>
                <w:szCs w:val="20"/>
              </w:rPr>
            </w:pPr>
            <w:r>
              <w:rPr>
                <w:rFonts w:ascii="Calibri" w:eastAsia="Calibri" w:hAnsi="Calibri" w:cs="Calibri"/>
                <w:sz w:val="20"/>
                <w:szCs w:val="20"/>
              </w:rPr>
              <w:t>Co</w:t>
            </w:r>
            <w:r>
              <w:rPr>
                <w:rFonts w:ascii="Calibri" w:eastAsia="Calibri" w:hAnsi="Calibri" w:cs="Calibri"/>
                <w:spacing w:val="1"/>
                <w:sz w:val="20"/>
                <w:szCs w:val="20"/>
              </w:rPr>
              <w:t>m</w:t>
            </w:r>
            <w:r>
              <w:rPr>
                <w:rFonts w:ascii="Calibri" w:eastAsia="Calibri" w:hAnsi="Calibri" w:cs="Calibri"/>
                <w:spacing w:val="-1"/>
                <w:sz w:val="20"/>
                <w:szCs w:val="20"/>
              </w:rPr>
              <w:t>m</w:t>
            </w:r>
            <w:r>
              <w:rPr>
                <w:rFonts w:ascii="Calibri" w:eastAsia="Calibri" w:hAnsi="Calibri" w:cs="Calibri"/>
                <w:sz w:val="20"/>
                <w:szCs w:val="20"/>
              </w:rPr>
              <w:t>unity</w:t>
            </w:r>
            <w:r>
              <w:rPr>
                <w:rFonts w:ascii="Calibri" w:eastAsia="Calibri" w:hAnsi="Calibri" w:cs="Calibri"/>
                <w:spacing w:val="-6"/>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otif</w:t>
            </w:r>
            <w:r>
              <w:rPr>
                <w:rFonts w:ascii="Calibri" w:eastAsia="Calibri" w:hAnsi="Calibri" w:cs="Calibri"/>
                <w:spacing w:val="-1"/>
                <w:sz w:val="20"/>
                <w:szCs w:val="20"/>
              </w:rPr>
              <w:t>i</w:t>
            </w:r>
            <w:r>
              <w:rPr>
                <w:rFonts w:ascii="Calibri" w:eastAsia="Calibri" w:hAnsi="Calibri" w:cs="Calibri"/>
                <w:sz w:val="20"/>
                <w:szCs w:val="20"/>
              </w:rPr>
              <w:t>cation</w:t>
            </w:r>
            <w:r>
              <w:rPr>
                <w:rFonts w:ascii="Calibri" w:eastAsia="Calibri" w:hAnsi="Calibri" w:cs="Calibri"/>
                <w:spacing w:val="-6"/>
                <w:sz w:val="20"/>
                <w:szCs w:val="20"/>
              </w:rPr>
              <w:t xml:space="preserve"> </w:t>
            </w:r>
            <w:r>
              <w:rPr>
                <w:rFonts w:ascii="Calibri" w:eastAsia="Calibri" w:hAnsi="Calibri" w:cs="Calibri"/>
                <w:sz w:val="20"/>
                <w:szCs w:val="20"/>
              </w:rPr>
              <w:t>wi</w:t>
            </w:r>
            <w:r>
              <w:rPr>
                <w:rFonts w:ascii="Calibri" w:eastAsia="Calibri" w:hAnsi="Calibri" w:cs="Calibri"/>
                <w:spacing w:val="-1"/>
                <w:sz w:val="20"/>
                <w:szCs w:val="20"/>
              </w:rPr>
              <w:t>l</w:t>
            </w:r>
            <w:r>
              <w:rPr>
                <w:rFonts w:ascii="Calibri" w:eastAsia="Calibri" w:hAnsi="Calibri" w:cs="Calibri"/>
                <w:sz w:val="20"/>
                <w:szCs w:val="20"/>
              </w:rPr>
              <w:t>l</w:t>
            </w:r>
            <w:r>
              <w:rPr>
                <w:rFonts w:ascii="Calibri" w:eastAsia="Calibri" w:hAnsi="Calibri" w:cs="Calibri"/>
                <w:spacing w:val="-7"/>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u</w:t>
            </w:r>
            <w:r>
              <w:rPr>
                <w:rFonts w:ascii="Calibri" w:eastAsia="Calibri" w:hAnsi="Calibri" w:cs="Calibri"/>
                <w:sz w:val="20"/>
                <w:szCs w:val="20"/>
              </w:rPr>
              <w:t>nd</w:t>
            </w:r>
            <w:r>
              <w:rPr>
                <w:rFonts w:ascii="Calibri" w:eastAsia="Calibri" w:hAnsi="Calibri" w:cs="Calibri"/>
                <w:spacing w:val="-1"/>
                <w:sz w:val="20"/>
                <w:szCs w:val="20"/>
              </w:rPr>
              <w:t>e</w:t>
            </w:r>
            <w:r>
              <w:rPr>
                <w:rFonts w:ascii="Calibri" w:eastAsia="Calibri" w:hAnsi="Calibri" w:cs="Calibri"/>
                <w:sz w:val="20"/>
                <w:szCs w:val="20"/>
              </w:rPr>
              <w:t>rt</w:t>
            </w:r>
            <w:r>
              <w:rPr>
                <w:rFonts w:ascii="Calibri" w:eastAsia="Calibri" w:hAnsi="Calibri" w:cs="Calibri"/>
                <w:spacing w:val="1"/>
                <w:sz w:val="20"/>
                <w:szCs w:val="20"/>
              </w:rPr>
              <w:t>a</w:t>
            </w:r>
            <w:r>
              <w:rPr>
                <w:rFonts w:ascii="Calibri" w:eastAsia="Calibri" w:hAnsi="Calibri" w:cs="Calibri"/>
                <w:sz w:val="20"/>
                <w:szCs w:val="20"/>
              </w:rPr>
              <w:t>ken</w:t>
            </w:r>
            <w:r>
              <w:rPr>
                <w:rFonts w:ascii="Calibri" w:eastAsia="Calibri" w:hAnsi="Calibri" w:cs="Calibri"/>
                <w:spacing w:val="-7"/>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ef</w:t>
            </w:r>
            <w:r>
              <w:rPr>
                <w:rFonts w:ascii="Calibri" w:eastAsia="Calibri" w:hAnsi="Calibri" w:cs="Calibri"/>
                <w:sz w:val="20"/>
                <w:szCs w:val="20"/>
              </w:rPr>
              <w:t>ore</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orks</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du</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to</w:t>
            </w:r>
          </w:p>
          <w:p w14:paraId="4F8309E2" w14:textId="77777777" w:rsidR="007C62E7" w:rsidRDefault="007C62E7" w:rsidP="00CE7442">
            <w:pPr>
              <w:pStyle w:val="TableParagraph"/>
              <w:ind w:left="102" w:right="183"/>
              <w:rPr>
                <w:rFonts w:ascii="Calibri" w:eastAsia="Calibri" w:hAnsi="Calibri" w:cs="Calibri"/>
                <w:sz w:val="20"/>
                <w:szCs w:val="20"/>
              </w:rPr>
            </w:pPr>
            <w:r>
              <w:rPr>
                <w:rFonts w:ascii="Calibri" w:eastAsia="Calibri" w:hAnsi="Calibri" w:cs="Calibri"/>
                <w:sz w:val="20"/>
                <w:szCs w:val="20"/>
              </w:rPr>
              <w:t>com</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nce</w:t>
            </w:r>
            <w:r>
              <w:rPr>
                <w:rFonts w:ascii="Calibri" w:eastAsia="Calibri" w:hAnsi="Calibri" w:cs="Calibri"/>
                <w:spacing w:val="-10"/>
                <w:sz w:val="20"/>
                <w:szCs w:val="20"/>
              </w:rPr>
              <w:t xml:space="preserve"> </w:t>
            </w:r>
            <w:r>
              <w:rPr>
                <w:rFonts w:ascii="Calibri" w:eastAsia="Calibri" w:hAnsi="Calibri" w:cs="Calibri"/>
                <w:sz w:val="20"/>
                <w:szCs w:val="20"/>
              </w:rPr>
              <w:t>out</w:t>
            </w:r>
            <w:r>
              <w:rPr>
                <w:rFonts w:ascii="Calibri" w:eastAsia="Calibri" w:hAnsi="Calibri" w:cs="Calibri"/>
                <w:spacing w:val="1"/>
                <w:sz w:val="20"/>
                <w:szCs w:val="20"/>
              </w:rPr>
              <w:t>s</w:t>
            </w:r>
            <w:r>
              <w:rPr>
                <w:rFonts w:ascii="Calibri" w:eastAsia="Calibri" w:hAnsi="Calibri" w:cs="Calibri"/>
                <w:sz w:val="20"/>
                <w:szCs w:val="20"/>
              </w:rPr>
              <w:t>ide</w:t>
            </w:r>
            <w:r>
              <w:rPr>
                <w:rFonts w:ascii="Calibri" w:eastAsia="Calibri" w:hAnsi="Calibri" w:cs="Calibri"/>
                <w:spacing w:val="-10"/>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pacing w:val="-1"/>
                <w:sz w:val="20"/>
                <w:szCs w:val="20"/>
              </w:rPr>
              <w:t>m</w:t>
            </w:r>
            <w:r>
              <w:rPr>
                <w:rFonts w:ascii="Calibri" w:eastAsia="Calibri" w:hAnsi="Calibri" w:cs="Calibri"/>
                <w:sz w:val="20"/>
                <w:szCs w:val="20"/>
              </w:rPr>
              <w:t>al</w:t>
            </w:r>
            <w:r>
              <w:rPr>
                <w:rFonts w:ascii="Calibri" w:eastAsia="Calibri" w:hAnsi="Calibri" w:cs="Calibri"/>
                <w:spacing w:val="-8"/>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orking</w:t>
            </w:r>
            <w:r>
              <w:rPr>
                <w:rFonts w:ascii="Calibri" w:eastAsia="Calibri" w:hAnsi="Calibri" w:cs="Calibri"/>
                <w:spacing w:val="-9"/>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our</w:t>
            </w:r>
            <w:r>
              <w:rPr>
                <w:rFonts w:ascii="Calibri" w:eastAsia="Calibri" w:hAnsi="Calibri" w:cs="Calibri"/>
                <w:spacing w:val="-1"/>
                <w:sz w:val="20"/>
                <w:szCs w:val="20"/>
              </w:rPr>
              <w:t>s</w:t>
            </w:r>
            <w:r>
              <w:rPr>
                <w:rFonts w:ascii="Calibri" w:eastAsia="Calibri" w:hAnsi="Calibri" w:cs="Calibri"/>
                <w:sz w:val="20"/>
                <w:szCs w:val="20"/>
              </w:rPr>
              <w:t>.</w:t>
            </w:r>
          </w:p>
        </w:tc>
      </w:tr>
    </w:tbl>
    <w:p w14:paraId="4B61F7A1" w14:textId="77777777" w:rsidR="007C62E7" w:rsidRDefault="007C62E7" w:rsidP="007C62E7">
      <w:pPr>
        <w:rPr>
          <w:rFonts w:ascii="Calibri" w:eastAsia="Calibri" w:hAnsi="Calibri" w:cs="Calibri"/>
          <w:sz w:val="20"/>
          <w:szCs w:val="20"/>
        </w:rPr>
        <w:sectPr w:rsidR="007C62E7">
          <w:pgSz w:w="11907" w:h="16840"/>
          <w:pgMar w:top="1360" w:right="1020" w:bottom="1080" w:left="1020" w:header="755" w:footer="891" w:gutter="0"/>
          <w:cols w:space="720"/>
        </w:sectPr>
      </w:pPr>
    </w:p>
    <w:p w14:paraId="0865AFA3" w14:textId="77777777" w:rsidR="007C62E7" w:rsidRDefault="007C62E7" w:rsidP="007C62E7">
      <w:pPr>
        <w:spacing w:before="3" w:line="40" w:lineRule="exact"/>
        <w:rPr>
          <w:sz w:val="4"/>
          <w:szCs w:val="4"/>
        </w:rPr>
      </w:pPr>
    </w:p>
    <w:tbl>
      <w:tblPr>
        <w:tblW w:w="0" w:type="auto"/>
        <w:tblInd w:w="750" w:type="dxa"/>
        <w:tblLayout w:type="fixed"/>
        <w:tblCellMar>
          <w:left w:w="0" w:type="dxa"/>
          <w:right w:w="0" w:type="dxa"/>
        </w:tblCellMar>
        <w:tblLook w:val="01E0" w:firstRow="1" w:lastRow="1" w:firstColumn="1" w:lastColumn="1" w:noHBand="0" w:noVBand="0"/>
      </w:tblPr>
      <w:tblGrid>
        <w:gridCol w:w="1724"/>
        <w:gridCol w:w="6630"/>
      </w:tblGrid>
      <w:tr w:rsidR="007C62E7" w14:paraId="2412343C" w14:textId="77777777" w:rsidTr="00CE7442">
        <w:trPr>
          <w:trHeight w:hRule="exact" w:val="497"/>
        </w:trPr>
        <w:tc>
          <w:tcPr>
            <w:tcW w:w="1724" w:type="dxa"/>
            <w:tcBorders>
              <w:top w:val="single" w:sz="5" w:space="0" w:color="000000"/>
              <w:left w:val="single" w:sz="5" w:space="0" w:color="000000"/>
              <w:bottom w:val="single" w:sz="5" w:space="0" w:color="000000"/>
              <w:right w:val="single" w:sz="5" w:space="0" w:color="000000"/>
            </w:tcBorders>
          </w:tcPr>
          <w:p w14:paraId="400FB304" w14:textId="77777777" w:rsidR="007C62E7" w:rsidRDefault="007C62E7" w:rsidP="00CE7442">
            <w:pPr>
              <w:pStyle w:val="TableParagraph"/>
              <w:spacing w:line="242" w:lineRule="exact"/>
              <w:ind w:left="102"/>
              <w:rPr>
                <w:rFonts w:ascii="Calibri" w:eastAsia="Calibri" w:hAnsi="Calibri" w:cs="Calibri"/>
                <w:sz w:val="20"/>
                <w:szCs w:val="20"/>
              </w:rPr>
            </w:pPr>
            <w:r>
              <w:rPr>
                <w:rFonts w:ascii="Calibri" w:eastAsia="Calibri" w:hAnsi="Calibri" w:cs="Calibri"/>
                <w:b/>
                <w:bCs/>
                <w:i/>
                <w:sz w:val="20"/>
                <w:szCs w:val="20"/>
              </w:rPr>
              <w:t>V</w:t>
            </w:r>
            <w:r>
              <w:rPr>
                <w:rFonts w:ascii="Calibri" w:eastAsia="Calibri" w:hAnsi="Calibri" w:cs="Calibri"/>
                <w:b/>
                <w:bCs/>
                <w:i/>
                <w:spacing w:val="-2"/>
                <w:sz w:val="20"/>
                <w:szCs w:val="20"/>
              </w:rPr>
              <w:t>i</w:t>
            </w:r>
            <w:r>
              <w:rPr>
                <w:rFonts w:ascii="Calibri" w:eastAsia="Calibri" w:hAnsi="Calibri" w:cs="Calibri"/>
                <w:b/>
                <w:bCs/>
                <w:i/>
                <w:sz w:val="20"/>
                <w:szCs w:val="20"/>
              </w:rPr>
              <w:t>sual</w:t>
            </w:r>
            <w:r>
              <w:rPr>
                <w:rFonts w:ascii="Calibri" w:eastAsia="Calibri" w:hAnsi="Calibri" w:cs="Calibri"/>
                <w:b/>
                <w:bCs/>
                <w:i/>
                <w:spacing w:val="-12"/>
                <w:sz w:val="20"/>
                <w:szCs w:val="20"/>
              </w:rPr>
              <w:t xml:space="preserve"> </w:t>
            </w:r>
            <w:r>
              <w:rPr>
                <w:rFonts w:ascii="Calibri" w:eastAsia="Calibri" w:hAnsi="Calibri" w:cs="Calibri"/>
                <w:b/>
                <w:bCs/>
                <w:i/>
                <w:sz w:val="20"/>
                <w:szCs w:val="20"/>
              </w:rPr>
              <w:t>Impact</w:t>
            </w:r>
          </w:p>
        </w:tc>
        <w:tc>
          <w:tcPr>
            <w:tcW w:w="6630" w:type="dxa"/>
            <w:tcBorders>
              <w:top w:val="single" w:sz="5" w:space="0" w:color="000000"/>
              <w:left w:val="single" w:sz="5" w:space="0" w:color="000000"/>
              <w:bottom w:val="single" w:sz="5" w:space="0" w:color="000000"/>
              <w:right w:val="single" w:sz="5" w:space="0" w:color="000000"/>
            </w:tcBorders>
          </w:tcPr>
          <w:p w14:paraId="35538023" w14:textId="77777777" w:rsidR="007C62E7" w:rsidRDefault="007C62E7" w:rsidP="00CE7442">
            <w:pPr>
              <w:pStyle w:val="TableParagraph"/>
              <w:spacing w:line="242" w:lineRule="exact"/>
              <w:ind w:left="102" w:right="183"/>
              <w:rPr>
                <w:rFonts w:ascii="Calibri" w:eastAsia="Calibri" w:hAnsi="Calibri" w:cs="Calibri"/>
                <w:sz w:val="20"/>
                <w:szCs w:val="20"/>
              </w:rPr>
            </w:pPr>
            <w:r>
              <w:rPr>
                <w:rFonts w:ascii="Calibri" w:eastAsia="Calibri" w:hAnsi="Calibri" w:cs="Calibri"/>
                <w:sz w:val="20"/>
                <w:szCs w:val="20"/>
              </w:rPr>
              <w:t>Stock</w:t>
            </w:r>
            <w:r>
              <w:rPr>
                <w:rFonts w:ascii="Calibri" w:eastAsia="Calibri" w:hAnsi="Calibri" w:cs="Calibri"/>
                <w:spacing w:val="1"/>
                <w:sz w:val="20"/>
                <w:szCs w:val="20"/>
              </w:rPr>
              <w:t>p</w:t>
            </w:r>
            <w:r>
              <w:rPr>
                <w:rFonts w:ascii="Calibri" w:eastAsia="Calibri" w:hAnsi="Calibri" w:cs="Calibri"/>
                <w:sz w:val="20"/>
                <w:szCs w:val="20"/>
              </w:rPr>
              <w:t>il</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hould</w:t>
            </w:r>
            <w:r>
              <w:rPr>
                <w:rFonts w:ascii="Calibri" w:eastAsia="Calibri" w:hAnsi="Calibri" w:cs="Calibri"/>
                <w:spacing w:val="-4"/>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5"/>
                <w:sz w:val="20"/>
                <w:szCs w:val="20"/>
              </w:rPr>
              <w:t xml:space="preserve"> </w:t>
            </w:r>
            <w:r>
              <w:rPr>
                <w:rFonts w:ascii="Calibri" w:eastAsia="Calibri" w:hAnsi="Calibri" w:cs="Calibri"/>
                <w:sz w:val="20"/>
                <w:szCs w:val="20"/>
              </w:rPr>
              <w:t>stor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ight</w:t>
            </w:r>
            <w:r>
              <w:rPr>
                <w:rFonts w:ascii="Calibri" w:eastAsia="Calibri" w:hAnsi="Calibri" w:cs="Calibri"/>
                <w:spacing w:val="-4"/>
                <w:sz w:val="20"/>
                <w:szCs w:val="20"/>
              </w:rPr>
              <w:t xml:space="preserve"> </w:t>
            </w:r>
            <w:r>
              <w:rPr>
                <w:rFonts w:ascii="Calibri" w:eastAsia="Calibri" w:hAnsi="Calibri" w:cs="Calibri"/>
                <w:sz w:val="20"/>
                <w:szCs w:val="20"/>
              </w:rPr>
              <w:t>that</w:t>
            </w:r>
            <w:r>
              <w:rPr>
                <w:rFonts w:ascii="Calibri" w:eastAsia="Calibri" w:hAnsi="Calibri" w:cs="Calibri"/>
                <w:spacing w:val="-6"/>
                <w:sz w:val="20"/>
                <w:szCs w:val="20"/>
              </w:rPr>
              <w:t xml:space="preserve"> </w:t>
            </w:r>
            <w:r>
              <w:rPr>
                <w:rFonts w:ascii="Calibri" w:eastAsia="Calibri" w:hAnsi="Calibri" w:cs="Calibri"/>
                <w:sz w:val="20"/>
                <w:szCs w:val="20"/>
              </w:rPr>
              <w:t>has</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ntial</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cau</w:t>
            </w:r>
            <w:r>
              <w:rPr>
                <w:rFonts w:ascii="Calibri" w:eastAsia="Calibri" w:hAnsi="Calibri" w:cs="Calibri"/>
                <w:spacing w:val="-1"/>
                <w:sz w:val="20"/>
                <w:szCs w:val="20"/>
              </w:rPr>
              <w:t>s</w:t>
            </w:r>
            <w:r>
              <w:rPr>
                <w:rFonts w:ascii="Calibri" w:eastAsia="Calibri" w:hAnsi="Calibri" w:cs="Calibri"/>
                <w:sz w:val="20"/>
                <w:szCs w:val="20"/>
              </w:rPr>
              <w:t>e</w:t>
            </w:r>
          </w:p>
          <w:p w14:paraId="5F6796D4" w14:textId="77777777" w:rsidR="007C62E7" w:rsidRDefault="007C62E7" w:rsidP="00CE7442">
            <w:pPr>
              <w:pStyle w:val="TableParagraph"/>
              <w:spacing w:before="1" w:line="242" w:lineRule="exact"/>
              <w:ind w:left="102" w:right="183"/>
              <w:rPr>
                <w:rFonts w:ascii="Calibri" w:eastAsia="Calibri" w:hAnsi="Calibri" w:cs="Calibri"/>
                <w:sz w:val="20"/>
                <w:szCs w:val="20"/>
              </w:rPr>
            </w:pP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z w:val="20"/>
                <w:szCs w:val="20"/>
              </w:rPr>
              <w:t>ual</w:t>
            </w:r>
            <w:r>
              <w:rPr>
                <w:rFonts w:ascii="Calibri" w:eastAsia="Calibri" w:hAnsi="Calibri" w:cs="Calibri"/>
                <w:spacing w:val="-11"/>
                <w:sz w:val="20"/>
                <w:szCs w:val="20"/>
              </w:rPr>
              <w:t xml:space="preserve"> </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z w:val="20"/>
                <w:szCs w:val="20"/>
              </w:rPr>
              <w:t>pact.</w:t>
            </w:r>
          </w:p>
        </w:tc>
      </w:tr>
      <w:tr w:rsidR="007C62E7" w14:paraId="4295A324" w14:textId="77777777" w:rsidTr="00CE7442">
        <w:trPr>
          <w:trHeight w:hRule="exact" w:val="374"/>
        </w:trPr>
        <w:tc>
          <w:tcPr>
            <w:tcW w:w="1724" w:type="dxa"/>
            <w:vMerge w:val="restart"/>
            <w:tcBorders>
              <w:top w:val="single" w:sz="5" w:space="0" w:color="000000"/>
              <w:left w:val="single" w:sz="5" w:space="0" w:color="000000"/>
              <w:right w:val="single" w:sz="5" w:space="0" w:color="000000"/>
            </w:tcBorders>
          </w:tcPr>
          <w:p w14:paraId="696AA6E1" w14:textId="77777777" w:rsidR="007C62E7" w:rsidRDefault="007C62E7" w:rsidP="00CE7442">
            <w:pPr>
              <w:pStyle w:val="TableParagraph"/>
              <w:spacing w:before="2" w:line="238" w:lineRule="auto"/>
              <w:ind w:left="102" w:right="481"/>
              <w:rPr>
                <w:rFonts w:ascii="Calibri" w:eastAsia="Calibri" w:hAnsi="Calibri" w:cs="Calibri"/>
                <w:sz w:val="20"/>
                <w:szCs w:val="20"/>
              </w:rPr>
            </w:pPr>
            <w:r>
              <w:rPr>
                <w:rFonts w:ascii="Calibri" w:eastAsia="Calibri" w:hAnsi="Calibri" w:cs="Calibri"/>
                <w:b/>
                <w:bCs/>
                <w:i/>
                <w:spacing w:val="-1"/>
                <w:sz w:val="20"/>
                <w:szCs w:val="20"/>
              </w:rPr>
              <w:t>W</w:t>
            </w:r>
            <w:r>
              <w:rPr>
                <w:rFonts w:ascii="Calibri" w:eastAsia="Calibri" w:hAnsi="Calibri" w:cs="Calibri"/>
                <w:b/>
                <w:bCs/>
                <w:i/>
                <w:sz w:val="20"/>
                <w:szCs w:val="20"/>
              </w:rPr>
              <w:t>a</w:t>
            </w:r>
            <w:r>
              <w:rPr>
                <w:rFonts w:ascii="Calibri" w:eastAsia="Calibri" w:hAnsi="Calibri" w:cs="Calibri"/>
                <w:b/>
                <w:bCs/>
                <w:i/>
                <w:spacing w:val="1"/>
                <w:sz w:val="20"/>
                <w:szCs w:val="20"/>
              </w:rPr>
              <w:t>s</w:t>
            </w:r>
            <w:r>
              <w:rPr>
                <w:rFonts w:ascii="Calibri" w:eastAsia="Calibri" w:hAnsi="Calibri" w:cs="Calibri"/>
                <w:b/>
                <w:bCs/>
                <w:i/>
                <w:sz w:val="20"/>
                <w:szCs w:val="20"/>
              </w:rPr>
              <w:t>te</w:t>
            </w:r>
            <w:r>
              <w:rPr>
                <w:rFonts w:ascii="Calibri" w:eastAsia="Calibri" w:hAnsi="Calibri" w:cs="Calibri"/>
                <w:b/>
                <w:bCs/>
                <w:i/>
                <w:w w:val="99"/>
                <w:sz w:val="20"/>
                <w:szCs w:val="20"/>
              </w:rPr>
              <w:t xml:space="preserve"> </w:t>
            </w:r>
            <w:r>
              <w:rPr>
                <w:rFonts w:ascii="Calibri" w:eastAsia="Calibri" w:hAnsi="Calibri" w:cs="Calibri"/>
                <w:b/>
                <w:bCs/>
                <w:i/>
                <w:w w:val="95"/>
                <w:sz w:val="20"/>
                <w:szCs w:val="20"/>
              </w:rPr>
              <w:t>Management</w:t>
            </w:r>
          </w:p>
        </w:tc>
        <w:tc>
          <w:tcPr>
            <w:tcW w:w="6630" w:type="dxa"/>
            <w:tcBorders>
              <w:top w:val="single" w:sz="5" w:space="0" w:color="000000"/>
              <w:left w:val="single" w:sz="5" w:space="0" w:color="000000"/>
              <w:bottom w:val="single" w:sz="5" w:space="0" w:color="000000"/>
              <w:right w:val="single" w:sz="5" w:space="0" w:color="000000"/>
            </w:tcBorders>
          </w:tcPr>
          <w:p w14:paraId="3B90F1B6" w14:textId="77777777" w:rsidR="007C62E7" w:rsidRDefault="007C62E7" w:rsidP="00CE7442">
            <w:pPr>
              <w:pStyle w:val="TableParagraph"/>
              <w:ind w:left="102" w:right="183"/>
              <w:rPr>
                <w:rFonts w:ascii="Calibri" w:eastAsia="Calibri" w:hAnsi="Calibri" w:cs="Calibri"/>
                <w:sz w:val="20"/>
                <w:szCs w:val="20"/>
              </w:rPr>
            </w:pPr>
            <w:r>
              <w:rPr>
                <w:rFonts w:ascii="Calibri" w:eastAsia="Calibri" w:hAnsi="Calibri" w:cs="Calibri"/>
                <w:sz w:val="20"/>
                <w:szCs w:val="20"/>
              </w:rPr>
              <w:t>Stock</w:t>
            </w:r>
            <w:r>
              <w:rPr>
                <w:rFonts w:ascii="Calibri" w:eastAsia="Calibri" w:hAnsi="Calibri" w:cs="Calibri"/>
                <w:spacing w:val="1"/>
                <w:sz w:val="20"/>
                <w:szCs w:val="20"/>
              </w:rPr>
              <w:t>p</w:t>
            </w:r>
            <w:r>
              <w:rPr>
                <w:rFonts w:ascii="Calibri" w:eastAsia="Calibri" w:hAnsi="Calibri" w:cs="Calibri"/>
                <w:sz w:val="20"/>
                <w:szCs w:val="20"/>
              </w:rPr>
              <w:t>il</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4"/>
                <w:sz w:val="20"/>
                <w:szCs w:val="20"/>
              </w:rPr>
              <w:t xml:space="preserve"> </w:t>
            </w:r>
            <w:r>
              <w:rPr>
                <w:rFonts w:ascii="Calibri" w:eastAsia="Calibri" w:hAnsi="Calibri" w:cs="Calibri"/>
                <w:sz w:val="20"/>
                <w:szCs w:val="20"/>
              </w:rPr>
              <w:t>w</w:t>
            </w:r>
            <w:r>
              <w:rPr>
                <w:rFonts w:ascii="Calibri" w:eastAsia="Calibri" w:hAnsi="Calibri" w:cs="Calibri"/>
                <w:spacing w:val="2"/>
                <w:sz w:val="20"/>
                <w:szCs w:val="20"/>
              </w:rPr>
              <w:t>a</w:t>
            </w:r>
            <w:r>
              <w:rPr>
                <w:rFonts w:ascii="Calibri" w:eastAsia="Calibri" w:hAnsi="Calibri" w:cs="Calibri"/>
                <w:spacing w:val="-1"/>
                <w:sz w:val="20"/>
                <w:szCs w:val="20"/>
              </w:rPr>
              <w:t>s</w:t>
            </w:r>
            <w:r>
              <w:rPr>
                <w:rFonts w:ascii="Calibri" w:eastAsia="Calibri" w:hAnsi="Calibri" w:cs="Calibri"/>
                <w:sz w:val="20"/>
                <w:szCs w:val="20"/>
              </w:rPr>
              <w:t>te</w:t>
            </w:r>
            <w:r>
              <w:rPr>
                <w:rFonts w:ascii="Calibri" w:eastAsia="Calibri" w:hAnsi="Calibri" w:cs="Calibri"/>
                <w:spacing w:val="-5"/>
                <w:sz w:val="20"/>
                <w:szCs w:val="20"/>
              </w:rPr>
              <w:t xml:space="preserve"> </w:t>
            </w:r>
            <w:r>
              <w:rPr>
                <w:rFonts w:ascii="Calibri" w:eastAsia="Calibri" w:hAnsi="Calibri" w:cs="Calibri"/>
                <w:sz w:val="20"/>
                <w:szCs w:val="20"/>
              </w:rPr>
              <w:t>ma</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rial</w:t>
            </w:r>
            <w:r>
              <w:rPr>
                <w:rFonts w:ascii="Calibri" w:eastAsia="Calibri" w:hAnsi="Calibri" w:cs="Calibri"/>
                <w:spacing w:val="-3"/>
                <w:sz w:val="20"/>
                <w:szCs w:val="20"/>
              </w:rPr>
              <w:t xml:space="preserve"> </w:t>
            </w:r>
            <w:r>
              <w:rPr>
                <w:rFonts w:ascii="Calibri" w:eastAsia="Calibri" w:hAnsi="Calibri" w:cs="Calibri"/>
                <w:sz w:val="20"/>
                <w:szCs w:val="20"/>
              </w:rPr>
              <w:t>wi</w:t>
            </w:r>
            <w:r>
              <w:rPr>
                <w:rFonts w:ascii="Calibri" w:eastAsia="Calibri" w:hAnsi="Calibri" w:cs="Calibri"/>
                <w:spacing w:val="-1"/>
                <w:sz w:val="20"/>
                <w:szCs w:val="20"/>
              </w:rPr>
              <w:t>l</w:t>
            </w:r>
            <w:r>
              <w:rPr>
                <w:rFonts w:ascii="Calibri" w:eastAsia="Calibri" w:hAnsi="Calibri" w:cs="Calibri"/>
                <w:sz w:val="20"/>
                <w:szCs w:val="20"/>
              </w:rPr>
              <w:t>l</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6"/>
                <w:sz w:val="20"/>
                <w:szCs w:val="20"/>
              </w:rPr>
              <w:t xml:space="preserve"> </w:t>
            </w:r>
            <w:r>
              <w:rPr>
                <w:rFonts w:ascii="Calibri" w:eastAsia="Calibri" w:hAnsi="Calibri" w:cs="Calibri"/>
                <w:sz w:val="20"/>
                <w:szCs w:val="20"/>
              </w:rPr>
              <w:t>le</w:t>
            </w:r>
            <w:r>
              <w:rPr>
                <w:rFonts w:ascii="Calibri" w:eastAsia="Calibri" w:hAnsi="Calibri" w:cs="Calibri"/>
                <w:spacing w:val="-2"/>
                <w:sz w:val="20"/>
                <w:szCs w:val="20"/>
              </w:rPr>
              <w:t>f</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on</w:t>
            </w:r>
            <w:r>
              <w:rPr>
                <w:rFonts w:ascii="Calibri" w:eastAsia="Calibri" w:hAnsi="Calibri" w:cs="Calibri"/>
                <w:spacing w:val="-4"/>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i</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w:t>
            </w:r>
          </w:p>
        </w:tc>
      </w:tr>
      <w:tr w:rsidR="007C62E7" w14:paraId="61EEEBE0" w14:textId="77777777" w:rsidTr="00CE7442">
        <w:trPr>
          <w:trHeight w:hRule="exact" w:val="742"/>
        </w:trPr>
        <w:tc>
          <w:tcPr>
            <w:tcW w:w="1724" w:type="dxa"/>
            <w:vMerge/>
            <w:tcBorders>
              <w:left w:val="single" w:sz="5" w:space="0" w:color="000000"/>
              <w:right w:val="single" w:sz="5" w:space="0" w:color="000000"/>
            </w:tcBorders>
          </w:tcPr>
          <w:p w14:paraId="01A0759F" w14:textId="77777777" w:rsidR="007C62E7" w:rsidRDefault="007C62E7" w:rsidP="00CE7442"/>
        </w:tc>
        <w:tc>
          <w:tcPr>
            <w:tcW w:w="6630" w:type="dxa"/>
            <w:tcBorders>
              <w:top w:val="single" w:sz="5" w:space="0" w:color="000000"/>
              <w:left w:val="single" w:sz="5" w:space="0" w:color="000000"/>
              <w:bottom w:val="single" w:sz="5" w:space="0" w:color="000000"/>
              <w:right w:val="single" w:sz="5" w:space="0" w:color="000000"/>
            </w:tcBorders>
          </w:tcPr>
          <w:p w14:paraId="03CD0A90" w14:textId="77777777" w:rsidR="007C62E7" w:rsidRDefault="007C62E7" w:rsidP="00CE7442">
            <w:pPr>
              <w:pStyle w:val="TableParagraph"/>
              <w:spacing w:line="242" w:lineRule="exact"/>
              <w:ind w:left="102"/>
              <w:rPr>
                <w:rFonts w:ascii="Calibri" w:eastAsia="Calibri" w:hAnsi="Calibri" w:cs="Calibri"/>
                <w:sz w:val="20"/>
                <w:szCs w:val="20"/>
              </w:rPr>
            </w:pPr>
            <w:r>
              <w:rPr>
                <w:rFonts w:ascii="Calibri" w:eastAsia="Calibri" w:hAnsi="Calibri" w:cs="Calibri"/>
                <w:sz w:val="20"/>
                <w:szCs w:val="20"/>
              </w:rPr>
              <w:t>All</w:t>
            </w:r>
            <w:r>
              <w:rPr>
                <w:rFonts w:ascii="Calibri" w:eastAsia="Calibri" w:hAnsi="Calibri" w:cs="Calibri"/>
                <w:spacing w:val="-5"/>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at</w:t>
            </w:r>
            <w:r>
              <w:rPr>
                <w:rFonts w:ascii="Calibri" w:eastAsia="Calibri" w:hAnsi="Calibri" w:cs="Calibri"/>
                <w:spacing w:val="-1"/>
                <w:sz w:val="20"/>
                <w:szCs w:val="20"/>
              </w:rPr>
              <w:t>e</w:t>
            </w:r>
            <w:r>
              <w:rPr>
                <w:rFonts w:ascii="Calibri" w:eastAsia="Calibri" w:hAnsi="Calibri" w:cs="Calibri"/>
                <w:sz w:val="20"/>
                <w:szCs w:val="20"/>
              </w:rPr>
              <w:t>rial</w:t>
            </w:r>
            <w:r>
              <w:rPr>
                <w:rFonts w:ascii="Calibri" w:eastAsia="Calibri" w:hAnsi="Calibri" w:cs="Calibri"/>
                <w:spacing w:val="-1"/>
                <w:sz w:val="20"/>
                <w:szCs w:val="20"/>
              </w:rPr>
              <w:t xml:space="preserve"> s</w:t>
            </w:r>
            <w:r>
              <w:rPr>
                <w:rFonts w:ascii="Calibri" w:eastAsia="Calibri" w:hAnsi="Calibri" w:cs="Calibri"/>
                <w:sz w:val="20"/>
                <w:szCs w:val="20"/>
              </w:rPr>
              <w:t>tock</w:t>
            </w:r>
            <w:r>
              <w:rPr>
                <w:rFonts w:ascii="Calibri" w:eastAsia="Calibri" w:hAnsi="Calibri" w:cs="Calibri"/>
                <w:spacing w:val="1"/>
                <w:sz w:val="20"/>
                <w:szCs w:val="20"/>
              </w:rPr>
              <w:t>p</w:t>
            </w:r>
            <w:r>
              <w:rPr>
                <w:rFonts w:ascii="Calibri" w:eastAsia="Calibri" w:hAnsi="Calibri" w:cs="Calibri"/>
                <w:sz w:val="20"/>
                <w:szCs w:val="20"/>
              </w:rPr>
              <w:t>il</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that</w:t>
            </w:r>
            <w:r>
              <w:rPr>
                <w:rFonts w:ascii="Calibri" w:eastAsia="Calibri" w:hAnsi="Calibri" w:cs="Calibri"/>
                <w:spacing w:val="-4"/>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i</w:t>
            </w:r>
            <w:r>
              <w:rPr>
                <w:rFonts w:ascii="Calibri" w:eastAsia="Calibri" w:hAnsi="Calibri" w:cs="Calibri"/>
                <w:sz w:val="20"/>
                <w:szCs w:val="20"/>
              </w:rPr>
              <w:t>ll</w:t>
            </w:r>
            <w:r>
              <w:rPr>
                <w:rFonts w:ascii="Calibri" w:eastAsia="Calibri" w:hAnsi="Calibri" w:cs="Calibri"/>
                <w:spacing w:val="-4"/>
                <w:sz w:val="20"/>
                <w:szCs w:val="20"/>
              </w:rPr>
              <w:t xml:space="preserve"> </w:t>
            </w:r>
            <w:r>
              <w:rPr>
                <w:rFonts w:ascii="Calibri" w:eastAsia="Calibri" w:hAnsi="Calibri" w:cs="Calibri"/>
                <w:sz w:val="20"/>
                <w:szCs w:val="20"/>
              </w:rPr>
              <w:t>not</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u</w:t>
            </w:r>
            <w:r>
              <w:rPr>
                <w:rFonts w:ascii="Calibri" w:eastAsia="Calibri" w:hAnsi="Calibri" w:cs="Calibri"/>
                <w:spacing w:val="-1"/>
                <w:sz w:val="20"/>
                <w:szCs w:val="20"/>
              </w:rPr>
              <w:t>se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pacing w:val="5"/>
                <w:sz w:val="20"/>
                <w:szCs w:val="20"/>
              </w:rPr>
              <w:t>r</w:t>
            </w:r>
            <w:r>
              <w:rPr>
                <w:rFonts w:ascii="Calibri" w:eastAsia="Calibri" w:hAnsi="Calibri" w:cs="Calibri"/>
                <w:spacing w:val="-1"/>
                <w:sz w:val="20"/>
                <w:szCs w:val="20"/>
              </w:rPr>
              <w:t>e</w:t>
            </w:r>
            <w:r>
              <w:rPr>
                <w:rFonts w:ascii="Calibri" w:eastAsia="Calibri" w:hAnsi="Calibri" w:cs="Calibri"/>
                <w:sz w:val="20"/>
                <w:szCs w:val="20"/>
              </w:rPr>
              <w:t>cyc</w:t>
            </w:r>
            <w:r>
              <w:rPr>
                <w:rFonts w:ascii="Calibri" w:eastAsia="Calibri" w:hAnsi="Calibri" w:cs="Calibri"/>
                <w:spacing w:val="1"/>
                <w:sz w:val="20"/>
                <w:szCs w:val="20"/>
              </w:rPr>
              <w:t>l</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i</w:t>
            </w:r>
            <w:r>
              <w:rPr>
                <w:rFonts w:ascii="Calibri" w:eastAsia="Calibri" w:hAnsi="Calibri" w:cs="Calibri"/>
                <w:sz w:val="20"/>
                <w:szCs w:val="20"/>
              </w:rPr>
              <w:t>ll</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z w:val="20"/>
                <w:szCs w:val="20"/>
              </w:rPr>
              <w:t>po</w:t>
            </w:r>
            <w:r>
              <w:rPr>
                <w:rFonts w:ascii="Calibri" w:eastAsia="Calibri" w:hAnsi="Calibri" w:cs="Calibri"/>
                <w:spacing w:val="-1"/>
                <w:sz w:val="20"/>
                <w:szCs w:val="20"/>
              </w:rPr>
              <w:t>se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in</w:t>
            </w:r>
          </w:p>
          <w:p w14:paraId="6C1AF9D2" w14:textId="77777777" w:rsidR="007C62E7" w:rsidRDefault="007C62E7" w:rsidP="00CE7442">
            <w:pPr>
              <w:pStyle w:val="TableParagraph"/>
              <w:spacing w:before="2" w:line="238" w:lineRule="auto"/>
              <w:ind w:left="102"/>
              <w:rPr>
                <w:rFonts w:ascii="Calibri" w:eastAsia="Calibri" w:hAnsi="Calibri" w:cs="Calibri"/>
                <w:sz w:val="20"/>
                <w:szCs w:val="20"/>
              </w:rPr>
            </w:pPr>
            <w:r>
              <w:rPr>
                <w:rFonts w:ascii="Calibri" w:eastAsia="Calibri" w:hAnsi="Calibri" w:cs="Calibri"/>
                <w:sz w:val="20"/>
                <w:szCs w:val="20"/>
              </w:rPr>
              <w:t>an</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ppropriate</w:t>
            </w:r>
            <w:r>
              <w:rPr>
                <w:rFonts w:ascii="Calibri" w:eastAsia="Calibri" w:hAnsi="Calibri" w:cs="Calibri"/>
                <w:spacing w:val="-6"/>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n</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uch</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z w:val="20"/>
                <w:szCs w:val="20"/>
              </w:rPr>
              <w:t>lic</w:t>
            </w:r>
            <w:r>
              <w:rPr>
                <w:rFonts w:ascii="Calibri" w:eastAsia="Calibri" w:hAnsi="Calibri" w:cs="Calibri"/>
                <w:spacing w:val="-1"/>
                <w:sz w:val="20"/>
                <w:szCs w:val="20"/>
              </w:rPr>
              <w:t>e</w:t>
            </w:r>
            <w:r>
              <w:rPr>
                <w:rFonts w:ascii="Calibri" w:eastAsia="Calibri" w:hAnsi="Calibri" w:cs="Calibri"/>
                <w:spacing w:val="3"/>
                <w:sz w:val="20"/>
                <w:szCs w:val="20"/>
              </w:rPr>
              <w:t>n</w:t>
            </w:r>
            <w:r>
              <w:rPr>
                <w:rFonts w:ascii="Calibri" w:eastAsia="Calibri" w:hAnsi="Calibri" w:cs="Calibri"/>
                <w:spacing w:val="-1"/>
                <w:sz w:val="20"/>
                <w:szCs w:val="20"/>
              </w:rPr>
              <w:t>se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land</w:t>
            </w:r>
            <w:r>
              <w:rPr>
                <w:rFonts w:ascii="Calibri" w:eastAsia="Calibri" w:hAnsi="Calibri" w:cs="Calibri"/>
                <w:spacing w:val="-1"/>
                <w:sz w:val="20"/>
                <w:szCs w:val="20"/>
              </w:rPr>
              <w:t>f</w:t>
            </w:r>
            <w:r>
              <w:rPr>
                <w:rFonts w:ascii="Calibri" w:eastAsia="Calibri" w:hAnsi="Calibri" w:cs="Calibri"/>
                <w:sz w:val="20"/>
                <w:szCs w:val="20"/>
              </w:rPr>
              <w:t>il</w:t>
            </w:r>
            <w:r>
              <w:rPr>
                <w:rFonts w:ascii="Calibri" w:eastAsia="Calibri" w:hAnsi="Calibri" w:cs="Calibri"/>
                <w:spacing w:val="-1"/>
                <w:sz w:val="20"/>
                <w:szCs w:val="20"/>
              </w:rPr>
              <w:t>l</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All</w:t>
            </w:r>
            <w:r>
              <w:rPr>
                <w:rFonts w:ascii="Calibri" w:eastAsia="Calibri" w:hAnsi="Calibri" w:cs="Calibri"/>
                <w:spacing w:val="-4"/>
                <w:sz w:val="20"/>
                <w:szCs w:val="20"/>
              </w:rPr>
              <w:t xml:space="preserve"> </w:t>
            </w:r>
            <w:r>
              <w:rPr>
                <w:rFonts w:ascii="Calibri" w:eastAsia="Calibri" w:hAnsi="Calibri" w:cs="Calibri"/>
                <w:sz w:val="20"/>
                <w:szCs w:val="20"/>
              </w:rPr>
              <w:t>d</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po</w:t>
            </w:r>
            <w:r>
              <w:rPr>
                <w:rFonts w:ascii="Calibri" w:eastAsia="Calibri" w:hAnsi="Calibri" w:cs="Calibri"/>
                <w:spacing w:val="1"/>
                <w:sz w:val="20"/>
                <w:szCs w:val="20"/>
              </w:rPr>
              <w:t>s</w:t>
            </w:r>
            <w:r>
              <w:rPr>
                <w:rFonts w:ascii="Calibri" w:eastAsia="Calibri" w:hAnsi="Calibri" w:cs="Calibri"/>
                <w:sz w:val="20"/>
                <w:szCs w:val="20"/>
              </w:rPr>
              <w:t>al</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z w:val="20"/>
                <w:szCs w:val="20"/>
              </w:rPr>
              <w:t>rtif</w:t>
            </w:r>
            <w:r>
              <w:rPr>
                <w:rFonts w:ascii="Calibri" w:eastAsia="Calibri" w:hAnsi="Calibri" w:cs="Calibri"/>
                <w:spacing w:val="-1"/>
                <w:sz w:val="20"/>
                <w:szCs w:val="20"/>
              </w:rPr>
              <w:t>i</w:t>
            </w:r>
            <w:r>
              <w:rPr>
                <w:rFonts w:ascii="Calibri" w:eastAsia="Calibri" w:hAnsi="Calibri" w:cs="Calibri"/>
                <w:sz w:val="20"/>
                <w:szCs w:val="20"/>
              </w:rPr>
              <w:t>ca</w:t>
            </w:r>
            <w:r>
              <w:rPr>
                <w:rFonts w:ascii="Calibri" w:eastAsia="Calibri" w:hAnsi="Calibri" w:cs="Calibri"/>
                <w:spacing w:val="3"/>
                <w:sz w:val="20"/>
                <w:szCs w:val="20"/>
              </w:rPr>
              <w:t>t</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il</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ese</w:t>
            </w:r>
            <w:r>
              <w:rPr>
                <w:rFonts w:ascii="Calibri" w:eastAsia="Calibri" w:hAnsi="Calibri" w:cs="Calibri"/>
                <w:sz w:val="20"/>
                <w:szCs w:val="20"/>
              </w:rPr>
              <w:t>n</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3"/>
                <w:sz w:val="20"/>
                <w:szCs w:val="20"/>
              </w:rPr>
              <w:t xml:space="preserve"> </w:t>
            </w:r>
            <w:r>
              <w:rPr>
                <w:rFonts w:ascii="Calibri" w:eastAsia="Calibri" w:hAnsi="Calibri" w:cs="Calibri"/>
                <w:i/>
                <w:sz w:val="20"/>
                <w:szCs w:val="20"/>
              </w:rPr>
              <w:t>Employer</w:t>
            </w:r>
            <w:r>
              <w:rPr>
                <w:rFonts w:ascii="Calibri" w:eastAsia="Calibri" w:hAnsi="Calibri" w:cs="Calibri"/>
                <w:i/>
                <w:spacing w:val="-5"/>
                <w:sz w:val="20"/>
                <w:szCs w:val="20"/>
              </w:rPr>
              <w:t xml:space="preserve"> </w:t>
            </w:r>
            <w:r>
              <w:rPr>
                <w:rFonts w:ascii="Calibri" w:eastAsia="Calibri" w:hAnsi="Calibri" w:cs="Calibri"/>
                <w:sz w:val="20"/>
                <w:szCs w:val="20"/>
              </w:rPr>
              <w:t>on</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qu</w:t>
            </w:r>
            <w:r>
              <w:rPr>
                <w:rFonts w:ascii="Calibri" w:eastAsia="Calibri" w:hAnsi="Calibri" w:cs="Calibri"/>
                <w:spacing w:val="-1"/>
                <w:sz w:val="20"/>
                <w:szCs w:val="20"/>
              </w:rPr>
              <w:t>es</w:t>
            </w:r>
            <w:r>
              <w:rPr>
                <w:rFonts w:ascii="Calibri" w:eastAsia="Calibri" w:hAnsi="Calibri" w:cs="Calibri"/>
                <w:sz w:val="20"/>
                <w:szCs w:val="20"/>
              </w:rPr>
              <w:t>t.</w:t>
            </w:r>
          </w:p>
        </w:tc>
      </w:tr>
      <w:tr w:rsidR="007C62E7" w14:paraId="4394CEC8" w14:textId="77777777" w:rsidTr="00CE7442">
        <w:trPr>
          <w:trHeight w:hRule="exact" w:val="281"/>
        </w:trPr>
        <w:tc>
          <w:tcPr>
            <w:tcW w:w="1724" w:type="dxa"/>
            <w:vMerge/>
            <w:tcBorders>
              <w:left w:val="single" w:sz="5" w:space="0" w:color="000000"/>
              <w:bottom w:val="single" w:sz="5" w:space="0" w:color="000000"/>
              <w:right w:val="single" w:sz="5" w:space="0" w:color="000000"/>
            </w:tcBorders>
          </w:tcPr>
          <w:p w14:paraId="25DBD142" w14:textId="77777777" w:rsidR="007C62E7" w:rsidRDefault="007C62E7" w:rsidP="00CE7442"/>
        </w:tc>
        <w:tc>
          <w:tcPr>
            <w:tcW w:w="6630" w:type="dxa"/>
            <w:tcBorders>
              <w:top w:val="single" w:sz="5" w:space="0" w:color="000000"/>
              <w:left w:val="single" w:sz="5" w:space="0" w:color="000000"/>
              <w:bottom w:val="single" w:sz="5" w:space="0" w:color="000000"/>
              <w:right w:val="single" w:sz="5" w:space="0" w:color="000000"/>
            </w:tcBorders>
          </w:tcPr>
          <w:p w14:paraId="7CF7A57E" w14:textId="77777777" w:rsidR="007C62E7" w:rsidRDefault="007C62E7" w:rsidP="00CE7442">
            <w:pPr>
              <w:pStyle w:val="TableParagraph"/>
              <w:spacing w:line="242" w:lineRule="exact"/>
              <w:ind w:left="102" w:right="18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5"/>
                <w:sz w:val="20"/>
                <w:szCs w:val="20"/>
              </w:rPr>
              <w:t xml:space="preserve"> </w:t>
            </w:r>
            <w:r>
              <w:rPr>
                <w:rFonts w:ascii="Calibri" w:eastAsia="Calibri" w:hAnsi="Calibri" w:cs="Calibri"/>
                <w:sz w:val="20"/>
                <w:szCs w:val="20"/>
              </w:rPr>
              <w:t>work</w:t>
            </w:r>
            <w:r>
              <w:rPr>
                <w:rFonts w:ascii="Calibri" w:eastAsia="Calibri" w:hAnsi="Calibri" w:cs="Calibri"/>
                <w:spacing w:val="-1"/>
                <w:sz w:val="20"/>
                <w:szCs w:val="20"/>
              </w:rPr>
              <w:t xml:space="preserve"> s</w:t>
            </w:r>
            <w:r>
              <w:rPr>
                <w:rFonts w:ascii="Calibri" w:eastAsia="Calibri" w:hAnsi="Calibri" w:cs="Calibri"/>
                <w:sz w:val="20"/>
                <w:szCs w:val="20"/>
              </w:rPr>
              <w:t>ite</w:t>
            </w:r>
            <w:r>
              <w:rPr>
                <w:rFonts w:ascii="Calibri" w:eastAsia="Calibri" w:hAnsi="Calibri" w:cs="Calibri"/>
                <w:spacing w:val="-1"/>
                <w:sz w:val="20"/>
                <w:szCs w:val="20"/>
              </w:rPr>
              <w:t xml:space="preserve"> w</w:t>
            </w:r>
            <w:r>
              <w:rPr>
                <w:rFonts w:ascii="Calibri" w:eastAsia="Calibri" w:hAnsi="Calibri" w:cs="Calibri"/>
                <w:sz w:val="20"/>
                <w:szCs w:val="20"/>
              </w:rPr>
              <w:t>ill</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z w:val="20"/>
                <w:szCs w:val="20"/>
              </w:rPr>
              <w:t>l</w:t>
            </w:r>
            <w:r>
              <w:rPr>
                <w:rFonts w:ascii="Calibri" w:eastAsia="Calibri" w:hAnsi="Calibri" w:cs="Calibri"/>
                <w:spacing w:val="2"/>
                <w:sz w:val="20"/>
                <w:szCs w:val="20"/>
              </w:rPr>
              <w:t>e</w:t>
            </w:r>
            <w:r>
              <w:rPr>
                <w:rFonts w:ascii="Calibri" w:eastAsia="Calibri" w:hAnsi="Calibri" w:cs="Calibri"/>
                <w:spacing w:val="-1"/>
                <w:sz w:val="20"/>
                <w:szCs w:val="20"/>
              </w:rPr>
              <w:t>f</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k</w:t>
            </w:r>
            <w:r>
              <w:rPr>
                <w:rFonts w:ascii="Calibri" w:eastAsia="Calibri" w:hAnsi="Calibri" w:cs="Calibri"/>
                <w:spacing w:val="-1"/>
                <w:sz w:val="20"/>
                <w:szCs w:val="20"/>
              </w:rPr>
              <w:t>e</w:t>
            </w:r>
            <w:r>
              <w:rPr>
                <w:rFonts w:ascii="Calibri" w:eastAsia="Calibri" w:hAnsi="Calibri" w:cs="Calibri"/>
                <w:sz w:val="20"/>
                <w:szCs w:val="20"/>
              </w:rPr>
              <w:t>pt</w:t>
            </w:r>
            <w:r>
              <w:rPr>
                <w:rFonts w:ascii="Calibri" w:eastAsia="Calibri" w:hAnsi="Calibri" w:cs="Calibri"/>
                <w:spacing w:val="-3"/>
                <w:sz w:val="20"/>
                <w:szCs w:val="20"/>
              </w:rPr>
              <w:t xml:space="preserve"> </w:t>
            </w:r>
            <w:r>
              <w:rPr>
                <w:rFonts w:ascii="Calibri" w:eastAsia="Calibri" w:hAnsi="Calibri" w:cs="Calibri"/>
                <w:sz w:val="20"/>
                <w:szCs w:val="20"/>
              </w:rPr>
              <w:t>ti</w:t>
            </w:r>
            <w:r>
              <w:rPr>
                <w:rFonts w:ascii="Calibri" w:eastAsia="Calibri" w:hAnsi="Calibri" w:cs="Calibri"/>
                <w:spacing w:val="1"/>
                <w:sz w:val="20"/>
                <w:szCs w:val="20"/>
              </w:rPr>
              <w:t>d</w:t>
            </w:r>
            <w:r>
              <w:rPr>
                <w:rFonts w:ascii="Calibri" w:eastAsia="Calibri" w:hAnsi="Calibri" w:cs="Calibri"/>
                <w:sz w:val="20"/>
                <w:szCs w:val="20"/>
              </w:rPr>
              <w:t>y.</w:t>
            </w:r>
          </w:p>
        </w:tc>
      </w:tr>
    </w:tbl>
    <w:p w14:paraId="3ECD99CF" w14:textId="77777777" w:rsidR="007C62E7" w:rsidRDefault="007C62E7" w:rsidP="007C62E7">
      <w:pPr>
        <w:spacing w:line="200" w:lineRule="exact"/>
        <w:rPr>
          <w:sz w:val="20"/>
          <w:szCs w:val="20"/>
        </w:rPr>
      </w:pPr>
    </w:p>
    <w:p w14:paraId="70927B27" w14:textId="77777777" w:rsidR="007C62E7" w:rsidRDefault="007C62E7" w:rsidP="007C62E7">
      <w:pPr>
        <w:spacing w:before="2" w:line="220" w:lineRule="exact"/>
      </w:pPr>
    </w:p>
    <w:p w14:paraId="3E8B8905" w14:textId="77777777" w:rsidR="007C62E7" w:rsidRDefault="007C62E7" w:rsidP="005B3361">
      <w:pPr>
        <w:numPr>
          <w:ilvl w:val="2"/>
          <w:numId w:val="21"/>
        </w:numPr>
        <w:tabs>
          <w:tab w:val="left" w:pos="708"/>
        </w:tabs>
        <w:spacing w:before="59"/>
        <w:ind w:left="708" w:right="7118"/>
        <w:jc w:val="center"/>
        <w:rPr>
          <w:rFonts w:ascii="Calibri" w:eastAsia="Calibri" w:hAnsi="Calibri" w:cs="Calibri"/>
          <w:sz w:val="20"/>
          <w:szCs w:val="20"/>
        </w:rPr>
      </w:pPr>
      <w:bookmarkStart w:id="40" w:name="_bookmark53"/>
      <w:bookmarkEnd w:id="40"/>
      <w:r>
        <w:rPr>
          <w:rFonts w:ascii="Calibri" w:eastAsia="Calibri" w:hAnsi="Calibri" w:cs="Calibri"/>
          <w:b/>
          <w:bCs/>
          <w:spacing w:val="2"/>
          <w:sz w:val="20"/>
          <w:szCs w:val="20"/>
        </w:rPr>
        <w:t>L</w:t>
      </w:r>
      <w:r>
        <w:rPr>
          <w:rFonts w:ascii="Calibri" w:eastAsia="Calibri" w:hAnsi="Calibri" w:cs="Calibri"/>
          <w:b/>
          <w:bCs/>
          <w:spacing w:val="-1"/>
          <w:sz w:val="20"/>
          <w:szCs w:val="20"/>
        </w:rPr>
        <w:t>A</w:t>
      </w:r>
      <w:r>
        <w:rPr>
          <w:rFonts w:ascii="Calibri" w:eastAsia="Calibri" w:hAnsi="Calibri" w:cs="Calibri"/>
          <w:b/>
          <w:bCs/>
          <w:sz w:val="20"/>
          <w:szCs w:val="20"/>
        </w:rPr>
        <w:t>ND</w:t>
      </w:r>
      <w:r>
        <w:rPr>
          <w:rFonts w:ascii="Calibri" w:eastAsia="Calibri" w:hAnsi="Calibri" w:cs="Calibri"/>
          <w:b/>
          <w:bCs/>
          <w:spacing w:val="-19"/>
          <w:sz w:val="20"/>
          <w:szCs w:val="20"/>
        </w:rPr>
        <w:t xml:space="preserve"> </w:t>
      </w:r>
      <w:r>
        <w:rPr>
          <w:rFonts w:ascii="Calibri" w:eastAsia="Calibri" w:hAnsi="Calibri" w:cs="Calibri"/>
          <w:b/>
          <w:bCs/>
          <w:spacing w:val="1"/>
          <w:sz w:val="20"/>
          <w:szCs w:val="20"/>
        </w:rPr>
        <w:t>M</w:t>
      </w:r>
      <w:r>
        <w:rPr>
          <w:rFonts w:ascii="Calibri" w:eastAsia="Calibri" w:hAnsi="Calibri" w:cs="Calibri"/>
          <w:b/>
          <w:bCs/>
          <w:spacing w:val="-1"/>
          <w:sz w:val="20"/>
          <w:szCs w:val="20"/>
        </w:rPr>
        <w:t>A</w:t>
      </w:r>
      <w:r>
        <w:rPr>
          <w:rFonts w:ascii="Calibri" w:eastAsia="Calibri" w:hAnsi="Calibri" w:cs="Calibri"/>
          <w:b/>
          <w:bCs/>
          <w:spacing w:val="3"/>
          <w:sz w:val="20"/>
          <w:szCs w:val="20"/>
        </w:rPr>
        <w:t>N</w:t>
      </w:r>
      <w:r>
        <w:rPr>
          <w:rFonts w:ascii="Calibri" w:eastAsia="Calibri" w:hAnsi="Calibri" w:cs="Calibri"/>
          <w:b/>
          <w:bCs/>
          <w:spacing w:val="-1"/>
          <w:sz w:val="20"/>
          <w:szCs w:val="20"/>
        </w:rPr>
        <w:t>A</w:t>
      </w:r>
      <w:r>
        <w:rPr>
          <w:rFonts w:ascii="Calibri" w:eastAsia="Calibri" w:hAnsi="Calibri" w:cs="Calibri"/>
          <w:b/>
          <w:bCs/>
          <w:spacing w:val="2"/>
          <w:sz w:val="20"/>
          <w:szCs w:val="20"/>
        </w:rPr>
        <w:t>G</w:t>
      </w:r>
      <w:r>
        <w:rPr>
          <w:rFonts w:ascii="Calibri" w:eastAsia="Calibri" w:hAnsi="Calibri" w:cs="Calibri"/>
          <w:b/>
          <w:bCs/>
          <w:spacing w:val="-2"/>
          <w:sz w:val="20"/>
          <w:szCs w:val="20"/>
        </w:rPr>
        <w:t>E</w:t>
      </w:r>
      <w:r>
        <w:rPr>
          <w:rFonts w:ascii="Calibri" w:eastAsia="Calibri" w:hAnsi="Calibri" w:cs="Calibri"/>
          <w:b/>
          <w:bCs/>
          <w:spacing w:val="1"/>
          <w:sz w:val="20"/>
          <w:szCs w:val="20"/>
        </w:rPr>
        <w:t>M</w:t>
      </w:r>
      <w:r>
        <w:rPr>
          <w:rFonts w:ascii="Calibri" w:eastAsia="Calibri" w:hAnsi="Calibri" w:cs="Calibri"/>
          <w:b/>
          <w:bCs/>
          <w:spacing w:val="-2"/>
          <w:sz w:val="20"/>
          <w:szCs w:val="20"/>
        </w:rPr>
        <w:t>E</w:t>
      </w:r>
      <w:r>
        <w:rPr>
          <w:rFonts w:ascii="Calibri" w:eastAsia="Calibri" w:hAnsi="Calibri" w:cs="Calibri"/>
          <w:b/>
          <w:bCs/>
          <w:sz w:val="20"/>
          <w:szCs w:val="20"/>
        </w:rPr>
        <w:t>NT</w:t>
      </w:r>
    </w:p>
    <w:p w14:paraId="0A14566B" w14:textId="77777777" w:rsidR="007C62E7" w:rsidRDefault="007C62E7" w:rsidP="007C62E7">
      <w:pPr>
        <w:spacing w:before="1" w:line="120" w:lineRule="exact"/>
        <w:rPr>
          <w:sz w:val="12"/>
          <w:szCs w:val="12"/>
        </w:rPr>
      </w:pPr>
    </w:p>
    <w:p w14:paraId="4943F2EE" w14:textId="77777777" w:rsidR="007C62E7" w:rsidRDefault="007C62E7" w:rsidP="007C62E7">
      <w:pPr>
        <w:ind w:left="470"/>
        <w:rPr>
          <w:rFonts w:ascii="Calibri" w:eastAsia="Calibri" w:hAnsi="Calibri" w:cs="Calibri"/>
          <w:sz w:val="20"/>
          <w:szCs w:val="20"/>
        </w:rPr>
      </w:pPr>
      <w:r>
        <w:rPr>
          <w:rFonts w:ascii="Calibri" w:eastAsia="Calibri" w:hAnsi="Calibri" w:cs="Calibri"/>
          <w:b/>
          <w:bCs/>
          <w:sz w:val="20"/>
          <w:szCs w:val="20"/>
        </w:rPr>
        <w:t>3.</w:t>
      </w:r>
      <w:r>
        <w:rPr>
          <w:rFonts w:ascii="Calibri" w:eastAsia="Calibri" w:hAnsi="Calibri" w:cs="Calibri"/>
          <w:b/>
          <w:bCs/>
          <w:spacing w:val="-1"/>
          <w:sz w:val="20"/>
          <w:szCs w:val="20"/>
        </w:rPr>
        <w:t>2</w:t>
      </w:r>
      <w:r>
        <w:rPr>
          <w:rFonts w:ascii="Calibri" w:eastAsia="Calibri" w:hAnsi="Calibri" w:cs="Calibri"/>
          <w:b/>
          <w:bCs/>
          <w:sz w:val="20"/>
          <w:szCs w:val="20"/>
        </w:rPr>
        <w:t>.2</w:t>
      </w:r>
      <w:r>
        <w:rPr>
          <w:rFonts w:ascii="Calibri" w:eastAsia="Calibri" w:hAnsi="Calibri" w:cs="Calibri"/>
          <w:b/>
          <w:bCs/>
          <w:spacing w:val="1"/>
          <w:sz w:val="20"/>
          <w:szCs w:val="20"/>
        </w:rPr>
        <w:t>.</w:t>
      </w:r>
      <w:r>
        <w:rPr>
          <w:rFonts w:ascii="Calibri" w:eastAsia="Calibri" w:hAnsi="Calibri" w:cs="Calibri"/>
          <w:b/>
          <w:bCs/>
          <w:sz w:val="20"/>
          <w:szCs w:val="20"/>
        </w:rPr>
        <w:t>1</w:t>
      </w:r>
      <w:r>
        <w:rPr>
          <w:rFonts w:ascii="Calibri" w:eastAsia="Calibri" w:hAnsi="Calibri" w:cs="Calibri"/>
          <w:b/>
          <w:bCs/>
          <w:spacing w:val="-8"/>
          <w:sz w:val="20"/>
          <w:szCs w:val="20"/>
        </w:rPr>
        <w:t xml:space="preserve"> </w:t>
      </w:r>
      <w:r>
        <w:rPr>
          <w:rFonts w:ascii="Calibri" w:eastAsia="Calibri" w:hAnsi="Calibri" w:cs="Calibri"/>
          <w:b/>
          <w:bCs/>
          <w:sz w:val="20"/>
          <w:szCs w:val="20"/>
        </w:rPr>
        <w:t>Ve</w:t>
      </w:r>
      <w:r>
        <w:rPr>
          <w:rFonts w:ascii="Calibri" w:eastAsia="Calibri" w:hAnsi="Calibri" w:cs="Calibri"/>
          <w:b/>
          <w:bCs/>
          <w:spacing w:val="-1"/>
          <w:sz w:val="20"/>
          <w:szCs w:val="20"/>
        </w:rPr>
        <w:t>l</w:t>
      </w:r>
      <w:r>
        <w:rPr>
          <w:rFonts w:ascii="Calibri" w:eastAsia="Calibri" w:hAnsi="Calibri" w:cs="Calibri"/>
          <w:b/>
          <w:bCs/>
          <w:sz w:val="20"/>
          <w:szCs w:val="20"/>
        </w:rPr>
        <w:t>d</w:t>
      </w:r>
      <w:r>
        <w:rPr>
          <w:rFonts w:ascii="Calibri" w:eastAsia="Calibri" w:hAnsi="Calibri" w:cs="Calibri"/>
          <w:b/>
          <w:bCs/>
          <w:spacing w:val="-7"/>
          <w:sz w:val="20"/>
          <w:szCs w:val="20"/>
        </w:rPr>
        <w:t xml:space="preserve"> </w:t>
      </w:r>
      <w:r>
        <w:rPr>
          <w:rFonts w:ascii="Calibri" w:eastAsia="Calibri" w:hAnsi="Calibri" w:cs="Calibri"/>
          <w:b/>
          <w:bCs/>
          <w:spacing w:val="2"/>
          <w:sz w:val="20"/>
          <w:szCs w:val="20"/>
        </w:rPr>
        <w:t>f</w:t>
      </w:r>
      <w:r>
        <w:rPr>
          <w:rFonts w:ascii="Calibri" w:eastAsia="Calibri" w:hAnsi="Calibri" w:cs="Calibri"/>
          <w:b/>
          <w:bCs/>
          <w:spacing w:val="-1"/>
          <w:sz w:val="20"/>
          <w:szCs w:val="20"/>
        </w:rPr>
        <w:t>i</w:t>
      </w:r>
      <w:r>
        <w:rPr>
          <w:rFonts w:ascii="Calibri" w:eastAsia="Calibri" w:hAnsi="Calibri" w:cs="Calibri"/>
          <w:b/>
          <w:bCs/>
          <w:sz w:val="20"/>
          <w:szCs w:val="20"/>
        </w:rPr>
        <w:t>res</w:t>
      </w:r>
    </w:p>
    <w:p w14:paraId="4ECB66CE" w14:textId="77777777" w:rsidR="007C62E7" w:rsidRDefault="007C62E7" w:rsidP="007C62E7">
      <w:pPr>
        <w:spacing w:before="1" w:line="120" w:lineRule="exact"/>
        <w:rPr>
          <w:sz w:val="12"/>
          <w:szCs w:val="12"/>
        </w:rPr>
      </w:pPr>
    </w:p>
    <w:p w14:paraId="6C33DE93" w14:textId="77777777" w:rsidR="007C62E7" w:rsidRDefault="007C62E7" w:rsidP="007C62E7">
      <w:pPr>
        <w:ind w:left="11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w:t>
      </w:r>
      <w:r>
        <w:rPr>
          <w:rFonts w:ascii="Calibri" w:eastAsia="Calibri" w:hAnsi="Calibri" w:cs="Calibri"/>
          <w:i/>
          <w:spacing w:val="1"/>
          <w:sz w:val="20"/>
          <w:szCs w:val="20"/>
        </w:rPr>
        <w:t>n</w:t>
      </w:r>
      <w:r>
        <w:rPr>
          <w:rFonts w:ascii="Calibri" w:eastAsia="Calibri" w:hAnsi="Calibri" w:cs="Calibri"/>
          <w:i/>
          <w:sz w:val="20"/>
          <w:szCs w:val="20"/>
        </w:rPr>
        <w:t>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6"/>
          <w:sz w:val="20"/>
          <w:szCs w:val="20"/>
        </w:rPr>
        <w:t xml:space="preserve"> </w:t>
      </w:r>
      <w:r>
        <w:rPr>
          <w:rFonts w:ascii="Calibri" w:eastAsia="Calibri" w:hAnsi="Calibri" w:cs="Calibri"/>
          <w:sz w:val="20"/>
          <w:szCs w:val="20"/>
        </w:rPr>
        <w:t>tak</w:t>
      </w:r>
      <w:r>
        <w:rPr>
          <w:rFonts w:ascii="Calibri" w:eastAsia="Calibri" w:hAnsi="Calibri" w:cs="Calibri"/>
          <w:spacing w:val="2"/>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ll</w:t>
      </w:r>
      <w:r>
        <w:rPr>
          <w:rFonts w:ascii="Calibri" w:eastAsia="Calibri" w:hAnsi="Calibri" w:cs="Calibri"/>
          <w:spacing w:val="-5"/>
          <w:sz w:val="20"/>
          <w:szCs w:val="20"/>
        </w:rPr>
        <w:t xml:space="preserve"> </w:t>
      </w:r>
      <w:r>
        <w:rPr>
          <w:rFonts w:ascii="Calibri" w:eastAsia="Calibri" w:hAnsi="Calibri" w:cs="Calibri"/>
          <w:sz w:val="20"/>
          <w:szCs w:val="20"/>
        </w:rPr>
        <w:t>pr</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2"/>
          <w:sz w:val="20"/>
          <w:szCs w:val="20"/>
        </w:rPr>
        <w:t>a</w:t>
      </w:r>
      <w:r>
        <w:rPr>
          <w:rFonts w:ascii="Calibri" w:eastAsia="Calibri" w:hAnsi="Calibri" w:cs="Calibri"/>
          <w:sz w:val="20"/>
          <w:szCs w:val="20"/>
        </w:rPr>
        <w:t>utions</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2"/>
          <w:sz w:val="20"/>
          <w:szCs w:val="20"/>
        </w:rPr>
        <w:t>r</w:t>
      </w:r>
      <w:r>
        <w:rPr>
          <w:rFonts w:ascii="Calibri" w:eastAsia="Calibri" w:hAnsi="Calibri" w:cs="Calibri"/>
          <w:spacing w:val="-1"/>
          <w:sz w:val="20"/>
          <w:szCs w:val="20"/>
        </w:rPr>
        <w:t>es</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ld</w:t>
      </w:r>
      <w:r>
        <w:rPr>
          <w:rFonts w:ascii="Calibri" w:eastAsia="Calibri" w:hAnsi="Calibri" w:cs="Calibri"/>
          <w:spacing w:val="-5"/>
          <w:sz w:val="20"/>
          <w:szCs w:val="20"/>
        </w:rPr>
        <w:t xml:space="preserve"> </w:t>
      </w:r>
      <w:r>
        <w:rPr>
          <w:rFonts w:ascii="Calibri" w:eastAsia="Calibri" w:hAnsi="Calibri" w:cs="Calibri"/>
          <w:sz w:val="20"/>
          <w:szCs w:val="20"/>
        </w:rPr>
        <w:t>fire</w:t>
      </w:r>
      <w:r>
        <w:rPr>
          <w:rFonts w:ascii="Calibri" w:eastAsia="Calibri" w:hAnsi="Calibri" w:cs="Calibri"/>
          <w:spacing w:val="-7"/>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n</w:t>
      </w:r>
      <w:r>
        <w:rPr>
          <w:rFonts w:ascii="Calibri" w:eastAsia="Calibri" w:hAnsi="Calibri" w:cs="Calibri"/>
          <w:sz w:val="20"/>
          <w:szCs w:val="20"/>
        </w:rPr>
        <w:t>a</w:t>
      </w:r>
      <w:r>
        <w:rPr>
          <w:rFonts w:ascii="Calibri" w:eastAsia="Calibri" w:hAnsi="Calibri" w:cs="Calibri"/>
          <w:spacing w:val="2"/>
          <w:sz w:val="20"/>
          <w:szCs w:val="20"/>
        </w:rPr>
        <w:t>g</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4"/>
          <w:sz w:val="20"/>
          <w:szCs w:val="20"/>
        </w:rPr>
        <w:t xml:space="preserve"> </w:t>
      </w:r>
      <w:r>
        <w:rPr>
          <w:rFonts w:ascii="Calibri" w:eastAsia="Calibri" w:hAnsi="Calibri" w:cs="Calibri"/>
          <w:sz w:val="20"/>
          <w:szCs w:val="20"/>
        </w:rPr>
        <w:t>pla</w:t>
      </w:r>
      <w:r>
        <w:rPr>
          <w:rFonts w:ascii="Calibri" w:eastAsia="Calibri" w:hAnsi="Calibri" w:cs="Calibri"/>
          <w:spacing w:val="1"/>
          <w:sz w:val="20"/>
          <w:szCs w:val="20"/>
        </w:rPr>
        <w:t>n</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porti</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6"/>
          <w:sz w:val="20"/>
          <w:szCs w:val="20"/>
        </w:rPr>
        <w:t xml:space="preserve"> </w:t>
      </w:r>
      <w:r>
        <w:rPr>
          <w:rFonts w:ascii="Calibri" w:eastAsia="Calibri" w:hAnsi="Calibri" w:cs="Calibri"/>
          <w:sz w:val="20"/>
          <w:szCs w:val="20"/>
        </w:rPr>
        <w:t>etc.,</w:t>
      </w:r>
      <w:r>
        <w:rPr>
          <w:rFonts w:ascii="Calibri" w:eastAsia="Calibri" w:hAnsi="Calibri" w:cs="Calibri"/>
          <w:spacing w:val="-5"/>
          <w:sz w:val="20"/>
          <w:szCs w:val="20"/>
        </w:rPr>
        <w:t xml:space="preserve"> </w:t>
      </w:r>
      <w:r>
        <w:rPr>
          <w:rFonts w:ascii="Calibri" w:eastAsia="Calibri" w:hAnsi="Calibri" w:cs="Calibri"/>
          <w:sz w:val="20"/>
          <w:szCs w:val="20"/>
        </w:rPr>
        <w:t>is</w:t>
      </w:r>
      <w:r>
        <w:rPr>
          <w:rFonts w:ascii="Calibri" w:eastAsia="Calibri" w:hAnsi="Calibri" w:cs="Calibri"/>
          <w:spacing w:val="-7"/>
          <w:sz w:val="20"/>
          <w:szCs w:val="20"/>
        </w:rPr>
        <w:t xml:space="preserve"> </w:t>
      </w:r>
      <w:r>
        <w:rPr>
          <w:rFonts w:ascii="Calibri" w:eastAsia="Calibri" w:hAnsi="Calibri" w:cs="Calibri"/>
          <w:sz w:val="20"/>
          <w:szCs w:val="20"/>
        </w:rPr>
        <w:t>su</w:t>
      </w:r>
      <w:r>
        <w:rPr>
          <w:rFonts w:ascii="Calibri" w:eastAsia="Calibri" w:hAnsi="Calibri" w:cs="Calibri"/>
          <w:spacing w:val="3"/>
          <w:sz w:val="20"/>
          <w:szCs w:val="20"/>
        </w:rPr>
        <w:t>b</w:t>
      </w:r>
      <w:r>
        <w:rPr>
          <w:rFonts w:ascii="Calibri" w:eastAsia="Calibri" w:hAnsi="Calibri" w:cs="Calibri"/>
          <w:spacing w:val="-1"/>
          <w:sz w:val="20"/>
          <w:szCs w:val="20"/>
        </w:rPr>
        <w:t>m</w:t>
      </w:r>
      <w:r>
        <w:rPr>
          <w:rFonts w:ascii="Calibri" w:eastAsia="Calibri" w:hAnsi="Calibri" w:cs="Calibri"/>
          <w:sz w:val="20"/>
          <w:szCs w:val="20"/>
        </w:rPr>
        <w:t>itt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the</w:t>
      </w:r>
    </w:p>
    <w:p w14:paraId="1CEEA344" w14:textId="77777777" w:rsidR="007C62E7" w:rsidRDefault="007C62E7" w:rsidP="007C62E7">
      <w:pPr>
        <w:spacing w:before="1"/>
        <w:ind w:left="113"/>
        <w:rPr>
          <w:rFonts w:ascii="Calibri" w:eastAsia="Calibri" w:hAnsi="Calibri" w:cs="Calibri"/>
          <w:sz w:val="20"/>
          <w:szCs w:val="20"/>
        </w:rPr>
      </w:pPr>
      <w:r>
        <w:rPr>
          <w:rFonts w:ascii="Calibri" w:eastAsia="Calibri" w:hAnsi="Calibri" w:cs="Calibri"/>
          <w:i/>
          <w:sz w:val="20"/>
          <w:szCs w:val="20"/>
        </w:rPr>
        <w:t>Se</w:t>
      </w:r>
      <w:r>
        <w:rPr>
          <w:rFonts w:ascii="Calibri" w:eastAsia="Calibri" w:hAnsi="Calibri" w:cs="Calibri"/>
          <w:i/>
          <w:spacing w:val="-2"/>
          <w:sz w:val="20"/>
          <w:szCs w:val="20"/>
        </w:rPr>
        <w:t>r</w:t>
      </w:r>
      <w:r>
        <w:rPr>
          <w:rFonts w:ascii="Calibri" w:eastAsia="Calibri" w:hAnsi="Calibri" w:cs="Calibri"/>
          <w:i/>
          <w:sz w:val="20"/>
          <w:szCs w:val="20"/>
        </w:rPr>
        <w:t>vice</w:t>
      </w:r>
      <w:r>
        <w:rPr>
          <w:rFonts w:ascii="Calibri" w:eastAsia="Calibri" w:hAnsi="Calibri" w:cs="Calibri"/>
          <w:i/>
          <w:spacing w:val="-6"/>
          <w:sz w:val="20"/>
          <w:szCs w:val="20"/>
        </w:rPr>
        <w:t xml:space="preserve"> </w:t>
      </w:r>
      <w:r>
        <w:rPr>
          <w:rFonts w:ascii="Calibri" w:eastAsia="Calibri" w:hAnsi="Calibri" w:cs="Calibri"/>
          <w:i/>
          <w:sz w:val="20"/>
          <w:szCs w:val="20"/>
        </w:rPr>
        <w:t>Manager</w:t>
      </w:r>
      <w:r>
        <w:rPr>
          <w:rFonts w:ascii="Calibri" w:eastAsia="Calibri" w:hAnsi="Calibri" w:cs="Calibri"/>
          <w:i/>
          <w:spacing w:val="-5"/>
          <w:sz w:val="20"/>
          <w:szCs w:val="20"/>
        </w:rPr>
        <w:t xml:space="preserve"> </w:t>
      </w:r>
      <w:r>
        <w:rPr>
          <w:rFonts w:ascii="Calibri" w:eastAsia="Calibri" w:hAnsi="Calibri" w:cs="Calibri"/>
          <w:sz w:val="20"/>
          <w:szCs w:val="20"/>
        </w:rPr>
        <w:t>2</w:t>
      </w:r>
      <w:r>
        <w:rPr>
          <w:rFonts w:ascii="Calibri" w:eastAsia="Calibri" w:hAnsi="Calibri" w:cs="Calibri"/>
          <w:spacing w:val="-6"/>
          <w:sz w:val="20"/>
          <w:szCs w:val="20"/>
        </w:rPr>
        <w:t xml:space="preserve"> </w:t>
      </w:r>
      <w:r>
        <w:rPr>
          <w:rFonts w:ascii="Calibri" w:eastAsia="Calibri" w:hAnsi="Calibri" w:cs="Calibri"/>
          <w:sz w:val="20"/>
          <w:szCs w:val="20"/>
        </w:rPr>
        <w:t>w</w:t>
      </w:r>
      <w:r>
        <w:rPr>
          <w:rFonts w:ascii="Calibri" w:eastAsia="Calibri" w:hAnsi="Calibri" w:cs="Calibri"/>
          <w:spacing w:val="-2"/>
          <w:sz w:val="20"/>
          <w:szCs w:val="20"/>
        </w:rPr>
        <w:t>e</w:t>
      </w:r>
      <w:r>
        <w:rPr>
          <w:rFonts w:ascii="Calibri" w:eastAsia="Calibri" w:hAnsi="Calibri" w:cs="Calibri"/>
          <w:spacing w:val="-1"/>
          <w:sz w:val="20"/>
          <w:szCs w:val="20"/>
        </w:rPr>
        <w:t>e</w:t>
      </w:r>
      <w:r>
        <w:rPr>
          <w:rFonts w:ascii="Calibri" w:eastAsia="Calibri" w:hAnsi="Calibri" w:cs="Calibri"/>
          <w:spacing w:val="2"/>
          <w:sz w:val="20"/>
          <w:szCs w:val="20"/>
        </w:rPr>
        <w:t>k</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f</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z w:val="20"/>
          <w:szCs w:val="20"/>
        </w:rPr>
        <w:t>ct</w:t>
      </w:r>
      <w:r>
        <w:rPr>
          <w:rFonts w:ascii="Calibri" w:eastAsia="Calibri" w:hAnsi="Calibri" w:cs="Calibri"/>
          <w:spacing w:val="-6"/>
          <w:sz w:val="20"/>
          <w:szCs w:val="20"/>
        </w:rPr>
        <w:t xml:space="preserve"> </w:t>
      </w:r>
      <w:r>
        <w:rPr>
          <w:rFonts w:ascii="Calibri" w:eastAsia="Calibri" w:hAnsi="Calibri" w:cs="Calibri"/>
          <w:sz w:val="20"/>
          <w:szCs w:val="20"/>
        </w:rPr>
        <w:t>Date</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Pr>
          <w:rFonts w:ascii="Calibri" w:eastAsia="Calibri" w:hAnsi="Calibri" w:cs="Calibri"/>
          <w:sz w:val="20"/>
          <w:szCs w:val="20"/>
        </w:rPr>
        <w:t>ac</w:t>
      </w:r>
      <w:r>
        <w:rPr>
          <w:rFonts w:ascii="Calibri" w:eastAsia="Calibri" w:hAnsi="Calibri" w:cs="Calibri"/>
          <w:spacing w:val="2"/>
          <w:sz w:val="20"/>
          <w:szCs w:val="20"/>
        </w:rPr>
        <w:t>c</w:t>
      </w:r>
      <w:r>
        <w:rPr>
          <w:rFonts w:ascii="Calibri" w:eastAsia="Calibri" w:hAnsi="Calibri" w:cs="Calibri"/>
          <w:spacing w:val="-1"/>
          <w:sz w:val="20"/>
          <w:szCs w:val="20"/>
        </w:rPr>
        <w:t>e</w:t>
      </w:r>
      <w:r>
        <w:rPr>
          <w:rFonts w:ascii="Calibri" w:eastAsia="Calibri" w:hAnsi="Calibri" w:cs="Calibri"/>
          <w:sz w:val="20"/>
          <w:szCs w:val="20"/>
        </w:rPr>
        <w:t>ptanc</w:t>
      </w:r>
      <w:r>
        <w:rPr>
          <w:rFonts w:ascii="Calibri" w:eastAsia="Calibri" w:hAnsi="Calibri" w:cs="Calibri"/>
          <w:spacing w:val="-1"/>
          <w:sz w:val="20"/>
          <w:szCs w:val="20"/>
        </w:rPr>
        <w:t>e</w:t>
      </w:r>
      <w:r>
        <w:rPr>
          <w:rFonts w:ascii="Calibri" w:eastAsia="Calibri" w:hAnsi="Calibri" w:cs="Calibri"/>
          <w:sz w:val="20"/>
          <w:szCs w:val="20"/>
        </w:rPr>
        <w:t>.</w:t>
      </w:r>
    </w:p>
    <w:p w14:paraId="09FA36E8" w14:textId="77777777" w:rsidR="007C62E7" w:rsidRDefault="007C62E7" w:rsidP="007C62E7">
      <w:pPr>
        <w:spacing w:before="3" w:line="240" w:lineRule="exact"/>
        <w:rPr>
          <w:sz w:val="24"/>
          <w:szCs w:val="24"/>
        </w:rPr>
      </w:pPr>
    </w:p>
    <w:p w14:paraId="5F191588" w14:textId="77777777" w:rsidR="007C62E7" w:rsidRDefault="007C62E7" w:rsidP="005B3361">
      <w:pPr>
        <w:numPr>
          <w:ilvl w:val="2"/>
          <w:numId w:val="21"/>
        </w:numPr>
        <w:tabs>
          <w:tab w:val="left" w:pos="566"/>
        </w:tabs>
        <w:ind w:left="566"/>
        <w:jc w:val="left"/>
        <w:rPr>
          <w:rFonts w:ascii="Calibri" w:eastAsia="Calibri" w:hAnsi="Calibri" w:cs="Calibri"/>
          <w:sz w:val="20"/>
          <w:szCs w:val="20"/>
        </w:rPr>
      </w:pPr>
      <w:r>
        <w:rPr>
          <w:rFonts w:ascii="Calibri" w:eastAsia="Calibri" w:hAnsi="Calibri" w:cs="Calibri"/>
          <w:b/>
          <w:bCs/>
          <w:sz w:val="20"/>
          <w:szCs w:val="20"/>
        </w:rPr>
        <w:t>Re</w:t>
      </w:r>
      <w:r>
        <w:rPr>
          <w:rFonts w:ascii="Calibri" w:eastAsia="Calibri" w:hAnsi="Calibri" w:cs="Calibri"/>
          <w:b/>
          <w:bCs/>
          <w:spacing w:val="-1"/>
          <w:sz w:val="20"/>
          <w:szCs w:val="20"/>
        </w:rPr>
        <w:t>l</w:t>
      </w:r>
      <w:r>
        <w:rPr>
          <w:rFonts w:ascii="Calibri" w:eastAsia="Calibri" w:hAnsi="Calibri" w:cs="Calibri"/>
          <w:b/>
          <w:bCs/>
          <w:spacing w:val="2"/>
          <w:sz w:val="20"/>
          <w:szCs w:val="20"/>
        </w:rPr>
        <w:t>e</w:t>
      </w:r>
      <w:r>
        <w:rPr>
          <w:rFonts w:ascii="Calibri" w:eastAsia="Calibri" w:hAnsi="Calibri" w:cs="Calibri"/>
          <w:b/>
          <w:bCs/>
          <w:spacing w:val="-1"/>
          <w:sz w:val="20"/>
          <w:szCs w:val="20"/>
        </w:rPr>
        <w:t>v</w:t>
      </w:r>
      <w:r>
        <w:rPr>
          <w:rFonts w:ascii="Calibri" w:eastAsia="Calibri" w:hAnsi="Calibri" w:cs="Calibri"/>
          <w:b/>
          <w:bCs/>
          <w:sz w:val="20"/>
          <w:szCs w:val="20"/>
        </w:rPr>
        <w:t>ant</w:t>
      </w:r>
      <w:r>
        <w:rPr>
          <w:rFonts w:ascii="Calibri" w:eastAsia="Calibri" w:hAnsi="Calibri" w:cs="Calibri"/>
          <w:b/>
          <w:bCs/>
          <w:spacing w:val="-17"/>
          <w:sz w:val="20"/>
          <w:szCs w:val="20"/>
        </w:rPr>
        <w:t xml:space="preserve"> </w:t>
      </w:r>
      <w:r>
        <w:rPr>
          <w:rFonts w:ascii="Calibri" w:eastAsia="Calibri" w:hAnsi="Calibri" w:cs="Calibri"/>
          <w:b/>
          <w:bCs/>
          <w:sz w:val="20"/>
          <w:szCs w:val="20"/>
        </w:rPr>
        <w:t>Le</w:t>
      </w:r>
      <w:r>
        <w:rPr>
          <w:rFonts w:ascii="Calibri" w:eastAsia="Calibri" w:hAnsi="Calibri" w:cs="Calibri"/>
          <w:b/>
          <w:bCs/>
          <w:spacing w:val="1"/>
          <w:sz w:val="20"/>
          <w:szCs w:val="20"/>
        </w:rPr>
        <w:t>g</w:t>
      </w:r>
      <w:r>
        <w:rPr>
          <w:rFonts w:ascii="Calibri" w:eastAsia="Calibri" w:hAnsi="Calibri" w:cs="Calibri"/>
          <w:b/>
          <w:bCs/>
          <w:spacing w:val="-1"/>
          <w:sz w:val="20"/>
          <w:szCs w:val="20"/>
        </w:rPr>
        <w:t>i</w:t>
      </w:r>
      <w:r>
        <w:rPr>
          <w:rFonts w:ascii="Calibri" w:eastAsia="Calibri" w:hAnsi="Calibri" w:cs="Calibri"/>
          <w:b/>
          <w:bCs/>
          <w:sz w:val="20"/>
          <w:szCs w:val="20"/>
        </w:rPr>
        <w:t>s</w:t>
      </w:r>
      <w:r>
        <w:rPr>
          <w:rFonts w:ascii="Calibri" w:eastAsia="Calibri" w:hAnsi="Calibri" w:cs="Calibri"/>
          <w:b/>
          <w:bCs/>
          <w:spacing w:val="-2"/>
          <w:sz w:val="20"/>
          <w:szCs w:val="20"/>
        </w:rPr>
        <w:t>l</w:t>
      </w:r>
      <w:r>
        <w:rPr>
          <w:rFonts w:ascii="Calibri" w:eastAsia="Calibri" w:hAnsi="Calibri" w:cs="Calibri"/>
          <w:b/>
          <w:bCs/>
          <w:sz w:val="20"/>
          <w:szCs w:val="20"/>
        </w:rPr>
        <w:t>a</w:t>
      </w:r>
      <w:r>
        <w:rPr>
          <w:rFonts w:ascii="Calibri" w:eastAsia="Calibri" w:hAnsi="Calibri" w:cs="Calibri"/>
          <w:b/>
          <w:bCs/>
          <w:spacing w:val="2"/>
          <w:sz w:val="20"/>
          <w:szCs w:val="20"/>
        </w:rPr>
        <w:t>t</w:t>
      </w:r>
      <w:r>
        <w:rPr>
          <w:rFonts w:ascii="Calibri" w:eastAsia="Calibri" w:hAnsi="Calibri" w:cs="Calibri"/>
          <w:b/>
          <w:bCs/>
          <w:spacing w:val="-1"/>
          <w:sz w:val="20"/>
          <w:szCs w:val="20"/>
        </w:rPr>
        <w:t>i</w:t>
      </w:r>
      <w:r>
        <w:rPr>
          <w:rFonts w:ascii="Calibri" w:eastAsia="Calibri" w:hAnsi="Calibri" w:cs="Calibri"/>
          <w:b/>
          <w:bCs/>
          <w:sz w:val="20"/>
          <w:szCs w:val="20"/>
        </w:rPr>
        <w:t>on</w:t>
      </w:r>
    </w:p>
    <w:p w14:paraId="605BE589" w14:textId="77777777" w:rsidR="007C62E7" w:rsidRDefault="007C62E7" w:rsidP="007C62E7">
      <w:pPr>
        <w:spacing w:before="2" w:line="238" w:lineRule="auto"/>
        <w:ind w:left="113" w:right="87"/>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sz w:val="20"/>
          <w:szCs w:val="20"/>
        </w:rPr>
        <w:t>foll</w:t>
      </w:r>
      <w:r>
        <w:rPr>
          <w:rFonts w:ascii="Calibri" w:eastAsia="Calibri" w:hAnsi="Calibri" w:cs="Calibri"/>
          <w:spacing w:val="2"/>
          <w:sz w:val="20"/>
          <w:szCs w:val="20"/>
        </w:rPr>
        <w:t>o</w:t>
      </w:r>
      <w:r>
        <w:rPr>
          <w:rFonts w:ascii="Calibri" w:eastAsia="Calibri" w:hAnsi="Calibri" w:cs="Calibri"/>
          <w:spacing w:val="-1"/>
          <w:sz w:val="20"/>
          <w:szCs w:val="20"/>
        </w:rPr>
        <w:t>w</w:t>
      </w:r>
      <w:r>
        <w:rPr>
          <w:rFonts w:ascii="Calibri" w:eastAsia="Calibri" w:hAnsi="Calibri" w:cs="Calibri"/>
          <w:sz w:val="20"/>
          <w:szCs w:val="20"/>
        </w:rPr>
        <w:t>ing</w:t>
      </w:r>
      <w:r>
        <w:rPr>
          <w:rFonts w:ascii="Calibri" w:eastAsia="Calibri" w:hAnsi="Calibri" w:cs="Calibri"/>
          <w:spacing w:val="-5"/>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z w:val="20"/>
          <w:szCs w:val="20"/>
        </w:rPr>
        <w:t>li</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l</w:t>
      </w:r>
      <w:r>
        <w:rPr>
          <w:rFonts w:ascii="Calibri" w:eastAsia="Calibri" w:hAnsi="Calibri" w:cs="Calibri"/>
          <w:spacing w:val="3"/>
          <w:sz w:val="20"/>
          <w:szCs w:val="20"/>
        </w:rPr>
        <w:t>e</w:t>
      </w:r>
      <w:r>
        <w:rPr>
          <w:rFonts w:ascii="Calibri" w:eastAsia="Calibri" w:hAnsi="Calibri" w:cs="Calibri"/>
          <w:sz w:val="20"/>
          <w:szCs w:val="20"/>
        </w:rPr>
        <w:t>g</w:t>
      </w:r>
      <w:r>
        <w:rPr>
          <w:rFonts w:ascii="Calibri" w:eastAsia="Calibri" w:hAnsi="Calibri" w:cs="Calibri"/>
          <w:spacing w:val="1"/>
          <w:sz w:val="20"/>
          <w:szCs w:val="20"/>
        </w:rPr>
        <w:t>i</w:t>
      </w:r>
      <w:r>
        <w:rPr>
          <w:rFonts w:ascii="Calibri" w:eastAsia="Calibri" w:hAnsi="Calibri" w:cs="Calibri"/>
          <w:spacing w:val="-1"/>
          <w:sz w:val="20"/>
          <w:szCs w:val="20"/>
        </w:rPr>
        <w:t>s</w:t>
      </w:r>
      <w:r>
        <w:rPr>
          <w:rFonts w:ascii="Calibri" w:eastAsia="Calibri" w:hAnsi="Calibri" w:cs="Calibri"/>
          <w:sz w:val="20"/>
          <w:szCs w:val="20"/>
        </w:rPr>
        <w:t>lation</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4"/>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nm</w:t>
      </w:r>
      <w:r>
        <w:rPr>
          <w:rFonts w:ascii="Calibri" w:eastAsia="Calibri" w:hAnsi="Calibri" w:cs="Calibri"/>
          <w:spacing w:val="-1"/>
          <w:sz w:val="20"/>
          <w:szCs w:val="20"/>
        </w:rPr>
        <w:t>e</w:t>
      </w:r>
      <w:r>
        <w:rPr>
          <w:rFonts w:ascii="Calibri" w:eastAsia="Calibri" w:hAnsi="Calibri" w:cs="Calibri"/>
          <w:sz w:val="20"/>
          <w:szCs w:val="20"/>
        </w:rPr>
        <w:t>ntal</w:t>
      </w:r>
      <w:r>
        <w:rPr>
          <w:rFonts w:ascii="Calibri" w:eastAsia="Calibri" w:hAnsi="Calibri" w:cs="Calibri"/>
          <w:spacing w:val="-6"/>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ocu</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nts</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w w:val="99"/>
          <w:sz w:val="20"/>
          <w:szCs w:val="20"/>
        </w:rPr>
        <w:t xml:space="preserve"> </w:t>
      </w:r>
      <w:r>
        <w:rPr>
          <w:rFonts w:ascii="Calibri" w:eastAsia="Calibri" w:hAnsi="Calibri" w:cs="Calibri"/>
          <w:sz w:val="20"/>
          <w:szCs w:val="20"/>
        </w:rPr>
        <w:t>compilation</w:t>
      </w:r>
      <w:r>
        <w:rPr>
          <w:rFonts w:ascii="Calibri" w:eastAsia="Calibri" w:hAnsi="Calibri" w:cs="Calibri"/>
          <w:spacing w:val="-8"/>
          <w:sz w:val="20"/>
          <w:szCs w:val="20"/>
        </w:rPr>
        <w:t xml:space="preserve"> </w:t>
      </w:r>
      <w:r>
        <w:rPr>
          <w:rFonts w:ascii="Calibri" w:eastAsia="Calibri" w:hAnsi="Calibri" w:cs="Calibri"/>
          <w:sz w:val="20"/>
          <w:szCs w:val="20"/>
        </w:rPr>
        <w:t>of</w:t>
      </w:r>
      <w:r>
        <w:rPr>
          <w:rFonts w:ascii="Calibri" w:eastAsia="Calibri" w:hAnsi="Calibri" w:cs="Calibri"/>
          <w:spacing w:val="-9"/>
          <w:sz w:val="20"/>
          <w:szCs w:val="20"/>
        </w:rPr>
        <w:t xml:space="preserve"> </w:t>
      </w:r>
      <w:r>
        <w:rPr>
          <w:rFonts w:ascii="Calibri" w:eastAsia="Calibri" w:hAnsi="Calibri" w:cs="Calibri"/>
          <w:sz w:val="20"/>
          <w:szCs w:val="20"/>
        </w:rPr>
        <w:t>this</w:t>
      </w:r>
      <w:r>
        <w:rPr>
          <w:rFonts w:ascii="Calibri" w:eastAsia="Calibri" w:hAnsi="Calibri" w:cs="Calibri"/>
          <w:spacing w:val="-10"/>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ocu</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p>
    <w:p w14:paraId="40819E86" w14:textId="77777777" w:rsidR="007C62E7" w:rsidRDefault="007C62E7" w:rsidP="007C62E7">
      <w:pPr>
        <w:spacing w:before="7" w:line="240" w:lineRule="exact"/>
        <w:rPr>
          <w:sz w:val="24"/>
          <w:szCs w:val="24"/>
        </w:rPr>
      </w:pPr>
    </w:p>
    <w:p w14:paraId="47AB47C8" w14:textId="77777777" w:rsidR="007C62E7" w:rsidRDefault="007C62E7" w:rsidP="005B3361">
      <w:pPr>
        <w:numPr>
          <w:ilvl w:val="3"/>
          <w:numId w:val="21"/>
        </w:numPr>
        <w:tabs>
          <w:tab w:val="left" w:pos="833"/>
        </w:tabs>
        <w:ind w:left="833"/>
        <w:rPr>
          <w:rFonts w:ascii="Calibri" w:eastAsia="Calibri" w:hAnsi="Calibri" w:cs="Calibri"/>
          <w:sz w:val="20"/>
          <w:szCs w:val="20"/>
        </w:rPr>
      </w:pPr>
      <w:r>
        <w:rPr>
          <w:rFonts w:ascii="Calibri" w:eastAsia="Calibri" w:hAnsi="Calibri" w:cs="Calibri"/>
          <w:b/>
          <w:bCs/>
          <w:spacing w:val="-1"/>
          <w:sz w:val="20"/>
          <w:szCs w:val="20"/>
        </w:rPr>
        <w:t>S</w:t>
      </w:r>
      <w:r>
        <w:rPr>
          <w:rFonts w:ascii="Calibri" w:eastAsia="Calibri" w:hAnsi="Calibri" w:cs="Calibri"/>
          <w:b/>
          <w:bCs/>
          <w:sz w:val="20"/>
          <w:szCs w:val="20"/>
        </w:rPr>
        <w:t>outh</w:t>
      </w:r>
      <w:r>
        <w:rPr>
          <w:rFonts w:ascii="Calibri" w:eastAsia="Calibri" w:hAnsi="Calibri" w:cs="Calibri"/>
          <w:b/>
          <w:bCs/>
          <w:spacing w:val="-7"/>
          <w:sz w:val="20"/>
          <w:szCs w:val="20"/>
        </w:rPr>
        <w:t xml:space="preserve"> </w:t>
      </w:r>
      <w:r>
        <w:rPr>
          <w:rFonts w:ascii="Calibri" w:eastAsia="Calibri" w:hAnsi="Calibri" w:cs="Calibri"/>
          <w:b/>
          <w:bCs/>
          <w:sz w:val="20"/>
          <w:szCs w:val="20"/>
        </w:rPr>
        <w:t>A</w:t>
      </w:r>
      <w:r>
        <w:rPr>
          <w:rFonts w:ascii="Calibri" w:eastAsia="Calibri" w:hAnsi="Calibri" w:cs="Calibri"/>
          <w:b/>
          <w:bCs/>
          <w:spacing w:val="-1"/>
          <w:sz w:val="20"/>
          <w:szCs w:val="20"/>
        </w:rPr>
        <w:t>f</w:t>
      </w:r>
      <w:r>
        <w:rPr>
          <w:rFonts w:ascii="Calibri" w:eastAsia="Calibri" w:hAnsi="Calibri" w:cs="Calibri"/>
          <w:b/>
          <w:bCs/>
          <w:sz w:val="20"/>
          <w:szCs w:val="20"/>
        </w:rPr>
        <w:t>r</w:t>
      </w:r>
      <w:r>
        <w:rPr>
          <w:rFonts w:ascii="Calibri" w:eastAsia="Calibri" w:hAnsi="Calibri" w:cs="Calibri"/>
          <w:b/>
          <w:bCs/>
          <w:spacing w:val="-1"/>
          <w:sz w:val="20"/>
          <w:szCs w:val="20"/>
        </w:rPr>
        <w:t>i</w:t>
      </w:r>
      <w:r>
        <w:rPr>
          <w:rFonts w:ascii="Calibri" w:eastAsia="Calibri" w:hAnsi="Calibri" w:cs="Calibri"/>
          <w:b/>
          <w:bCs/>
          <w:sz w:val="20"/>
          <w:szCs w:val="20"/>
        </w:rPr>
        <w:t>can</w:t>
      </w:r>
      <w:r>
        <w:rPr>
          <w:rFonts w:ascii="Calibri" w:eastAsia="Calibri" w:hAnsi="Calibri" w:cs="Calibri"/>
          <w:b/>
          <w:bCs/>
          <w:spacing w:val="-7"/>
          <w:sz w:val="20"/>
          <w:szCs w:val="20"/>
        </w:rPr>
        <w:t xml:space="preserve"> </w:t>
      </w:r>
      <w:r>
        <w:rPr>
          <w:rFonts w:ascii="Calibri" w:eastAsia="Calibri" w:hAnsi="Calibri" w:cs="Calibri"/>
          <w:b/>
          <w:bCs/>
          <w:sz w:val="20"/>
          <w:szCs w:val="20"/>
        </w:rPr>
        <w:t>Acts:</w:t>
      </w:r>
    </w:p>
    <w:p w14:paraId="10ED99FA" w14:textId="77777777" w:rsidR="007C62E7" w:rsidRDefault="007C62E7" w:rsidP="007C62E7">
      <w:pPr>
        <w:spacing w:line="242" w:lineRule="exact"/>
        <w:ind w:left="11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z w:val="20"/>
          <w:szCs w:val="20"/>
        </w:rPr>
        <w:t>ctor</w:t>
      </w:r>
      <w:r>
        <w:rPr>
          <w:rFonts w:ascii="Calibri" w:eastAsia="Calibri" w:hAnsi="Calibri" w:cs="Calibri"/>
          <w:spacing w:val="-5"/>
          <w:sz w:val="20"/>
          <w:szCs w:val="20"/>
        </w:rPr>
        <w:t xml:space="preserve"> </w:t>
      </w:r>
      <w:r>
        <w:rPr>
          <w:rFonts w:ascii="Calibri" w:eastAsia="Calibri" w:hAnsi="Calibri" w:cs="Calibri"/>
          <w:spacing w:val="-1"/>
          <w:sz w:val="20"/>
          <w:szCs w:val="20"/>
        </w:rPr>
        <w:t>m</w:t>
      </w:r>
      <w:r>
        <w:rPr>
          <w:rFonts w:ascii="Calibri" w:eastAsia="Calibri" w:hAnsi="Calibri" w:cs="Calibri"/>
          <w:spacing w:val="3"/>
          <w:sz w:val="20"/>
          <w:szCs w:val="20"/>
        </w:rPr>
        <w:t>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5"/>
          <w:sz w:val="20"/>
          <w:szCs w:val="20"/>
        </w:rPr>
        <w:t xml:space="preserve"> </w:t>
      </w:r>
      <w:proofErr w:type="gramStart"/>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1"/>
          <w:sz w:val="20"/>
          <w:szCs w:val="20"/>
        </w:rPr>
        <w:t>s</w:t>
      </w:r>
      <w:r>
        <w:rPr>
          <w:rFonts w:ascii="Calibri" w:eastAsia="Calibri" w:hAnsi="Calibri" w:cs="Calibri"/>
          <w:sz w:val="20"/>
          <w:szCs w:val="20"/>
        </w:rPr>
        <w:t>u</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2"/>
          <w:sz w:val="20"/>
          <w:szCs w:val="20"/>
        </w:rPr>
        <w:t>c</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z w:val="20"/>
          <w:szCs w:val="20"/>
        </w:rPr>
        <w:t>plia</w:t>
      </w:r>
      <w:r>
        <w:rPr>
          <w:rFonts w:ascii="Calibri" w:eastAsia="Calibri" w:hAnsi="Calibri" w:cs="Calibri"/>
          <w:spacing w:val="1"/>
          <w:sz w:val="20"/>
          <w:szCs w:val="20"/>
        </w:rPr>
        <w:t>n</w:t>
      </w:r>
      <w:r>
        <w:rPr>
          <w:rFonts w:ascii="Calibri" w:eastAsia="Calibri" w:hAnsi="Calibri" w:cs="Calibri"/>
          <w:sz w:val="20"/>
          <w:szCs w:val="20"/>
        </w:rPr>
        <w:t>ce</w:t>
      </w:r>
      <w:r>
        <w:rPr>
          <w:rFonts w:ascii="Calibri" w:eastAsia="Calibri" w:hAnsi="Calibri" w:cs="Calibri"/>
          <w:spacing w:val="-7"/>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foll</w:t>
      </w:r>
      <w:r>
        <w:rPr>
          <w:rFonts w:ascii="Calibri" w:eastAsia="Calibri" w:hAnsi="Calibri" w:cs="Calibri"/>
          <w:spacing w:val="2"/>
          <w:sz w:val="20"/>
          <w:szCs w:val="20"/>
        </w:rPr>
        <w:t>o</w:t>
      </w:r>
      <w:r>
        <w:rPr>
          <w:rFonts w:ascii="Calibri" w:eastAsia="Calibri" w:hAnsi="Calibri" w:cs="Calibri"/>
          <w:spacing w:val="-1"/>
          <w:sz w:val="20"/>
          <w:szCs w:val="20"/>
        </w:rPr>
        <w:t>w</w:t>
      </w:r>
      <w:r>
        <w:rPr>
          <w:rFonts w:ascii="Calibri" w:eastAsia="Calibri" w:hAnsi="Calibri" w:cs="Calibri"/>
          <w:sz w:val="20"/>
          <w:szCs w:val="20"/>
        </w:rPr>
        <w:t>ing</w:t>
      </w:r>
      <w:r>
        <w:rPr>
          <w:rFonts w:ascii="Calibri" w:eastAsia="Calibri" w:hAnsi="Calibri" w:cs="Calibri"/>
          <w:spacing w:val="-6"/>
          <w:sz w:val="20"/>
          <w:szCs w:val="20"/>
        </w:rPr>
        <w:t xml:space="preserve"> </w:t>
      </w:r>
      <w:r>
        <w:rPr>
          <w:rFonts w:ascii="Calibri" w:eastAsia="Calibri" w:hAnsi="Calibri" w:cs="Calibri"/>
          <w:sz w:val="20"/>
          <w:szCs w:val="20"/>
        </w:rPr>
        <w:t>at</w:t>
      </w:r>
      <w:r>
        <w:rPr>
          <w:rFonts w:ascii="Calibri" w:eastAsia="Calibri" w:hAnsi="Calibri" w:cs="Calibri"/>
          <w:spacing w:val="-6"/>
          <w:sz w:val="20"/>
          <w:szCs w:val="20"/>
        </w:rPr>
        <w:t xml:space="preserve"> </w:t>
      </w:r>
      <w:r>
        <w:rPr>
          <w:rFonts w:ascii="Calibri" w:eastAsia="Calibri" w:hAnsi="Calibri" w:cs="Calibri"/>
          <w:sz w:val="20"/>
          <w:szCs w:val="20"/>
        </w:rPr>
        <w:t>all</w:t>
      </w:r>
      <w:r>
        <w:rPr>
          <w:rFonts w:ascii="Calibri" w:eastAsia="Calibri" w:hAnsi="Calibri" w:cs="Calibri"/>
          <w:spacing w:val="-5"/>
          <w:sz w:val="20"/>
          <w:szCs w:val="20"/>
        </w:rPr>
        <w:t xml:space="preserve"> </w:t>
      </w:r>
      <w:r>
        <w:rPr>
          <w:rFonts w:ascii="Calibri" w:eastAsia="Calibri" w:hAnsi="Calibri" w:cs="Calibri"/>
          <w:sz w:val="20"/>
          <w:szCs w:val="20"/>
        </w:rPr>
        <w:t>tim</w:t>
      </w:r>
      <w:r>
        <w:rPr>
          <w:rFonts w:ascii="Calibri" w:eastAsia="Calibri" w:hAnsi="Calibri" w:cs="Calibri"/>
          <w:spacing w:val="1"/>
          <w:sz w:val="20"/>
          <w:szCs w:val="20"/>
        </w:rPr>
        <w:t>e</w:t>
      </w:r>
      <w:r>
        <w:rPr>
          <w:rFonts w:ascii="Calibri" w:eastAsia="Calibri" w:hAnsi="Calibri" w:cs="Calibri"/>
          <w:spacing w:val="-1"/>
          <w:sz w:val="20"/>
          <w:szCs w:val="20"/>
        </w:rPr>
        <w:t>s</w:t>
      </w:r>
      <w:proofErr w:type="gramEnd"/>
      <w:r>
        <w:rPr>
          <w:rFonts w:ascii="Calibri" w:eastAsia="Calibri" w:hAnsi="Calibri" w:cs="Calibri"/>
          <w:sz w:val="20"/>
          <w:szCs w:val="20"/>
        </w:rPr>
        <w:t>:</w:t>
      </w:r>
    </w:p>
    <w:p w14:paraId="0638C8E4" w14:textId="77777777" w:rsidR="007C62E7" w:rsidRDefault="007C62E7" w:rsidP="005B3361">
      <w:pPr>
        <w:numPr>
          <w:ilvl w:val="0"/>
          <w:numId w:val="20"/>
        </w:numPr>
        <w:tabs>
          <w:tab w:val="left" w:pos="264"/>
        </w:tabs>
        <w:ind w:left="264"/>
        <w:rPr>
          <w:rFonts w:ascii="Calibri" w:eastAsia="Calibri" w:hAnsi="Calibri" w:cs="Calibri"/>
          <w:sz w:val="20"/>
          <w:szCs w:val="20"/>
        </w:rPr>
      </w:pPr>
      <w:r>
        <w:rPr>
          <w:rFonts w:ascii="Calibri" w:eastAsia="Calibri" w:hAnsi="Calibri" w:cs="Calibri"/>
          <w:sz w:val="20"/>
          <w:szCs w:val="20"/>
        </w:rPr>
        <w:t>South</w:t>
      </w:r>
      <w:r>
        <w:rPr>
          <w:rFonts w:ascii="Calibri" w:eastAsia="Calibri" w:hAnsi="Calibri" w:cs="Calibri"/>
          <w:spacing w:val="-8"/>
          <w:sz w:val="20"/>
          <w:szCs w:val="20"/>
        </w:rPr>
        <w:t xml:space="preserve"> </w:t>
      </w:r>
      <w:r>
        <w:rPr>
          <w:rFonts w:ascii="Calibri" w:eastAsia="Calibri" w:hAnsi="Calibri" w:cs="Calibri"/>
          <w:sz w:val="20"/>
          <w:szCs w:val="20"/>
        </w:rPr>
        <w:t>Afri</w:t>
      </w:r>
      <w:r>
        <w:rPr>
          <w:rFonts w:ascii="Calibri" w:eastAsia="Calibri" w:hAnsi="Calibri" w:cs="Calibri"/>
          <w:spacing w:val="-1"/>
          <w:sz w:val="20"/>
          <w:szCs w:val="20"/>
        </w:rPr>
        <w:t>c</w:t>
      </w:r>
      <w:r>
        <w:rPr>
          <w:rFonts w:ascii="Calibri" w:eastAsia="Calibri" w:hAnsi="Calibri" w:cs="Calibri"/>
          <w:sz w:val="20"/>
          <w:szCs w:val="20"/>
        </w:rPr>
        <w:t>an</w:t>
      </w:r>
      <w:r>
        <w:rPr>
          <w:rFonts w:ascii="Calibri" w:eastAsia="Calibri" w:hAnsi="Calibri" w:cs="Calibri"/>
          <w:spacing w:val="-6"/>
          <w:sz w:val="20"/>
          <w:szCs w:val="20"/>
        </w:rPr>
        <w:t xml:space="preserve"> </w:t>
      </w:r>
      <w:r>
        <w:rPr>
          <w:rFonts w:ascii="Calibri" w:eastAsia="Calibri" w:hAnsi="Calibri" w:cs="Calibri"/>
          <w:sz w:val="20"/>
          <w:szCs w:val="20"/>
        </w:rPr>
        <w:t>Act</w:t>
      </w:r>
      <w:r>
        <w:rPr>
          <w:rFonts w:ascii="Calibri" w:eastAsia="Calibri" w:hAnsi="Calibri" w:cs="Calibri"/>
          <w:spacing w:val="1"/>
          <w:sz w:val="20"/>
          <w:szCs w:val="20"/>
        </w:rPr>
        <w:t>s</w:t>
      </w:r>
      <w:r>
        <w:rPr>
          <w:rFonts w:ascii="Calibri" w:eastAsia="Calibri" w:hAnsi="Calibri" w:cs="Calibri"/>
          <w:sz w:val="20"/>
          <w:szCs w:val="20"/>
        </w:rPr>
        <w:t>:</w:t>
      </w:r>
    </w:p>
    <w:p w14:paraId="4B7F87BA" w14:textId="77777777" w:rsidR="007C62E7" w:rsidRDefault="007C62E7" w:rsidP="005B3361">
      <w:pPr>
        <w:numPr>
          <w:ilvl w:val="1"/>
          <w:numId w:val="20"/>
        </w:numPr>
        <w:tabs>
          <w:tab w:val="left" w:pos="833"/>
        </w:tabs>
        <w:spacing w:line="242" w:lineRule="exact"/>
        <w:ind w:left="83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nm</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5"/>
          <w:sz w:val="20"/>
          <w:szCs w:val="20"/>
        </w:rPr>
        <w:t xml:space="preserve"> </w:t>
      </w:r>
      <w:r>
        <w:rPr>
          <w:rFonts w:ascii="Calibri" w:eastAsia="Calibri" w:hAnsi="Calibri" w:cs="Calibri"/>
          <w:sz w:val="20"/>
          <w:szCs w:val="20"/>
        </w:rPr>
        <w:t>Con</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v</w:t>
      </w:r>
      <w:r>
        <w:rPr>
          <w:rFonts w:ascii="Calibri" w:eastAsia="Calibri" w:hAnsi="Calibri" w:cs="Calibri"/>
          <w:sz w:val="20"/>
          <w:szCs w:val="20"/>
        </w:rPr>
        <w:t>ati</w:t>
      </w:r>
      <w:r>
        <w:rPr>
          <w:rFonts w:ascii="Calibri" w:eastAsia="Calibri" w:hAnsi="Calibri" w:cs="Calibri"/>
          <w:spacing w:val="2"/>
          <w:sz w:val="20"/>
          <w:szCs w:val="20"/>
        </w:rPr>
        <w:t>o</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z w:val="20"/>
          <w:szCs w:val="20"/>
        </w:rPr>
        <w:t>Act</w:t>
      </w:r>
      <w:r>
        <w:rPr>
          <w:rFonts w:ascii="Calibri" w:eastAsia="Calibri" w:hAnsi="Calibri" w:cs="Calibri"/>
          <w:spacing w:val="-5"/>
          <w:sz w:val="20"/>
          <w:szCs w:val="20"/>
        </w:rPr>
        <w:t xml:space="preserve"> </w:t>
      </w:r>
      <w:r>
        <w:rPr>
          <w:rFonts w:ascii="Calibri" w:eastAsia="Calibri" w:hAnsi="Calibri" w:cs="Calibri"/>
          <w:sz w:val="20"/>
          <w:szCs w:val="20"/>
        </w:rPr>
        <w:t>(Act</w:t>
      </w:r>
      <w:r>
        <w:rPr>
          <w:rFonts w:ascii="Calibri" w:eastAsia="Calibri" w:hAnsi="Calibri" w:cs="Calibri"/>
          <w:spacing w:val="-6"/>
          <w:sz w:val="20"/>
          <w:szCs w:val="20"/>
        </w:rPr>
        <w:t xml:space="preserve"> </w:t>
      </w:r>
      <w:r>
        <w:rPr>
          <w:rFonts w:ascii="Calibri" w:eastAsia="Calibri" w:hAnsi="Calibri" w:cs="Calibri"/>
          <w:sz w:val="20"/>
          <w:szCs w:val="20"/>
        </w:rPr>
        <w:t>73</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1</w:t>
      </w:r>
      <w:r>
        <w:rPr>
          <w:rFonts w:ascii="Calibri" w:eastAsia="Calibri" w:hAnsi="Calibri" w:cs="Calibri"/>
          <w:spacing w:val="2"/>
          <w:sz w:val="20"/>
          <w:szCs w:val="20"/>
        </w:rPr>
        <w:t>9</w:t>
      </w:r>
      <w:r>
        <w:rPr>
          <w:rFonts w:ascii="Calibri" w:eastAsia="Calibri" w:hAnsi="Calibri" w:cs="Calibri"/>
          <w:sz w:val="20"/>
          <w:szCs w:val="20"/>
        </w:rPr>
        <w:t>89)</w:t>
      </w:r>
      <w:r>
        <w:rPr>
          <w:rFonts w:ascii="Calibri" w:eastAsia="Calibri" w:hAnsi="Calibri" w:cs="Calibri"/>
          <w:spacing w:val="-2"/>
          <w:sz w:val="20"/>
          <w:szCs w:val="20"/>
        </w:rPr>
        <w:t xml:space="preserve"> </w:t>
      </w:r>
      <w:r>
        <w:rPr>
          <w:rFonts w:ascii="Calibri" w:eastAsia="Calibri" w:hAnsi="Calibri" w:cs="Calibri"/>
          <w:sz w:val="20"/>
          <w:szCs w:val="20"/>
        </w:rPr>
        <w:t>NEMA</w:t>
      </w:r>
    </w:p>
    <w:p w14:paraId="7686CD8C" w14:textId="77777777" w:rsidR="007C62E7" w:rsidRDefault="007C62E7" w:rsidP="005B3361">
      <w:pPr>
        <w:numPr>
          <w:ilvl w:val="1"/>
          <w:numId w:val="20"/>
        </w:numPr>
        <w:tabs>
          <w:tab w:val="left" w:pos="833"/>
        </w:tabs>
        <w:ind w:left="83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sz w:val="20"/>
          <w:szCs w:val="20"/>
        </w:rPr>
        <w:t>At</w:t>
      </w:r>
      <w:r>
        <w:rPr>
          <w:rFonts w:ascii="Calibri" w:eastAsia="Calibri" w:hAnsi="Calibri" w:cs="Calibri"/>
          <w:spacing w:val="-1"/>
          <w:sz w:val="20"/>
          <w:szCs w:val="20"/>
        </w:rPr>
        <w:t>m</w:t>
      </w:r>
      <w:r>
        <w:rPr>
          <w:rFonts w:ascii="Calibri" w:eastAsia="Calibri" w:hAnsi="Calibri" w:cs="Calibri"/>
          <w:spacing w:val="2"/>
          <w:sz w:val="20"/>
          <w:szCs w:val="20"/>
        </w:rPr>
        <w:t>o</w:t>
      </w:r>
      <w:r>
        <w:rPr>
          <w:rFonts w:ascii="Calibri" w:eastAsia="Calibri" w:hAnsi="Calibri" w:cs="Calibri"/>
          <w:spacing w:val="-1"/>
          <w:sz w:val="20"/>
          <w:szCs w:val="20"/>
        </w:rPr>
        <w:t>s</w:t>
      </w:r>
      <w:r>
        <w:rPr>
          <w:rFonts w:ascii="Calibri" w:eastAsia="Calibri" w:hAnsi="Calibri" w:cs="Calibri"/>
          <w:sz w:val="20"/>
          <w:szCs w:val="20"/>
        </w:rPr>
        <w:t>ph</w:t>
      </w:r>
      <w:r>
        <w:rPr>
          <w:rFonts w:ascii="Calibri" w:eastAsia="Calibri" w:hAnsi="Calibri" w:cs="Calibri"/>
          <w:spacing w:val="-1"/>
          <w:sz w:val="20"/>
          <w:szCs w:val="20"/>
        </w:rPr>
        <w:t>e</w:t>
      </w:r>
      <w:r>
        <w:rPr>
          <w:rFonts w:ascii="Calibri" w:eastAsia="Calibri" w:hAnsi="Calibri" w:cs="Calibri"/>
          <w:sz w:val="20"/>
          <w:szCs w:val="20"/>
        </w:rPr>
        <w:t>ric</w:t>
      </w:r>
      <w:r>
        <w:rPr>
          <w:rFonts w:ascii="Calibri" w:eastAsia="Calibri" w:hAnsi="Calibri" w:cs="Calibri"/>
          <w:spacing w:val="-6"/>
          <w:sz w:val="20"/>
          <w:szCs w:val="20"/>
        </w:rPr>
        <w:t xml:space="preserve"> </w:t>
      </w:r>
      <w:r>
        <w:rPr>
          <w:rFonts w:ascii="Calibri" w:eastAsia="Calibri" w:hAnsi="Calibri" w:cs="Calibri"/>
          <w:sz w:val="20"/>
          <w:szCs w:val="20"/>
        </w:rPr>
        <w:t>Po</w:t>
      </w:r>
      <w:r>
        <w:rPr>
          <w:rFonts w:ascii="Calibri" w:eastAsia="Calibri" w:hAnsi="Calibri" w:cs="Calibri"/>
          <w:spacing w:val="2"/>
          <w:sz w:val="20"/>
          <w:szCs w:val="20"/>
        </w:rPr>
        <w:t>l</w:t>
      </w:r>
      <w:r>
        <w:rPr>
          <w:rFonts w:ascii="Calibri" w:eastAsia="Calibri" w:hAnsi="Calibri" w:cs="Calibri"/>
          <w:sz w:val="20"/>
          <w:szCs w:val="20"/>
        </w:rPr>
        <w:t>lution</w:t>
      </w:r>
      <w:r>
        <w:rPr>
          <w:rFonts w:ascii="Calibri" w:eastAsia="Calibri" w:hAnsi="Calibri" w:cs="Calibri"/>
          <w:spacing w:val="-5"/>
          <w:sz w:val="20"/>
          <w:szCs w:val="20"/>
        </w:rPr>
        <w:t xml:space="preserve"> </w:t>
      </w:r>
      <w:r>
        <w:rPr>
          <w:rFonts w:ascii="Calibri" w:eastAsia="Calibri" w:hAnsi="Calibri" w:cs="Calibri"/>
          <w:sz w:val="20"/>
          <w:szCs w:val="20"/>
        </w:rPr>
        <w:t>Pr</w:t>
      </w:r>
      <w:r>
        <w:rPr>
          <w:rFonts w:ascii="Calibri" w:eastAsia="Calibri" w:hAnsi="Calibri" w:cs="Calibri"/>
          <w:spacing w:val="-1"/>
          <w:sz w:val="20"/>
          <w:szCs w:val="20"/>
        </w:rPr>
        <w:t>e</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ntion</w:t>
      </w:r>
      <w:r>
        <w:rPr>
          <w:rFonts w:ascii="Calibri" w:eastAsia="Calibri" w:hAnsi="Calibri" w:cs="Calibri"/>
          <w:spacing w:val="-6"/>
          <w:sz w:val="20"/>
          <w:szCs w:val="20"/>
        </w:rPr>
        <w:t xml:space="preserve"> </w:t>
      </w:r>
      <w:r>
        <w:rPr>
          <w:rFonts w:ascii="Calibri" w:eastAsia="Calibri" w:hAnsi="Calibri" w:cs="Calibri"/>
          <w:sz w:val="20"/>
          <w:szCs w:val="20"/>
        </w:rPr>
        <w:t>Act</w:t>
      </w:r>
      <w:r>
        <w:rPr>
          <w:rFonts w:ascii="Calibri" w:eastAsia="Calibri" w:hAnsi="Calibri" w:cs="Calibri"/>
          <w:spacing w:val="-6"/>
          <w:sz w:val="20"/>
          <w:szCs w:val="20"/>
        </w:rPr>
        <w:t xml:space="preserve"> </w:t>
      </w:r>
      <w:r>
        <w:rPr>
          <w:rFonts w:ascii="Calibri" w:eastAsia="Calibri" w:hAnsi="Calibri" w:cs="Calibri"/>
          <w:sz w:val="20"/>
          <w:szCs w:val="20"/>
        </w:rPr>
        <w:t>(Act</w:t>
      </w:r>
      <w:r>
        <w:rPr>
          <w:rFonts w:ascii="Calibri" w:eastAsia="Calibri" w:hAnsi="Calibri" w:cs="Calibri"/>
          <w:spacing w:val="-5"/>
          <w:sz w:val="20"/>
          <w:szCs w:val="20"/>
        </w:rPr>
        <w:t xml:space="preserve"> </w:t>
      </w:r>
      <w:r>
        <w:rPr>
          <w:rFonts w:ascii="Calibri" w:eastAsia="Calibri" w:hAnsi="Calibri" w:cs="Calibri"/>
          <w:sz w:val="20"/>
          <w:szCs w:val="20"/>
        </w:rPr>
        <w:t>45</w:t>
      </w:r>
      <w:r>
        <w:rPr>
          <w:rFonts w:ascii="Calibri" w:eastAsia="Calibri" w:hAnsi="Calibri" w:cs="Calibri"/>
          <w:spacing w:val="-7"/>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pacing w:val="2"/>
          <w:sz w:val="20"/>
          <w:szCs w:val="20"/>
        </w:rPr>
        <w:t>1</w:t>
      </w:r>
      <w:r>
        <w:rPr>
          <w:rFonts w:ascii="Calibri" w:eastAsia="Calibri" w:hAnsi="Calibri" w:cs="Calibri"/>
          <w:sz w:val="20"/>
          <w:szCs w:val="20"/>
        </w:rPr>
        <w:t>965)</w:t>
      </w:r>
      <w:r>
        <w:rPr>
          <w:rFonts w:ascii="Calibri" w:eastAsia="Calibri" w:hAnsi="Calibri" w:cs="Calibri"/>
          <w:spacing w:val="-5"/>
          <w:sz w:val="20"/>
          <w:szCs w:val="20"/>
        </w:rPr>
        <w:t xml:space="preserve"> </w:t>
      </w:r>
      <w:r>
        <w:rPr>
          <w:rFonts w:ascii="Calibri" w:eastAsia="Calibri" w:hAnsi="Calibri" w:cs="Calibri"/>
          <w:sz w:val="20"/>
          <w:szCs w:val="20"/>
        </w:rPr>
        <w:t>NEMWA</w:t>
      </w:r>
    </w:p>
    <w:p w14:paraId="2C88720A" w14:textId="77777777" w:rsidR="007C62E7" w:rsidRDefault="007C62E7" w:rsidP="005B3361">
      <w:pPr>
        <w:numPr>
          <w:ilvl w:val="1"/>
          <w:numId w:val="20"/>
        </w:numPr>
        <w:tabs>
          <w:tab w:val="left" w:pos="833"/>
        </w:tabs>
        <w:ind w:left="83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sz w:val="20"/>
          <w:szCs w:val="20"/>
        </w:rPr>
        <w:t>Occu</w:t>
      </w:r>
      <w:r>
        <w:rPr>
          <w:rFonts w:ascii="Calibri" w:eastAsia="Calibri" w:hAnsi="Calibri" w:cs="Calibri"/>
          <w:spacing w:val="1"/>
          <w:sz w:val="20"/>
          <w:szCs w:val="20"/>
        </w:rPr>
        <w:t>p</w:t>
      </w:r>
      <w:r>
        <w:rPr>
          <w:rFonts w:ascii="Calibri" w:eastAsia="Calibri" w:hAnsi="Calibri" w:cs="Calibri"/>
          <w:sz w:val="20"/>
          <w:szCs w:val="20"/>
        </w:rPr>
        <w:t>atio</w:t>
      </w:r>
      <w:r>
        <w:rPr>
          <w:rFonts w:ascii="Calibri" w:eastAsia="Calibri" w:hAnsi="Calibri" w:cs="Calibri"/>
          <w:spacing w:val="1"/>
          <w:sz w:val="20"/>
          <w:szCs w:val="20"/>
        </w:rPr>
        <w:t>n</w:t>
      </w:r>
      <w:r>
        <w:rPr>
          <w:rFonts w:ascii="Calibri" w:eastAsia="Calibri" w:hAnsi="Calibri" w:cs="Calibri"/>
          <w:sz w:val="20"/>
          <w:szCs w:val="20"/>
        </w:rPr>
        <w:t>al</w:t>
      </w:r>
      <w:r>
        <w:rPr>
          <w:rFonts w:ascii="Calibri" w:eastAsia="Calibri" w:hAnsi="Calibri" w:cs="Calibri"/>
          <w:spacing w:val="-5"/>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alth</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z w:val="20"/>
          <w:szCs w:val="20"/>
        </w:rPr>
        <w:t>Sa</w:t>
      </w:r>
      <w:r>
        <w:rPr>
          <w:rFonts w:ascii="Calibri" w:eastAsia="Calibri" w:hAnsi="Calibri" w:cs="Calibri"/>
          <w:spacing w:val="-1"/>
          <w:sz w:val="20"/>
          <w:szCs w:val="20"/>
        </w:rPr>
        <w:t>fe</w:t>
      </w:r>
      <w:r>
        <w:rPr>
          <w:rFonts w:ascii="Calibri" w:eastAsia="Calibri" w:hAnsi="Calibri" w:cs="Calibri"/>
          <w:sz w:val="20"/>
          <w:szCs w:val="20"/>
        </w:rPr>
        <w:t>ty</w:t>
      </w:r>
      <w:r>
        <w:rPr>
          <w:rFonts w:ascii="Calibri" w:eastAsia="Calibri" w:hAnsi="Calibri" w:cs="Calibri"/>
          <w:spacing w:val="-4"/>
          <w:sz w:val="20"/>
          <w:szCs w:val="20"/>
        </w:rPr>
        <w:t xml:space="preserve"> </w:t>
      </w:r>
      <w:r>
        <w:rPr>
          <w:rFonts w:ascii="Calibri" w:eastAsia="Calibri" w:hAnsi="Calibri" w:cs="Calibri"/>
          <w:sz w:val="20"/>
          <w:szCs w:val="20"/>
        </w:rPr>
        <w:t>Act</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A</w:t>
      </w:r>
      <w:r>
        <w:rPr>
          <w:rFonts w:ascii="Calibri" w:eastAsia="Calibri" w:hAnsi="Calibri" w:cs="Calibri"/>
          <w:sz w:val="20"/>
          <w:szCs w:val="20"/>
        </w:rPr>
        <w:t>ct</w:t>
      </w:r>
      <w:r>
        <w:rPr>
          <w:rFonts w:ascii="Calibri" w:eastAsia="Calibri" w:hAnsi="Calibri" w:cs="Calibri"/>
          <w:spacing w:val="-5"/>
          <w:sz w:val="20"/>
          <w:szCs w:val="20"/>
        </w:rPr>
        <w:t xml:space="preserve"> </w:t>
      </w:r>
      <w:r>
        <w:rPr>
          <w:rFonts w:ascii="Calibri" w:eastAsia="Calibri" w:hAnsi="Calibri" w:cs="Calibri"/>
          <w:sz w:val="20"/>
          <w:szCs w:val="20"/>
        </w:rPr>
        <w:t>85</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1</w:t>
      </w:r>
      <w:r>
        <w:rPr>
          <w:rFonts w:ascii="Calibri" w:eastAsia="Calibri" w:hAnsi="Calibri" w:cs="Calibri"/>
          <w:spacing w:val="2"/>
          <w:sz w:val="20"/>
          <w:szCs w:val="20"/>
        </w:rPr>
        <w:t>9</w:t>
      </w:r>
      <w:r>
        <w:rPr>
          <w:rFonts w:ascii="Calibri" w:eastAsia="Calibri" w:hAnsi="Calibri" w:cs="Calibri"/>
          <w:sz w:val="20"/>
          <w:szCs w:val="20"/>
        </w:rPr>
        <w:t>93)</w:t>
      </w:r>
    </w:p>
    <w:p w14:paraId="098BBEFB" w14:textId="77777777" w:rsidR="007C62E7" w:rsidRDefault="007C62E7" w:rsidP="005B3361">
      <w:pPr>
        <w:numPr>
          <w:ilvl w:val="1"/>
          <w:numId w:val="20"/>
        </w:numPr>
        <w:tabs>
          <w:tab w:val="left" w:pos="833"/>
        </w:tabs>
        <w:ind w:left="83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5"/>
          <w:sz w:val="20"/>
          <w:szCs w:val="20"/>
        </w:rPr>
        <w:t xml:space="preserve"> </w:t>
      </w:r>
      <w:r>
        <w:rPr>
          <w:rFonts w:ascii="Calibri" w:eastAsia="Calibri" w:hAnsi="Calibri" w:cs="Calibri"/>
          <w:sz w:val="20"/>
          <w:szCs w:val="20"/>
        </w:rPr>
        <w:t>Road</w:t>
      </w:r>
      <w:r>
        <w:rPr>
          <w:rFonts w:ascii="Calibri" w:eastAsia="Calibri" w:hAnsi="Calibri" w:cs="Calibri"/>
          <w:spacing w:val="-3"/>
          <w:sz w:val="20"/>
          <w:szCs w:val="20"/>
        </w:rPr>
        <w:t xml:space="preserve"> </w:t>
      </w:r>
      <w:r>
        <w:rPr>
          <w:rFonts w:ascii="Calibri" w:eastAsia="Calibri" w:hAnsi="Calibri" w:cs="Calibri"/>
          <w:sz w:val="20"/>
          <w:szCs w:val="20"/>
        </w:rPr>
        <w:t>Tra</w:t>
      </w:r>
      <w:r>
        <w:rPr>
          <w:rFonts w:ascii="Calibri" w:eastAsia="Calibri" w:hAnsi="Calibri" w:cs="Calibri"/>
          <w:spacing w:val="1"/>
          <w:sz w:val="20"/>
          <w:szCs w:val="20"/>
        </w:rPr>
        <w:t>f</w:t>
      </w:r>
      <w:r>
        <w:rPr>
          <w:rFonts w:ascii="Calibri" w:eastAsia="Calibri" w:hAnsi="Calibri" w:cs="Calibri"/>
          <w:spacing w:val="-1"/>
          <w:sz w:val="20"/>
          <w:szCs w:val="20"/>
        </w:rPr>
        <w:t>f</w:t>
      </w:r>
      <w:r>
        <w:rPr>
          <w:rFonts w:ascii="Calibri" w:eastAsia="Calibri" w:hAnsi="Calibri" w:cs="Calibri"/>
          <w:sz w:val="20"/>
          <w:szCs w:val="20"/>
        </w:rPr>
        <w:t>ic</w:t>
      </w:r>
      <w:r>
        <w:rPr>
          <w:rFonts w:ascii="Calibri" w:eastAsia="Calibri" w:hAnsi="Calibri" w:cs="Calibri"/>
          <w:spacing w:val="-5"/>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ct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29</w:t>
      </w:r>
      <w:r>
        <w:rPr>
          <w:rFonts w:ascii="Calibri" w:eastAsia="Calibri" w:hAnsi="Calibri" w:cs="Calibri"/>
          <w:spacing w:val="-5"/>
          <w:sz w:val="20"/>
          <w:szCs w:val="20"/>
        </w:rPr>
        <w:t xml:space="preserve"> </w:t>
      </w:r>
      <w:r>
        <w:rPr>
          <w:rFonts w:ascii="Calibri" w:eastAsia="Calibri" w:hAnsi="Calibri" w:cs="Calibri"/>
          <w:spacing w:val="2"/>
          <w:sz w:val="20"/>
          <w:szCs w:val="20"/>
        </w:rPr>
        <w:t>o</w:t>
      </w:r>
      <w:r>
        <w:rPr>
          <w:rFonts w:ascii="Calibri" w:eastAsia="Calibri" w:hAnsi="Calibri" w:cs="Calibri"/>
          <w:sz w:val="20"/>
          <w:szCs w:val="20"/>
        </w:rPr>
        <w:t>f</w:t>
      </w:r>
      <w:r>
        <w:rPr>
          <w:rFonts w:ascii="Calibri" w:eastAsia="Calibri" w:hAnsi="Calibri" w:cs="Calibri"/>
          <w:spacing w:val="-5"/>
          <w:sz w:val="20"/>
          <w:szCs w:val="20"/>
        </w:rPr>
        <w:t xml:space="preserve"> </w:t>
      </w:r>
      <w:r>
        <w:rPr>
          <w:rFonts w:ascii="Calibri" w:eastAsia="Calibri" w:hAnsi="Calibri" w:cs="Calibri"/>
          <w:sz w:val="20"/>
          <w:szCs w:val="20"/>
        </w:rPr>
        <w:t>198</w:t>
      </w:r>
      <w:r>
        <w:rPr>
          <w:rFonts w:ascii="Calibri" w:eastAsia="Calibri" w:hAnsi="Calibri" w:cs="Calibri"/>
          <w:spacing w:val="2"/>
          <w:sz w:val="20"/>
          <w:szCs w:val="20"/>
        </w:rPr>
        <w:t>9</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WA</w:t>
      </w:r>
    </w:p>
    <w:p w14:paraId="512A5263" w14:textId="77777777" w:rsidR="007C62E7" w:rsidRDefault="007C62E7" w:rsidP="005B3361">
      <w:pPr>
        <w:numPr>
          <w:ilvl w:val="1"/>
          <w:numId w:val="20"/>
        </w:numPr>
        <w:tabs>
          <w:tab w:val="left" w:pos="833"/>
        </w:tabs>
        <w:spacing w:line="243" w:lineRule="exact"/>
        <w:ind w:left="83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5"/>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alth</w:t>
      </w:r>
      <w:r>
        <w:rPr>
          <w:rFonts w:ascii="Calibri" w:eastAsia="Calibri" w:hAnsi="Calibri" w:cs="Calibri"/>
          <w:spacing w:val="-4"/>
          <w:sz w:val="20"/>
          <w:szCs w:val="20"/>
        </w:rPr>
        <w:t xml:space="preserve"> </w:t>
      </w:r>
      <w:r>
        <w:rPr>
          <w:rFonts w:ascii="Calibri" w:eastAsia="Calibri" w:hAnsi="Calibri" w:cs="Calibri"/>
          <w:sz w:val="20"/>
          <w:szCs w:val="20"/>
        </w:rPr>
        <w:t>Act</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A</w:t>
      </w:r>
      <w:r>
        <w:rPr>
          <w:rFonts w:ascii="Calibri" w:eastAsia="Calibri" w:hAnsi="Calibri" w:cs="Calibri"/>
          <w:sz w:val="20"/>
          <w:szCs w:val="20"/>
        </w:rPr>
        <w:t>ct</w:t>
      </w:r>
      <w:r>
        <w:rPr>
          <w:rFonts w:ascii="Calibri" w:eastAsia="Calibri" w:hAnsi="Calibri" w:cs="Calibri"/>
          <w:spacing w:val="-4"/>
          <w:sz w:val="20"/>
          <w:szCs w:val="20"/>
        </w:rPr>
        <w:t xml:space="preserve"> </w:t>
      </w:r>
      <w:r>
        <w:rPr>
          <w:rFonts w:ascii="Calibri" w:eastAsia="Calibri" w:hAnsi="Calibri" w:cs="Calibri"/>
          <w:sz w:val="20"/>
          <w:szCs w:val="20"/>
        </w:rPr>
        <w:t>63</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1</w:t>
      </w:r>
      <w:r>
        <w:rPr>
          <w:rFonts w:ascii="Calibri" w:eastAsia="Calibri" w:hAnsi="Calibri" w:cs="Calibri"/>
          <w:spacing w:val="2"/>
          <w:sz w:val="20"/>
          <w:szCs w:val="20"/>
        </w:rPr>
        <w:t>97</w:t>
      </w:r>
      <w:r>
        <w:rPr>
          <w:rFonts w:ascii="Calibri" w:eastAsia="Calibri" w:hAnsi="Calibri" w:cs="Calibri"/>
          <w:sz w:val="20"/>
          <w:szCs w:val="20"/>
        </w:rPr>
        <w:t>7)</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A</w:t>
      </w:r>
      <w:r>
        <w:rPr>
          <w:rFonts w:ascii="Calibri" w:eastAsia="Calibri" w:hAnsi="Calibri" w:cs="Calibri"/>
          <w:sz w:val="20"/>
          <w:szCs w:val="20"/>
        </w:rPr>
        <w:t>RA</w:t>
      </w:r>
    </w:p>
    <w:p w14:paraId="5FA78A70" w14:textId="77777777" w:rsidR="007C62E7" w:rsidRDefault="007C62E7" w:rsidP="005B3361">
      <w:pPr>
        <w:numPr>
          <w:ilvl w:val="1"/>
          <w:numId w:val="20"/>
        </w:numPr>
        <w:tabs>
          <w:tab w:val="left" w:pos="833"/>
        </w:tabs>
        <w:ind w:left="833"/>
        <w:rPr>
          <w:rFonts w:ascii="Calibri" w:eastAsia="Calibri" w:hAnsi="Calibri" w:cs="Calibri"/>
          <w:sz w:val="20"/>
          <w:szCs w:val="20"/>
        </w:rPr>
      </w:pPr>
      <w:proofErr w:type="gramStart"/>
      <w:r>
        <w:rPr>
          <w:rFonts w:ascii="Calibri" w:eastAsia="Calibri" w:hAnsi="Calibri" w:cs="Calibri"/>
          <w:sz w:val="20"/>
          <w:szCs w:val="20"/>
        </w:rPr>
        <w:t>he</w:t>
      </w:r>
      <w:proofErr w:type="gramEnd"/>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z</w:t>
      </w:r>
      <w:r>
        <w:rPr>
          <w:rFonts w:ascii="Calibri" w:eastAsia="Calibri" w:hAnsi="Calibri" w:cs="Calibri"/>
          <w:sz w:val="20"/>
          <w:szCs w:val="20"/>
        </w:rPr>
        <w:t>ardous</w:t>
      </w:r>
      <w:r>
        <w:rPr>
          <w:rFonts w:ascii="Calibri" w:eastAsia="Calibri" w:hAnsi="Calibri" w:cs="Calibri"/>
          <w:spacing w:val="-7"/>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u</w:t>
      </w:r>
      <w:r>
        <w:rPr>
          <w:rFonts w:ascii="Calibri" w:eastAsia="Calibri" w:hAnsi="Calibri" w:cs="Calibri"/>
          <w:sz w:val="20"/>
          <w:szCs w:val="20"/>
        </w:rPr>
        <w:t>b</w:t>
      </w:r>
      <w:r>
        <w:rPr>
          <w:rFonts w:ascii="Calibri" w:eastAsia="Calibri" w:hAnsi="Calibri" w:cs="Calibri"/>
          <w:spacing w:val="-1"/>
          <w:sz w:val="20"/>
          <w:szCs w:val="20"/>
        </w:rPr>
        <w:t>s</w:t>
      </w:r>
      <w:r>
        <w:rPr>
          <w:rFonts w:ascii="Calibri" w:eastAsia="Calibri" w:hAnsi="Calibri" w:cs="Calibri"/>
          <w:sz w:val="20"/>
          <w:szCs w:val="20"/>
        </w:rPr>
        <w:t>tanc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Act</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15</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pacing w:val="2"/>
          <w:sz w:val="20"/>
          <w:szCs w:val="20"/>
        </w:rPr>
        <w:t>1</w:t>
      </w:r>
      <w:r>
        <w:rPr>
          <w:rFonts w:ascii="Calibri" w:eastAsia="Calibri" w:hAnsi="Calibri" w:cs="Calibri"/>
          <w:sz w:val="20"/>
          <w:szCs w:val="20"/>
        </w:rPr>
        <w:t>973)</w:t>
      </w:r>
      <w:r>
        <w:rPr>
          <w:rFonts w:ascii="Calibri" w:eastAsia="Calibri" w:hAnsi="Calibri" w:cs="Calibri"/>
          <w:spacing w:val="-7"/>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EMBA</w:t>
      </w:r>
    </w:p>
    <w:p w14:paraId="3976C8CC" w14:textId="77777777" w:rsidR="007C62E7" w:rsidRDefault="007C62E7" w:rsidP="007C62E7">
      <w:pPr>
        <w:spacing w:before="7" w:line="240" w:lineRule="exact"/>
        <w:rPr>
          <w:sz w:val="24"/>
          <w:szCs w:val="24"/>
        </w:rPr>
      </w:pPr>
    </w:p>
    <w:p w14:paraId="1D021958" w14:textId="77777777" w:rsidR="007C62E7" w:rsidRDefault="007C62E7" w:rsidP="005B3361">
      <w:pPr>
        <w:numPr>
          <w:ilvl w:val="0"/>
          <w:numId w:val="19"/>
        </w:numPr>
        <w:tabs>
          <w:tab w:val="left" w:pos="833"/>
        </w:tabs>
        <w:ind w:left="833"/>
        <w:rPr>
          <w:rFonts w:ascii="Calibri" w:eastAsia="Calibri" w:hAnsi="Calibri" w:cs="Calibri"/>
          <w:sz w:val="20"/>
          <w:szCs w:val="20"/>
        </w:rPr>
      </w:pPr>
      <w:r>
        <w:rPr>
          <w:rFonts w:ascii="Calibri" w:eastAsia="Calibri" w:hAnsi="Calibri" w:cs="Calibri"/>
          <w:b/>
          <w:bCs/>
          <w:spacing w:val="-1"/>
          <w:sz w:val="20"/>
          <w:szCs w:val="20"/>
        </w:rPr>
        <w:t>S</w:t>
      </w:r>
      <w:r>
        <w:rPr>
          <w:rFonts w:ascii="Calibri" w:eastAsia="Calibri" w:hAnsi="Calibri" w:cs="Calibri"/>
          <w:b/>
          <w:bCs/>
          <w:sz w:val="20"/>
          <w:szCs w:val="20"/>
        </w:rPr>
        <w:t>ubse</w:t>
      </w:r>
      <w:r>
        <w:rPr>
          <w:rFonts w:ascii="Calibri" w:eastAsia="Calibri" w:hAnsi="Calibri" w:cs="Calibri"/>
          <w:b/>
          <w:bCs/>
          <w:spacing w:val="1"/>
          <w:sz w:val="20"/>
          <w:szCs w:val="20"/>
        </w:rPr>
        <w:t>q</w:t>
      </w:r>
      <w:r>
        <w:rPr>
          <w:rFonts w:ascii="Calibri" w:eastAsia="Calibri" w:hAnsi="Calibri" w:cs="Calibri"/>
          <w:b/>
          <w:bCs/>
          <w:sz w:val="20"/>
          <w:szCs w:val="20"/>
        </w:rPr>
        <w:t>uent</w:t>
      </w:r>
      <w:r>
        <w:rPr>
          <w:rFonts w:ascii="Calibri" w:eastAsia="Calibri" w:hAnsi="Calibri" w:cs="Calibri"/>
          <w:b/>
          <w:bCs/>
          <w:spacing w:val="-6"/>
          <w:sz w:val="20"/>
          <w:szCs w:val="20"/>
        </w:rPr>
        <w:t xml:space="preserve"> </w:t>
      </w:r>
      <w:r>
        <w:rPr>
          <w:rFonts w:ascii="Calibri" w:eastAsia="Calibri" w:hAnsi="Calibri" w:cs="Calibri"/>
          <w:b/>
          <w:bCs/>
          <w:sz w:val="20"/>
          <w:szCs w:val="20"/>
        </w:rPr>
        <w:t>ame</w:t>
      </w:r>
      <w:r>
        <w:rPr>
          <w:rFonts w:ascii="Calibri" w:eastAsia="Calibri" w:hAnsi="Calibri" w:cs="Calibri"/>
          <w:b/>
          <w:bCs/>
          <w:spacing w:val="-2"/>
          <w:sz w:val="20"/>
          <w:szCs w:val="20"/>
        </w:rPr>
        <w:t>n</w:t>
      </w:r>
      <w:r>
        <w:rPr>
          <w:rFonts w:ascii="Calibri" w:eastAsia="Calibri" w:hAnsi="Calibri" w:cs="Calibri"/>
          <w:b/>
          <w:bCs/>
          <w:sz w:val="20"/>
          <w:szCs w:val="20"/>
        </w:rPr>
        <w:t>dments</w:t>
      </w:r>
      <w:r>
        <w:rPr>
          <w:rFonts w:ascii="Calibri" w:eastAsia="Calibri" w:hAnsi="Calibri" w:cs="Calibri"/>
          <w:b/>
          <w:bCs/>
          <w:spacing w:val="-5"/>
          <w:sz w:val="20"/>
          <w:szCs w:val="20"/>
        </w:rPr>
        <w:t xml:space="preserve"> </w:t>
      </w:r>
      <w:r>
        <w:rPr>
          <w:rFonts w:ascii="Calibri" w:eastAsia="Calibri" w:hAnsi="Calibri" w:cs="Calibri"/>
          <w:b/>
          <w:bCs/>
          <w:spacing w:val="-2"/>
          <w:sz w:val="20"/>
          <w:szCs w:val="20"/>
        </w:rPr>
        <w:t>t</w:t>
      </w:r>
      <w:r>
        <w:rPr>
          <w:rFonts w:ascii="Calibri" w:eastAsia="Calibri" w:hAnsi="Calibri" w:cs="Calibri"/>
          <w:b/>
          <w:bCs/>
          <w:sz w:val="20"/>
          <w:szCs w:val="20"/>
        </w:rPr>
        <w:t>o</w:t>
      </w:r>
      <w:r>
        <w:rPr>
          <w:rFonts w:ascii="Calibri" w:eastAsia="Calibri" w:hAnsi="Calibri" w:cs="Calibri"/>
          <w:b/>
          <w:bCs/>
          <w:spacing w:val="-7"/>
          <w:sz w:val="20"/>
          <w:szCs w:val="20"/>
        </w:rPr>
        <w:t xml:space="preserve"> </w:t>
      </w:r>
      <w:r>
        <w:rPr>
          <w:rFonts w:ascii="Calibri" w:eastAsia="Calibri" w:hAnsi="Calibri" w:cs="Calibri"/>
          <w:b/>
          <w:bCs/>
          <w:sz w:val="20"/>
          <w:szCs w:val="20"/>
        </w:rPr>
        <w:t>any</w:t>
      </w:r>
      <w:r>
        <w:rPr>
          <w:rFonts w:ascii="Calibri" w:eastAsia="Calibri" w:hAnsi="Calibri" w:cs="Calibri"/>
          <w:b/>
          <w:bCs/>
          <w:spacing w:val="-6"/>
          <w:sz w:val="20"/>
          <w:szCs w:val="20"/>
        </w:rPr>
        <w:t xml:space="preserve"> </w:t>
      </w:r>
      <w:r>
        <w:rPr>
          <w:rFonts w:ascii="Calibri" w:eastAsia="Calibri" w:hAnsi="Calibri" w:cs="Calibri"/>
          <w:b/>
          <w:bCs/>
          <w:spacing w:val="1"/>
          <w:sz w:val="20"/>
          <w:szCs w:val="20"/>
        </w:rPr>
        <w:t>o</w:t>
      </w:r>
      <w:r>
        <w:rPr>
          <w:rFonts w:ascii="Calibri" w:eastAsia="Calibri" w:hAnsi="Calibri" w:cs="Calibri"/>
          <w:b/>
          <w:bCs/>
          <w:sz w:val="20"/>
          <w:szCs w:val="20"/>
        </w:rPr>
        <w:t>f</w:t>
      </w:r>
      <w:r>
        <w:rPr>
          <w:rFonts w:ascii="Calibri" w:eastAsia="Calibri" w:hAnsi="Calibri" w:cs="Calibri"/>
          <w:b/>
          <w:bCs/>
          <w:spacing w:val="-6"/>
          <w:sz w:val="20"/>
          <w:szCs w:val="20"/>
        </w:rPr>
        <w:t xml:space="preserve"> </w:t>
      </w:r>
      <w:r>
        <w:rPr>
          <w:rFonts w:ascii="Calibri" w:eastAsia="Calibri" w:hAnsi="Calibri" w:cs="Calibri"/>
          <w:b/>
          <w:bCs/>
          <w:sz w:val="20"/>
          <w:szCs w:val="20"/>
        </w:rPr>
        <w:t>t</w:t>
      </w:r>
      <w:r>
        <w:rPr>
          <w:rFonts w:ascii="Calibri" w:eastAsia="Calibri" w:hAnsi="Calibri" w:cs="Calibri"/>
          <w:b/>
          <w:bCs/>
          <w:spacing w:val="1"/>
          <w:sz w:val="20"/>
          <w:szCs w:val="20"/>
        </w:rPr>
        <w:t>h</w:t>
      </w:r>
      <w:r>
        <w:rPr>
          <w:rFonts w:ascii="Calibri" w:eastAsia="Calibri" w:hAnsi="Calibri" w:cs="Calibri"/>
          <w:b/>
          <w:bCs/>
          <w:sz w:val="20"/>
          <w:szCs w:val="20"/>
        </w:rPr>
        <w:t>e</w:t>
      </w:r>
      <w:r>
        <w:rPr>
          <w:rFonts w:ascii="Calibri" w:eastAsia="Calibri" w:hAnsi="Calibri" w:cs="Calibri"/>
          <w:b/>
          <w:bCs/>
          <w:spacing w:val="-5"/>
          <w:sz w:val="20"/>
          <w:szCs w:val="20"/>
        </w:rPr>
        <w:t xml:space="preserve"> </w:t>
      </w:r>
      <w:r>
        <w:rPr>
          <w:rFonts w:ascii="Calibri" w:eastAsia="Calibri" w:hAnsi="Calibri" w:cs="Calibri"/>
          <w:b/>
          <w:bCs/>
          <w:sz w:val="20"/>
          <w:szCs w:val="20"/>
        </w:rPr>
        <w:t>a</w:t>
      </w:r>
      <w:r>
        <w:rPr>
          <w:rFonts w:ascii="Calibri" w:eastAsia="Calibri" w:hAnsi="Calibri" w:cs="Calibri"/>
          <w:b/>
          <w:bCs/>
          <w:spacing w:val="1"/>
          <w:sz w:val="20"/>
          <w:szCs w:val="20"/>
        </w:rPr>
        <w:t>b</w:t>
      </w:r>
      <w:r>
        <w:rPr>
          <w:rFonts w:ascii="Calibri" w:eastAsia="Calibri" w:hAnsi="Calibri" w:cs="Calibri"/>
          <w:b/>
          <w:bCs/>
          <w:sz w:val="20"/>
          <w:szCs w:val="20"/>
        </w:rPr>
        <w:t>o</w:t>
      </w:r>
      <w:r>
        <w:rPr>
          <w:rFonts w:ascii="Calibri" w:eastAsia="Calibri" w:hAnsi="Calibri" w:cs="Calibri"/>
          <w:b/>
          <w:bCs/>
          <w:spacing w:val="-1"/>
          <w:sz w:val="20"/>
          <w:szCs w:val="20"/>
        </w:rPr>
        <w:t>v</w:t>
      </w:r>
      <w:r>
        <w:rPr>
          <w:rFonts w:ascii="Calibri" w:eastAsia="Calibri" w:hAnsi="Calibri" w:cs="Calibri"/>
          <w:b/>
          <w:bCs/>
          <w:sz w:val="20"/>
          <w:szCs w:val="20"/>
        </w:rPr>
        <w:t>e</w:t>
      </w:r>
      <w:r>
        <w:rPr>
          <w:rFonts w:ascii="Calibri" w:eastAsia="Calibri" w:hAnsi="Calibri" w:cs="Calibri"/>
          <w:b/>
          <w:bCs/>
          <w:spacing w:val="-5"/>
          <w:sz w:val="20"/>
          <w:szCs w:val="20"/>
        </w:rPr>
        <w:t xml:space="preserve"> </w:t>
      </w:r>
      <w:r>
        <w:rPr>
          <w:rFonts w:ascii="Calibri" w:eastAsia="Calibri" w:hAnsi="Calibri" w:cs="Calibri"/>
          <w:b/>
          <w:bCs/>
          <w:sz w:val="20"/>
          <w:szCs w:val="20"/>
        </w:rPr>
        <w:t>Acts</w:t>
      </w:r>
      <w:r>
        <w:rPr>
          <w:rFonts w:ascii="Calibri" w:eastAsia="Calibri" w:hAnsi="Calibri" w:cs="Calibri"/>
          <w:b/>
          <w:bCs/>
          <w:spacing w:val="-6"/>
          <w:sz w:val="20"/>
          <w:szCs w:val="20"/>
        </w:rPr>
        <w:t xml:space="preserve"> </w:t>
      </w:r>
      <w:r>
        <w:rPr>
          <w:rFonts w:ascii="Calibri" w:eastAsia="Calibri" w:hAnsi="Calibri" w:cs="Calibri"/>
          <w:b/>
          <w:bCs/>
          <w:sz w:val="20"/>
          <w:szCs w:val="20"/>
        </w:rPr>
        <w:t>are</w:t>
      </w:r>
      <w:r>
        <w:rPr>
          <w:rFonts w:ascii="Calibri" w:eastAsia="Calibri" w:hAnsi="Calibri" w:cs="Calibri"/>
          <w:b/>
          <w:bCs/>
          <w:spacing w:val="-5"/>
          <w:sz w:val="20"/>
          <w:szCs w:val="20"/>
        </w:rPr>
        <w:t xml:space="preserve"> </w:t>
      </w:r>
      <w:r>
        <w:rPr>
          <w:rFonts w:ascii="Calibri" w:eastAsia="Calibri" w:hAnsi="Calibri" w:cs="Calibri"/>
          <w:b/>
          <w:bCs/>
          <w:sz w:val="20"/>
          <w:szCs w:val="20"/>
        </w:rPr>
        <w:t>al</w:t>
      </w:r>
      <w:r>
        <w:rPr>
          <w:rFonts w:ascii="Calibri" w:eastAsia="Calibri" w:hAnsi="Calibri" w:cs="Calibri"/>
          <w:b/>
          <w:bCs/>
          <w:spacing w:val="-1"/>
          <w:sz w:val="20"/>
          <w:szCs w:val="20"/>
        </w:rPr>
        <w:t>s</w:t>
      </w:r>
      <w:r>
        <w:rPr>
          <w:rFonts w:ascii="Calibri" w:eastAsia="Calibri" w:hAnsi="Calibri" w:cs="Calibri"/>
          <w:b/>
          <w:bCs/>
          <w:sz w:val="20"/>
          <w:szCs w:val="20"/>
        </w:rPr>
        <w:t>o</w:t>
      </w:r>
      <w:r>
        <w:rPr>
          <w:rFonts w:ascii="Calibri" w:eastAsia="Calibri" w:hAnsi="Calibri" w:cs="Calibri"/>
          <w:b/>
          <w:bCs/>
          <w:spacing w:val="-5"/>
          <w:sz w:val="20"/>
          <w:szCs w:val="20"/>
        </w:rPr>
        <w:t xml:space="preserve"> </w:t>
      </w:r>
      <w:r>
        <w:rPr>
          <w:rFonts w:ascii="Calibri" w:eastAsia="Calibri" w:hAnsi="Calibri" w:cs="Calibri"/>
          <w:b/>
          <w:bCs/>
          <w:sz w:val="20"/>
          <w:szCs w:val="20"/>
        </w:rPr>
        <w:t>imp</w:t>
      </w:r>
      <w:r>
        <w:rPr>
          <w:rFonts w:ascii="Calibri" w:eastAsia="Calibri" w:hAnsi="Calibri" w:cs="Calibri"/>
          <w:b/>
          <w:bCs/>
          <w:spacing w:val="-1"/>
          <w:sz w:val="20"/>
          <w:szCs w:val="20"/>
        </w:rPr>
        <w:t>li</w:t>
      </w:r>
      <w:r>
        <w:rPr>
          <w:rFonts w:ascii="Calibri" w:eastAsia="Calibri" w:hAnsi="Calibri" w:cs="Calibri"/>
          <w:b/>
          <w:bCs/>
          <w:sz w:val="20"/>
          <w:szCs w:val="20"/>
        </w:rPr>
        <w:t>ed.</w:t>
      </w:r>
    </w:p>
    <w:p w14:paraId="749319A3" w14:textId="77777777" w:rsidR="007C62E7" w:rsidRDefault="007C62E7" w:rsidP="005B3361">
      <w:pPr>
        <w:numPr>
          <w:ilvl w:val="0"/>
          <w:numId w:val="20"/>
        </w:numPr>
        <w:tabs>
          <w:tab w:val="left" w:pos="309"/>
        </w:tabs>
        <w:spacing w:line="242" w:lineRule="exact"/>
        <w:ind w:left="309" w:hanging="197"/>
        <w:rPr>
          <w:rFonts w:ascii="Calibri" w:eastAsia="Calibri" w:hAnsi="Calibri" w:cs="Calibri"/>
          <w:sz w:val="20"/>
          <w:szCs w:val="20"/>
        </w:rPr>
      </w:pP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10"/>
          <w:sz w:val="20"/>
          <w:szCs w:val="20"/>
        </w:rPr>
        <w:t xml:space="preserve"> </w:t>
      </w:r>
      <w:r>
        <w:rPr>
          <w:rFonts w:ascii="Calibri" w:eastAsia="Calibri" w:hAnsi="Calibri" w:cs="Calibri"/>
          <w:sz w:val="20"/>
          <w:szCs w:val="20"/>
        </w:rPr>
        <w:t>Poli</w:t>
      </w:r>
      <w:r>
        <w:rPr>
          <w:rFonts w:ascii="Calibri" w:eastAsia="Calibri" w:hAnsi="Calibri" w:cs="Calibri"/>
          <w:spacing w:val="1"/>
          <w:sz w:val="20"/>
          <w:szCs w:val="20"/>
        </w:rPr>
        <w:t>c</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9"/>
          <w:sz w:val="20"/>
          <w:szCs w:val="20"/>
        </w:rPr>
        <w:t xml:space="preserve"> </w:t>
      </w:r>
      <w:r>
        <w:rPr>
          <w:rFonts w:ascii="Calibri" w:eastAsia="Calibri" w:hAnsi="Calibri" w:cs="Calibri"/>
          <w:sz w:val="20"/>
          <w:szCs w:val="20"/>
        </w:rPr>
        <w:t>Proc</w:t>
      </w:r>
      <w:r>
        <w:rPr>
          <w:rFonts w:ascii="Calibri" w:eastAsia="Calibri" w:hAnsi="Calibri" w:cs="Calibri"/>
          <w:spacing w:val="-1"/>
          <w:sz w:val="20"/>
          <w:szCs w:val="20"/>
        </w:rPr>
        <w:t>e</w:t>
      </w:r>
      <w:r>
        <w:rPr>
          <w:rFonts w:ascii="Calibri" w:eastAsia="Calibri" w:hAnsi="Calibri" w:cs="Calibri"/>
          <w:sz w:val="20"/>
          <w:szCs w:val="20"/>
        </w:rPr>
        <w:t>dur</w:t>
      </w:r>
      <w:r>
        <w:rPr>
          <w:rFonts w:ascii="Calibri" w:eastAsia="Calibri" w:hAnsi="Calibri" w:cs="Calibri"/>
          <w:spacing w:val="-1"/>
          <w:sz w:val="20"/>
          <w:szCs w:val="20"/>
        </w:rPr>
        <w:t>es</w:t>
      </w:r>
      <w:r>
        <w:rPr>
          <w:rFonts w:ascii="Calibri" w:eastAsia="Calibri" w:hAnsi="Calibri" w:cs="Calibri"/>
          <w:sz w:val="20"/>
          <w:szCs w:val="20"/>
        </w:rPr>
        <w:t>:</w:t>
      </w:r>
    </w:p>
    <w:p w14:paraId="4A4B65CB" w14:textId="77777777" w:rsidR="007C62E7" w:rsidRDefault="007C62E7" w:rsidP="005B3361">
      <w:pPr>
        <w:numPr>
          <w:ilvl w:val="1"/>
          <w:numId w:val="20"/>
        </w:numPr>
        <w:tabs>
          <w:tab w:val="left" w:pos="833"/>
        </w:tabs>
        <w:spacing w:line="242" w:lineRule="exact"/>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PBAA</w:t>
      </w:r>
      <w:r>
        <w:rPr>
          <w:rFonts w:ascii="Calibri" w:eastAsia="Calibri" w:hAnsi="Calibri" w:cs="Calibri"/>
          <w:spacing w:val="1"/>
          <w:sz w:val="20"/>
          <w:szCs w:val="20"/>
        </w:rPr>
        <w:t>D</w:t>
      </w:r>
      <w:r>
        <w:rPr>
          <w:rFonts w:ascii="Calibri" w:eastAsia="Calibri" w:hAnsi="Calibri" w:cs="Calibri"/>
          <w:sz w:val="20"/>
          <w:szCs w:val="20"/>
        </w:rPr>
        <w:t>6</w:t>
      </w:r>
      <w:r>
        <w:rPr>
          <w:rFonts w:ascii="Calibri" w:eastAsia="Calibri" w:hAnsi="Calibri" w:cs="Calibri"/>
          <w:spacing w:val="-14"/>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nm</w:t>
      </w:r>
      <w:r>
        <w:rPr>
          <w:rFonts w:ascii="Calibri" w:eastAsia="Calibri" w:hAnsi="Calibri" w:cs="Calibri"/>
          <w:spacing w:val="-1"/>
          <w:sz w:val="20"/>
          <w:szCs w:val="20"/>
        </w:rPr>
        <w:t>e</w:t>
      </w:r>
      <w:r>
        <w:rPr>
          <w:rFonts w:ascii="Calibri" w:eastAsia="Calibri" w:hAnsi="Calibri" w:cs="Calibri"/>
          <w:sz w:val="20"/>
          <w:szCs w:val="20"/>
        </w:rPr>
        <w:t>ntal</w:t>
      </w:r>
      <w:r>
        <w:rPr>
          <w:rFonts w:ascii="Calibri" w:eastAsia="Calibri" w:hAnsi="Calibri" w:cs="Calibri"/>
          <w:spacing w:val="-13"/>
          <w:sz w:val="20"/>
          <w:szCs w:val="20"/>
        </w:rPr>
        <w:t xml:space="preserve"> </w:t>
      </w:r>
      <w:r>
        <w:rPr>
          <w:rFonts w:ascii="Calibri" w:eastAsia="Calibri" w:hAnsi="Calibri" w:cs="Calibri"/>
          <w:sz w:val="20"/>
          <w:szCs w:val="20"/>
        </w:rPr>
        <w:t>Manage</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13"/>
          <w:sz w:val="20"/>
          <w:szCs w:val="20"/>
        </w:rPr>
        <w:t xml:space="preserve"> </w:t>
      </w:r>
      <w:r>
        <w:rPr>
          <w:rFonts w:ascii="Calibri" w:eastAsia="Calibri" w:hAnsi="Calibri" w:cs="Calibri"/>
          <w:sz w:val="20"/>
          <w:szCs w:val="20"/>
        </w:rPr>
        <w:t>Poli</w:t>
      </w:r>
      <w:r>
        <w:rPr>
          <w:rFonts w:ascii="Calibri" w:eastAsia="Calibri" w:hAnsi="Calibri" w:cs="Calibri"/>
          <w:spacing w:val="-1"/>
          <w:sz w:val="20"/>
          <w:szCs w:val="20"/>
        </w:rPr>
        <w:t>c</w:t>
      </w:r>
      <w:r>
        <w:rPr>
          <w:rFonts w:ascii="Calibri" w:eastAsia="Calibri" w:hAnsi="Calibri" w:cs="Calibri"/>
          <w:sz w:val="20"/>
          <w:szCs w:val="20"/>
        </w:rPr>
        <w:t>y</w:t>
      </w:r>
    </w:p>
    <w:p w14:paraId="498D0605" w14:textId="77777777" w:rsidR="007C62E7" w:rsidRDefault="007C62E7" w:rsidP="005B3361">
      <w:pPr>
        <w:numPr>
          <w:ilvl w:val="1"/>
          <w:numId w:val="20"/>
        </w:numPr>
        <w:tabs>
          <w:tab w:val="left" w:pos="833"/>
        </w:tabs>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PBAA</w:t>
      </w:r>
      <w:r>
        <w:rPr>
          <w:rFonts w:ascii="Calibri" w:eastAsia="Calibri" w:hAnsi="Calibri" w:cs="Calibri"/>
          <w:spacing w:val="1"/>
          <w:sz w:val="20"/>
          <w:szCs w:val="20"/>
        </w:rPr>
        <w:t>A</w:t>
      </w:r>
      <w:r>
        <w:rPr>
          <w:rFonts w:ascii="Calibri" w:eastAsia="Calibri" w:hAnsi="Calibri" w:cs="Calibri"/>
          <w:sz w:val="20"/>
          <w:szCs w:val="20"/>
        </w:rPr>
        <w:t>9</w:t>
      </w:r>
      <w:r>
        <w:rPr>
          <w:rFonts w:ascii="Calibri" w:eastAsia="Calibri" w:hAnsi="Calibri" w:cs="Calibri"/>
          <w:spacing w:val="-14"/>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13"/>
          <w:sz w:val="20"/>
          <w:szCs w:val="20"/>
        </w:rPr>
        <w:t xml:space="preserve"> </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z w:val="20"/>
          <w:szCs w:val="20"/>
        </w:rPr>
        <w:t>pact</w:t>
      </w:r>
      <w:r>
        <w:rPr>
          <w:rFonts w:ascii="Calibri" w:eastAsia="Calibri" w:hAnsi="Calibri" w:cs="Calibri"/>
          <w:spacing w:val="-1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p>
    <w:p w14:paraId="422CCF86" w14:textId="77777777" w:rsidR="007C62E7" w:rsidRDefault="007C62E7" w:rsidP="005B3361">
      <w:pPr>
        <w:numPr>
          <w:ilvl w:val="1"/>
          <w:numId w:val="20"/>
        </w:numPr>
        <w:tabs>
          <w:tab w:val="left" w:pos="833"/>
        </w:tabs>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PVAAL7</w:t>
      </w:r>
      <w:r>
        <w:rPr>
          <w:rFonts w:ascii="Calibri" w:eastAsia="Calibri" w:hAnsi="Calibri" w:cs="Calibri"/>
          <w:spacing w:val="-14"/>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3"/>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13"/>
          <w:sz w:val="20"/>
          <w:szCs w:val="20"/>
        </w:rPr>
        <w:t xml:space="preserve"> </w:t>
      </w:r>
      <w:r>
        <w:rPr>
          <w:rFonts w:ascii="Calibri" w:eastAsia="Calibri" w:hAnsi="Calibri" w:cs="Calibri"/>
          <w:sz w:val="20"/>
          <w:szCs w:val="20"/>
        </w:rPr>
        <w:t>I</w:t>
      </w:r>
      <w:r>
        <w:rPr>
          <w:rFonts w:ascii="Calibri" w:eastAsia="Calibri" w:hAnsi="Calibri" w:cs="Calibri"/>
          <w:spacing w:val="2"/>
          <w:sz w:val="20"/>
          <w:szCs w:val="20"/>
        </w:rPr>
        <w:t>m</w:t>
      </w:r>
      <w:r>
        <w:rPr>
          <w:rFonts w:ascii="Calibri" w:eastAsia="Calibri" w:hAnsi="Calibri" w:cs="Calibri"/>
          <w:sz w:val="20"/>
          <w:szCs w:val="20"/>
        </w:rPr>
        <w:t>pact</w:t>
      </w:r>
      <w:r>
        <w:rPr>
          <w:rFonts w:ascii="Calibri" w:eastAsia="Calibri" w:hAnsi="Calibri" w:cs="Calibri"/>
          <w:spacing w:val="-1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p>
    <w:p w14:paraId="4C221C20" w14:textId="77777777" w:rsidR="007C62E7" w:rsidRDefault="007C62E7" w:rsidP="005B3361">
      <w:pPr>
        <w:numPr>
          <w:ilvl w:val="1"/>
          <w:numId w:val="20"/>
        </w:numPr>
        <w:tabs>
          <w:tab w:val="left" w:pos="833"/>
        </w:tabs>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PBAA</w:t>
      </w:r>
      <w:r>
        <w:rPr>
          <w:rFonts w:ascii="Calibri" w:eastAsia="Calibri" w:hAnsi="Calibri" w:cs="Calibri"/>
          <w:spacing w:val="1"/>
          <w:sz w:val="20"/>
          <w:szCs w:val="20"/>
        </w:rPr>
        <w:t>A</w:t>
      </w:r>
      <w:r>
        <w:rPr>
          <w:rFonts w:ascii="Calibri" w:eastAsia="Calibri" w:hAnsi="Calibri" w:cs="Calibri"/>
          <w:sz w:val="20"/>
          <w:szCs w:val="20"/>
        </w:rPr>
        <w:t>3</w:t>
      </w:r>
      <w:r>
        <w:rPr>
          <w:rFonts w:ascii="Calibri" w:eastAsia="Calibri" w:hAnsi="Calibri" w:cs="Calibri"/>
          <w:spacing w:val="-10"/>
          <w:sz w:val="20"/>
          <w:szCs w:val="20"/>
        </w:rPr>
        <w:t xml:space="preserve"> </w:t>
      </w:r>
      <w:r>
        <w:rPr>
          <w:rFonts w:ascii="Calibri" w:eastAsia="Calibri" w:hAnsi="Calibri" w:cs="Calibri"/>
          <w:sz w:val="20"/>
          <w:szCs w:val="20"/>
        </w:rPr>
        <w:t>Air</w:t>
      </w:r>
      <w:r>
        <w:rPr>
          <w:rFonts w:ascii="Calibri" w:eastAsia="Calibri" w:hAnsi="Calibri" w:cs="Calibri"/>
          <w:spacing w:val="-8"/>
          <w:sz w:val="20"/>
          <w:szCs w:val="20"/>
        </w:rPr>
        <w:t xml:space="preserve"> </w:t>
      </w:r>
      <w:r>
        <w:rPr>
          <w:rFonts w:ascii="Calibri" w:eastAsia="Calibri" w:hAnsi="Calibri" w:cs="Calibri"/>
          <w:sz w:val="20"/>
          <w:szCs w:val="20"/>
        </w:rPr>
        <w:t>Q</w:t>
      </w:r>
      <w:r>
        <w:rPr>
          <w:rFonts w:ascii="Calibri" w:eastAsia="Calibri" w:hAnsi="Calibri" w:cs="Calibri"/>
          <w:spacing w:val="1"/>
          <w:sz w:val="20"/>
          <w:szCs w:val="20"/>
        </w:rPr>
        <w:t>u</w:t>
      </w:r>
      <w:r>
        <w:rPr>
          <w:rFonts w:ascii="Calibri" w:eastAsia="Calibri" w:hAnsi="Calibri" w:cs="Calibri"/>
          <w:sz w:val="20"/>
          <w:szCs w:val="20"/>
        </w:rPr>
        <w:t>ality</w:t>
      </w:r>
      <w:r>
        <w:rPr>
          <w:rFonts w:ascii="Calibri" w:eastAsia="Calibri" w:hAnsi="Calibri" w:cs="Calibri"/>
          <w:spacing w:val="-8"/>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n</w:t>
      </w:r>
      <w:r>
        <w:rPr>
          <w:rFonts w:ascii="Calibri" w:eastAsia="Calibri" w:hAnsi="Calibri" w:cs="Calibri"/>
          <w:sz w:val="20"/>
          <w:szCs w:val="20"/>
        </w:rPr>
        <w:t>ag</w:t>
      </w:r>
      <w:r>
        <w:rPr>
          <w:rFonts w:ascii="Calibri" w:eastAsia="Calibri" w:hAnsi="Calibri" w:cs="Calibri"/>
          <w:spacing w:val="1"/>
          <w:sz w:val="20"/>
          <w:szCs w:val="20"/>
        </w:rPr>
        <w:t>em</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9"/>
          <w:sz w:val="20"/>
          <w:szCs w:val="20"/>
        </w:rPr>
        <w:t xml:space="preserve"> </w:t>
      </w:r>
      <w:r>
        <w:rPr>
          <w:rFonts w:ascii="Calibri" w:eastAsia="Calibri" w:hAnsi="Calibri" w:cs="Calibri"/>
          <w:sz w:val="20"/>
          <w:szCs w:val="20"/>
        </w:rPr>
        <w:t>Poli</w:t>
      </w:r>
      <w:r>
        <w:rPr>
          <w:rFonts w:ascii="Calibri" w:eastAsia="Calibri" w:hAnsi="Calibri" w:cs="Calibri"/>
          <w:spacing w:val="-1"/>
          <w:sz w:val="20"/>
          <w:szCs w:val="20"/>
        </w:rPr>
        <w:t>c</w:t>
      </w:r>
      <w:r>
        <w:rPr>
          <w:rFonts w:ascii="Calibri" w:eastAsia="Calibri" w:hAnsi="Calibri" w:cs="Calibri"/>
          <w:sz w:val="20"/>
          <w:szCs w:val="20"/>
        </w:rPr>
        <w:t>y</w:t>
      </w:r>
    </w:p>
    <w:p w14:paraId="539DC64D" w14:textId="77777777" w:rsidR="007C62E7" w:rsidRDefault="007C62E7" w:rsidP="005B3361">
      <w:pPr>
        <w:numPr>
          <w:ilvl w:val="1"/>
          <w:numId w:val="20"/>
        </w:numPr>
        <w:tabs>
          <w:tab w:val="left" w:pos="833"/>
        </w:tabs>
        <w:spacing w:line="242" w:lineRule="exact"/>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PBAA</w:t>
      </w:r>
      <w:r>
        <w:rPr>
          <w:rFonts w:ascii="Calibri" w:eastAsia="Calibri" w:hAnsi="Calibri" w:cs="Calibri"/>
          <w:spacing w:val="1"/>
          <w:sz w:val="20"/>
          <w:szCs w:val="20"/>
        </w:rPr>
        <w:t>D</w:t>
      </w:r>
      <w:r>
        <w:rPr>
          <w:rFonts w:ascii="Calibri" w:eastAsia="Calibri" w:hAnsi="Calibri" w:cs="Calibri"/>
          <w:sz w:val="20"/>
          <w:szCs w:val="20"/>
        </w:rPr>
        <w:t>4</w:t>
      </w:r>
      <w:r>
        <w:rPr>
          <w:rFonts w:ascii="Calibri" w:eastAsia="Calibri" w:hAnsi="Calibri" w:cs="Calibri"/>
          <w:spacing w:val="-15"/>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b</w:t>
      </w:r>
      <w:r>
        <w:rPr>
          <w:rFonts w:ascii="Calibri" w:eastAsia="Calibri" w:hAnsi="Calibri" w:cs="Calibri"/>
          <w:sz w:val="20"/>
          <w:szCs w:val="20"/>
        </w:rPr>
        <w:t>ic</w:t>
      </w:r>
      <w:r>
        <w:rPr>
          <w:rFonts w:ascii="Calibri" w:eastAsia="Calibri" w:hAnsi="Calibri" w:cs="Calibri"/>
          <w:spacing w:val="-1"/>
          <w:sz w:val="20"/>
          <w:szCs w:val="20"/>
        </w:rPr>
        <w:t>i</w:t>
      </w:r>
      <w:r>
        <w:rPr>
          <w:rFonts w:ascii="Calibri" w:eastAsia="Calibri" w:hAnsi="Calibri" w:cs="Calibri"/>
          <w:sz w:val="20"/>
          <w:szCs w:val="20"/>
        </w:rPr>
        <w:t>de</w:t>
      </w:r>
      <w:r>
        <w:rPr>
          <w:rFonts w:ascii="Calibri" w:eastAsia="Calibri" w:hAnsi="Calibri" w:cs="Calibri"/>
          <w:spacing w:val="-14"/>
          <w:sz w:val="20"/>
          <w:szCs w:val="20"/>
        </w:rPr>
        <w:t xml:space="preserve"> </w:t>
      </w:r>
      <w:r>
        <w:rPr>
          <w:rFonts w:ascii="Calibri" w:eastAsia="Calibri" w:hAnsi="Calibri" w:cs="Calibri"/>
          <w:sz w:val="20"/>
          <w:szCs w:val="20"/>
        </w:rPr>
        <w:t>Manage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p>
    <w:p w14:paraId="66CD472B" w14:textId="77777777" w:rsidR="007C62E7" w:rsidRDefault="007C62E7" w:rsidP="005B3361">
      <w:pPr>
        <w:numPr>
          <w:ilvl w:val="1"/>
          <w:numId w:val="20"/>
        </w:numPr>
        <w:tabs>
          <w:tab w:val="left" w:pos="833"/>
        </w:tabs>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ASA</w:t>
      </w:r>
      <w:r>
        <w:rPr>
          <w:rFonts w:ascii="Calibri" w:eastAsia="Calibri" w:hAnsi="Calibri" w:cs="Calibri"/>
          <w:spacing w:val="-1"/>
          <w:sz w:val="20"/>
          <w:szCs w:val="20"/>
        </w:rPr>
        <w:t>A</w:t>
      </w:r>
      <w:r>
        <w:rPr>
          <w:rFonts w:ascii="Calibri" w:eastAsia="Calibri" w:hAnsi="Calibri" w:cs="Calibri"/>
          <w:sz w:val="20"/>
          <w:szCs w:val="20"/>
        </w:rPr>
        <w:t>LO</w:t>
      </w:r>
      <w:r>
        <w:rPr>
          <w:rFonts w:ascii="Calibri" w:eastAsia="Calibri" w:hAnsi="Calibri" w:cs="Calibri"/>
          <w:spacing w:val="-5"/>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sz w:val="20"/>
          <w:szCs w:val="20"/>
        </w:rPr>
        <w:t>S</w:t>
      </w:r>
      <w:r>
        <w:rPr>
          <w:rFonts w:ascii="Calibri" w:eastAsia="Calibri" w:hAnsi="Calibri" w:cs="Calibri"/>
          <w:spacing w:val="3"/>
          <w:sz w:val="20"/>
          <w:szCs w:val="20"/>
        </w:rPr>
        <w:t>a</w:t>
      </w:r>
      <w:r>
        <w:rPr>
          <w:rFonts w:ascii="Calibri" w:eastAsia="Calibri" w:hAnsi="Calibri" w:cs="Calibri"/>
          <w:spacing w:val="-1"/>
          <w:sz w:val="20"/>
          <w:szCs w:val="20"/>
        </w:rPr>
        <w:t>f</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2"/>
          <w:sz w:val="20"/>
          <w:szCs w:val="20"/>
        </w:rPr>
        <w:t>U</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3"/>
          <w:sz w:val="20"/>
          <w:szCs w:val="20"/>
        </w:rPr>
        <w:t>o</w:t>
      </w:r>
      <w:r>
        <w:rPr>
          <w:rFonts w:ascii="Calibri" w:eastAsia="Calibri" w:hAnsi="Calibri" w:cs="Calibri"/>
          <w:sz w:val="20"/>
          <w:szCs w:val="20"/>
        </w:rPr>
        <w:t>f</w:t>
      </w:r>
      <w:r>
        <w:rPr>
          <w:rFonts w:ascii="Calibri" w:eastAsia="Calibri" w:hAnsi="Calibri" w:cs="Calibri"/>
          <w:spacing w:val="-6"/>
          <w:sz w:val="20"/>
          <w:szCs w:val="20"/>
        </w:rPr>
        <w:t xml:space="preserve"> </w:t>
      </w:r>
      <w:r>
        <w:rPr>
          <w:rFonts w:ascii="Calibri" w:eastAsia="Calibri" w:hAnsi="Calibri" w:cs="Calibri"/>
          <w:spacing w:val="3"/>
          <w:sz w:val="20"/>
          <w:szCs w:val="20"/>
        </w:rPr>
        <w:t>P</w:t>
      </w:r>
      <w:r>
        <w:rPr>
          <w:rFonts w:ascii="Calibri" w:eastAsia="Calibri" w:hAnsi="Calibri" w:cs="Calibri"/>
          <w:spacing w:val="-1"/>
          <w:sz w:val="20"/>
          <w:szCs w:val="20"/>
        </w:rPr>
        <w:t>es</w:t>
      </w:r>
      <w:r>
        <w:rPr>
          <w:rFonts w:ascii="Calibri" w:eastAsia="Calibri" w:hAnsi="Calibri" w:cs="Calibri"/>
          <w:sz w:val="20"/>
          <w:szCs w:val="20"/>
        </w:rPr>
        <w:t>tici</w:t>
      </w:r>
      <w:r>
        <w:rPr>
          <w:rFonts w:ascii="Calibri" w:eastAsia="Calibri" w:hAnsi="Calibri" w:cs="Calibri"/>
          <w:spacing w:val="3"/>
          <w:sz w:val="20"/>
          <w:szCs w:val="20"/>
        </w:rPr>
        <w:t>d</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b</w:t>
      </w:r>
      <w:r>
        <w:rPr>
          <w:rFonts w:ascii="Calibri" w:eastAsia="Calibri" w:hAnsi="Calibri" w:cs="Calibri"/>
          <w:sz w:val="20"/>
          <w:szCs w:val="20"/>
        </w:rPr>
        <w:t>ic</w:t>
      </w:r>
      <w:r>
        <w:rPr>
          <w:rFonts w:ascii="Calibri" w:eastAsia="Calibri" w:hAnsi="Calibri" w:cs="Calibri"/>
          <w:spacing w:val="-1"/>
          <w:sz w:val="20"/>
          <w:szCs w:val="20"/>
        </w:rPr>
        <w:t>i</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s</w:t>
      </w:r>
    </w:p>
    <w:p w14:paraId="6C303C99" w14:textId="77777777" w:rsidR="007C62E7" w:rsidRDefault="007C62E7" w:rsidP="005B3361">
      <w:pPr>
        <w:numPr>
          <w:ilvl w:val="1"/>
          <w:numId w:val="20"/>
        </w:numPr>
        <w:tabs>
          <w:tab w:val="left" w:pos="833"/>
        </w:tabs>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PBAA</w:t>
      </w:r>
      <w:r>
        <w:rPr>
          <w:rFonts w:ascii="Calibri" w:eastAsia="Calibri" w:hAnsi="Calibri" w:cs="Calibri"/>
          <w:spacing w:val="1"/>
          <w:sz w:val="20"/>
          <w:szCs w:val="20"/>
        </w:rPr>
        <w:t>A</w:t>
      </w:r>
      <w:r>
        <w:rPr>
          <w:rFonts w:ascii="Calibri" w:eastAsia="Calibri" w:hAnsi="Calibri" w:cs="Calibri"/>
          <w:sz w:val="20"/>
          <w:szCs w:val="20"/>
        </w:rPr>
        <w:t>8</w:t>
      </w:r>
      <w:r>
        <w:rPr>
          <w:rFonts w:ascii="Calibri" w:eastAsia="Calibri" w:hAnsi="Calibri" w:cs="Calibri"/>
          <w:spacing w:val="-9"/>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z w:val="20"/>
          <w:szCs w:val="20"/>
        </w:rPr>
        <w:t>rgy</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8"/>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8"/>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o</w:t>
      </w:r>
      <w:r>
        <w:rPr>
          <w:rFonts w:ascii="Calibri" w:eastAsia="Calibri" w:hAnsi="Calibri" w:cs="Calibri"/>
          <w:sz w:val="20"/>
          <w:szCs w:val="20"/>
        </w:rPr>
        <w:t>li</w:t>
      </w:r>
      <w:r>
        <w:rPr>
          <w:rFonts w:ascii="Calibri" w:eastAsia="Calibri" w:hAnsi="Calibri" w:cs="Calibri"/>
          <w:spacing w:val="-1"/>
          <w:sz w:val="20"/>
          <w:szCs w:val="20"/>
        </w:rPr>
        <w:t>c</w:t>
      </w:r>
      <w:r>
        <w:rPr>
          <w:rFonts w:ascii="Calibri" w:eastAsia="Calibri" w:hAnsi="Calibri" w:cs="Calibri"/>
          <w:sz w:val="20"/>
          <w:szCs w:val="20"/>
        </w:rPr>
        <w:t>y</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7"/>
          <w:sz w:val="20"/>
          <w:szCs w:val="20"/>
        </w:rPr>
        <w:t xml:space="preserve"> </w:t>
      </w:r>
      <w:r>
        <w:rPr>
          <w:rFonts w:ascii="Calibri" w:eastAsia="Calibri" w:hAnsi="Calibri" w:cs="Calibri"/>
          <w:sz w:val="20"/>
          <w:szCs w:val="20"/>
        </w:rPr>
        <w:t>Strategy</w:t>
      </w:r>
    </w:p>
    <w:p w14:paraId="11919CB7" w14:textId="77777777" w:rsidR="007C62E7" w:rsidRDefault="007C62E7" w:rsidP="005B3361">
      <w:pPr>
        <w:numPr>
          <w:ilvl w:val="1"/>
          <w:numId w:val="20"/>
        </w:numPr>
        <w:tabs>
          <w:tab w:val="left" w:pos="833"/>
        </w:tabs>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PBAA</w:t>
      </w:r>
      <w:r>
        <w:rPr>
          <w:rFonts w:ascii="Calibri" w:eastAsia="Calibri" w:hAnsi="Calibri" w:cs="Calibri"/>
          <w:spacing w:val="1"/>
          <w:sz w:val="20"/>
          <w:szCs w:val="20"/>
        </w:rPr>
        <w:t>A</w:t>
      </w:r>
      <w:r>
        <w:rPr>
          <w:rFonts w:ascii="Calibri" w:eastAsia="Calibri" w:hAnsi="Calibri" w:cs="Calibri"/>
          <w:sz w:val="20"/>
          <w:szCs w:val="20"/>
        </w:rPr>
        <w:t>C4</w:t>
      </w:r>
      <w:r>
        <w:rPr>
          <w:rFonts w:ascii="Calibri" w:eastAsia="Calibri" w:hAnsi="Calibri" w:cs="Calibri"/>
          <w:spacing w:val="-10"/>
          <w:sz w:val="20"/>
          <w:szCs w:val="20"/>
        </w:rPr>
        <w:t xml:space="preserve"> </w:t>
      </w:r>
      <w:r>
        <w:rPr>
          <w:rFonts w:ascii="Calibri" w:eastAsia="Calibri" w:hAnsi="Calibri" w:cs="Calibri"/>
          <w:sz w:val="20"/>
          <w:szCs w:val="20"/>
        </w:rPr>
        <w:t>W</w:t>
      </w:r>
      <w:r>
        <w:rPr>
          <w:rFonts w:ascii="Calibri" w:eastAsia="Calibri" w:hAnsi="Calibri" w:cs="Calibri"/>
          <w:spacing w:val="2"/>
          <w:sz w:val="20"/>
          <w:szCs w:val="20"/>
        </w:rPr>
        <w:t>a</w:t>
      </w:r>
      <w:r>
        <w:rPr>
          <w:rFonts w:ascii="Calibri" w:eastAsia="Calibri" w:hAnsi="Calibri" w:cs="Calibri"/>
          <w:spacing w:val="-1"/>
          <w:sz w:val="20"/>
          <w:szCs w:val="20"/>
        </w:rPr>
        <w:t>s</w:t>
      </w:r>
      <w:r>
        <w:rPr>
          <w:rFonts w:ascii="Calibri" w:eastAsia="Calibri" w:hAnsi="Calibri" w:cs="Calibri"/>
          <w:sz w:val="20"/>
          <w:szCs w:val="20"/>
        </w:rPr>
        <w:t>te</w:t>
      </w:r>
      <w:r>
        <w:rPr>
          <w:rFonts w:ascii="Calibri" w:eastAsia="Calibri" w:hAnsi="Calibri" w:cs="Calibri"/>
          <w:spacing w:val="-9"/>
          <w:sz w:val="20"/>
          <w:szCs w:val="20"/>
        </w:rPr>
        <w:t xml:space="preserve"> </w:t>
      </w:r>
      <w:r>
        <w:rPr>
          <w:rFonts w:ascii="Calibri" w:eastAsia="Calibri" w:hAnsi="Calibri" w:cs="Calibri"/>
          <w:sz w:val="20"/>
          <w:szCs w:val="20"/>
        </w:rPr>
        <w:t>Manag</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8"/>
          <w:sz w:val="20"/>
          <w:szCs w:val="20"/>
        </w:rPr>
        <w:t xml:space="preserve"> </w:t>
      </w:r>
      <w:r>
        <w:rPr>
          <w:rFonts w:ascii="Calibri" w:eastAsia="Calibri" w:hAnsi="Calibri" w:cs="Calibri"/>
          <w:sz w:val="20"/>
          <w:szCs w:val="20"/>
        </w:rPr>
        <w:t>Poli</w:t>
      </w:r>
      <w:r>
        <w:rPr>
          <w:rFonts w:ascii="Calibri" w:eastAsia="Calibri" w:hAnsi="Calibri" w:cs="Calibri"/>
          <w:spacing w:val="-1"/>
          <w:sz w:val="20"/>
          <w:szCs w:val="20"/>
        </w:rPr>
        <w:t>c</w:t>
      </w:r>
      <w:r>
        <w:rPr>
          <w:rFonts w:ascii="Calibri" w:eastAsia="Calibri" w:hAnsi="Calibri" w:cs="Calibri"/>
          <w:sz w:val="20"/>
          <w:szCs w:val="20"/>
        </w:rPr>
        <w:t>y</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9"/>
          <w:sz w:val="20"/>
          <w:szCs w:val="20"/>
        </w:rPr>
        <w:t xml:space="preserve"> </w:t>
      </w:r>
      <w:r>
        <w:rPr>
          <w:rFonts w:ascii="Calibri" w:eastAsia="Calibri" w:hAnsi="Calibri" w:cs="Calibri"/>
          <w:sz w:val="20"/>
          <w:szCs w:val="20"/>
        </w:rPr>
        <w:t>Strategy</w:t>
      </w:r>
    </w:p>
    <w:p w14:paraId="1A35D7F3" w14:textId="77777777" w:rsidR="007C62E7" w:rsidRDefault="007C62E7" w:rsidP="005B3361">
      <w:pPr>
        <w:numPr>
          <w:ilvl w:val="1"/>
          <w:numId w:val="20"/>
        </w:numPr>
        <w:tabs>
          <w:tab w:val="left" w:pos="833"/>
        </w:tabs>
        <w:spacing w:line="242" w:lineRule="exact"/>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PBAA</w:t>
      </w:r>
      <w:r>
        <w:rPr>
          <w:rFonts w:ascii="Calibri" w:eastAsia="Calibri" w:hAnsi="Calibri" w:cs="Calibri"/>
          <w:spacing w:val="1"/>
          <w:sz w:val="20"/>
          <w:szCs w:val="20"/>
        </w:rPr>
        <w:t>A</w:t>
      </w:r>
      <w:r>
        <w:rPr>
          <w:rFonts w:ascii="Calibri" w:eastAsia="Calibri" w:hAnsi="Calibri" w:cs="Calibri"/>
          <w:sz w:val="20"/>
          <w:szCs w:val="20"/>
        </w:rPr>
        <w:t>6</w:t>
      </w:r>
      <w:r>
        <w:rPr>
          <w:rFonts w:ascii="Calibri" w:eastAsia="Calibri" w:hAnsi="Calibri" w:cs="Calibri"/>
          <w:spacing w:val="-12"/>
          <w:sz w:val="20"/>
          <w:szCs w:val="20"/>
        </w:rPr>
        <w:t xml:space="preserve"> </w:t>
      </w:r>
      <w:r>
        <w:rPr>
          <w:rFonts w:ascii="Calibri" w:eastAsia="Calibri" w:hAnsi="Calibri" w:cs="Calibri"/>
          <w:sz w:val="20"/>
          <w:szCs w:val="20"/>
        </w:rPr>
        <w:t>Coal</w:t>
      </w:r>
      <w:r>
        <w:rPr>
          <w:rFonts w:ascii="Calibri" w:eastAsia="Calibri" w:hAnsi="Calibri" w:cs="Calibri"/>
          <w:spacing w:val="-12"/>
          <w:sz w:val="20"/>
          <w:szCs w:val="20"/>
        </w:rPr>
        <w:t xml:space="preserve"> </w:t>
      </w:r>
      <w:r>
        <w:rPr>
          <w:rFonts w:ascii="Calibri" w:eastAsia="Calibri" w:hAnsi="Calibri" w:cs="Calibri"/>
          <w:sz w:val="20"/>
          <w:szCs w:val="20"/>
        </w:rPr>
        <w:t>Utiliza</w:t>
      </w:r>
      <w:r>
        <w:rPr>
          <w:rFonts w:ascii="Calibri" w:eastAsia="Calibri" w:hAnsi="Calibri" w:cs="Calibri"/>
          <w:spacing w:val="1"/>
          <w:sz w:val="20"/>
          <w:szCs w:val="20"/>
        </w:rPr>
        <w:t>t</w:t>
      </w:r>
      <w:r>
        <w:rPr>
          <w:rFonts w:ascii="Calibri" w:eastAsia="Calibri" w:hAnsi="Calibri" w:cs="Calibri"/>
          <w:sz w:val="20"/>
          <w:szCs w:val="20"/>
        </w:rPr>
        <w:t>ion</w:t>
      </w:r>
    </w:p>
    <w:p w14:paraId="1EAA32FC" w14:textId="77777777" w:rsidR="007C62E7" w:rsidRDefault="007C62E7" w:rsidP="005B3361">
      <w:pPr>
        <w:numPr>
          <w:ilvl w:val="1"/>
          <w:numId w:val="20"/>
        </w:numPr>
        <w:tabs>
          <w:tab w:val="left" w:pos="833"/>
        </w:tabs>
        <w:spacing w:before="1"/>
        <w:ind w:left="833"/>
        <w:rPr>
          <w:rFonts w:ascii="Calibri" w:eastAsia="Calibri" w:hAnsi="Calibri" w:cs="Calibri"/>
          <w:sz w:val="20"/>
          <w:szCs w:val="20"/>
        </w:rPr>
      </w:pPr>
      <w:r>
        <w:rPr>
          <w:rFonts w:ascii="Calibri" w:eastAsia="Calibri" w:hAnsi="Calibri" w:cs="Calibri"/>
          <w:spacing w:val="-1"/>
          <w:sz w:val="20"/>
          <w:szCs w:val="20"/>
        </w:rPr>
        <w:t>G</w:t>
      </w:r>
      <w:r>
        <w:rPr>
          <w:rFonts w:ascii="Calibri" w:eastAsia="Calibri" w:hAnsi="Calibri" w:cs="Calibri"/>
          <w:sz w:val="20"/>
          <w:szCs w:val="20"/>
        </w:rPr>
        <w:t>EM6</w:t>
      </w:r>
      <w:r>
        <w:rPr>
          <w:rFonts w:ascii="Calibri" w:eastAsia="Calibri" w:hAnsi="Calibri" w:cs="Calibri"/>
          <w:spacing w:val="-8"/>
          <w:sz w:val="20"/>
          <w:szCs w:val="20"/>
        </w:rPr>
        <w:t xml:space="preserve"> </w:t>
      </w:r>
      <w:r>
        <w:rPr>
          <w:rFonts w:ascii="Calibri" w:eastAsia="Calibri" w:hAnsi="Calibri" w:cs="Calibri"/>
          <w:sz w:val="20"/>
          <w:szCs w:val="20"/>
        </w:rPr>
        <w:t>An</w:t>
      </w:r>
      <w:r>
        <w:rPr>
          <w:rFonts w:ascii="Calibri" w:eastAsia="Calibri" w:hAnsi="Calibri" w:cs="Calibri"/>
          <w:spacing w:val="-6"/>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8"/>
          <w:sz w:val="20"/>
          <w:szCs w:val="20"/>
        </w:rPr>
        <w:t xml:space="preserve"> </w:t>
      </w:r>
      <w:r>
        <w:rPr>
          <w:rFonts w:ascii="Calibri" w:eastAsia="Calibri" w:hAnsi="Calibri" w:cs="Calibri"/>
          <w:sz w:val="20"/>
          <w:szCs w:val="20"/>
        </w:rPr>
        <w:t>Purcha</w:t>
      </w:r>
      <w:r>
        <w:rPr>
          <w:rFonts w:ascii="Calibri" w:eastAsia="Calibri" w:hAnsi="Calibri" w:cs="Calibri"/>
          <w:spacing w:val="1"/>
          <w:sz w:val="20"/>
          <w:szCs w:val="20"/>
        </w:rPr>
        <w:t>s</w:t>
      </w:r>
      <w:r>
        <w:rPr>
          <w:rFonts w:ascii="Calibri" w:eastAsia="Calibri" w:hAnsi="Calibri" w:cs="Calibri"/>
          <w:sz w:val="20"/>
          <w:szCs w:val="20"/>
        </w:rPr>
        <w:t>ing</w:t>
      </w:r>
      <w:r>
        <w:rPr>
          <w:rFonts w:ascii="Calibri" w:eastAsia="Calibri" w:hAnsi="Calibri" w:cs="Calibri"/>
          <w:spacing w:val="-7"/>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o</w:t>
      </w:r>
      <w:r>
        <w:rPr>
          <w:rFonts w:ascii="Calibri" w:eastAsia="Calibri" w:hAnsi="Calibri" w:cs="Calibri"/>
          <w:sz w:val="20"/>
          <w:szCs w:val="20"/>
        </w:rPr>
        <w:t>li</w:t>
      </w:r>
      <w:r>
        <w:rPr>
          <w:rFonts w:ascii="Calibri" w:eastAsia="Calibri" w:hAnsi="Calibri" w:cs="Calibri"/>
          <w:spacing w:val="-1"/>
          <w:sz w:val="20"/>
          <w:szCs w:val="20"/>
        </w:rPr>
        <w:t>c</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7"/>
          <w:sz w:val="20"/>
          <w:szCs w:val="20"/>
        </w:rPr>
        <w:t xml:space="preserve"> </w:t>
      </w:r>
      <w:r>
        <w:rPr>
          <w:rFonts w:ascii="Calibri" w:eastAsia="Calibri" w:hAnsi="Calibri" w:cs="Calibri"/>
          <w:sz w:val="20"/>
          <w:szCs w:val="20"/>
        </w:rPr>
        <w:t>Buying</w:t>
      </w:r>
      <w:r>
        <w:rPr>
          <w:rFonts w:ascii="Calibri" w:eastAsia="Calibri" w:hAnsi="Calibri" w:cs="Calibri"/>
          <w:spacing w:val="-8"/>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3"/>
          <w:sz w:val="20"/>
          <w:szCs w:val="20"/>
        </w:rPr>
        <w:t>a</w:t>
      </w:r>
      <w:r>
        <w:rPr>
          <w:rFonts w:ascii="Calibri" w:eastAsia="Calibri" w:hAnsi="Calibri" w:cs="Calibri"/>
          <w:sz w:val="20"/>
          <w:szCs w:val="20"/>
        </w:rPr>
        <w:t>lly</w:t>
      </w:r>
      <w:r>
        <w:rPr>
          <w:rFonts w:ascii="Calibri" w:eastAsia="Calibri" w:hAnsi="Calibri" w:cs="Calibri"/>
          <w:spacing w:val="-6"/>
          <w:sz w:val="20"/>
          <w:szCs w:val="20"/>
        </w:rPr>
        <w:t xml:space="preserve"> </w:t>
      </w:r>
      <w:r>
        <w:rPr>
          <w:rFonts w:ascii="Calibri" w:eastAsia="Calibri" w:hAnsi="Calibri" w:cs="Calibri"/>
          <w:sz w:val="20"/>
          <w:szCs w:val="20"/>
        </w:rPr>
        <w:t>Fri</w:t>
      </w:r>
      <w:r>
        <w:rPr>
          <w:rFonts w:ascii="Calibri" w:eastAsia="Calibri" w:hAnsi="Calibri" w:cs="Calibri"/>
          <w:spacing w:val="-2"/>
          <w:sz w:val="20"/>
          <w:szCs w:val="20"/>
        </w:rPr>
        <w:t>e</w:t>
      </w:r>
      <w:r>
        <w:rPr>
          <w:rFonts w:ascii="Calibri" w:eastAsia="Calibri" w:hAnsi="Calibri" w:cs="Calibri"/>
          <w:sz w:val="20"/>
          <w:szCs w:val="20"/>
        </w:rPr>
        <w:t>ndly</w:t>
      </w:r>
      <w:r>
        <w:rPr>
          <w:rFonts w:ascii="Calibri" w:eastAsia="Calibri" w:hAnsi="Calibri" w:cs="Calibri"/>
          <w:spacing w:val="-6"/>
          <w:sz w:val="20"/>
          <w:szCs w:val="20"/>
        </w:rPr>
        <w:t xml:space="preserve"> </w:t>
      </w:r>
      <w:r>
        <w:rPr>
          <w:rFonts w:ascii="Calibri" w:eastAsia="Calibri" w:hAnsi="Calibri" w:cs="Calibri"/>
          <w:sz w:val="20"/>
          <w:szCs w:val="20"/>
        </w:rPr>
        <w:t>Products</w:t>
      </w:r>
    </w:p>
    <w:p w14:paraId="0272BFBF" w14:textId="77777777" w:rsidR="007C62E7" w:rsidRDefault="007C62E7" w:rsidP="005B3361">
      <w:pPr>
        <w:numPr>
          <w:ilvl w:val="1"/>
          <w:numId w:val="20"/>
        </w:numPr>
        <w:tabs>
          <w:tab w:val="left" w:pos="833"/>
        </w:tabs>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ADA</w:t>
      </w:r>
      <w:r>
        <w:rPr>
          <w:rFonts w:ascii="Calibri" w:eastAsia="Calibri" w:hAnsi="Calibri" w:cs="Calibri"/>
          <w:spacing w:val="1"/>
          <w:sz w:val="20"/>
          <w:szCs w:val="20"/>
        </w:rPr>
        <w:t>A</w:t>
      </w:r>
      <w:r>
        <w:rPr>
          <w:rFonts w:ascii="Calibri" w:eastAsia="Calibri" w:hAnsi="Calibri" w:cs="Calibri"/>
          <w:spacing w:val="-2"/>
          <w:sz w:val="20"/>
          <w:szCs w:val="20"/>
        </w:rPr>
        <w:t>J</w:t>
      </w:r>
      <w:r>
        <w:rPr>
          <w:rFonts w:ascii="Calibri" w:eastAsia="Calibri" w:hAnsi="Calibri" w:cs="Calibri"/>
          <w:sz w:val="20"/>
          <w:szCs w:val="20"/>
        </w:rPr>
        <w:t>4</w:t>
      </w:r>
      <w:r>
        <w:rPr>
          <w:rFonts w:ascii="Calibri" w:eastAsia="Calibri" w:hAnsi="Calibri" w:cs="Calibri"/>
          <w:spacing w:val="-11"/>
          <w:sz w:val="20"/>
          <w:szCs w:val="20"/>
        </w:rPr>
        <w:t xml:space="preserve"> </w:t>
      </w:r>
      <w:r>
        <w:rPr>
          <w:rFonts w:ascii="Calibri" w:eastAsia="Calibri" w:hAnsi="Calibri" w:cs="Calibri"/>
          <w:sz w:val="20"/>
          <w:szCs w:val="20"/>
        </w:rPr>
        <w:t>Wat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0"/>
          <w:sz w:val="20"/>
          <w:szCs w:val="20"/>
        </w:rPr>
        <w:t xml:space="preserve"> </w:t>
      </w:r>
      <w:r>
        <w:rPr>
          <w:rFonts w:ascii="Calibri" w:eastAsia="Calibri" w:hAnsi="Calibri" w:cs="Calibri"/>
          <w:sz w:val="20"/>
          <w:szCs w:val="20"/>
        </w:rPr>
        <w:t>Mana</w:t>
      </w:r>
      <w:r>
        <w:rPr>
          <w:rFonts w:ascii="Calibri" w:eastAsia="Calibri" w:hAnsi="Calibri" w:cs="Calibri"/>
          <w:spacing w:val="2"/>
          <w:sz w:val="20"/>
          <w:szCs w:val="20"/>
        </w:rPr>
        <w:t>g</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11"/>
          <w:sz w:val="20"/>
          <w:szCs w:val="20"/>
        </w:rPr>
        <w:t xml:space="preserve"> </w:t>
      </w:r>
      <w:r>
        <w:rPr>
          <w:rFonts w:ascii="Calibri" w:eastAsia="Calibri" w:hAnsi="Calibri" w:cs="Calibri"/>
          <w:sz w:val="20"/>
          <w:szCs w:val="20"/>
        </w:rPr>
        <w:t>Poli</w:t>
      </w:r>
      <w:r>
        <w:rPr>
          <w:rFonts w:ascii="Calibri" w:eastAsia="Calibri" w:hAnsi="Calibri" w:cs="Calibri"/>
          <w:spacing w:val="-1"/>
          <w:sz w:val="20"/>
          <w:szCs w:val="20"/>
        </w:rPr>
        <w:t>c</w:t>
      </w:r>
      <w:r>
        <w:rPr>
          <w:rFonts w:ascii="Calibri" w:eastAsia="Calibri" w:hAnsi="Calibri" w:cs="Calibri"/>
          <w:sz w:val="20"/>
          <w:szCs w:val="20"/>
        </w:rPr>
        <w:t>y</w:t>
      </w:r>
    </w:p>
    <w:p w14:paraId="0732BFD5" w14:textId="77777777" w:rsidR="007C62E7" w:rsidRDefault="007C62E7" w:rsidP="005B3361">
      <w:pPr>
        <w:numPr>
          <w:ilvl w:val="1"/>
          <w:numId w:val="20"/>
        </w:numPr>
        <w:tabs>
          <w:tab w:val="left" w:pos="833"/>
        </w:tabs>
        <w:spacing w:line="242" w:lineRule="exact"/>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ADA</w:t>
      </w:r>
      <w:r>
        <w:rPr>
          <w:rFonts w:ascii="Calibri" w:eastAsia="Calibri" w:hAnsi="Calibri" w:cs="Calibri"/>
          <w:spacing w:val="1"/>
          <w:sz w:val="20"/>
          <w:szCs w:val="20"/>
        </w:rPr>
        <w:t>A</w:t>
      </w:r>
      <w:r>
        <w:rPr>
          <w:rFonts w:ascii="Calibri" w:eastAsia="Calibri" w:hAnsi="Calibri" w:cs="Calibri"/>
          <w:spacing w:val="-2"/>
          <w:sz w:val="20"/>
          <w:szCs w:val="20"/>
        </w:rPr>
        <w:t>J</w:t>
      </w:r>
      <w:r>
        <w:rPr>
          <w:rFonts w:ascii="Calibri" w:eastAsia="Calibri" w:hAnsi="Calibri" w:cs="Calibri"/>
          <w:sz w:val="20"/>
          <w:szCs w:val="20"/>
        </w:rPr>
        <w:t>5</w:t>
      </w:r>
      <w:r>
        <w:rPr>
          <w:rFonts w:ascii="Calibri" w:eastAsia="Calibri" w:hAnsi="Calibri" w:cs="Calibri"/>
          <w:spacing w:val="-11"/>
          <w:sz w:val="20"/>
          <w:szCs w:val="20"/>
        </w:rPr>
        <w:t xml:space="preserve"> </w:t>
      </w:r>
      <w:r>
        <w:rPr>
          <w:rFonts w:ascii="Calibri" w:eastAsia="Calibri" w:hAnsi="Calibri" w:cs="Calibri"/>
          <w:sz w:val="20"/>
          <w:szCs w:val="20"/>
        </w:rPr>
        <w:t>W</w:t>
      </w:r>
      <w:r>
        <w:rPr>
          <w:rFonts w:ascii="Calibri" w:eastAsia="Calibri" w:hAnsi="Calibri" w:cs="Calibri"/>
          <w:spacing w:val="2"/>
          <w:sz w:val="20"/>
          <w:szCs w:val="20"/>
        </w:rPr>
        <w:t>a</w:t>
      </w:r>
      <w:r>
        <w:rPr>
          <w:rFonts w:ascii="Calibri" w:eastAsia="Calibri" w:hAnsi="Calibri" w:cs="Calibri"/>
          <w:spacing w:val="-1"/>
          <w:sz w:val="20"/>
          <w:szCs w:val="20"/>
        </w:rPr>
        <w:t>s</w:t>
      </w:r>
      <w:r>
        <w:rPr>
          <w:rFonts w:ascii="Calibri" w:eastAsia="Calibri" w:hAnsi="Calibri" w:cs="Calibri"/>
          <w:sz w:val="20"/>
          <w:szCs w:val="20"/>
        </w:rPr>
        <w:t>te</w:t>
      </w:r>
      <w:r>
        <w:rPr>
          <w:rFonts w:ascii="Calibri" w:eastAsia="Calibri" w:hAnsi="Calibri" w:cs="Calibri"/>
          <w:spacing w:val="-11"/>
          <w:sz w:val="20"/>
          <w:szCs w:val="20"/>
        </w:rPr>
        <w:t xml:space="preserve"> </w:t>
      </w:r>
      <w:r>
        <w:rPr>
          <w:rFonts w:ascii="Calibri" w:eastAsia="Calibri" w:hAnsi="Calibri" w:cs="Calibri"/>
          <w:sz w:val="20"/>
          <w:szCs w:val="20"/>
        </w:rPr>
        <w:t>Manag</w:t>
      </w:r>
      <w:r>
        <w:rPr>
          <w:rFonts w:ascii="Calibri" w:eastAsia="Calibri" w:hAnsi="Calibri" w:cs="Calibri"/>
          <w:spacing w:val="1"/>
          <w:sz w:val="20"/>
          <w:szCs w:val="20"/>
        </w:rPr>
        <w:t>em</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11"/>
          <w:sz w:val="20"/>
          <w:szCs w:val="20"/>
        </w:rPr>
        <w:t xml:space="preserve"> </w:t>
      </w:r>
      <w:r>
        <w:rPr>
          <w:rFonts w:ascii="Calibri" w:eastAsia="Calibri" w:hAnsi="Calibri" w:cs="Calibri"/>
          <w:sz w:val="20"/>
          <w:szCs w:val="20"/>
        </w:rPr>
        <w:t>Poli</w:t>
      </w:r>
      <w:r>
        <w:rPr>
          <w:rFonts w:ascii="Calibri" w:eastAsia="Calibri" w:hAnsi="Calibri" w:cs="Calibri"/>
          <w:spacing w:val="-1"/>
          <w:sz w:val="20"/>
          <w:szCs w:val="20"/>
        </w:rPr>
        <w:t>c</w:t>
      </w:r>
      <w:r>
        <w:rPr>
          <w:rFonts w:ascii="Calibri" w:eastAsia="Calibri" w:hAnsi="Calibri" w:cs="Calibri"/>
          <w:sz w:val="20"/>
          <w:szCs w:val="20"/>
        </w:rPr>
        <w:t>y</w:t>
      </w:r>
    </w:p>
    <w:p w14:paraId="40F5FFC2" w14:textId="77777777" w:rsidR="007C62E7" w:rsidRDefault="007C62E7" w:rsidP="005B3361">
      <w:pPr>
        <w:numPr>
          <w:ilvl w:val="1"/>
          <w:numId w:val="20"/>
        </w:numPr>
        <w:tabs>
          <w:tab w:val="left" w:pos="833"/>
        </w:tabs>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ADAA</w:t>
      </w:r>
      <w:r>
        <w:rPr>
          <w:rFonts w:ascii="Calibri" w:eastAsia="Calibri" w:hAnsi="Calibri" w:cs="Calibri"/>
          <w:spacing w:val="2"/>
          <w:sz w:val="20"/>
          <w:szCs w:val="20"/>
        </w:rPr>
        <w:t>P</w:t>
      </w:r>
      <w:r>
        <w:rPr>
          <w:rFonts w:ascii="Calibri" w:eastAsia="Calibri" w:hAnsi="Calibri" w:cs="Calibri"/>
          <w:sz w:val="20"/>
          <w:szCs w:val="20"/>
        </w:rPr>
        <w:t>7</w:t>
      </w:r>
      <w:r>
        <w:rPr>
          <w:rFonts w:ascii="Calibri" w:eastAsia="Calibri" w:hAnsi="Calibri" w:cs="Calibri"/>
          <w:spacing w:val="-10"/>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tigation</w:t>
      </w:r>
      <w:r>
        <w:rPr>
          <w:rFonts w:ascii="Calibri" w:eastAsia="Calibri" w:hAnsi="Calibri" w:cs="Calibri"/>
          <w:spacing w:val="-8"/>
          <w:sz w:val="20"/>
          <w:szCs w:val="20"/>
        </w:rPr>
        <w:t xml:space="preserve"> </w:t>
      </w:r>
      <w:r>
        <w:rPr>
          <w:rFonts w:ascii="Calibri" w:eastAsia="Calibri" w:hAnsi="Calibri" w:cs="Calibri"/>
          <w:sz w:val="20"/>
          <w:szCs w:val="20"/>
        </w:rPr>
        <w:t>of</w:t>
      </w:r>
      <w:r>
        <w:rPr>
          <w:rFonts w:ascii="Calibri" w:eastAsia="Calibri" w:hAnsi="Calibri" w:cs="Calibri"/>
          <w:spacing w:val="-8"/>
          <w:sz w:val="20"/>
          <w:szCs w:val="20"/>
        </w:rPr>
        <w:t xml:space="preserve"> </w:t>
      </w:r>
      <w:r>
        <w:rPr>
          <w:rFonts w:ascii="Calibri" w:eastAsia="Calibri" w:hAnsi="Calibri" w:cs="Calibri"/>
          <w:sz w:val="20"/>
          <w:szCs w:val="20"/>
        </w:rPr>
        <w:t>Major</w:t>
      </w:r>
      <w:r>
        <w:rPr>
          <w:rFonts w:ascii="Calibri" w:eastAsia="Calibri" w:hAnsi="Calibri" w:cs="Calibri"/>
          <w:spacing w:val="-9"/>
          <w:sz w:val="20"/>
          <w:szCs w:val="20"/>
        </w:rPr>
        <w:t xml:space="preserve"> </w:t>
      </w:r>
      <w:r>
        <w:rPr>
          <w:rFonts w:ascii="Calibri" w:eastAsia="Calibri" w:hAnsi="Calibri" w:cs="Calibri"/>
          <w:sz w:val="20"/>
          <w:szCs w:val="20"/>
        </w:rPr>
        <w:t>Incidents</w:t>
      </w:r>
    </w:p>
    <w:p w14:paraId="38619AD9" w14:textId="77777777" w:rsidR="007C62E7" w:rsidRDefault="007C62E7" w:rsidP="005B3361">
      <w:pPr>
        <w:numPr>
          <w:ilvl w:val="1"/>
          <w:numId w:val="20"/>
        </w:numPr>
        <w:tabs>
          <w:tab w:val="left" w:pos="833"/>
        </w:tabs>
        <w:ind w:left="833"/>
        <w:rPr>
          <w:rFonts w:ascii="Calibri" w:eastAsia="Calibri" w:hAnsi="Calibri" w:cs="Calibri"/>
          <w:sz w:val="20"/>
          <w:szCs w:val="20"/>
        </w:rPr>
      </w:pPr>
      <w:r>
        <w:rPr>
          <w:rFonts w:ascii="Calibri" w:eastAsia="Calibri" w:hAnsi="Calibri" w:cs="Calibri"/>
          <w:spacing w:val="-1"/>
          <w:sz w:val="20"/>
          <w:szCs w:val="20"/>
        </w:rPr>
        <w:t>GG</w:t>
      </w:r>
      <w:r>
        <w:rPr>
          <w:rFonts w:ascii="Calibri" w:eastAsia="Calibri" w:hAnsi="Calibri" w:cs="Calibri"/>
          <w:spacing w:val="1"/>
          <w:sz w:val="20"/>
          <w:szCs w:val="20"/>
        </w:rPr>
        <w:t>S</w:t>
      </w:r>
      <w:r>
        <w:rPr>
          <w:rFonts w:ascii="Calibri" w:eastAsia="Calibri" w:hAnsi="Calibri" w:cs="Calibri"/>
          <w:sz w:val="20"/>
          <w:szCs w:val="20"/>
        </w:rPr>
        <w:t>0350</w:t>
      </w:r>
      <w:r>
        <w:rPr>
          <w:rFonts w:ascii="Calibri" w:eastAsia="Calibri" w:hAnsi="Calibri" w:cs="Calibri"/>
          <w:spacing w:val="-8"/>
          <w:sz w:val="20"/>
          <w:szCs w:val="20"/>
        </w:rPr>
        <w:t xml:space="preserve"> </w:t>
      </w:r>
      <w:r>
        <w:rPr>
          <w:rFonts w:ascii="Calibri" w:eastAsia="Calibri" w:hAnsi="Calibri" w:cs="Calibri"/>
          <w:spacing w:val="-1"/>
          <w:sz w:val="20"/>
          <w:szCs w:val="20"/>
        </w:rPr>
        <w:t>Ge</w:t>
      </w:r>
      <w:r>
        <w:rPr>
          <w:rFonts w:ascii="Calibri" w:eastAsia="Calibri" w:hAnsi="Calibri" w:cs="Calibri"/>
          <w:spacing w:val="3"/>
          <w:sz w:val="20"/>
          <w:szCs w:val="20"/>
        </w:rPr>
        <w:t>n</w:t>
      </w:r>
      <w:r>
        <w:rPr>
          <w:rFonts w:ascii="Calibri" w:eastAsia="Calibri" w:hAnsi="Calibri" w:cs="Calibri"/>
          <w:spacing w:val="-1"/>
          <w:sz w:val="20"/>
          <w:szCs w:val="20"/>
        </w:rPr>
        <w:t>e</w:t>
      </w:r>
      <w:r>
        <w:rPr>
          <w:rFonts w:ascii="Calibri" w:eastAsia="Calibri" w:hAnsi="Calibri" w:cs="Calibri"/>
          <w:sz w:val="20"/>
          <w:szCs w:val="20"/>
        </w:rPr>
        <w:t>ration</w:t>
      </w:r>
      <w:r>
        <w:rPr>
          <w:rFonts w:ascii="Calibri" w:eastAsia="Calibri" w:hAnsi="Calibri" w:cs="Calibri"/>
          <w:spacing w:val="-8"/>
          <w:sz w:val="20"/>
          <w:szCs w:val="20"/>
        </w:rPr>
        <w:t xml:space="preserve"> </w:t>
      </w:r>
      <w:r>
        <w:rPr>
          <w:rFonts w:ascii="Calibri" w:eastAsia="Calibri" w:hAnsi="Calibri" w:cs="Calibri"/>
          <w:sz w:val="20"/>
          <w:szCs w:val="20"/>
        </w:rPr>
        <w:t>Fire</w:t>
      </w:r>
      <w:r>
        <w:rPr>
          <w:rFonts w:ascii="Calibri" w:eastAsia="Calibri" w:hAnsi="Calibri" w:cs="Calibri"/>
          <w:spacing w:val="-9"/>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i</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6"/>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n</w:t>
      </w:r>
      <w:r>
        <w:rPr>
          <w:rFonts w:ascii="Calibri" w:eastAsia="Calibri" w:hAnsi="Calibri" w:cs="Calibri"/>
          <w:sz w:val="20"/>
          <w:szCs w:val="20"/>
        </w:rPr>
        <w:t>age</w:t>
      </w:r>
      <w:r>
        <w:rPr>
          <w:rFonts w:ascii="Calibri" w:eastAsia="Calibri" w:hAnsi="Calibri" w:cs="Calibri"/>
          <w:spacing w:val="-1"/>
          <w:sz w:val="20"/>
          <w:szCs w:val="20"/>
        </w:rPr>
        <w:t>me</w:t>
      </w:r>
      <w:r>
        <w:rPr>
          <w:rFonts w:ascii="Calibri" w:eastAsia="Calibri" w:hAnsi="Calibri" w:cs="Calibri"/>
          <w:sz w:val="20"/>
          <w:szCs w:val="20"/>
        </w:rPr>
        <w:t>nt</w:t>
      </w:r>
    </w:p>
    <w:p w14:paraId="137E382C" w14:textId="77777777" w:rsidR="007C62E7" w:rsidRDefault="007C62E7" w:rsidP="007C62E7">
      <w:pPr>
        <w:spacing w:before="3" w:line="160" w:lineRule="exact"/>
        <w:rPr>
          <w:sz w:val="16"/>
          <w:szCs w:val="16"/>
        </w:rPr>
      </w:pPr>
    </w:p>
    <w:p w14:paraId="6C3DB272" w14:textId="77777777" w:rsidR="007C62E7" w:rsidRDefault="007C62E7" w:rsidP="007C62E7">
      <w:pPr>
        <w:spacing w:line="200" w:lineRule="exact"/>
        <w:rPr>
          <w:sz w:val="20"/>
          <w:szCs w:val="20"/>
        </w:rPr>
      </w:pPr>
    </w:p>
    <w:p w14:paraId="15F39DAD" w14:textId="77777777" w:rsidR="007C62E7" w:rsidRDefault="007C62E7" w:rsidP="007C62E7">
      <w:pPr>
        <w:pStyle w:val="Heading5"/>
        <w:tabs>
          <w:tab w:val="left" w:pos="689"/>
        </w:tabs>
        <w:ind w:left="113" w:firstLine="0"/>
        <w:rPr>
          <w:b w:val="0"/>
          <w:bCs w:val="0"/>
        </w:rPr>
      </w:pPr>
      <w:bookmarkStart w:id="41" w:name="_bookmark54"/>
      <w:bookmarkEnd w:id="41"/>
      <w:r>
        <w:t>3.3</w:t>
      </w:r>
      <w:r>
        <w:tab/>
        <w:t>Qu</w:t>
      </w:r>
      <w:r>
        <w:rPr>
          <w:spacing w:val="-1"/>
        </w:rPr>
        <w:t>a</w:t>
      </w:r>
      <w:r>
        <w:t>l</w:t>
      </w:r>
      <w:r>
        <w:rPr>
          <w:spacing w:val="-2"/>
        </w:rPr>
        <w:t>i</w:t>
      </w:r>
      <w:r>
        <w:t>ty</w:t>
      </w:r>
      <w:r>
        <w:rPr>
          <w:spacing w:val="-10"/>
        </w:rPr>
        <w:t xml:space="preserve"> </w:t>
      </w:r>
      <w:r>
        <w:rPr>
          <w:spacing w:val="-1"/>
        </w:rPr>
        <w:t>a</w:t>
      </w:r>
      <w:r>
        <w:t>ss</w:t>
      </w:r>
      <w:r>
        <w:rPr>
          <w:spacing w:val="1"/>
        </w:rPr>
        <w:t>u</w:t>
      </w:r>
      <w:r>
        <w:t>r</w:t>
      </w:r>
      <w:r>
        <w:rPr>
          <w:spacing w:val="-1"/>
        </w:rPr>
        <w:t>a</w:t>
      </w:r>
      <w:r>
        <w:t>nce</w:t>
      </w:r>
      <w:r>
        <w:rPr>
          <w:spacing w:val="-11"/>
        </w:rPr>
        <w:t xml:space="preserve"> </w:t>
      </w:r>
      <w:r>
        <w:t>r</w:t>
      </w:r>
      <w:r>
        <w:rPr>
          <w:spacing w:val="-1"/>
        </w:rPr>
        <w:t>e</w:t>
      </w:r>
      <w:r>
        <w:t>q</w:t>
      </w:r>
      <w:r>
        <w:rPr>
          <w:spacing w:val="-2"/>
        </w:rPr>
        <w:t>u</w:t>
      </w:r>
      <w:r>
        <w:t>i</w:t>
      </w:r>
      <w:r>
        <w:rPr>
          <w:spacing w:val="-2"/>
        </w:rPr>
        <w:t>r</w:t>
      </w:r>
      <w:r>
        <w:rPr>
          <w:spacing w:val="-1"/>
        </w:rPr>
        <w:t>eme</w:t>
      </w:r>
      <w:r>
        <w:t>nts</w:t>
      </w:r>
    </w:p>
    <w:p w14:paraId="3DF4BCCE" w14:textId="77777777" w:rsidR="007C62E7" w:rsidRDefault="007C62E7" w:rsidP="007C62E7">
      <w:pPr>
        <w:spacing w:before="10" w:line="110" w:lineRule="exact"/>
        <w:rPr>
          <w:sz w:val="11"/>
          <w:szCs w:val="11"/>
        </w:rPr>
      </w:pPr>
    </w:p>
    <w:p w14:paraId="70FC0532" w14:textId="77777777" w:rsidR="007C62E7" w:rsidRDefault="007C62E7" w:rsidP="007C62E7">
      <w:pPr>
        <w:ind w:left="113" w:right="184"/>
        <w:rPr>
          <w:rFonts w:ascii="Calibri" w:eastAsia="Calibri" w:hAnsi="Calibri" w:cs="Calibri"/>
          <w:sz w:val="20"/>
          <w:szCs w:val="20"/>
        </w:rPr>
      </w:pPr>
      <w:r>
        <w:rPr>
          <w:rFonts w:ascii="Calibri" w:eastAsia="Calibri" w:hAnsi="Calibri" w:cs="Calibri"/>
          <w:sz w:val="20"/>
          <w:szCs w:val="20"/>
        </w:rPr>
        <w:t>Q</w:t>
      </w:r>
      <w:r>
        <w:rPr>
          <w:rFonts w:ascii="Calibri" w:eastAsia="Calibri" w:hAnsi="Calibri" w:cs="Calibri"/>
          <w:spacing w:val="1"/>
          <w:sz w:val="20"/>
          <w:szCs w:val="20"/>
        </w:rPr>
        <w:t>u</w:t>
      </w:r>
      <w:r>
        <w:rPr>
          <w:rFonts w:ascii="Calibri" w:eastAsia="Calibri" w:hAnsi="Calibri" w:cs="Calibri"/>
          <w:sz w:val="20"/>
          <w:szCs w:val="20"/>
        </w:rPr>
        <w:t>ality</w:t>
      </w:r>
      <w:r>
        <w:rPr>
          <w:rFonts w:ascii="Calibri" w:eastAsia="Calibri" w:hAnsi="Calibri" w:cs="Calibri"/>
          <w:spacing w:val="-7"/>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n</w:t>
      </w:r>
      <w:r>
        <w:rPr>
          <w:rFonts w:ascii="Calibri" w:eastAsia="Calibri" w:hAnsi="Calibri" w:cs="Calibri"/>
          <w:sz w:val="20"/>
          <w:szCs w:val="20"/>
        </w:rPr>
        <w:t>age</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hall</w:t>
      </w:r>
      <w:r>
        <w:rPr>
          <w:rFonts w:ascii="Calibri" w:eastAsia="Calibri" w:hAnsi="Calibri" w:cs="Calibri"/>
          <w:spacing w:val="-7"/>
          <w:sz w:val="20"/>
          <w:szCs w:val="20"/>
        </w:rPr>
        <w:t xml:space="preserve"> </w:t>
      </w:r>
      <w:r>
        <w:rPr>
          <w:rFonts w:ascii="Calibri" w:eastAsia="Calibri" w:hAnsi="Calibri" w:cs="Calibri"/>
          <w:sz w:val="20"/>
          <w:szCs w:val="20"/>
        </w:rPr>
        <w:t>c</w:t>
      </w:r>
      <w:r>
        <w:rPr>
          <w:rFonts w:ascii="Calibri" w:eastAsia="Calibri" w:hAnsi="Calibri" w:cs="Calibri"/>
          <w:spacing w:val="4"/>
          <w:sz w:val="20"/>
          <w:szCs w:val="20"/>
        </w:rPr>
        <w:t>o</w:t>
      </w:r>
      <w:r>
        <w:rPr>
          <w:rFonts w:ascii="Calibri" w:eastAsia="Calibri" w:hAnsi="Calibri" w:cs="Calibri"/>
          <w:spacing w:val="-1"/>
          <w:sz w:val="20"/>
          <w:szCs w:val="20"/>
        </w:rPr>
        <w:t>m</w:t>
      </w:r>
      <w:r>
        <w:rPr>
          <w:rFonts w:ascii="Calibri" w:eastAsia="Calibri" w:hAnsi="Calibri" w:cs="Calibri"/>
          <w:sz w:val="20"/>
          <w:szCs w:val="20"/>
        </w:rPr>
        <w:t>ply</w:t>
      </w:r>
      <w:r>
        <w:rPr>
          <w:rFonts w:ascii="Calibri" w:eastAsia="Calibri" w:hAnsi="Calibri" w:cs="Calibri"/>
          <w:spacing w:val="-7"/>
          <w:sz w:val="20"/>
          <w:szCs w:val="20"/>
        </w:rPr>
        <w:t xml:space="preserve"> </w:t>
      </w:r>
      <w:r>
        <w:rPr>
          <w:rFonts w:ascii="Calibri" w:eastAsia="Calibri" w:hAnsi="Calibri" w:cs="Calibri"/>
          <w:sz w:val="20"/>
          <w:szCs w:val="20"/>
        </w:rPr>
        <w:t>with</w:t>
      </w:r>
      <w:r>
        <w:rPr>
          <w:rFonts w:ascii="Calibri" w:eastAsia="Calibri" w:hAnsi="Calibri" w:cs="Calibri"/>
          <w:spacing w:val="-7"/>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plo</w:t>
      </w:r>
      <w:r>
        <w:rPr>
          <w:rFonts w:ascii="Calibri" w:eastAsia="Calibri" w:hAnsi="Calibri" w:cs="Calibri"/>
          <w:spacing w:val="1"/>
          <w:sz w:val="20"/>
          <w:szCs w:val="20"/>
        </w:rPr>
        <w:t>y</w:t>
      </w:r>
      <w:r>
        <w:rPr>
          <w:rFonts w:ascii="Calibri" w:eastAsia="Calibri" w:hAnsi="Calibri" w:cs="Calibri"/>
          <w:spacing w:val="-1"/>
          <w:sz w:val="20"/>
          <w:szCs w:val="20"/>
        </w:rPr>
        <w:t>e</w:t>
      </w:r>
      <w:r>
        <w:rPr>
          <w:rFonts w:ascii="Calibri" w:eastAsia="Calibri" w:hAnsi="Calibri" w:cs="Calibri"/>
          <w:sz w:val="20"/>
          <w:szCs w:val="20"/>
        </w:rPr>
        <w:t>rs</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tandard</w:t>
      </w:r>
      <w:r>
        <w:rPr>
          <w:rFonts w:ascii="Calibri" w:eastAsia="Calibri" w:hAnsi="Calibri" w:cs="Calibri"/>
          <w:spacing w:val="-7"/>
          <w:sz w:val="20"/>
          <w:szCs w:val="20"/>
        </w:rPr>
        <w:t xml:space="preserve"> </w:t>
      </w:r>
      <w:r>
        <w:rPr>
          <w:rFonts w:ascii="Calibri" w:eastAsia="Calibri" w:hAnsi="Calibri" w:cs="Calibri"/>
          <w:sz w:val="20"/>
          <w:szCs w:val="20"/>
        </w:rPr>
        <w:t>G</w:t>
      </w:r>
      <w:r>
        <w:rPr>
          <w:rFonts w:ascii="Calibri" w:eastAsia="Calibri" w:hAnsi="Calibri" w:cs="Calibri"/>
          <w:spacing w:val="-2"/>
          <w:sz w:val="20"/>
          <w:szCs w:val="20"/>
        </w:rPr>
        <w:t>G</w:t>
      </w:r>
      <w:r>
        <w:rPr>
          <w:rFonts w:ascii="Calibri" w:eastAsia="Calibri" w:hAnsi="Calibri" w:cs="Calibri"/>
          <w:sz w:val="20"/>
          <w:szCs w:val="20"/>
        </w:rPr>
        <w:t>S0</w:t>
      </w:r>
      <w:r>
        <w:rPr>
          <w:rFonts w:ascii="Calibri" w:eastAsia="Calibri" w:hAnsi="Calibri" w:cs="Calibri"/>
          <w:spacing w:val="1"/>
          <w:sz w:val="20"/>
          <w:szCs w:val="20"/>
        </w:rPr>
        <w:t>4</w:t>
      </w:r>
      <w:r>
        <w:rPr>
          <w:rFonts w:ascii="Calibri" w:eastAsia="Calibri" w:hAnsi="Calibri" w:cs="Calibri"/>
          <w:sz w:val="20"/>
          <w:szCs w:val="20"/>
        </w:rPr>
        <w:t>62</w:t>
      </w:r>
      <w:r>
        <w:rPr>
          <w:rFonts w:ascii="Calibri" w:eastAsia="Calibri" w:hAnsi="Calibri" w:cs="Calibri"/>
          <w:spacing w:val="-4"/>
          <w:sz w:val="20"/>
          <w:szCs w:val="20"/>
        </w:rPr>
        <w:t xml:space="preserve"> </w:t>
      </w:r>
      <w:r>
        <w:rPr>
          <w:rFonts w:ascii="Calibri" w:eastAsia="Calibri" w:hAnsi="Calibri" w:cs="Calibri"/>
          <w:spacing w:val="-1"/>
          <w:sz w:val="20"/>
          <w:szCs w:val="20"/>
        </w:rPr>
        <w:t>–</w:t>
      </w:r>
      <w:r>
        <w:rPr>
          <w:rFonts w:ascii="Calibri" w:eastAsia="Calibri" w:hAnsi="Calibri" w:cs="Calibri"/>
          <w:sz w:val="20"/>
          <w:szCs w:val="20"/>
        </w:rPr>
        <w:t>Q</w:t>
      </w:r>
      <w:r>
        <w:rPr>
          <w:rFonts w:ascii="Calibri" w:eastAsia="Calibri" w:hAnsi="Calibri" w:cs="Calibri"/>
          <w:spacing w:val="1"/>
          <w:sz w:val="20"/>
          <w:szCs w:val="20"/>
        </w:rPr>
        <w:t>u</w:t>
      </w:r>
      <w:r>
        <w:rPr>
          <w:rFonts w:ascii="Calibri" w:eastAsia="Calibri" w:hAnsi="Calibri" w:cs="Calibri"/>
          <w:sz w:val="20"/>
          <w:szCs w:val="20"/>
        </w:rPr>
        <w:t>ality</w:t>
      </w:r>
      <w:r>
        <w:rPr>
          <w:rFonts w:ascii="Calibri" w:eastAsia="Calibri" w:hAnsi="Calibri" w:cs="Calibri"/>
          <w:spacing w:val="-7"/>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qui</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nts</w:t>
      </w:r>
      <w:r>
        <w:rPr>
          <w:rFonts w:ascii="Calibri" w:eastAsia="Calibri" w:hAnsi="Calibri" w:cs="Calibri"/>
          <w:spacing w:val="-8"/>
          <w:sz w:val="20"/>
          <w:szCs w:val="20"/>
        </w:rPr>
        <w:t xml:space="preserve"> </w:t>
      </w:r>
      <w:r>
        <w:rPr>
          <w:rFonts w:ascii="Calibri" w:eastAsia="Calibri" w:hAnsi="Calibri" w:cs="Calibri"/>
          <w:sz w:val="20"/>
          <w:szCs w:val="20"/>
        </w:rPr>
        <w:t>for</w:t>
      </w:r>
      <w:r>
        <w:rPr>
          <w:rFonts w:ascii="Calibri" w:eastAsia="Calibri" w:hAnsi="Calibri" w:cs="Calibri"/>
          <w:spacing w:val="-7"/>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g</w:t>
      </w:r>
      <w:r>
        <w:rPr>
          <w:rFonts w:ascii="Calibri" w:eastAsia="Calibri" w:hAnsi="Calibri" w:cs="Calibri"/>
          <w:sz w:val="20"/>
          <w:szCs w:val="20"/>
        </w:rPr>
        <w:t>in</w:t>
      </w:r>
      <w:r>
        <w:rPr>
          <w:rFonts w:ascii="Calibri" w:eastAsia="Calibri" w:hAnsi="Calibri" w:cs="Calibri"/>
          <w:spacing w:val="2"/>
          <w:sz w:val="20"/>
          <w:szCs w:val="20"/>
        </w:rPr>
        <w:t>e</w:t>
      </w:r>
      <w:r>
        <w:rPr>
          <w:rFonts w:ascii="Calibri" w:eastAsia="Calibri" w:hAnsi="Calibri" w:cs="Calibri"/>
          <w:spacing w:val="-1"/>
          <w:sz w:val="20"/>
          <w:szCs w:val="20"/>
        </w:rPr>
        <w:t>e</w:t>
      </w:r>
      <w:r>
        <w:rPr>
          <w:rFonts w:ascii="Calibri" w:eastAsia="Calibri" w:hAnsi="Calibri" w:cs="Calibri"/>
          <w:sz w:val="20"/>
          <w:szCs w:val="20"/>
        </w:rPr>
        <w:t>ring</w:t>
      </w:r>
      <w:r>
        <w:rPr>
          <w:rFonts w:ascii="Calibri" w:eastAsia="Calibri" w:hAnsi="Calibri" w:cs="Calibri"/>
          <w:spacing w:val="-7"/>
          <w:sz w:val="20"/>
          <w:szCs w:val="20"/>
        </w:rPr>
        <w:t xml:space="preserve"> </w:t>
      </w:r>
      <w:r>
        <w:rPr>
          <w:rFonts w:ascii="Calibri" w:eastAsia="Calibri" w:hAnsi="Calibri" w:cs="Calibri"/>
          <w:sz w:val="20"/>
          <w:szCs w:val="20"/>
        </w:rPr>
        <w:t>and</w:t>
      </w:r>
      <w:r>
        <w:rPr>
          <w:rFonts w:ascii="Calibri" w:eastAsia="Calibri" w:hAnsi="Calibri" w:cs="Calibri"/>
          <w:w w:val="99"/>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z w:val="20"/>
          <w:szCs w:val="20"/>
        </w:rPr>
        <w:t>tr</w:t>
      </w:r>
      <w:r>
        <w:rPr>
          <w:rFonts w:ascii="Calibri" w:eastAsia="Calibri" w:hAnsi="Calibri" w:cs="Calibri"/>
          <w:spacing w:val="1"/>
          <w:sz w:val="20"/>
          <w:szCs w:val="20"/>
        </w:rPr>
        <w:t>u</w:t>
      </w:r>
      <w:r>
        <w:rPr>
          <w:rFonts w:ascii="Calibri" w:eastAsia="Calibri" w:hAnsi="Calibri" w:cs="Calibri"/>
          <w:sz w:val="20"/>
          <w:szCs w:val="20"/>
        </w:rPr>
        <w:t>ction</w:t>
      </w:r>
      <w:r>
        <w:rPr>
          <w:rFonts w:ascii="Calibri" w:eastAsia="Calibri" w:hAnsi="Calibri" w:cs="Calibri"/>
          <w:spacing w:val="-8"/>
          <w:sz w:val="20"/>
          <w:szCs w:val="20"/>
        </w:rPr>
        <w:t xml:space="preserve"> </w:t>
      </w:r>
      <w:r>
        <w:rPr>
          <w:rFonts w:ascii="Calibri" w:eastAsia="Calibri" w:hAnsi="Calibri" w:cs="Calibri"/>
          <w:sz w:val="20"/>
          <w:szCs w:val="20"/>
        </w:rPr>
        <w:t>work</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z w:val="20"/>
          <w:szCs w:val="20"/>
        </w:rPr>
        <w:t>ISO</w:t>
      </w:r>
      <w:r>
        <w:rPr>
          <w:rFonts w:ascii="Calibri" w:eastAsia="Calibri" w:hAnsi="Calibri" w:cs="Calibri"/>
          <w:spacing w:val="-8"/>
          <w:sz w:val="20"/>
          <w:szCs w:val="20"/>
        </w:rPr>
        <w:t xml:space="preserve"> </w:t>
      </w:r>
      <w:r>
        <w:rPr>
          <w:rFonts w:ascii="Calibri" w:eastAsia="Calibri" w:hAnsi="Calibri" w:cs="Calibri"/>
          <w:color w:val="00AF50"/>
          <w:spacing w:val="2"/>
          <w:sz w:val="20"/>
          <w:szCs w:val="20"/>
        </w:rPr>
        <w:t>9</w:t>
      </w:r>
      <w:r>
        <w:rPr>
          <w:rFonts w:ascii="Calibri" w:eastAsia="Calibri" w:hAnsi="Calibri" w:cs="Calibri"/>
          <w:color w:val="00AF50"/>
          <w:sz w:val="20"/>
          <w:szCs w:val="20"/>
        </w:rPr>
        <w:t>001</w:t>
      </w:r>
      <w:r>
        <w:rPr>
          <w:rFonts w:ascii="Calibri" w:eastAsia="Calibri" w:hAnsi="Calibri" w:cs="Calibri"/>
          <w:color w:val="00AF50"/>
          <w:spacing w:val="-6"/>
          <w:sz w:val="20"/>
          <w:szCs w:val="20"/>
        </w:rPr>
        <w:t xml:space="preserve"> </w:t>
      </w:r>
      <w:r>
        <w:rPr>
          <w:rFonts w:ascii="Calibri" w:eastAsia="Calibri" w:hAnsi="Calibri" w:cs="Calibri"/>
          <w:color w:val="00AF50"/>
          <w:sz w:val="20"/>
          <w:szCs w:val="20"/>
        </w:rPr>
        <w:t>a</w:t>
      </w:r>
      <w:r>
        <w:rPr>
          <w:rFonts w:ascii="Calibri" w:eastAsia="Calibri" w:hAnsi="Calibri" w:cs="Calibri"/>
          <w:color w:val="00AF50"/>
          <w:spacing w:val="1"/>
          <w:sz w:val="20"/>
          <w:szCs w:val="20"/>
        </w:rPr>
        <w:t>n</w:t>
      </w:r>
      <w:r>
        <w:rPr>
          <w:rFonts w:ascii="Calibri" w:eastAsia="Calibri" w:hAnsi="Calibri" w:cs="Calibri"/>
          <w:color w:val="00AF50"/>
          <w:sz w:val="20"/>
          <w:szCs w:val="20"/>
        </w:rPr>
        <w:t>d</w:t>
      </w:r>
      <w:r>
        <w:rPr>
          <w:rFonts w:ascii="Calibri" w:eastAsia="Calibri" w:hAnsi="Calibri" w:cs="Calibri"/>
          <w:color w:val="00AF50"/>
          <w:spacing w:val="-7"/>
          <w:sz w:val="20"/>
          <w:szCs w:val="20"/>
        </w:rPr>
        <w:t xml:space="preserve"> </w:t>
      </w:r>
      <w:r>
        <w:rPr>
          <w:rFonts w:ascii="Calibri" w:eastAsia="Calibri" w:hAnsi="Calibri" w:cs="Calibri"/>
          <w:color w:val="00AF50"/>
          <w:sz w:val="20"/>
          <w:szCs w:val="20"/>
        </w:rPr>
        <w:t>the</w:t>
      </w:r>
      <w:r>
        <w:rPr>
          <w:rFonts w:ascii="Calibri" w:eastAsia="Calibri" w:hAnsi="Calibri" w:cs="Calibri"/>
          <w:color w:val="00AF50"/>
          <w:spacing w:val="-8"/>
          <w:sz w:val="20"/>
          <w:szCs w:val="20"/>
        </w:rPr>
        <w:t xml:space="preserve"> </w:t>
      </w:r>
      <w:r>
        <w:rPr>
          <w:rFonts w:ascii="Calibri" w:eastAsia="Calibri" w:hAnsi="Calibri" w:cs="Calibri"/>
          <w:color w:val="00AF50"/>
          <w:sz w:val="20"/>
          <w:szCs w:val="20"/>
        </w:rPr>
        <w:t>QM58</w:t>
      </w:r>
      <w:r>
        <w:rPr>
          <w:rFonts w:ascii="Calibri" w:eastAsia="Calibri" w:hAnsi="Calibri" w:cs="Calibri"/>
          <w:color w:val="00AF50"/>
          <w:spacing w:val="-9"/>
          <w:sz w:val="20"/>
          <w:szCs w:val="20"/>
        </w:rPr>
        <w:t xml:space="preserve"> </w:t>
      </w:r>
      <w:r>
        <w:rPr>
          <w:rFonts w:ascii="Calibri" w:eastAsia="Calibri" w:hAnsi="Calibri" w:cs="Calibri"/>
          <w:color w:val="00AF50"/>
          <w:spacing w:val="1"/>
          <w:sz w:val="20"/>
          <w:szCs w:val="20"/>
        </w:rPr>
        <w:t>(</w:t>
      </w:r>
      <w:r>
        <w:rPr>
          <w:rFonts w:ascii="Calibri" w:eastAsia="Calibri" w:hAnsi="Calibri" w:cs="Calibri"/>
          <w:b/>
          <w:bCs/>
          <w:color w:val="00AF50"/>
          <w:spacing w:val="-1"/>
          <w:sz w:val="20"/>
          <w:szCs w:val="20"/>
        </w:rPr>
        <w:t>240</w:t>
      </w:r>
      <w:r>
        <w:rPr>
          <w:rFonts w:ascii="Calibri" w:eastAsia="Calibri" w:hAnsi="Calibri" w:cs="Calibri"/>
          <w:b/>
          <w:bCs/>
          <w:color w:val="00AF50"/>
          <w:spacing w:val="1"/>
          <w:sz w:val="20"/>
          <w:szCs w:val="20"/>
        </w:rPr>
        <w:t>-</w:t>
      </w:r>
      <w:r>
        <w:rPr>
          <w:rFonts w:ascii="Calibri" w:eastAsia="Calibri" w:hAnsi="Calibri" w:cs="Calibri"/>
          <w:b/>
          <w:bCs/>
          <w:color w:val="00AF50"/>
          <w:sz w:val="20"/>
          <w:szCs w:val="20"/>
        </w:rPr>
        <w:t>105</w:t>
      </w:r>
      <w:r>
        <w:rPr>
          <w:rFonts w:ascii="Calibri" w:eastAsia="Calibri" w:hAnsi="Calibri" w:cs="Calibri"/>
          <w:b/>
          <w:bCs/>
          <w:color w:val="00AF50"/>
          <w:spacing w:val="1"/>
          <w:sz w:val="20"/>
          <w:szCs w:val="20"/>
        </w:rPr>
        <w:t>6</w:t>
      </w:r>
      <w:r>
        <w:rPr>
          <w:rFonts w:ascii="Calibri" w:eastAsia="Calibri" w:hAnsi="Calibri" w:cs="Calibri"/>
          <w:b/>
          <w:bCs/>
          <w:color w:val="00AF50"/>
          <w:sz w:val="20"/>
          <w:szCs w:val="20"/>
        </w:rPr>
        <w:t>58</w:t>
      </w:r>
      <w:r>
        <w:rPr>
          <w:rFonts w:ascii="Calibri" w:eastAsia="Calibri" w:hAnsi="Calibri" w:cs="Calibri"/>
          <w:b/>
          <w:bCs/>
          <w:color w:val="00AF50"/>
          <w:spacing w:val="1"/>
          <w:sz w:val="20"/>
          <w:szCs w:val="20"/>
        </w:rPr>
        <w:t>0</w:t>
      </w:r>
      <w:r>
        <w:rPr>
          <w:rFonts w:ascii="Calibri" w:eastAsia="Calibri" w:hAnsi="Calibri" w:cs="Calibri"/>
          <w:b/>
          <w:bCs/>
          <w:color w:val="00AF50"/>
          <w:sz w:val="20"/>
          <w:szCs w:val="20"/>
        </w:rPr>
        <w:t>00</w:t>
      </w:r>
      <w:r>
        <w:rPr>
          <w:rFonts w:ascii="Calibri" w:eastAsia="Calibri" w:hAnsi="Calibri" w:cs="Calibri"/>
          <w:color w:val="00AF50"/>
          <w:sz w:val="20"/>
          <w:szCs w:val="20"/>
        </w:rPr>
        <w:t>)</w:t>
      </w:r>
      <w:r>
        <w:rPr>
          <w:rFonts w:ascii="Calibri" w:eastAsia="Calibri" w:hAnsi="Calibri" w:cs="Calibri"/>
          <w:color w:val="00AF50"/>
          <w:spacing w:val="-8"/>
          <w:sz w:val="20"/>
          <w:szCs w:val="20"/>
        </w:rPr>
        <w:t xml:space="preserve"> </w:t>
      </w:r>
      <w:r>
        <w:rPr>
          <w:rFonts w:ascii="Calibri" w:eastAsia="Calibri" w:hAnsi="Calibri" w:cs="Calibri"/>
          <w:color w:val="00AF50"/>
          <w:sz w:val="20"/>
          <w:szCs w:val="20"/>
        </w:rPr>
        <w:t>Suppli</w:t>
      </w:r>
      <w:r>
        <w:rPr>
          <w:rFonts w:ascii="Calibri" w:eastAsia="Calibri" w:hAnsi="Calibri" w:cs="Calibri"/>
          <w:color w:val="00AF50"/>
          <w:spacing w:val="-1"/>
          <w:sz w:val="20"/>
          <w:szCs w:val="20"/>
        </w:rPr>
        <w:t>e</w:t>
      </w:r>
      <w:r>
        <w:rPr>
          <w:rFonts w:ascii="Calibri" w:eastAsia="Calibri" w:hAnsi="Calibri" w:cs="Calibri"/>
          <w:color w:val="00AF50"/>
          <w:sz w:val="20"/>
          <w:szCs w:val="20"/>
        </w:rPr>
        <w:t>r</w:t>
      </w:r>
      <w:r>
        <w:rPr>
          <w:rFonts w:ascii="Calibri" w:eastAsia="Calibri" w:hAnsi="Calibri" w:cs="Calibri"/>
          <w:color w:val="00AF50"/>
          <w:spacing w:val="-7"/>
          <w:sz w:val="20"/>
          <w:szCs w:val="20"/>
        </w:rPr>
        <w:t xml:space="preserve"> </w:t>
      </w:r>
      <w:r>
        <w:rPr>
          <w:rFonts w:ascii="Calibri" w:eastAsia="Calibri" w:hAnsi="Calibri" w:cs="Calibri"/>
          <w:color w:val="00AF50"/>
          <w:sz w:val="20"/>
          <w:szCs w:val="20"/>
        </w:rPr>
        <w:t>Q</w:t>
      </w:r>
      <w:r>
        <w:rPr>
          <w:rFonts w:ascii="Calibri" w:eastAsia="Calibri" w:hAnsi="Calibri" w:cs="Calibri"/>
          <w:color w:val="00AF50"/>
          <w:spacing w:val="1"/>
          <w:sz w:val="20"/>
          <w:szCs w:val="20"/>
        </w:rPr>
        <w:t>u</w:t>
      </w:r>
      <w:r>
        <w:rPr>
          <w:rFonts w:ascii="Calibri" w:eastAsia="Calibri" w:hAnsi="Calibri" w:cs="Calibri"/>
          <w:color w:val="00AF50"/>
          <w:sz w:val="20"/>
          <w:szCs w:val="20"/>
        </w:rPr>
        <w:t>ality</w:t>
      </w:r>
      <w:r>
        <w:rPr>
          <w:rFonts w:ascii="Calibri" w:eastAsia="Calibri" w:hAnsi="Calibri" w:cs="Calibri"/>
          <w:color w:val="00AF50"/>
          <w:spacing w:val="-8"/>
          <w:sz w:val="20"/>
          <w:szCs w:val="20"/>
        </w:rPr>
        <w:t xml:space="preserve"> </w:t>
      </w:r>
      <w:r>
        <w:rPr>
          <w:rFonts w:ascii="Calibri" w:eastAsia="Calibri" w:hAnsi="Calibri" w:cs="Calibri"/>
          <w:color w:val="00AF50"/>
          <w:sz w:val="20"/>
          <w:szCs w:val="20"/>
        </w:rPr>
        <w:t>Ma</w:t>
      </w:r>
      <w:r>
        <w:rPr>
          <w:rFonts w:ascii="Calibri" w:eastAsia="Calibri" w:hAnsi="Calibri" w:cs="Calibri"/>
          <w:color w:val="00AF50"/>
          <w:spacing w:val="1"/>
          <w:sz w:val="20"/>
          <w:szCs w:val="20"/>
        </w:rPr>
        <w:t>n</w:t>
      </w:r>
      <w:r>
        <w:rPr>
          <w:rFonts w:ascii="Calibri" w:eastAsia="Calibri" w:hAnsi="Calibri" w:cs="Calibri"/>
          <w:color w:val="00AF50"/>
          <w:sz w:val="20"/>
          <w:szCs w:val="20"/>
        </w:rPr>
        <w:t>ag</w:t>
      </w:r>
      <w:r>
        <w:rPr>
          <w:rFonts w:ascii="Calibri" w:eastAsia="Calibri" w:hAnsi="Calibri" w:cs="Calibri"/>
          <w:color w:val="00AF50"/>
          <w:spacing w:val="1"/>
          <w:sz w:val="20"/>
          <w:szCs w:val="20"/>
        </w:rPr>
        <w:t>e</w:t>
      </w:r>
      <w:r>
        <w:rPr>
          <w:rFonts w:ascii="Calibri" w:eastAsia="Calibri" w:hAnsi="Calibri" w:cs="Calibri"/>
          <w:color w:val="00AF50"/>
          <w:spacing w:val="-1"/>
          <w:sz w:val="20"/>
          <w:szCs w:val="20"/>
        </w:rPr>
        <w:t>me</w:t>
      </w:r>
      <w:r>
        <w:rPr>
          <w:rFonts w:ascii="Calibri" w:eastAsia="Calibri" w:hAnsi="Calibri" w:cs="Calibri"/>
          <w:color w:val="00AF50"/>
          <w:sz w:val="20"/>
          <w:szCs w:val="20"/>
        </w:rPr>
        <w:t>nt</w:t>
      </w:r>
      <w:r>
        <w:rPr>
          <w:rFonts w:ascii="Calibri" w:eastAsia="Calibri" w:hAnsi="Calibri" w:cs="Calibri"/>
          <w:color w:val="00AF50"/>
          <w:spacing w:val="-7"/>
          <w:sz w:val="20"/>
          <w:szCs w:val="20"/>
        </w:rPr>
        <w:t xml:space="preserve"> </w:t>
      </w:r>
      <w:r>
        <w:rPr>
          <w:rFonts w:ascii="Calibri" w:eastAsia="Calibri" w:hAnsi="Calibri" w:cs="Calibri"/>
          <w:color w:val="00AF50"/>
          <w:sz w:val="20"/>
          <w:szCs w:val="20"/>
        </w:rPr>
        <w:t>Sp</w:t>
      </w:r>
      <w:r>
        <w:rPr>
          <w:rFonts w:ascii="Calibri" w:eastAsia="Calibri" w:hAnsi="Calibri" w:cs="Calibri"/>
          <w:color w:val="00AF50"/>
          <w:spacing w:val="-1"/>
          <w:sz w:val="20"/>
          <w:szCs w:val="20"/>
        </w:rPr>
        <w:t>e</w:t>
      </w:r>
      <w:r>
        <w:rPr>
          <w:rFonts w:ascii="Calibri" w:eastAsia="Calibri" w:hAnsi="Calibri" w:cs="Calibri"/>
          <w:color w:val="00AF50"/>
          <w:sz w:val="20"/>
          <w:szCs w:val="20"/>
        </w:rPr>
        <w:t>c</w:t>
      </w:r>
      <w:r>
        <w:rPr>
          <w:rFonts w:ascii="Calibri" w:eastAsia="Calibri" w:hAnsi="Calibri" w:cs="Calibri"/>
          <w:color w:val="00AF50"/>
          <w:spacing w:val="1"/>
          <w:sz w:val="20"/>
          <w:szCs w:val="20"/>
        </w:rPr>
        <w:t>i</w:t>
      </w:r>
      <w:r>
        <w:rPr>
          <w:rFonts w:ascii="Calibri" w:eastAsia="Calibri" w:hAnsi="Calibri" w:cs="Calibri"/>
          <w:color w:val="00AF50"/>
          <w:spacing w:val="-1"/>
          <w:sz w:val="20"/>
          <w:szCs w:val="20"/>
        </w:rPr>
        <w:t>f</w:t>
      </w:r>
      <w:r>
        <w:rPr>
          <w:rFonts w:ascii="Calibri" w:eastAsia="Calibri" w:hAnsi="Calibri" w:cs="Calibri"/>
          <w:color w:val="00AF50"/>
          <w:sz w:val="20"/>
          <w:szCs w:val="20"/>
        </w:rPr>
        <w:t>icatio</w:t>
      </w:r>
      <w:r>
        <w:rPr>
          <w:rFonts w:ascii="Calibri" w:eastAsia="Calibri" w:hAnsi="Calibri" w:cs="Calibri"/>
          <w:color w:val="00AF50"/>
          <w:spacing w:val="5"/>
          <w:sz w:val="20"/>
          <w:szCs w:val="20"/>
        </w:rPr>
        <w:t>n</w:t>
      </w:r>
      <w:r>
        <w:rPr>
          <w:rFonts w:ascii="Calibri" w:eastAsia="Calibri" w:hAnsi="Calibri" w:cs="Calibri"/>
          <w:color w:val="000000"/>
          <w:sz w:val="20"/>
          <w:szCs w:val="20"/>
        </w:rPr>
        <w:t>.</w:t>
      </w:r>
    </w:p>
    <w:p w14:paraId="0F60519E" w14:textId="77777777" w:rsidR="007C62E7" w:rsidRDefault="007C62E7" w:rsidP="007C62E7">
      <w:pPr>
        <w:ind w:left="113" w:right="184"/>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qui</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z w:val="20"/>
          <w:szCs w:val="20"/>
        </w:rPr>
        <w:t>ary</w:t>
      </w:r>
      <w:r>
        <w:rPr>
          <w:rFonts w:ascii="Calibri" w:eastAsia="Calibri" w:hAnsi="Calibri" w:cs="Calibri"/>
          <w:spacing w:val="-5"/>
          <w:sz w:val="20"/>
          <w:szCs w:val="20"/>
        </w:rPr>
        <w:t xml:space="preserve"> </w:t>
      </w:r>
      <w:r>
        <w:rPr>
          <w:rFonts w:ascii="Calibri" w:eastAsia="Calibri" w:hAnsi="Calibri" w:cs="Calibri"/>
          <w:sz w:val="20"/>
          <w:szCs w:val="20"/>
        </w:rPr>
        <w:t>Qual</w:t>
      </w:r>
      <w:r>
        <w:rPr>
          <w:rFonts w:ascii="Calibri" w:eastAsia="Calibri" w:hAnsi="Calibri" w:cs="Calibri"/>
          <w:spacing w:val="2"/>
          <w:sz w:val="20"/>
          <w:szCs w:val="20"/>
        </w:rPr>
        <w:t>i</w:t>
      </w:r>
      <w:r>
        <w:rPr>
          <w:rFonts w:ascii="Calibri" w:eastAsia="Calibri" w:hAnsi="Calibri" w:cs="Calibri"/>
          <w:sz w:val="20"/>
          <w:szCs w:val="20"/>
        </w:rPr>
        <w:t>ty</w:t>
      </w:r>
      <w:r>
        <w:rPr>
          <w:rFonts w:ascii="Calibri" w:eastAsia="Calibri" w:hAnsi="Calibri" w:cs="Calibri"/>
          <w:spacing w:val="-4"/>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o</w:t>
      </w:r>
      <w:r>
        <w:rPr>
          <w:rFonts w:ascii="Calibri" w:eastAsia="Calibri" w:hAnsi="Calibri" w:cs="Calibri"/>
          <w:sz w:val="20"/>
          <w:szCs w:val="20"/>
        </w:rPr>
        <w:t>l</w:t>
      </w:r>
      <w:r>
        <w:rPr>
          <w:rFonts w:ascii="Calibri" w:eastAsia="Calibri" w:hAnsi="Calibri" w:cs="Calibri"/>
          <w:spacing w:val="-5"/>
          <w:sz w:val="20"/>
          <w:szCs w:val="20"/>
        </w:rPr>
        <w:t xml:space="preserve"> </w:t>
      </w:r>
      <w:r>
        <w:rPr>
          <w:rFonts w:ascii="Calibri" w:eastAsia="Calibri" w:hAnsi="Calibri" w:cs="Calibri"/>
          <w:sz w:val="20"/>
          <w:szCs w:val="20"/>
        </w:rPr>
        <w:t>P</w:t>
      </w:r>
      <w:r>
        <w:rPr>
          <w:rFonts w:ascii="Calibri" w:eastAsia="Calibri" w:hAnsi="Calibri" w:cs="Calibri"/>
          <w:spacing w:val="6"/>
          <w:sz w:val="20"/>
          <w:szCs w:val="20"/>
        </w:rPr>
        <w:t>l</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with</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wo</w:t>
      </w:r>
      <w:r>
        <w:rPr>
          <w:rFonts w:ascii="Calibri" w:eastAsia="Calibri" w:hAnsi="Calibri" w:cs="Calibri"/>
          <w:spacing w:val="2"/>
          <w:sz w:val="20"/>
          <w:szCs w:val="20"/>
        </w:rPr>
        <w:t>r</w:t>
      </w:r>
      <w:r>
        <w:rPr>
          <w:rFonts w:ascii="Calibri" w:eastAsia="Calibri" w:hAnsi="Calibri" w:cs="Calibri"/>
          <w:sz w:val="20"/>
          <w:szCs w:val="20"/>
        </w:rPr>
        <w:t>k</w:t>
      </w:r>
      <w:r>
        <w:rPr>
          <w:rFonts w:ascii="Calibri" w:eastAsia="Calibri" w:hAnsi="Calibri" w:cs="Calibri"/>
          <w:spacing w:val="-4"/>
          <w:sz w:val="20"/>
          <w:szCs w:val="20"/>
        </w:rPr>
        <w:t xml:space="preserve"> </w:t>
      </w:r>
      <w:r>
        <w:rPr>
          <w:rFonts w:ascii="Calibri" w:eastAsia="Calibri" w:hAnsi="Calibri" w:cs="Calibri"/>
          <w:sz w:val="20"/>
          <w:szCs w:val="20"/>
        </w:rPr>
        <w:t>Packag</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for</w:t>
      </w:r>
      <w:r>
        <w:rPr>
          <w:rFonts w:ascii="Calibri" w:eastAsia="Calibri" w:hAnsi="Calibri" w:cs="Calibri"/>
          <w:spacing w:val="-2"/>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ach</w:t>
      </w:r>
      <w:r>
        <w:rPr>
          <w:rFonts w:ascii="Calibri" w:eastAsia="Calibri" w:hAnsi="Calibri" w:cs="Calibri"/>
          <w:spacing w:val="-4"/>
          <w:sz w:val="20"/>
          <w:szCs w:val="20"/>
        </w:rPr>
        <w:t xml:space="preserve"> </w:t>
      </w:r>
      <w:r>
        <w:rPr>
          <w:rFonts w:ascii="Calibri" w:eastAsia="Calibri" w:hAnsi="Calibri" w:cs="Calibri"/>
          <w:sz w:val="20"/>
          <w:szCs w:val="20"/>
        </w:rPr>
        <w:t>job</w:t>
      </w:r>
      <w:r>
        <w:rPr>
          <w:rFonts w:ascii="Calibri" w:eastAsia="Calibri" w:hAnsi="Calibri" w:cs="Calibri"/>
          <w:w w:val="99"/>
          <w:sz w:val="20"/>
          <w:szCs w:val="20"/>
        </w:rPr>
        <w:t xml:space="preserve"> </w:t>
      </w:r>
      <w:r>
        <w:rPr>
          <w:rFonts w:ascii="Calibri" w:eastAsia="Calibri" w:hAnsi="Calibri" w:cs="Calibri"/>
          <w:sz w:val="20"/>
          <w:szCs w:val="20"/>
        </w:rPr>
        <w:t>acti</w:t>
      </w:r>
      <w:r>
        <w:rPr>
          <w:rFonts w:ascii="Calibri" w:eastAsia="Calibri" w:hAnsi="Calibri" w:cs="Calibri"/>
          <w:spacing w:val="-2"/>
          <w:sz w:val="20"/>
          <w:szCs w:val="20"/>
        </w:rPr>
        <w:t>v</w:t>
      </w:r>
      <w:r>
        <w:rPr>
          <w:rFonts w:ascii="Calibri" w:eastAsia="Calibri" w:hAnsi="Calibri" w:cs="Calibri"/>
          <w:sz w:val="20"/>
          <w:szCs w:val="20"/>
        </w:rPr>
        <w:t>ity</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rt</w:t>
      </w:r>
      <w:r>
        <w:rPr>
          <w:rFonts w:ascii="Calibri" w:eastAsia="Calibri" w:hAnsi="Calibri" w:cs="Calibri"/>
          <w:spacing w:val="1"/>
          <w:sz w:val="20"/>
          <w:szCs w:val="20"/>
        </w:rPr>
        <w:t>a</w:t>
      </w:r>
      <w:r>
        <w:rPr>
          <w:rFonts w:ascii="Calibri" w:eastAsia="Calibri" w:hAnsi="Calibri" w:cs="Calibri"/>
          <w:sz w:val="20"/>
          <w:szCs w:val="20"/>
        </w:rPr>
        <w:t>ining</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this</w:t>
      </w:r>
      <w:r>
        <w:rPr>
          <w:rFonts w:ascii="Calibri" w:eastAsia="Calibri" w:hAnsi="Calibri" w:cs="Calibri"/>
          <w:spacing w:val="-7"/>
          <w:sz w:val="20"/>
          <w:szCs w:val="20"/>
        </w:rPr>
        <w:t xml:space="preserve"> </w:t>
      </w:r>
      <w:r>
        <w:rPr>
          <w:rFonts w:ascii="Calibri" w:eastAsia="Calibri" w:hAnsi="Calibri" w:cs="Calibri"/>
          <w:sz w:val="20"/>
          <w:szCs w:val="20"/>
        </w:rPr>
        <w:t>Sc</w:t>
      </w:r>
      <w:r>
        <w:rPr>
          <w:rFonts w:ascii="Calibri" w:eastAsia="Calibri" w:hAnsi="Calibri" w:cs="Calibri"/>
          <w:spacing w:val="2"/>
          <w:sz w:val="20"/>
          <w:szCs w:val="20"/>
        </w:rPr>
        <w:t>o</w:t>
      </w:r>
      <w:r>
        <w:rPr>
          <w:rFonts w:ascii="Calibri" w:eastAsia="Calibri" w:hAnsi="Calibri" w:cs="Calibri"/>
          <w:sz w:val="20"/>
          <w:szCs w:val="20"/>
        </w:rPr>
        <w:t>pe</w:t>
      </w:r>
      <w:r>
        <w:rPr>
          <w:rFonts w:ascii="Calibri" w:eastAsia="Calibri" w:hAnsi="Calibri" w:cs="Calibri"/>
          <w:spacing w:val="-7"/>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u</w:t>
      </w:r>
      <w:r>
        <w:rPr>
          <w:rFonts w:ascii="Calibri" w:eastAsia="Calibri" w:hAnsi="Calibri" w:cs="Calibri"/>
          <w:sz w:val="20"/>
          <w:szCs w:val="20"/>
        </w:rPr>
        <w:t>pply.</w:t>
      </w:r>
    </w:p>
    <w:p w14:paraId="7D27D703" w14:textId="77777777" w:rsidR="007C62E7" w:rsidRDefault="007C62E7" w:rsidP="007C62E7">
      <w:pPr>
        <w:spacing w:line="242" w:lineRule="exact"/>
        <w:ind w:left="113"/>
        <w:rPr>
          <w:rFonts w:ascii="Calibri" w:eastAsia="Calibri" w:hAnsi="Calibri" w:cs="Calibri"/>
          <w:sz w:val="20"/>
          <w:szCs w:val="20"/>
        </w:rPr>
      </w:pPr>
      <w:r>
        <w:rPr>
          <w:rFonts w:ascii="Calibri" w:eastAsia="Calibri" w:hAnsi="Calibri" w:cs="Calibri"/>
          <w:sz w:val="20"/>
          <w:szCs w:val="20"/>
        </w:rPr>
        <w:t>Q</w:t>
      </w:r>
      <w:r>
        <w:rPr>
          <w:rFonts w:ascii="Calibri" w:eastAsia="Calibri" w:hAnsi="Calibri" w:cs="Calibri"/>
          <w:spacing w:val="1"/>
          <w:sz w:val="20"/>
          <w:szCs w:val="20"/>
        </w:rPr>
        <w:t>u</w:t>
      </w:r>
      <w:r>
        <w:rPr>
          <w:rFonts w:ascii="Calibri" w:eastAsia="Calibri" w:hAnsi="Calibri" w:cs="Calibri"/>
          <w:sz w:val="20"/>
          <w:szCs w:val="20"/>
        </w:rPr>
        <w:t>ality</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ss</w:t>
      </w:r>
      <w:r>
        <w:rPr>
          <w:rFonts w:ascii="Calibri" w:eastAsia="Calibri" w:hAnsi="Calibri" w:cs="Calibri"/>
          <w:sz w:val="20"/>
          <w:szCs w:val="20"/>
        </w:rPr>
        <w:t>urance</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mo</w:t>
      </w:r>
      <w:r>
        <w:rPr>
          <w:rFonts w:ascii="Calibri" w:eastAsia="Calibri" w:hAnsi="Calibri" w:cs="Calibri"/>
          <w:spacing w:val="3"/>
          <w:sz w:val="20"/>
          <w:szCs w:val="20"/>
        </w:rPr>
        <w:t>n</w:t>
      </w:r>
      <w:r>
        <w:rPr>
          <w:rFonts w:ascii="Calibri" w:eastAsia="Calibri" w:hAnsi="Calibri" w:cs="Calibri"/>
          <w:sz w:val="20"/>
          <w:szCs w:val="20"/>
        </w:rPr>
        <w:t>itor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2"/>
          <w:sz w:val="20"/>
          <w:szCs w:val="20"/>
        </w:rPr>
        <w:t xml:space="preserve"> </w:t>
      </w:r>
      <w:r>
        <w:rPr>
          <w:rFonts w:ascii="Calibri" w:eastAsia="Calibri" w:hAnsi="Calibri" w:cs="Calibri"/>
          <w:i/>
          <w:spacing w:val="1"/>
          <w:sz w:val="20"/>
          <w:szCs w:val="20"/>
        </w:rPr>
        <w:t>E</w:t>
      </w:r>
      <w:r>
        <w:rPr>
          <w:rFonts w:ascii="Calibri" w:eastAsia="Calibri" w:hAnsi="Calibri" w:cs="Calibri"/>
          <w:i/>
          <w:sz w:val="20"/>
          <w:szCs w:val="20"/>
        </w:rPr>
        <w:t>mployer’s</w:t>
      </w:r>
      <w:r>
        <w:rPr>
          <w:rFonts w:ascii="Calibri" w:eastAsia="Calibri" w:hAnsi="Calibri" w:cs="Calibri"/>
          <w: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pr</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ntati</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e</w:t>
      </w:r>
      <w:r>
        <w:rPr>
          <w:rFonts w:ascii="Calibri" w:eastAsia="Calibri" w:hAnsi="Calibri" w:cs="Calibri"/>
          <w:spacing w:val="-1"/>
          <w:sz w:val="20"/>
          <w:szCs w:val="20"/>
        </w:rPr>
        <w:t>e</w:t>
      </w:r>
      <w:r>
        <w:rPr>
          <w:rFonts w:ascii="Calibri" w:eastAsia="Calibri" w:hAnsi="Calibri" w:cs="Calibri"/>
          <w:sz w:val="20"/>
          <w:szCs w:val="20"/>
        </w:rPr>
        <w:t>dback</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gi</w:t>
      </w:r>
      <w:r>
        <w:rPr>
          <w:rFonts w:ascii="Calibri" w:eastAsia="Calibri" w:hAnsi="Calibri" w:cs="Calibri"/>
          <w:spacing w:val="-1"/>
          <w:sz w:val="20"/>
          <w:szCs w:val="20"/>
        </w:rPr>
        <w:t>ve</w:t>
      </w:r>
      <w:r>
        <w:rPr>
          <w:rFonts w:ascii="Calibri" w:eastAsia="Calibri" w:hAnsi="Calibri" w:cs="Calibri"/>
          <w:sz w:val="20"/>
          <w:szCs w:val="20"/>
        </w:rPr>
        <w:t>n</w:t>
      </w:r>
      <w:r>
        <w:rPr>
          <w:rFonts w:ascii="Calibri" w:eastAsia="Calibri" w:hAnsi="Calibri" w:cs="Calibri"/>
          <w:spacing w:val="-2"/>
          <w:sz w:val="20"/>
          <w:szCs w:val="20"/>
        </w:rPr>
        <w:t xml:space="preserve"> </w:t>
      </w:r>
      <w:r>
        <w:rPr>
          <w:rFonts w:ascii="Calibri" w:eastAsia="Calibri" w:hAnsi="Calibri" w:cs="Calibri"/>
          <w:spacing w:val="-1"/>
          <w:sz w:val="20"/>
          <w:szCs w:val="20"/>
        </w:rPr>
        <w:t>wee</w:t>
      </w:r>
      <w:r>
        <w:rPr>
          <w:rFonts w:ascii="Calibri" w:eastAsia="Calibri" w:hAnsi="Calibri" w:cs="Calibri"/>
          <w:sz w:val="20"/>
          <w:szCs w:val="20"/>
        </w:rPr>
        <w:t>kly</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p>
    <w:p w14:paraId="7C708C44" w14:textId="77777777" w:rsidR="007C62E7" w:rsidRDefault="007C62E7" w:rsidP="007C62E7">
      <w:pPr>
        <w:spacing w:before="1"/>
        <w:ind w:left="113"/>
        <w:rPr>
          <w:rFonts w:ascii="Calibri" w:eastAsia="Calibri" w:hAnsi="Calibri" w:cs="Calibri"/>
          <w:sz w:val="20"/>
          <w:szCs w:val="20"/>
        </w:rPr>
      </w:pP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pacing w:val="-1"/>
          <w:sz w:val="20"/>
          <w:szCs w:val="20"/>
        </w:rPr>
        <w:t>e</w:t>
      </w:r>
      <w:r>
        <w:rPr>
          <w:rFonts w:ascii="Calibri" w:eastAsia="Calibri" w:hAnsi="Calibri" w:cs="Calibri"/>
          <w:sz w:val="20"/>
          <w:szCs w:val="20"/>
        </w:rPr>
        <w:t>ti</w:t>
      </w:r>
      <w:r>
        <w:rPr>
          <w:rFonts w:ascii="Calibri" w:eastAsia="Calibri" w:hAnsi="Calibri" w:cs="Calibri"/>
          <w:spacing w:val="1"/>
          <w:sz w:val="20"/>
          <w:szCs w:val="20"/>
        </w:rPr>
        <w:t>n</w:t>
      </w:r>
      <w:r>
        <w:rPr>
          <w:rFonts w:ascii="Calibri" w:eastAsia="Calibri" w:hAnsi="Calibri" w:cs="Calibri"/>
          <w:sz w:val="20"/>
          <w:szCs w:val="20"/>
        </w:rPr>
        <w:t>g.</w:t>
      </w:r>
    </w:p>
    <w:p w14:paraId="04C2086A" w14:textId="77777777" w:rsidR="007C62E7" w:rsidRDefault="007C62E7" w:rsidP="007C62E7">
      <w:pPr>
        <w:ind w:left="113"/>
        <w:rPr>
          <w:rFonts w:ascii="Calibri" w:eastAsia="Calibri" w:hAnsi="Calibri" w:cs="Calibri"/>
          <w:sz w:val="20"/>
          <w:szCs w:val="20"/>
        </w:rPr>
      </w:pPr>
      <w:r>
        <w:rPr>
          <w:rFonts w:ascii="Calibri" w:eastAsia="Calibri" w:hAnsi="Calibri" w:cs="Calibri"/>
          <w:color w:val="00AF50"/>
          <w:spacing w:val="-2"/>
          <w:sz w:val="20"/>
          <w:szCs w:val="20"/>
        </w:rPr>
        <w:t>T</w:t>
      </w:r>
      <w:r>
        <w:rPr>
          <w:rFonts w:ascii="Calibri" w:eastAsia="Calibri" w:hAnsi="Calibri" w:cs="Calibri"/>
          <w:color w:val="00AF50"/>
          <w:sz w:val="20"/>
          <w:szCs w:val="20"/>
        </w:rPr>
        <w:t>he</w:t>
      </w:r>
      <w:r>
        <w:rPr>
          <w:rFonts w:ascii="Calibri" w:eastAsia="Calibri" w:hAnsi="Calibri" w:cs="Calibri"/>
          <w:color w:val="00AF50"/>
          <w:spacing w:val="-7"/>
          <w:sz w:val="20"/>
          <w:szCs w:val="20"/>
        </w:rPr>
        <w:t xml:space="preserve"> </w:t>
      </w:r>
      <w:r>
        <w:rPr>
          <w:rFonts w:ascii="Calibri" w:eastAsia="Calibri" w:hAnsi="Calibri" w:cs="Calibri"/>
          <w:color w:val="00AF50"/>
          <w:spacing w:val="1"/>
          <w:sz w:val="20"/>
          <w:szCs w:val="20"/>
        </w:rPr>
        <w:t>E</w:t>
      </w:r>
      <w:r>
        <w:rPr>
          <w:rFonts w:ascii="Calibri" w:eastAsia="Calibri" w:hAnsi="Calibri" w:cs="Calibri"/>
          <w:color w:val="00AF50"/>
          <w:spacing w:val="-1"/>
          <w:sz w:val="20"/>
          <w:szCs w:val="20"/>
        </w:rPr>
        <w:t>m</w:t>
      </w:r>
      <w:r>
        <w:rPr>
          <w:rFonts w:ascii="Calibri" w:eastAsia="Calibri" w:hAnsi="Calibri" w:cs="Calibri"/>
          <w:color w:val="00AF50"/>
          <w:sz w:val="20"/>
          <w:szCs w:val="20"/>
        </w:rPr>
        <w:t>plo</w:t>
      </w:r>
      <w:r>
        <w:rPr>
          <w:rFonts w:ascii="Calibri" w:eastAsia="Calibri" w:hAnsi="Calibri" w:cs="Calibri"/>
          <w:color w:val="00AF50"/>
          <w:spacing w:val="1"/>
          <w:sz w:val="20"/>
          <w:szCs w:val="20"/>
        </w:rPr>
        <w:t>y</w:t>
      </w:r>
      <w:r>
        <w:rPr>
          <w:rFonts w:ascii="Calibri" w:eastAsia="Calibri" w:hAnsi="Calibri" w:cs="Calibri"/>
          <w:color w:val="00AF50"/>
          <w:spacing w:val="-1"/>
          <w:sz w:val="20"/>
          <w:szCs w:val="20"/>
        </w:rPr>
        <w:t>e</w:t>
      </w:r>
      <w:r>
        <w:rPr>
          <w:rFonts w:ascii="Calibri" w:eastAsia="Calibri" w:hAnsi="Calibri" w:cs="Calibri"/>
          <w:color w:val="00AF50"/>
          <w:sz w:val="20"/>
          <w:szCs w:val="20"/>
        </w:rPr>
        <w:t>r</w:t>
      </w:r>
      <w:r>
        <w:rPr>
          <w:rFonts w:ascii="Calibri" w:eastAsia="Calibri" w:hAnsi="Calibri" w:cs="Calibri"/>
          <w:color w:val="00AF50"/>
          <w:spacing w:val="-5"/>
          <w:sz w:val="20"/>
          <w:szCs w:val="20"/>
        </w:rPr>
        <w:t xml:space="preserve"> </w:t>
      </w:r>
      <w:r>
        <w:rPr>
          <w:rFonts w:ascii="Calibri" w:eastAsia="Calibri" w:hAnsi="Calibri" w:cs="Calibri"/>
          <w:color w:val="00AF50"/>
          <w:sz w:val="20"/>
          <w:szCs w:val="20"/>
        </w:rPr>
        <w:t>r</w:t>
      </w:r>
      <w:r>
        <w:rPr>
          <w:rFonts w:ascii="Calibri" w:eastAsia="Calibri" w:hAnsi="Calibri" w:cs="Calibri"/>
          <w:color w:val="00AF50"/>
          <w:spacing w:val="1"/>
          <w:sz w:val="20"/>
          <w:szCs w:val="20"/>
        </w:rPr>
        <w:t>es</w:t>
      </w:r>
      <w:r>
        <w:rPr>
          <w:rFonts w:ascii="Calibri" w:eastAsia="Calibri" w:hAnsi="Calibri" w:cs="Calibri"/>
          <w:color w:val="00AF50"/>
          <w:spacing w:val="-1"/>
          <w:sz w:val="20"/>
          <w:szCs w:val="20"/>
        </w:rPr>
        <w:t>e</w:t>
      </w:r>
      <w:r>
        <w:rPr>
          <w:rFonts w:ascii="Calibri" w:eastAsia="Calibri" w:hAnsi="Calibri" w:cs="Calibri"/>
          <w:color w:val="00AF50"/>
          <w:sz w:val="20"/>
          <w:szCs w:val="20"/>
        </w:rPr>
        <w:t>r</w:t>
      </w:r>
      <w:r>
        <w:rPr>
          <w:rFonts w:ascii="Calibri" w:eastAsia="Calibri" w:hAnsi="Calibri" w:cs="Calibri"/>
          <w:color w:val="00AF50"/>
          <w:spacing w:val="1"/>
          <w:sz w:val="20"/>
          <w:szCs w:val="20"/>
        </w:rPr>
        <w:t>v</w:t>
      </w:r>
      <w:r>
        <w:rPr>
          <w:rFonts w:ascii="Calibri" w:eastAsia="Calibri" w:hAnsi="Calibri" w:cs="Calibri"/>
          <w:color w:val="00AF50"/>
          <w:spacing w:val="-1"/>
          <w:sz w:val="20"/>
          <w:szCs w:val="20"/>
        </w:rPr>
        <w:t>e</w:t>
      </w:r>
      <w:r>
        <w:rPr>
          <w:rFonts w:ascii="Calibri" w:eastAsia="Calibri" w:hAnsi="Calibri" w:cs="Calibri"/>
          <w:color w:val="00AF50"/>
          <w:sz w:val="20"/>
          <w:szCs w:val="20"/>
        </w:rPr>
        <w:t>s</w:t>
      </w:r>
      <w:r>
        <w:rPr>
          <w:rFonts w:ascii="Calibri" w:eastAsia="Calibri" w:hAnsi="Calibri" w:cs="Calibri"/>
          <w:color w:val="00AF50"/>
          <w:spacing w:val="-7"/>
          <w:sz w:val="20"/>
          <w:szCs w:val="20"/>
        </w:rPr>
        <w:t xml:space="preserve"> </w:t>
      </w:r>
      <w:r>
        <w:rPr>
          <w:rFonts w:ascii="Calibri" w:eastAsia="Calibri" w:hAnsi="Calibri" w:cs="Calibri"/>
          <w:color w:val="00AF50"/>
          <w:sz w:val="20"/>
          <w:szCs w:val="20"/>
        </w:rPr>
        <w:t>the</w:t>
      </w:r>
      <w:r>
        <w:rPr>
          <w:rFonts w:ascii="Calibri" w:eastAsia="Calibri" w:hAnsi="Calibri" w:cs="Calibri"/>
          <w:color w:val="00AF50"/>
          <w:spacing w:val="-6"/>
          <w:sz w:val="20"/>
          <w:szCs w:val="20"/>
        </w:rPr>
        <w:t xml:space="preserve"> </w:t>
      </w:r>
      <w:r>
        <w:rPr>
          <w:rFonts w:ascii="Calibri" w:eastAsia="Calibri" w:hAnsi="Calibri" w:cs="Calibri"/>
          <w:color w:val="00AF50"/>
          <w:sz w:val="20"/>
          <w:szCs w:val="20"/>
        </w:rPr>
        <w:t>r</w:t>
      </w:r>
      <w:r>
        <w:rPr>
          <w:rFonts w:ascii="Calibri" w:eastAsia="Calibri" w:hAnsi="Calibri" w:cs="Calibri"/>
          <w:color w:val="00AF50"/>
          <w:spacing w:val="2"/>
          <w:sz w:val="20"/>
          <w:szCs w:val="20"/>
        </w:rPr>
        <w:t>ig</w:t>
      </w:r>
      <w:r>
        <w:rPr>
          <w:rFonts w:ascii="Calibri" w:eastAsia="Calibri" w:hAnsi="Calibri" w:cs="Calibri"/>
          <w:color w:val="00AF50"/>
          <w:sz w:val="20"/>
          <w:szCs w:val="20"/>
        </w:rPr>
        <w:t>ht</w:t>
      </w:r>
      <w:r>
        <w:rPr>
          <w:rFonts w:ascii="Calibri" w:eastAsia="Calibri" w:hAnsi="Calibri" w:cs="Calibri"/>
          <w:color w:val="00AF50"/>
          <w:spacing w:val="-5"/>
          <w:sz w:val="20"/>
          <w:szCs w:val="20"/>
        </w:rPr>
        <w:t xml:space="preserve"> </w:t>
      </w:r>
      <w:r>
        <w:rPr>
          <w:rFonts w:ascii="Calibri" w:eastAsia="Calibri" w:hAnsi="Calibri" w:cs="Calibri"/>
          <w:color w:val="00AF50"/>
          <w:sz w:val="20"/>
          <w:szCs w:val="20"/>
        </w:rPr>
        <w:t>to</w:t>
      </w:r>
      <w:r>
        <w:rPr>
          <w:rFonts w:ascii="Calibri" w:eastAsia="Calibri" w:hAnsi="Calibri" w:cs="Calibri"/>
          <w:color w:val="00AF50"/>
          <w:spacing w:val="-5"/>
          <w:sz w:val="20"/>
          <w:szCs w:val="20"/>
        </w:rPr>
        <w:t xml:space="preserve"> </w:t>
      </w:r>
      <w:r>
        <w:rPr>
          <w:rFonts w:ascii="Calibri" w:eastAsia="Calibri" w:hAnsi="Calibri" w:cs="Calibri"/>
          <w:color w:val="00AF50"/>
          <w:spacing w:val="1"/>
          <w:sz w:val="20"/>
          <w:szCs w:val="20"/>
        </w:rPr>
        <w:t>a</w:t>
      </w:r>
      <w:r>
        <w:rPr>
          <w:rFonts w:ascii="Calibri" w:eastAsia="Calibri" w:hAnsi="Calibri" w:cs="Calibri"/>
          <w:color w:val="00AF50"/>
          <w:sz w:val="20"/>
          <w:szCs w:val="20"/>
        </w:rPr>
        <w:t>udit</w:t>
      </w:r>
      <w:r>
        <w:rPr>
          <w:rFonts w:ascii="Calibri" w:eastAsia="Calibri" w:hAnsi="Calibri" w:cs="Calibri"/>
          <w:color w:val="00AF50"/>
          <w:spacing w:val="-5"/>
          <w:sz w:val="20"/>
          <w:szCs w:val="20"/>
        </w:rPr>
        <w:t xml:space="preserve"> </w:t>
      </w:r>
      <w:r>
        <w:rPr>
          <w:rFonts w:ascii="Calibri" w:eastAsia="Calibri" w:hAnsi="Calibri" w:cs="Calibri"/>
          <w:color w:val="00AF50"/>
          <w:spacing w:val="-2"/>
          <w:sz w:val="20"/>
          <w:szCs w:val="20"/>
        </w:rPr>
        <w:t>t</w:t>
      </w:r>
      <w:r>
        <w:rPr>
          <w:rFonts w:ascii="Calibri" w:eastAsia="Calibri" w:hAnsi="Calibri" w:cs="Calibri"/>
          <w:color w:val="00AF50"/>
          <w:sz w:val="20"/>
          <w:szCs w:val="20"/>
        </w:rPr>
        <w:t>he</w:t>
      </w:r>
      <w:r>
        <w:rPr>
          <w:rFonts w:ascii="Calibri" w:eastAsia="Calibri" w:hAnsi="Calibri" w:cs="Calibri"/>
          <w:color w:val="00AF50"/>
          <w:spacing w:val="-6"/>
          <w:sz w:val="20"/>
          <w:szCs w:val="20"/>
        </w:rPr>
        <w:t xml:space="preserve"> </w:t>
      </w:r>
      <w:r>
        <w:rPr>
          <w:rFonts w:ascii="Calibri" w:eastAsia="Calibri" w:hAnsi="Calibri" w:cs="Calibri"/>
          <w:color w:val="00AF50"/>
          <w:sz w:val="20"/>
          <w:szCs w:val="20"/>
        </w:rPr>
        <w:t>contr</w:t>
      </w:r>
      <w:r>
        <w:rPr>
          <w:rFonts w:ascii="Calibri" w:eastAsia="Calibri" w:hAnsi="Calibri" w:cs="Calibri"/>
          <w:color w:val="00AF50"/>
          <w:spacing w:val="1"/>
          <w:sz w:val="20"/>
          <w:szCs w:val="20"/>
        </w:rPr>
        <w:t>a</w:t>
      </w:r>
      <w:r>
        <w:rPr>
          <w:rFonts w:ascii="Calibri" w:eastAsia="Calibri" w:hAnsi="Calibri" w:cs="Calibri"/>
          <w:color w:val="00AF50"/>
          <w:sz w:val="20"/>
          <w:szCs w:val="20"/>
        </w:rPr>
        <w:t>c</w:t>
      </w:r>
      <w:r>
        <w:rPr>
          <w:rFonts w:ascii="Calibri" w:eastAsia="Calibri" w:hAnsi="Calibri" w:cs="Calibri"/>
          <w:color w:val="00AF50"/>
          <w:spacing w:val="6"/>
          <w:sz w:val="20"/>
          <w:szCs w:val="20"/>
        </w:rPr>
        <w:t>t</w:t>
      </w:r>
      <w:r>
        <w:rPr>
          <w:rFonts w:ascii="Calibri" w:eastAsia="Calibri" w:hAnsi="Calibri" w:cs="Calibri"/>
          <w:color w:val="00AF50"/>
          <w:sz w:val="20"/>
          <w:szCs w:val="20"/>
        </w:rPr>
        <w:t>,</w:t>
      </w:r>
      <w:r>
        <w:rPr>
          <w:rFonts w:ascii="Calibri" w:eastAsia="Calibri" w:hAnsi="Calibri" w:cs="Calibri"/>
          <w:color w:val="00AF50"/>
          <w:spacing w:val="-5"/>
          <w:sz w:val="20"/>
          <w:szCs w:val="20"/>
        </w:rPr>
        <w:t xml:space="preserve"> </w:t>
      </w:r>
      <w:r>
        <w:rPr>
          <w:rFonts w:ascii="Calibri" w:eastAsia="Calibri" w:hAnsi="Calibri" w:cs="Calibri"/>
          <w:color w:val="00AF50"/>
          <w:spacing w:val="1"/>
          <w:sz w:val="20"/>
          <w:szCs w:val="20"/>
        </w:rPr>
        <w:t>a</w:t>
      </w:r>
      <w:r>
        <w:rPr>
          <w:rFonts w:ascii="Calibri" w:eastAsia="Calibri" w:hAnsi="Calibri" w:cs="Calibri"/>
          <w:color w:val="00AF50"/>
          <w:spacing w:val="-1"/>
          <w:sz w:val="20"/>
          <w:szCs w:val="20"/>
        </w:rPr>
        <w:t>f</w:t>
      </w:r>
      <w:r>
        <w:rPr>
          <w:rFonts w:ascii="Calibri" w:eastAsia="Calibri" w:hAnsi="Calibri" w:cs="Calibri"/>
          <w:color w:val="00AF50"/>
          <w:sz w:val="20"/>
          <w:szCs w:val="20"/>
        </w:rPr>
        <w:t>ter</w:t>
      </w:r>
      <w:r>
        <w:rPr>
          <w:rFonts w:ascii="Calibri" w:eastAsia="Calibri" w:hAnsi="Calibri" w:cs="Calibri"/>
          <w:color w:val="00AF50"/>
          <w:spacing w:val="-5"/>
          <w:sz w:val="20"/>
          <w:szCs w:val="20"/>
        </w:rPr>
        <w:t xml:space="preserve"> </w:t>
      </w:r>
      <w:r>
        <w:rPr>
          <w:rFonts w:ascii="Calibri" w:eastAsia="Calibri" w:hAnsi="Calibri" w:cs="Calibri"/>
          <w:color w:val="00AF50"/>
          <w:spacing w:val="1"/>
          <w:sz w:val="20"/>
          <w:szCs w:val="20"/>
        </w:rPr>
        <w:t>p</w:t>
      </w:r>
      <w:r>
        <w:rPr>
          <w:rFonts w:ascii="Calibri" w:eastAsia="Calibri" w:hAnsi="Calibri" w:cs="Calibri"/>
          <w:color w:val="00AF50"/>
          <w:sz w:val="20"/>
          <w:szCs w:val="20"/>
        </w:rPr>
        <w:t>ro</w:t>
      </w:r>
      <w:r>
        <w:rPr>
          <w:rFonts w:ascii="Calibri" w:eastAsia="Calibri" w:hAnsi="Calibri" w:cs="Calibri"/>
          <w:color w:val="00AF50"/>
          <w:spacing w:val="-2"/>
          <w:sz w:val="20"/>
          <w:szCs w:val="20"/>
        </w:rPr>
        <w:t>v</w:t>
      </w:r>
      <w:r>
        <w:rPr>
          <w:rFonts w:ascii="Calibri" w:eastAsia="Calibri" w:hAnsi="Calibri" w:cs="Calibri"/>
          <w:color w:val="00AF50"/>
          <w:sz w:val="20"/>
          <w:szCs w:val="20"/>
        </w:rPr>
        <w:t>iding</w:t>
      </w:r>
      <w:r>
        <w:rPr>
          <w:rFonts w:ascii="Calibri" w:eastAsia="Calibri" w:hAnsi="Calibri" w:cs="Calibri"/>
          <w:color w:val="00AF50"/>
          <w:spacing w:val="-6"/>
          <w:sz w:val="20"/>
          <w:szCs w:val="20"/>
        </w:rPr>
        <w:t xml:space="preserve"> </w:t>
      </w:r>
      <w:r>
        <w:rPr>
          <w:rFonts w:ascii="Calibri" w:eastAsia="Calibri" w:hAnsi="Calibri" w:cs="Calibri"/>
          <w:color w:val="00AF50"/>
          <w:spacing w:val="1"/>
          <w:sz w:val="20"/>
          <w:szCs w:val="20"/>
        </w:rPr>
        <w:t>p</w:t>
      </w:r>
      <w:r>
        <w:rPr>
          <w:rFonts w:ascii="Calibri" w:eastAsia="Calibri" w:hAnsi="Calibri" w:cs="Calibri"/>
          <w:color w:val="00AF50"/>
          <w:sz w:val="20"/>
          <w:szCs w:val="20"/>
        </w:rPr>
        <w:t>rior</w:t>
      </w:r>
      <w:r>
        <w:rPr>
          <w:rFonts w:ascii="Calibri" w:eastAsia="Calibri" w:hAnsi="Calibri" w:cs="Calibri"/>
          <w:color w:val="00AF50"/>
          <w:spacing w:val="-5"/>
          <w:sz w:val="20"/>
          <w:szCs w:val="20"/>
        </w:rPr>
        <w:t xml:space="preserve"> </w:t>
      </w:r>
      <w:r>
        <w:rPr>
          <w:rFonts w:ascii="Calibri" w:eastAsia="Calibri" w:hAnsi="Calibri" w:cs="Calibri"/>
          <w:color w:val="00AF50"/>
          <w:sz w:val="20"/>
          <w:szCs w:val="20"/>
        </w:rPr>
        <w:t>notic</w:t>
      </w:r>
      <w:r>
        <w:rPr>
          <w:rFonts w:ascii="Calibri" w:eastAsia="Calibri" w:hAnsi="Calibri" w:cs="Calibri"/>
          <w:color w:val="00AF50"/>
          <w:spacing w:val="1"/>
          <w:sz w:val="20"/>
          <w:szCs w:val="20"/>
        </w:rPr>
        <w:t>e</w:t>
      </w:r>
      <w:r>
        <w:rPr>
          <w:rFonts w:ascii="Calibri" w:eastAsia="Calibri" w:hAnsi="Calibri" w:cs="Calibri"/>
          <w:color w:val="000000"/>
          <w:sz w:val="20"/>
          <w:szCs w:val="20"/>
        </w:rPr>
        <w:t>.</w:t>
      </w:r>
    </w:p>
    <w:p w14:paraId="22C979CA" w14:textId="77777777" w:rsidR="007C62E7" w:rsidRDefault="007C62E7" w:rsidP="007C62E7">
      <w:pPr>
        <w:rPr>
          <w:rFonts w:ascii="Calibri" w:eastAsia="Calibri" w:hAnsi="Calibri" w:cs="Calibri"/>
          <w:sz w:val="20"/>
          <w:szCs w:val="20"/>
        </w:rPr>
        <w:sectPr w:rsidR="007C62E7">
          <w:pgSz w:w="11907" w:h="16840"/>
          <w:pgMar w:top="1360" w:right="1020" w:bottom="1080" w:left="1020" w:header="755" w:footer="891" w:gutter="0"/>
          <w:cols w:space="720"/>
        </w:sectPr>
      </w:pPr>
    </w:p>
    <w:p w14:paraId="26520576" w14:textId="77777777" w:rsidR="007C62E7" w:rsidRDefault="007C62E7" w:rsidP="007C62E7">
      <w:pPr>
        <w:pStyle w:val="Heading4"/>
        <w:tabs>
          <w:tab w:val="left" w:pos="545"/>
        </w:tabs>
        <w:spacing w:before="44"/>
        <w:rPr>
          <w:b w:val="0"/>
          <w:bCs w:val="0"/>
        </w:rPr>
      </w:pPr>
      <w:bookmarkStart w:id="42" w:name="_bookmark55"/>
      <w:bookmarkEnd w:id="42"/>
      <w:r>
        <w:lastRenderedPageBreak/>
        <w:t>4</w:t>
      </w:r>
      <w:r>
        <w:tab/>
      </w:r>
      <w:r>
        <w:rPr>
          <w:spacing w:val="-2"/>
        </w:rPr>
        <w:t>P</w:t>
      </w:r>
      <w:r>
        <w:rPr>
          <w:spacing w:val="-1"/>
        </w:rPr>
        <w:t>r</w:t>
      </w:r>
      <w:r>
        <w:rPr>
          <w:spacing w:val="1"/>
        </w:rPr>
        <w:t>o</w:t>
      </w:r>
      <w:r>
        <w:t>cur</w:t>
      </w:r>
      <w:r>
        <w:rPr>
          <w:spacing w:val="-1"/>
        </w:rPr>
        <w:t>e</w:t>
      </w:r>
      <w:r>
        <w:rPr>
          <w:spacing w:val="2"/>
        </w:rPr>
        <w:t>m</w:t>
      </w:r>
      <w:r>
        <w:rPr>
          <w:spacing w:val="-1"/>
        </w:rPr>
        <w:t>e</w:t>
      </w:r>
      <w:r>
        <w:t>nt</w:t>
      </w:r>
    </w:p>
    <w:p w14:paraId="33A859DB" w14:textId="77777777" w:rsidR="007C62E7" w:rsidRDefault="007C62E7" w:rsidP="007C62E7">
      <w:pPr>
        <w:spacing w:before="19" w:line="220" w:lineRule="exact"/>
      </w:pPr>
    </w:p>
    <w:p w14:paraId="5C8C062A" w14:textId="77777777" w:rsidR="007C62E7" w:rsidRDefault="007C62E7" w:rsidP="005B3361">
      <w:pPr>
        <w:numPr>
          <w:ilvl w:val="2"/>
          <w:numId w:val="18"/>
        </w:numPr>
        <w:tabs>
          <w:tab w:val="left" w:pos="833"/>
        </w:tabs>
        <w:ind w:left="833"/>
        <w:rPr>
          <w:rFonts w:ascii="Calibri" w:eastAsia="Calibri" w:hAnsi="Calibri" w:cs="Calibri"/>
          <w:sz w:val="20"/>
          <w:szCs w:val="20"/>
        </w:rPr>
      </w:pPr>
      <w:bookmarkStart w:id="43" w:name="_bookmark56"/>
      <w:bookmarkEnd w:id="43"/>
      <w:r>
        <w:rPr>
          <w:rFonts w:ascii="Calibri" w:eastAsia="Calibri" w:hAnsi="Calibri" w:cs="Calibri"/>
          <w:b/>
          <w:bCs/>
          <w:spacing w:val="1"/>
          <w:sz w:val="20"/>
          <w:szCs w:val="20"/>
        </w:rPr>
        <w:t>M</w:t>
      </w:r>
      <w:r>
        <w:rPr>
          <w:rFonts w:ascii="Calibri" w:eastAsia="Calibri" w:hAnsi="Calibri" w:cs="Calibri"/>
          <w:b/>
          <w:bCs/>
          <w:spacing w:val="-1"/>
          <w:sz w:val="20"/>
          <w:szCs w:val="20"/>
        </w:rPr>
        <w:t>i</w:t>
      </w:r>
      <w:r>
        <w:rPr>
          <w:rFonts w:ascii="Calibri" w:eastAsia="Calibri" w:hAnsi="Calibri" w:cs="Calibri"/>
          <w:b/>
          <w:bCs/>
          <w:sz w:val="20"/>
          <w:szCs w:val="20"/>
        </w:rPr>
        <w:t>n</w:t>
      </w:r>
      <w:r>
        <w:rPr>
          <w:rFonts w:ascii="Calibri" w:eastAsia="Calibri" w:hAnsi="Calibri" w:cs="Calibri"/>
          <w:b/>
          <w:bCs/>
          <w:spacing w:val="-1"/>
          <w:sz w:val="20"/>
          <w:szCs w:val="20"/>
        </w:rPr>
        <w:t>i</w:t>
      </w:r>
      <w:r>
        <w:rPr>
          <w:rFonts w:ascii="Calibri" w:eastAsia="Calibri" w:hAnsi="Calibri" w:cs="Calibri"/>
          <w:b/>
          <w:bCs/>
          <w:sz w:val="20"/>
          <w:szCs w:val="20"/>
        </w:rPr>
        <w:t>mum</w:t>
      </w:r>
      <w:r>
        <w:rPr>
          <w:rFonts w:ascii="Calibri" w:eastAsia="Calibri" w:hAnsi="Calibri" w:cs="Calibri"/>
          <w:b/>
          <w:bCs/>
          <w:spacing w:val="-9"/>
          <w:sz w:val="20"/>
          <w:szCs w:val="20"/>
        </w:rPr>
        <w:t xml:space="preserve"> </w:t>
      </w:r>
      <w:r>
        <w:rPr>
          <w:rFonts w:ascii="Calibri" w:eastAsia="Calibri" w:hAnsi="Calibri" w:cs="Calibri"/>
          <w:b/>
          <w:bCs/>
          <w:spacing w:val="1"/>
          <w:sz w:val="20"/>
          <w:szCs w:val="20"/>
        </w:rPr>
        <w:t>r</w:t>
      </w:r>
      <w:r>
        <w:rPr>
          <w:rFonts w:ascii="Calibri" w:eastAsia="Calibri" w:hAnsi="Calibri" w:cs="Calibri"/>
          <w:b/>
          <w:bCs/>
          <w:sz w:val="20"/>
          <w:szCs w:val="20"/>
        </w:rPr>
        <w:t>equ</w:t>
      </w:r>
      <w:r>
        <w:rPr>
          <w:rFonts w:ascii="Calibri" w:eastAsia="Calibri" w:hAnsi="Calibri" w:cs="Calibri"/>
          <w:b/>
          <w:bCs/>
          <w:spacing w:val="-1"/>
          <w:sz w:val="20"/>
          <w:szCs w:val="20"/>
        </w:rPr>
        <w:t>i</w:t>
      </w:r>
      <w:r>
        <w:rPr>
          <w:rFonts w:ascii="Calibri" w:eastAsia="Calibri" w:hAnsi="Calibri" w:cs="Calibri"/>
          <w:b/>
          <w:bCs/>
          <w:sz w:val="20"/>
          <w:szCs w:val="20"/>
        </w:rPr>
        <w:t>re</w:t>
      </w:r>
      <w:r>
        <w:rPr>
          <w:rFonts w:ascii="Calibri" w:eastAsia="Calibri" w:hAnsi="Calibri" w:cs="Calibri"/>
          <w:b/>
          <w:bCs/>
          <w:spacing w:val="-2"/>
          <w:sz w:val="20"/>
          <w:szCs w:val="20"/>
        </w:rPr>
        <w:t>m</w:t>
      </w:r>
      <w:r>
        <w:rPr>
          <w:rFonts w:ascii="Calibri" w:eastAsia="Calibri" w:hAnsi="Calibri" w:cs="Calibri"/>
          <w:b/>
          <w:bCs/>
          <w:sz w:val="20"/>
          <w:szCs w:val="20"/>
        </w:rPr>
        <w:t>ents</w:t>
      </w:r>
      <w:r>
        <w:rPr>
          <w:rFonts w:ascii="Calibri" w:eastAsia="Calibri" w:hAnsi="Calibri" w:cs="Calibri"/>
          <w:b/>
          <w:bCs/>
          <w:spacing w:val="-9"/>
          <w:sz w:val="20"/>
          <w:szCs w:val="20"/>
        </w:rPr>
        <w:t xml:space="preserve"> </w:t>
      </w:r>
      <w:r>
        <w:rPr>
          <w:rFonts w:ascii="Calibri" w:eastAsia="Calibri" w:hAnsi="Calibri" w:cs="Calibri"/>
          <w:b/>
          <w:bCs/>
          <w:sz w:val="20"/>
          <w:szCs w:val="20"/>
        </w:rPr>
        <w:t>of</w:t>
      </w:r>
      <w:r>
        <w:rPr>
          <w:rFonts w:ascii="Calibri" w:eastAsia="Calibri" w:hAnsi="Calibri" w:cs="Calibri"/>
          <w:b/>
          <w:bCs/>
          <w:spacing w:val="-10"/>
          <w:sz w:val="20"/>
          <w:szCs w:val="20"/>
        </w:rPr>
        <w:t xml:space="preserve"> </w:t>
      </w:r>
      <w:r>
        <w:rPr>
          <w:rFonts w:ascii="Calibri" w:eastAsia="Calibri" w:hAnsi="Calibri" w:cs="Calibri"/>
          <w:b/>
          <w:bCs/>
          <w:sz w:val="20"/>
          <w:szCs w:val="20"/>
        </w:rPr>
        <w:t>p</w:t>
      </w:r>
      <w:r>
        <w:rPr>
          <w:rFonts w:ascii="Calibri" w:eastAsia="Calibri" w:hAnsi="Calibri" w:cs="Calibri"/>
          <w:b/>
          <w:bCs/>
          <w:spacing w:val="-2"/>
          <w:sz w:val="20"/>
          <w:szCs w:val="20"/>
        </w:rPr>
        <w:t>e</w:t>
      </w:r>
      <w:r>
        <w:rPr>
          <w:rFonts w:ascii="Calibri" w:eastAsia="Calibri" w:hAnsi="Calibri" w:cs="Calibri"/>
          <w:b/>
          <w:bCs/>
          <w:sz w:val="20"/>
          <w:szCs w:val="20"/>
        </w:rPr>
        <w:t>op</w:t>
      </w:r>
      <w:r>
        <w:rPr>
          <w:rFonts w:ascii="Calibri" w:eastAsia="Calibri" w:hAnsi="Calibri" w:cs="Calibri"/>
          <w:b/>
          <w:bCs/>
          <w:spacing w:val="-1"/>
          <w:sz w:val="20"/>
          <w:szCs w:val="20"/>
        </w:rPr>
        <w:t>l</w:t>
      </w:r>
      <w:r>
        <w:rPr>
          <w:rFonts w:ascii="Calibri" w:eastAsia="Calibri" w:hAnsi="Calibri" w:cs="Calibri"/>
          <w:b/>
          <w:bCs/>
          <w:sz w:val="20"/>
          <w:szCs w:val="20"/>
        </w:rPr>
        <w:t>e</w:t>
      </w:r>
      <w:r>
        <w:rPr>
          <w:rFonts w:ascii="Calibri" w:eastAsia="Calibri" w:hAnsi="Calibri" w:cs="Calibri"/>
          <w:b/>
          <w:bCs/>
          <w:spacing w:val="-9"/>
          <w:sz w:val="20"/>
          <w:szCs w:val="20"/>
        </w:rPr>
        <w:t xml:space="preserve"> </w:t>
      </w:r>
      <w:r>
        <w:rPr>
          <w:rFonts w:ascii="Calibri" w:eastAsia="Calibri" w:hAnsi="Calibri" w:cs="Calibri"/>
          <w:b/>
          <w:bCs/>
          <w:sz w:val="20"/>
          <w:szCs w:val="20"/>
        </w:rPr>
        <w:t>emp</w:t>
      </w:r>
      <w:r>
        <w:rPr>
          <w:rFonts w:ascii="Calibri" w:eastAsia="Calibri" w:hAnsi="Calibri" w:cs="Calibri"/>
          <w:b/>
          <w:bCs/>
          <w:spacing w:val="-1"/>
          <w:sz w:val="20"/>
          <w:szCs w:val="20"/>
        </w:rPr>
        <w:t>l</w:t>
      </w:r>
      <w:r>
        <w:rPr>
          <w:rFonts w:ascii="Calibri" w:eastAsia="Calibri" w:hAnsi="Calibri" w:cs="Calibri"/>
          <w:b/>
          <w:bCs/>
          <w:sz w:val="20"/>
          <w:szCs w:val="20"/>
        </w:rPr>
        <w:t>o</w:t>
      </w:r>
      <w:r>
        <w:rPr>
          <w:rFonts w:ascii="Calibri" w:eastAsia="Calibri" w:hAnsi="Calibri" w:cs="Calibri"/>
          <w:b/>
          <w:bCs/>
          <w:spacing w:val="-1"/>
          <w:sz w:val="20"/>
          <w:szCs w:val="20"/>
        </w:rPr>
        <w:t>y</w:t>
      </w:r>
      <w:r>
        <w:rPr>
          <w:rFonts w:ascii="Calibri" w:eastAsia="Calibri" w:hAnsi="Calibri" w:cs="Calibri"/>
          <w:b/>
          <w:bCs/>
          <w:sz w:val="20"/>
          <w:szCs w:val="20"/>
        </w:rPr>
        <w:t>ed</w:t>
      </w:r>
    </w:p>
    <w:p w14:paraId="02D570C6" w14:textId="77777777" w:rsidR="007C62E7" w:rsidRDefault="007C62E7" w:rsidP="007C62E7">
      <w:pPr>
        <w:spacing w:before="1" w:line="120" w:lineRule="exact"/>
        <w:rPr>
          <w:sz w:val="12"/>
          <w:szCs w:val="12"/>
        </w:rPr>
      </w:pPr>
    </w:p>
    <w:p w14:paraId="5154048A" w14:textId="77777777" w:rsidR="007C62E7" w:rsidRDefault="007C62E7" w:rsidP="007C62E7">
      <w:pPr>
        <w:ind w:left="113"/>
        <w:rPr>
          <w:rFonts w:ascii="Calibri" w:eastAsia="Calibri" w:hAnsi="Calibri" w:cs="Calibri"/>
          <w:sz w:val="20"/>
          <w:szCs w:val="20"/>
        </w:rPr>
      </w:pPr>
      <w:r>
        <w:rPr>
          <w:rFonts w:ascii="Calibri" w:eastAsia="Calibri" w:hAnsi="Calibri" w:cs="Calibri"/>
          <w:sz w:val="20"/>
          <w:szCs w:val="20"/>
        </w:rPr>
        <w:t>All</w:t>
      </w:r>
      <w:r>
        <w:rPr>
          <w:rFonts w:ascii="Calibri" w:eastAsia="Calibri" w:hAnsi="Calibri" w:cs="Calibri"/>
          <w:spacing w:val="-6"/>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ople</w:t>
      </w:r>
      <w:r>
        <w:rPr>
          <w:rFonts w:ascii="Calibri" w:eastAsia="Calibri" w:hAnsi="Calibri" w:cs="Calibri"/>
          <w:spacing w:val="-6"/>
          <w:sz w:val="20"/>
          <w:szCs w:val="20"/>
        </w:rPr>
        <w:t xml:space="preserve"> </w:t>
      </w:r>
      <w:r>
        <w:rPr>
          <w:rFonts w:ascii="Calibri" w:eastAsia="Calibri" w:hAnsi="Calibri" w:cs="Calibri"/>
          <w:spacing w:val="1"/>
          <w:sz w:val="20"/>
          <w:szCs w:val="20"/>
        </w:rPr>
        <w:t>us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v</w:t>
      </w:r>
      <w:r>
        <w:rPr>
          <w:rFonts w:ascii="Calibri" w:eastAsia="Calibri" w:hAnsi="Calibri" w:cs="Calibri"/>
          <w:spacing w:val="2"/>
          <w:sz w:val="20"/>
          <w:szCs w:val="20"/>
        </w:rPr>
        <w:t>ic</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wi</w:t>
      </w:r>
      <w:r>
        <w:rPr>
          <w:rFonts w:ascii="Calibri" w:eastAsia="Calibri" w:hAnsi="Calibri" w:cs="Calibri"/>
          <w:spacing w:val="-1"/>
          <w:sz w:val="20"/>
          <w:szCs w:val="20"/>
        </w:rPr>
        <w:t>l</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rop</w:t>
      </w:r>
      <w:r>
        <w:rPr>
          <w:rFonts w:ascii="Calibri" w:eastAsia="Calibri" w:hAnsi="Calibri" w:cs="Calibri"/>
          <w:spacing w:val="-1"/>
          <w:sz w:val="20"/>
          <w:szCs w:val="20"/>
        </w:rPr>
        <w:t>e</w:t>
      </w:r>
      <w:r>
        <w:rPr>
          <w:rFonts w:ascii="Calibri" w:eastAsia="Calibri" w:hAnsi="Calibri" w:cs="Calibri"/>
          <w:sz w:val="20"/>
          <w:szCs w:val="20"/>
        </w:rPr>
        <w:t>rly</w:t>
      </w:r>
      <w:r>
        <w:rPr>
          <w:rFonts w:ascii="Calibri" w:eastAsia="Calibri" w:hAnsi="Calibri" w:cs="Calibri"/>
          <w:spacing w:val="-5"/>
          <w:sz w:val="20"/>
          <w:szCs w:val="20"/>
        </w:rPr>
        <w:t xml:space="preserve"> </w:t>
      </w:r>
      <w:r>
        <w:rPr>
          <w:rFonts w:ascii="Calibri" w:eastAsia="Calibri" w:hAnsi="Calibri" w:cs="Calibri"/>
          <w:sz w:val="20"/>
          <w:szCs w:val="20"/>
        </w:rPr>
        <w:t>train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proofErr w:type="spellStart"/>
      <w:r>
        <w:rPr>
          <w:rFonts w:ascii="Calibri" w:eastAsia="Calibri" w:hAnsi="Calibri" w:cs="Calibri"/>
          <w:spacing w:val="1"/>
          <w:sz w:val="20"/>
          <w:szCs w:val="20"/>
        </w:rPr>
        <w:t>a</w:t>
      </w:r>
      <w:r>
        <w:rPr>
          <w:rFonts w:ascii="Calibri" w:eastAsia="Calibri" w:hAnsi="Calibri" w:cs="Calibri"/>
          <w:sz w:val="20"/>
          <w:szCs w:val="20"/>
        </w:rPr>
        <w:t>ut</w:t>
      </w:r>
      <w:r>
        <w:rPr>
          <w:rFonts w:ascii="Calibri" w:eastAsia="Calibri" w:hAnsi="Calibri" w:cs="Calibri"/>
          <w:spacing w:val="1"/>
          <w:sz w:val="20"/>
          <w:szCs w:val="20"/>
        </w:rPr>
        <w:t>h</w:t>
      </w:r>
      <w:r>
        <w:rPr>
          <w:rFonts w:ascii="Calibri" w:eastAsia="Calibri" w:hAnsi="Calibri" w:cs="Calibri"/>
          <w:sz w:val="20"/>
          <w:szCs w:val="20"/>
        </w:rPr>
        <w:t>ori</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d</w:t>
      </w:r>
      <w:proofErr w:type="spellEnd"/>
      <w:r>
        <w:rPr>
          <w:rFonts w:ascii="Calibri" w:eastAsia="Calibri" w:hAnsi="Calibri" w:cs="Calibri"/>
          <w:spacing w:val="-5"/>
          <w:sz w:val="20"/>
          <w:szCs w:val="20"/>
        </w:rPr>
        <w:t xml:space="preserve"> </w:t>
      </w:r>
      <w:proofErr w:type="gramStart"/>
      <w:r>
        <w:rPr>
          <w:rFonts w:ascii="Calibri" w:eastAsia="Calibri" w:hAnsi="Calibri" w:cs="Calibri"/>
          <w:spacing w:val="1"/>
          <w:sz w:val="20"/>
          <w:szCs w:val="20"/>
        </w:rPr>
        <w:t>a</w:t>
      </w:r>
      <w:r>
        <w:rPr>
          <w:rFonts w:ascii="Calibri" w:eastAsia="Calibri" w:hAnsi="Calibri" w:cs="Calibri"/>
          <w:sz w:val="20"/>
          <w:szCs w:val="20"/>
        </w:rPr>
        <w:t>ccor</w:t>
      </w:r>
      <w:r>
        <w:rPr>
          <w:rFonts w:ascii="Calibri" w:eastAsia="Calibri" w:hAnsi="Calibri" w:cs="Calibri"/>
          <w:spacing w:val="1"/>
          <w:sz w:val="20"/>
          <w:szCs w:val="20"/>
        </w:rPr>
        <w:t>d</w:t>
      </w:r>
      <w:r>
        <w:rPr>
          <w:rFonts w:ascii="Calibri" w:eastAsia="Calibri" w:hAnsi="Calibri" w:cs="Calibri"/>
          <w:sz w:val="20"/>
          <w:szCs w:val="20"/>
        </w:rPr>
        <w:t>ing</w:t>
      </w:r>
      <w:proofErr w:type="gramEnd"/>
      <w:r>
        <w:rPr>
          <w:rFonts w:ascii="Calibri" w:eastAsia="Calibri" w:hAnsi="Calibri" w:cs="Calibri"/>
          <w:spacing w:val="-6"/>
          <w:sz w:val="20"/>
          <w:szCs w:val="20"/>
        </w:rPr>
        <w:t xml:space="preserve"> </w:t>
      </w:r>
      <w:r>
        <w:rPr>
          <w:rFonts w:ascii="Calibri" w:eastAsia="Calibri" w:hAnsi="Calibri" w:cs="Calibri"/>
          <w:sz w:val="20"/>
          <w:szCs w:val="20"/>
        </w:rPr>
        <w:t>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s</w:t>
      </w:r>
      <w:r>
        <w:rPr>
          <w:rFonts w:ascii="Calibri" w:eastAsia="Calibri" w:hAnsi="Calibri" w:cs="Calibri"/>
          <w:sz w:val="20"/>
          <w:szCs w:val="20"/>
        </w:rPr>
        <w:t>ition</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3"/>
          <w:sz w:val="20"/>
          <w:szCs w:val="20"/>
        </w:rPr>
        <w:t xml:space="preserve"> </w:t>
      </w:r>
      <w:r>
        <w:rPr>
          <w:rFonts w:ascii="Calibri" w:eastAsia="Calibri" w:hAnsi="Calibri" w:cs="Calibri"/>
          <w:i/>
          <w:sz w:val="20"/>
          <w:szCs w:val="20"/>
        </w:rPr>
        <w:t>Se</w:t>
      </w:r>
      <w:r>
        <w:rPr>
          <w:rFonts w:ascii="Calibri" w:eastAsia="Calibri" w:hAnsi="Calibri" w:cs="Calibri"/>
          <w:i/>
          <w:spacing w:val="-2"/>
          <w:sz w:val="20"/>
          <w:szCs w:val="20"/>
        </w:rPr>
        <w:t>r</w:t>
      </w:r>
      <w:r>
        <w:rPr>
          <w:rFonts w:ascii="Calibri" w:eastAsia="Calibri" w:hAnsi="Calibri" w:cs="Calibri"/>
          <w:i/>
          <w:sz w:val="20"/>
          <w:szCs w:val="20"/>
        </w:rPr>
        <w:t>vice</w:t>
      </w:r>
      <w:r>
        <w:rPr>
          <w:rFonts w:ascii="Calibri" w:eastAsia="Calibri" w:hAnsi="Calibri" w:cs="Calibri"/>
          <w:i/>
          <w:spacing w:val="-5"/>
          <w:sz w:val="20"/>
          <w:szCs w:val="20"/>
        </w:rPr>
        <w:t xml:space="preserve"> </w:t>
      </w:r>
      <w:r>
        <w:rPr>
          <w:rFonts w:ascii="Calibri" w:eastAsia="Calibri" w:hAnsi="Calibri" w:cs="Calibri"/>
          <w:i/>
          <w:sz w:val="20"/>
          <w:szCs w:val="20"/>
        </w:rPr>
        <w:t>Manager</w:t>
      </w:r>
    </w:p>
    <w:p w14:paraId="1F3F0D36" w14:textId="77777777" w:rsidR="007C62E7" w:rsidRDefault="007C62E7" w:rsidP="007C62E7">
      <w:pPr>
        <w:ind w:left="113"/>
        <w:rPr>
          <w:rFonts w:ascii="Calibri" w:eastAsia="Calibri" w:hAnsi="Calibri" w:cs="Calibri"/>
          <w:sz w:val="20"/>
          <w:szCs w:val="20"/>
        </w:rPr>
      </w:pP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cce</w:t>
      </w:r>
      <w:r>
        <w:rPr>
          <w:rFonts w:ascii="Calibri" w:eastAsia="Calibri" w:hAnsi="Calibri" w:cs="Calibri"/>
          <w:spacing w:val="1"/>
          <w:sz w:val="20"/>
          <w:szCs w:val="20"/>
        </w:rPr>
        <w:t>s</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ll</w:t>
      </w:r>
      <w:r>
        <w:rPr>
          <w:rFonts w:ascii="Calibri" w:eastAsia="Calibri" w:hAnsi="Calibri" w:cs="Calibri"/>
          <w:spacing w:val="-5"/>
          <w:sz w:val="20"/>
          <w:szCs w:val="20"/>
        </w:rPr>
        <w:t xml:space="preserve"> </w:t>
      </w:r>
      <w:r>
        <w:rPr>
          <w:rFonts w:ascii="Calibri" w:eastAsia="Calibri" w:hAnsi="Calibri" w:cs="Calibri"/>
          <w:sz w:val="20"/>
          <w:szCs w:val="20"/>
        </w:rPr>
        <w:t>docu</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ntation</w:t>
      </w:r>
      <w:r>
        <w:rPr>
          <w:rFonts w:ascii="Calibri" w:eastAsia="Calibri" w:hAnsi="Calibri" w:cs="Calibri"/>
          <w:spacing w:val="-5"/>
          <w:sz w:val="20"/>
          <w:szCs w:val="20"/>
        </w:rPr>
        <w:t xml:space="preserve"> </w:t>
      </w:r>
      <w:r>
        <w:rPr>
          <w:rFonts w:ascii="Calibri" w:eastAsia="Calibri" w:hAnsi="Calibri" w:cs="Calibri"/>
          <w:sz w:val="20"/>
          <w:szCs w:val="20"/>
        </w:rPr>
        <w:t>such</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tt</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5"/>
          <w:sz w:val="20"/>
          <w:szCs w:val="20"/>
        </w:rPr>
        <w:t>d</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ce</w:t>
      </w:r>
      <w:r>
        <w:rPr>
          <w:rFonts w:ascii="Calibri" w:eastAsia="Calibri" w:hAnsi="Calibri" w:cs="Calibri"/>
          <w:spacing w:val="-7"/>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gi</w:t>
      </w:r>
      <w:r>
        <w:rPr>
          <w:rFonts w:ascii="Calibri" w:eastAsia="Calibri" w:hAnsi="Calibri" w:cs="Calibri"/>
          <w:spacing w:val="-2"/>
          <w:sz w:val="20"/>
          <w:szCs w:val="20"/>
        </w:rPr>
        <w:t>s</w:t>
      </w:r>
      <w:r>
        <w:rPr>
          <w:rFonts w:ascii="Calibri" w:eastAsia="Calibri" w:hAnsi="Calibri" w:cs="Calibri"/>
          <w:sz w:val="20"/>
          <w:szCs w:val="20"/>
        </w:rPr>
        <w:t>te</w:t>
      </w:r>
      <w:r>
        <w:rPr>
          <w:rFonts w:ascii="Calibri" w:eastAsia="Calibri" w:hAnsi="Calibri" w:cs="Calibri"/>
          <w:spacing w:val="2"/>
          <w:sz w:val="20"/>
          <w:szCs w:val="20"/>
        </w:rPr>
        <w:t>r</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we</w:t>
      </w:r>
      <w:r>
        <w:rPr>
          <w:rFonts w:ascii="Calibri" w:eastAsia="Calibri" w:hAnsi="Calibri" w:cs="Calibri"/>
          <w:sz w:val="20"/>
          <w:szCs w:val="20"/>
        </w:rPr>
        <w:t>ll</w:t>
      </w:r>
      <w:r>
        <w:rPr>
          <w:rFonts w:ascii="Calibri" w:eastAsia="Calibri" w:hAnsi="Calibri" w:cs="Calibri"/>
          <w:spacing w:val="-5"/>
          <w:sz w:val="20"/>
          <w:szCs w:val="20"/>
        </w:rPr>
        <w:t xml:space="preserve"> </w:t>
      </w:r>
      <w:r>
        <w:rPr>
          <w:rFonts w:ascii="Calibri" w:eastAsia="Calibri" w:hAnsi="Calibri" w:cs="Calibri"/>
          <w:spacing w:val="3"/>
          <w:sz w:val="20"/>
          <w:szCs w:val="20"/>
        </w:rPr>
        <w:t>a</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s</w:t>
      </w:r>
      <w:r>
        <w:rPr>
          <w:rFonts w:ascii="Calibri" w:eastAsia="Calibri" w:hAnsi="Calibri" w:cs="Calibri"/>
          <w:sz w:val="20"/>
          <w:szCs w:val="20"/>
        </w:rPr>
        <w:t>onn</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i</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ri</w:t>
      </w:r>
      <w:r>
        <w:rPr>
          <w:rFonts w:ascii="Calibri" w:eastAsia="Calibri" w:hAnsi="Calibri" w:cs="Calibri"/>
          <w:spacing w:val="-1"/>
          <w:sz w:val="20"/>
          <w:szCs w:val="20"/>
        </w:rPr>
        <w:t>f</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pacing w:val="1"/>
          <w:sz w:val="20"/>
          <w:szCs w:val="20"/>
        </w:rPr>
        <w:t>q</w:t>
      </w:r>
      <w:r>
        <w:rPr>
          <w:rFonts w:ascii="Calibri" w:eastAsia="Calibri" w:hAnsi="Calibri" w:cs="Calibri"/>
          <w:sz w:val="20"/>
          <w:szCs w:val="20"/>
        </w:rPr>
        <w:t>uali</w:t>
      </w:r>
      <w:r>
        <w:rPr>
          <w:rFonts w:ascii="Calibri" w:eastAsia="Calibri" w:hAnsi="Calibri" w:cs="Calibri"/>
          <w:spacing w:val="-1"/>
          <w:sz w:val="20"/>
          <w:szCs w:val="20"/>
        </w:rPr>
        <w:t>f</w:t>
      </w:r>
      <w:r>
        <w:rPr>
          <w:rFonts w:ascii="Calibri" w:eastAsia="Calibri" w:hAnsi="Calibri" w:cs="Calibri"/>
          <w:sz w:val="20"/>
          <w:szCs w:val="20"/>
        </w:rPr>
        <w:t>icatio</w:t>
      </w:r>
      <w:r>
        <w:rPr>
          <w:rFonts w:ascii="Calibri" w:eastAsia="Calibri" w:hAnsi="Calibri" w:cs="Calibri"/>
          <w:spacing w:val="3"/>
          <w:sz w:val="20"/>
          <w:szCs w:val="20"/>
        </w:rPr>
        <w:t>n</w:t>
      </w:r>
      <w:r>
        <w:rPr>
          <w:rFonts w:ascii="Calibri" w:eastAsia="Calibri" w:hAnsi="Calibri" w:cs="Calibri"/>
          <w:spacing w:val="-1"/>
          <w:sz w:val="20"/>
          <w:szCs w:val="20"/>
        </w:rPr>
        <w:t>s</w:t>
      </w:r>
      <w:r>
        <w:rPr>
          <w:rFonts w:ascii="Calibri" w:eastAsia="Calibri" w:hAnsi="Calibri" w:cs="Calibri"/>
          <w:sz w:val="20"/>
          <w:szCs w:val="20"/>
        </w:rPr>
        <w:t>.</w:t>
      </w:r>
    </w:p>
    <w:p w14:paraId="50EA8A63" w14:textId="77777777" w:rsidR="00CE7442" w:rsidRDefault="00CE7442" w:rsidP="007C62E7">
      <w:pPr>
        <w:ind w:left="113"/>
        <w:rPr>
          <w:rFonts w:ascii="Calibri" w:eastAsia="Calibri" w:hAnsi="Calibri" w:cs="Calibri"/>
          <w:sz w:val="20"/>
          <w:szCs w:val="20"/>
        </w:rPr>
      </w:pPr>
    </w:p>
    <w:p w14:paraId="50CBD387" w14:textId="77777777" w:rsidR="00CE7442" w:rsidRPr="00CE7442" w:rsidRDefault="00CE7442" w:rsidP="00CE7442">
      <w:pPr>
        <w:rPr>
          <w:b/>
          <w:bCs/>
          <w:i/>
          <w:iCs/>
          <w:sz w:val="20"/>
          <w:szCs w:val="20"/>
        </w:rPr>
      </w:pPr>
      <w:r>
        <w:rPr>
          <w:b/>
          <w:bCs/>
          <w:i/>
          <w:iCs/>
          <w:color w:val="1F497D"/>
          <w:sz w:val="20"/>
          <w:szCs w:val="20"/>
        </w:rPr>
        <w:t>  </w:t>
      </w:r>
      <w:r w:rsidRPr="00CE7442">
        <w:rPr>
          <w:b/>
          <w:bCs/>
          <w:i/>
          <w:iCs/>
          <w:sz w:val="20"/>
          <w:szCs w:val="20"/>
        </w:rPr>
        <w:t xml:space="preserve">Supplier Development and </w:t>
      </w:r>
      <w:proofErr w:type="spellStart"/>
      <w:r w:rsidRPr="00CE7442">
        <w:rPr>
          <w:b/>
          <w:bCs/>
          <w:i/>
          <w:iCs/>
          <w:sz w:val="20"/>
          <w:szCs w:val="20"/>
        </w:rPr>
        <w:t>Localisation</w:t>
      </w:r>
      <w:proofErr w:type="spellEnd"/>
      <w:r w:rsidRPr="00CE7442">
        <w:rPr>
          <w:b/>
          <w:bCs/>
          <w:i/>
          <w:iCs/>
          <w:sz w:val="20"/>
          <w:szCs w:val="20"/>
        </w:rPr>
        <w:t xml:space="preserve"> Requirements</w:t>
      </w:r>
    </w:p>
    <w:p w14:paraId="367EBA89" w14:textId="77777777" w:rsidR="00CE7442" w:rsidRPr="00CE7442" w:rsidRDefault="00CE7442" w:rsidP="00CE7442">
      <w:pPr>
        <w:rPr>
          <w:sz w:val="20"/>
          <w:szCs w:val="20"/>
        </w:rPr>
      </w:pPr>
      <w:r w:rsidRPr="00CE7442">
        <w:rPr>
          <w:sz w:val="20"/>
          <w:szCs w:val="20"/>
        </w:rPr>
        <w:t xml:space="preserve">The Contractor recruits 100% of all new recruits of general </w:t>
      </w:r>
      <w:proofErr w:type="spellStart"/>
      <w:r w:rsidRPr="00CE7442">
        <w:rPr>
          <w:sz w:val="20"/>
          <w:szCs w:val="20"/>
        </w:rPr>
        <w:t>labour</w:t>
      </w:r>
      <w:proofErr w:type="spellEnd"/>
      <w:r w:rsidRPr="00CE7442">
        <w:rPr>
          <w:sz w:val="20"/>
          <w:szCs w:val="20"/>
        </w:rPr>
        <w:t xml:space="preserve"> from Dr Pixley Ka Seme local municipality, using the recruitment form provided by the department of </w:t>
      </w:r>
      <w:proofErr w:type="spellStart"/>
      <w:r w:rsidRPr="00CE7442">
        <w:rPr>
          <w:sz w:val="20"/>
          <w:szCs w:val="20"/>
        </w:rPr>
        <w:t>labour</w:t>
      </w:r>
      <w:proofErr w:type="spellEnd"/>
      <w:r w:rsidRPr="00CE7442">
        <w:rPr>
          <w:sz w:val="20"/>
          <w:szCs w:val="20"/>
        </w:rPr>
        <w:t xml:space="preserve">.  Contact details and application forms will be provided by the </w:t>
      </w:r>
      <w:r w:rsidRPr="00CE7442">
        <w:rPr>
          <w:i/>
          <w:iCs/>
          <w:sz w:val="20"/>
          <w:szCs w:val="20"/>
        </w:rPr>
        <w:t>Employer’s Representative</w:t>
      </w:r>
      <w:r w:rsidRPr="00CE7442">
        <w:rPr>
          <w:sz w:val="20"/>
          <w:szCs w:val="20"/>
        </w:rPr>
        <w:t xml:space="preserve"> on request </w:t>
      </w:r>
    </w:p>
    <w:p w14:paraId="36C6E11A" w14:textId="77777777" w:rsidR="00CE7442" w:rsidRPr="00CE7442" w:rsidRDefault="00CE7442" w:rsidP="00CE7442">
      <w:pPr>
        <w:rPr>
          <w:sz w:val="20"/>
          <w:szCs w:val="20"/>
        </w:rPr>
      </w:pPr>
    </w:p>
    <w:p w14:paraId="06B6794B" w14:textId="77777777" w:rsidR="00CE7442" w:rsidRPr="00CE7442" w:rsidRDefault="00CE7442" w:rsidP="00CE7442">
      <w:pPr>
        <w:rPr>
          <w:sz w:val="20"/>
          <w:szCs w:val="20"/>
        </w:rPr>
      </w:pPr>
      <w:r w:rsidRPr="00CE7442">
        <w:rPr>
          <w:sz w:val="20"/>
          <w:szCs w:val="20"/>
        </w:rPr>
        <w:t>In an event that new recruits are not from the defined Dr Pixley Ka Seme municipality, the contractor needs to provide proof that the local municipality could not provide such individual.</w:t>
      </w:r>
    </w:p>
    <w:p w14:paraId="2157D35E" w14:textId="77777777" w:rsidR="00CE7442" w:rsidRPr="00CE7442" w:rsidRDefault="00CE7442" w:rsidP="00CE7442">
      <w:pPr>
        <w:rPr>
          <w:sz w:val="20"/>
          <w:szCs w:val="20"/>
        </w:rPr>
      </w:pPr>
    </w:p>
    <w:p w14:paraId="41547B90" w14:textId="77777777" w:rsidR="00CE7442" w:rsidRPr="00CE7442" w:rsidRDefault="00CE7442" w:rsidP="00CE7442">
      <w:pPr>
        <w:rPr>
          <w:sz w:val="20"/>
          <w:szCs w:val="20"/>
        </w:rPr>
      </w:pPr>
      <w:r w:rsidRPr="00CE7442">
        <w:rPr>
          <w:sz w:val="20"/>
          <w:szCs w:val="20"/>
        </w:rPr>
        <w:t xml:space="preserve">The contractor needs to update the </w:t>
      </w:r>
      <w:r w:rsidRPr="00CE7442">
        <w:rPr>
          <w:i/>
          <w:iCs/>
          <w:sz w:val="20"/>
          <w:szCs w:val="20"/>
        </w:rPr>
        <w:t>Employer’s Representative</w:t>
      </w:r>
      <w:r w:rsidRPr="00CE7442">
        <w:rPr>
          <w:sz w:val="20"/>
          <w:szCs w:val="20"/>
        </w:rPr>
        <w:t xml:space="preserve"> as well as the department of </w:t>
      </w:r>
      <w:proofErr w:type="spellStart"/>
      <w:r w:rsidRPr="00CE7442">
        <w:rPr>
          <w:sz w:val="20"/>
          <w:szCs w:val="20"/>
        </w:rPr>
        <w:t>labour</w:t>
      </w:r>
      <w:proofErr w:type="spellEnd"/>
      <w:r w:rsidRPr="00CE7442">
        <w:rPr>
          <w:sz w:val="20"/>
          <w:szCs w:val="20"/>
        </w:rPr>
        <w:t xml:space="preserve">, in the event that there is a change in the staff compliment </w:t>
      </w:r>
      <w:proofErr w:type="gramStart"/>
      <w:r w:rsidRPr="00CE7442">
        <w:rPr>
          <w:sz w:val="20"/>
          <w:szCs w:val="20"/>
        </w:rPr>
        <w:t>e.g.</w:t>
      </w:r>
      <w:proofErr w:type="gramEnd"/>
      <w:r w:rsidRPr="00CE7442">
        <w:rPr>
          <w:sz w:val="20"/>
          <w:szCs w:val="20"/>
        </w:rPr>
        <w:t xml:space="preserve"> dismissal, resignation, </w:t>
      </w:r>
      <w:proofErr w:type="spellStart"/>
      <w:r w:rsidRPr="00CE7442">
        <w:rPr>
          <w:sz w:val="20"/>
          <w:szCs w:val="20"/>
        </w:rPr>
        <w:t>etc</w:t>
      </w:r>
      <w:proofErr w:type="spellEnd"/>
    </w:p>
    <w:p w14:paraId="611528EA" w14:textId="77777777" w:rsidR="00CE7442" w:rsidRPr="00CE7442" w:rsidRDefault="00CE7442" w:rsidP="00CE7442">
      <w:pPr>
        <w:rPr>
          <w:sz w:val="20"/>
          <w:szCs w:val="20"/>
        </w:rPr>
      </w:pPr>
    </w:p>
    <w:p w14:paraId="03CF7E8A" w14:textId="77777777" w:rsidR="00CE7442" w:rsidRPr="00CE7442" w:rsidRDefault="00CE7442" w:rsidP="00CE7442">
      <w:pPr>
        <w:rPr>
          <w:sz w:val="20"/>
          <w:szCs w:val="20"/>
        </w:rPr>
      </w:pPr>
      <w:r w:rsidRPr="00CE7442">
        <w:rPr>
          <w:sz w:val="20"/>
          <w:szCs w:val="20"/>
        </w:rPr>
        <w:t xml:space="preserve">The contractor submits an updated monthly job statistics on the 1st day of each month, using the reporting template that is provided by the </w:t>
      </w:r>
      <w:r w:rsidRPr="00CE7442">
        <w:rPr>
          <w:i/>
          <w:iCs/>
          <w:sz w:val="20"/>
          <w:szCs w:val="20"/>
        </w:rPr>
        <w:t>Employer’s Representative</w:t>
      </w:r>
      <w:r w:rsidRPr="00CE7442">
        <w:rPr>
          <w:sz w:val="20"/>
          <w:szCs w:val="20"/>
        </w:rPr>
        <w:t xml:space="preserve">. </w:t>
      </w:r>
    </w:p>
    <w:p w14:paraId="4A362C54" w14:textId="77777777" w:rsidR="00CE7442" w:rsidRPr="00CE7442" w:rsidRDefault="00CE7442" w:rsidP="00CE7442">
      <w:pPr>
        <w:rPr>
          <w:sz w:val="20"/>
          <w:szCs w:val="20"/>
        </w:rPr>
      </w:pPr>
    </w:p>
    <w:p w14:paraId="1B4F7533" w14:textId="77777777" w:rsidR="00CE7442" w:rsidRPr="00CE7442" w:rsidRDefault="00CE7442" w:rsidP="00CE7442">
      <w:pPr>
        <w:rPr>
          <w:sz w:val="20"/>
          <w:szCs w:val="20"/>
        </w:rPr>
      </w:pPr>
    </w:p>
    <w:p w14:paraId="524FE178" w14:textId="77777777" w:rsidR="00CE7442" w:rsidRPr="00CE7442" w:rsidRDefault="00CE7442" w:rsidP="00CE7442">
      <w:pPr>
        <w:rPr>
          <w:b/>
          <w:bCs/>
          <w:i/>
          <w:iCs/>
          <w:sz w:val="20"/>
          <w:szCs w:val="20"/>
        </w:rPr>
      </w:pPr>
      <w:r w:rsidRPr="00CE7442">
        <w:rPr>
          <w:b/>
          <w:bCs/>
          <w:i/>
          <w:iCs/>
          <w:sz w:val="20"/>
          <w:szCs w:val="20"/>
        </w:rPr>
        <w:t>       Transporting of Staff</w:t>
      </w:r>
    </w:p>
    <w:p w14:paraId="5D899E6B" w14:textId="77777777" w:rsidR="00CE7442" w:rsidRPr="00CE7442" w:rsidRDefault="00CE7442" w:rsidP="00CE7442">
      <w:pPr>
        <w:rPr>
          <w:sz w:val="20"/>
          <w:szCs w:val="20"/>
        </w:rPr>
      </w:pPr>
      <w:r w:rsidRPr="00CE7442">
        <w:rPr>
          <w:sz w:val="20"/>
          <w:szCs w:val="20"/>
        </w:rPr>
        <w:t xml:space="preserve">The Contractor must use transportation sourced from the Dr Pixley Ka Seme local taxi association.  </w:t>
      </w:r>
    </w:p>
    <w:p w14:paraId="038F694F" w14:textId="77777777" w:rsidR="00CE7442" w:rsidRPr="00CE7442" w:rsidRDefault="00CE7442" w:rsidP="00CE7442">
      <w:pPr>
        <w:rPr>
          <w:sz w:val="20"/>
          <w:szCs w:val="20"/>
        </w:rPr>
      </w:pPr>
    </w:p>
    <w:p w14:paraId="2FC7A789" w14:textId="77777777" w:rsidR="00CE7442" w:rsidRPr="00CE7442" w:rsidRDefault="00CE7442" w:rsidP="00CE7442">
      <w:pPr>
        <w:rPr>
          <w:sz w:val="20"/>
          <w:szCs w:val="20"/>
        </w:rPr>
      </w:pPr>
      <w:r w:rsidRPr="00CE7442">
        <w:rPr>
          <w:sz w:val="20"/>
          <w:szCs w:val="20"/>
        </w:rPr>
        <w:t>The Contractor remains responsible for ensuring that the required personnel are on site at the required times.  The Contractor is required to submit a risk mitigation plan outlying Mitigating Steps that will be taken in the event of Strike actions that could prevent the contractor from providing the Service as per the scope.</w:t>
      </w:r>
    </w:p>
    <w:p w14:paraId="1972F037" w14:textId="77777777" w:rsidR="00CE7442" w:rsidRDefault="00CE7442" w:rsidP="007C62E7">
      <w:pPr>
        <w:ind w:left="113"/>
        <w:rPr>
          <w:rFonts w:ascii="Calibri" w:eastAsia="Calibri" w:hAnsi="Calibri" w:cs="Calibri"/>
          <w:sz w:val="20"/>
          <w:szCs w:val="20"/>
        </w:rPr>
      </w:pPr>
    </w:p>
    <w:p w14:paraId="69761F5B" w14:textId="77777777" w:rsidR="007C62E7" w:rsidRDefault="007C62E7" w:rsidP="007C62E7">
      <w:pPr>
        <w:spacing w:before="3" w:line="160" w:lineRule="exact"/>
        <w:rPr>
          <w:sz w:val="16"/>
          <w:szCs w:val="16"/>
        </w:rPr>
      </w:pPr>
    </w:p>
    <w:p w14:paraId="739DDACB" w14:textId="77777777" w:rsidR="007C62E7" w:rsidRDefault="007C62E7" w:rsidP="007C62E7">
      <w:pPr>
        <w:spacing w:line="200" w:lineRule="exact"/>
        <w:rPr>
          <w:sz w:val="20"/>
          <w:szCs w:val="20"/>
        </w:rPr>
      </w:pPr>
    </w:p>
    <w:p w14:paraId="09DF9DCD" w14:textId="77777777" w:rsidR="007C62E7" w:rsidRDefault="007C62E7" w:rsidP="005B3361">
      <w:pPr>
        <w:numPr>
          <w:ilvl w:val="2"/>
          <w:numId w:val="18"/>
        </w:numPr>
        <w:tabs>
          <w:tab w:val="left" w:pos="566"/>
        </w:tabs>
        <w:ind w:left="566" w:hanging="454"/>
        <w:rPr>
          <w:rFonts w:ascii="Calibri" w:eastAsia="Calibri" w:hAnsi="Calibri" w:cs="Calibri"/>
          <w:sz w:val="20"/>
          <w:szCs w:val="20"/>
        </w:rPr>
      </w:pPr>
      <w:bookmarkStart w:id="44" w:name="_bookmark57"/>
      <w:bookmarkEnd w:id="44"/>
      <w:r>
        <w:rPr>
          <w:rFonts w:ascii="Calibri" w:eastAsia="Calibri" w:hAnsi="Calibri" w:cs="Calibri"/>
          <w:b/>
          <w:bCs/>
          <w:sz w:val="20"/>
          <w:szCs w:val="20"/>
        </w:rPr>
        <w:t>BBB</w:t>
      </w:r>
      <w:r>
        <w:rPr>
          <w:rFonts w:ascii="Calibri" w:eastAsia="Calibri" w:hAnsi="Calibri" w:cs="Calibri"/>
          <w:b/>
          <w:bCs/>
          <w:spacing w:val="1"/>
          <w:sz w:val="20"/>
          <w:szCs w:val="20"/>
        </w:rPr>
        <w:t>E</w:t>
      </w:r>
      <w:r>
        <w:rPr>
          <w:rFonts w:ascii="Calibri" w:eastAsia="Calibri" w:hAnsi="Calibri" w:cs="Calibri"/>
          <w:b/>
          <w:bCs/>
          <w:sz w:val="20"/>
          <w:szCs w:val="20"/>
        </w:rPr>
        <w:t>E</w:t>
      </w:r>
      <w:r>
        <w:rPr>
          <w:rFonts w:ascii="Calibri" w:eastAsia="Calibri" w:hAnsi="Calibri" w:cs="Calibri"/>
          <w:b/>
          <w:bCs/>
          <w:spacing w:val="-11"/>
          <w:sz w:val="20"/>
          <w:szCs w:val="20"/>
        </w:rPr>
        <w:t xml:space="preserve"> </w:t>
      </w:r>
      <w:r>
        <w:rPr>
          <w:rFonts w:ascii="Calibri" w:eastAsia="Calibri" w:hAnsi="Calibri" w:cs="Calibri"/>
          <w:b/>
          <w:bCs/>
          <w:sz w:val="20"/>
          <w:szCs w:val="20"/>
        </w:rPr>
        <w:t>a</w:t>
      </w:r>
      <w:r>
        <w:rPr>
          <w:rFonts w:ascii="Calibri" w:eastAsia="Calibri" w:hAnsi="Calibri" w:cs="Calibri"/>
          <w:b/>
          <w:bCs/>
          <w:spacing w:val="1"/>
          <w:sz w:val="20"/>
          <w:szCs w:val="20"/>
        </w:rPr>
        <w:t>n</w:t>
      </w:r>
      <w:r>
        <w:rPr>
          <w:rFonts w:ascii="Calibri" w:eastAsia="Calibri" w:hAnsi="Calibri" w:cs="Calibri"/>
          <w:b/>
          <w:bCs/>
          <w:sz w:val="20"/>
          <w:szCs w:val="20"/>
        </w:rPr>
        <w:t>d</w:t>
      </w:r>
      <w:r>
        <w:rPr>
          <w:rFonts w:ascii="Calibri" w:eastAsia="Calibri" w:hAnsi="Calibri" w:cs="Calibri"/>
          <w:b/>
          <w:bCs/>
          <w:spacing w:val="-9"/>
          <w:sz w:val="20"/>
          <w:szCs w:val="20"/>
        </w:rPr>
        <w:t xml:space="preserve"> </w:t>
      </w:r>
      <w:r>
        <w:rPr>
          <w:rFonts w:ascii="Calibri" w:eastAsia="Calibri" w:hAnsi="Calibri" w:cs="Calibri"/>
          <w:b/>
          <w:bCs/>
          <w:spacing w:val="1"/>
          <w:sz w:val="20"/>
          <w:szCs w:val="20"/>
        </w:rPr>
        <w:t>p</w:t>
      </w:r>
      <w:r>
        <w:rPr>
          <w:rFonts w:ascii="Calibri" w:eastAsia="Calibri" w:hAnsi="Calibri" w:cs="Calibri"/>
          <w:b/>
          <w:bCs/>
          <w:sz w:val="20"/>
          <w:szCs w:val="20"/>
        </w:rPr>
        <w:t>referenc</w:t>
      </w:r>
      <w:r>
        <w:rPr>
          <w:rFonts w:ascii="Calibri" w:eastAsia="Calibri" w:hAnsi="Calibri" w:cs="Calibri"/>
          <w:b/>
          <w:bCs/>
          <w:spacing w:val="-1"/>
          <w:sz w:val="20"/>
          <w:szCs w:val="20"/>
        </w:rPr>
        <w:t>i</w:t>
      </w:r>
      <w:r>
        <w:rPr>
          <w:rFonts w:ascii="Calibri" w:eastAsia="Calibri" w:hAnsi="Calibri" w:cs="Calibri"/>
          <w:b/>
          <w:bCs/>
          <w:sz w:val="20"/>
          <w:szCs w:val="20"/>
        </w:rPr>
        <w:t>ng</w:t>
      </w:r>
      <w:r>
        <w:rPr>
          <w:rFonts w:ascii="Calibri" w:eastAsia="Calibri" w:hAnsi="Calibri" w:cs="Calibri"/>
          <w:b/>
          <w:bCs/>
          <w:spacing w:val="-12"/>
          <w:sz w:val="20"/>
          <w:szCs w:val="20"/>
        </w:rPr>
        <w:t xml:space="preserve"> </w:t>
      </w:r>
      <w:r>
        <w:rPr>
          <w:rFonts w:ascii="Calibri" w:eastAsia="Calibri" w:hAnsi="Calibri" w:cs="Calibri"/>
          <w:b/>
          <w:bCs/>
          <w:sz w:val="20"/>
          <w:szCs w:val="20"/>
        </w:rPr>
        <w:t>scheme</w:t>
      </w:r>
    </w:p>
    <w:p w14:paraId="62B58548" w14:textId="77777777" w:rsidR="007C62E7" w:rsidRDefault="007C62E7" w:rsidP="007C62E7">
      <w:pPr>
        <w:spacing w:before="7" w:line="110" w:lineRule="exact"/>
        <w:rPr>
          <w:sz w:val="11"/>
          <w:szCs w:val="11"/>
        </w:rPr>
      </w:pPr>
    </w:p>
    <w:p w14:paraId="68C703C1" w14:textId="77777777" w:rsidR="007C62E7" w:rsidRDefault="007C62E7" w:rsidP="007C62E7">
      <w:pPr>
        <w:spacing w:line="242" w:lineRule="exact"/>
        <w:ind w:left="113" w:right="352"/>
        <w:rPr>
          <w:rFonts w:ascii="Calibri" w:eastAsia="Calibri" w:hAnsi="Calibri" w:cs="Calibri"/>
          <w:sz w:val="20"/>
          <w:szCs w:val="20"/>
        </w:rPr>
      </w:pPr>
      <w:r>
        <w:rPr>
          <w:rFonts w:ascii="Calibri" w:eastAsia="Calibri" w:hAnsi="Calibri" w:cs="Calibri"/>
          <w:sz w:val="20"/>
          <w:szCs w:val="20"/>
        </w:rPr>
        <w:t>Pre</w:t>
      </w:r>
      <w:r>
        <w:rPr>
          <w:rFonts w:ascii="Calibri" w:eastAsia="Calibri" w:hAnsi="Calibri" w:cs="Calibri"/>
          <w:spacing w:val="-1"/>
          <w:sz w:val="20"/>
          <w:szCs w:val="20"/>
        </w:rPr>
        <w:t>f</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nce</w:t>
      </w:r>
      <w:r>
        <w:rPr>
          <w:rFonts w:ascii="Calibri" w:eastAsia="Calibri" w:hAnsi="Calibri" w:cs="Calibri"/>
          <w:spacing w:val="-8"/>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g</w:t>
      </w:r>
      <w:r>
        <w:rPr>
          <w:rFonts w:ascii="Calibri" w:eastAsia="Calibri" w:hAnsi="Calibri" w:cs="Calibri"/>
          <w:spacing w:val="2"/>
          <w:sz w:val="20"/>
          <w:szCs w:val="20"/>
        </w:rPr>
        <w:t>i</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z w:val="20"/>
          <w:szCs w:val="20"/>
        </w:rPr>
        <w:t>South</w:t>
      </w:r>
      <w:r>
        <w:rPr>
          <w:rFonts w:ascii="Calibri" w:eastAsia="Calibri" w:hAnsi="Calibri" w:cs="Calibri"/>
          <w:spacing w:val="-6"/>
          <w:sz w:val="20"/>
          <w:szCs w:val="20"/>
        </w:rPr>
        <w:t xml:space="preserve"> </w:t>
      </w:r>
      <w:r>
        <w:rPr>
          <w:rFonts w:ascii="Calibri" w:eastAsia="Calibri" w:hAnsi="Calibri" w:cs="Calibri"/>
          <w:sz w:val="20"/>
          <w:szCs w:val="20"/>
        </w:rPr>
        <w:t>Afri</w:t>
      </w:r>
      <w:r>
        <w:rPr>
          <w:rFonts w:ascii="Calibri" w:eastAsia="Calibri" w:hAnsi="Calibri" w:cs="Calibri"/>
          <w:spacing w:val="-1"/>
          <w:sz w:val="20"/>
          <w:szCs w:val="20"/>
        </w:rPr>
        <w:t>c</w:t>
      </w:r>
      <w:r>
        <w:rPr>
          <w:rFonts w:ascii="Calibri" w:eastAsia="Calibri" w:hAnsi="Calibri" w:cs="Calibri"/>
          <w:sz w:val="20"/>
          <w:szCs w:val="20"/>
        </w:rPr>
        <w:t>an</w:t>
      </w:r>
      <w:r>
        <w:rPr>
          <w:rFonts w:ascii="Calibri" w:eastAsia="Calibri" w:hAnsi="Calibri" w:cs="Calibri"/>
          <w:spacing w:val="-4"/>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m</w:t>
      </w:r>
      <w:r>
        <w:rPr>
          <w:rFonts w:ascii="Calibri" w:eastAsia="Calibri" w:hAnsi="Calibri" w:cs="Calibri"/>
          <w:sz w:val="20"/>
          <w:szCs w:val="20"/>
        </w:rPr>
        <w:t>pa</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z w:val="20"/>
          <w:szCs w:val="20"/>
        </w:rPr>
        <w:t>ible</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w:t>
      </w:r>
      <w:r>
        <w:rPr>
          <w:rFonts w:ascii="Calibri" w:eastAsia="Calibri" w:hAnsi="Calibri" w:cs="Calibri"/>
          <w:spacing w:val="6"/>
          <w:sz w:val="20"/>
          <w:szCs w:val="20"/>
        </w:rPr>
        <w:t>b</w:t>
      </w:r>
      <w:r>
        <w:rPr>
          <w:rFonts w:ascii="Calibri" w:eastAsia="Calibri" w:hAnsi="Calibri" w:cs="Calibri"/>
          <w:spacing w:val="-1"/>
          <w:sz w:val="20"/>
          <w:szCs w:val="20"/>
        </w:rPr>
        <w:t>-</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ctor</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z w:val="20"/>
          <w:szCs w:val="20"/>
        </w:rPr>
        <w:t>Local</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our</w:t>
      </w:r>
      <w:r>
        <w:rPr>
          <w:rFonts w:ascii="Calibri" w:eastAsia="Calibri" w:hAnsi="Calibri" w:cs="Calibri"/>
          <w:spacing w:val="2"/>
          <w:sz w:val="20"/>
          <w:szCs w:val="20"/>
        </w:rPr>
        <w:t>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re</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7"/>
          <w:sz w:val="20"/>
          <w:szCs w:val="20"/>
        </w:rPr>
        <w:t xml:space="preserve"> </w:t>
      </w:r>
      <w:proofErr w:type="spellStart"/>
      <w:r>
        <w:rPr>
          <w:rFonts w:ascii="Calibri" w:eastAsia="Calibri" w:hAnsi="Calibri" w:cs="Calibri"/>
          <w:spacing w:val="1"/>
          <w:sz w:val="20"/>
          <w:szCs w:val="20"/>
        </w:rPr>
        <w:t>u</w:t>
      </w:r>
      <w:r>
        <w:rPr>
          <w:rFonts w:ascii="Calibri" w:eastAsia="Calibri" w:hAnsi="Calibri" w:cs="Calibri"/>
          <w:sz w:val="20"/>
          <w:szCs w:val="20"/>
        </w:rPr>
        <w:t>til</w:t>
      </w:r>
      <w:r>
        <w:rPr>
          <w:rFonts w:ascii="Calibri" w:eastAsia="Calibri" w:hAnsi="Calibri" w:cs="Calibri"/>
          <w:spacing w:val="2"/>
          <w:sz w:val="20"/>
          <w:szCs w:val="20"/>
        </w:rPr>
        <w:t>i</w:t>
      </w:r>
      <w:r>
        <w:rPr>
          <w:rFonts w:ascii="Calibri" w:eastAsia="Calibri" w:hAnsi="Calibri" w:cs="Calibri"/>
          <w:spacing w:val="-1"/>
          <w:sz w:val="20"/>
          <w:szCs w:val="20"/>
        </w:rPr>
        <w:t>se</w:t>
      </w:r>
      <w:r>
        <w:rPr>
          <w:rFonts w:ascii="Calibri" w:eastAsia="Calibri" w:hAnsi="Calibri" w:cs="Calibri"/>
          <w:sz w:val="20"/>
          <w:szCs w:val="20"/>
        </w:rPr>
        <w:t>d</w:t>
      </w:r>
      <w:proofErr w:type="spellEnd"/>
      <w:r>
        <w:rPr>
          <w:rFonts w:ascii="Calibri" w:eastAsia="Calibri" w:hAnsi="Calibri" w:cs="Calibri"/>
          <w:spacing w:val="-5"/>
          <w:sz w:val="20"/>
          <w:szCs w:val="20"/>
        </w:rPr>
        <w:t xml:space="preserve"> </w:t>
      </w:r>
      <w:r>
        <w:rPr>
          <w:rFonts w:ascii="Calibri" w:eastAsia="Calibri" w:hAnsi="Calibri" w:cs="Calibri"/>
          <w:sz w:val="20"/>
          <w:szCs w:val="20"/>
        </w:rPr>
        <w:t>w</w:t>
      </w:r>
      <w:r>
        <w:rPr>
          <w:rFonts w:ascii="Calibri" w:eastAsia="Calibri" w:hAnsi="Calibri" w:cs="Calibri"/>
          <w:spacing w:val="2"/>
          <w:sz w:val="20"/>
          <w:szCs w:val="20"/>
        </w:rPr>
        <w:t>h</w:t>
      </w:r>
      <w:r>
        <w:rPr>
          <w:rFonts w:ascii="Calibri" w:eastAsia="Calibri" w:hAnsi="Calibri" w:cs="Calibri"/>
          <w:spacing w:val="-1"/>
          <w:sz w:val="20"/>
          <w:szCs w:val="20"/>
        </w:rPr>
        <w:t>e</w:t>
      </w:r>
      <w:r>
        <w:rPr>
          <w:rFonts w:ascii="Calibri" w:eastAsia="Calibri" w:hAnsi="Calibri" w:cs="Calibri"/>
          <w:sz w:val="20"/>
          <w:szCs w:val="20"/>
        </w:rPr>
        <w:t>re</w:t>
      </w:r>
      <w:r>
        <w:rPr>
          <w:rFonts w:ascii="Calibri" w:eastAsia="Calibri" w:hAnsi="Calibri" w:cs="Calibri"/>
          <w:w w:val="99"/>
          <w:sz w:val="20"/>
          <w:szCs w:val="20"/>
        </w:rPr>
        <w:t xml:space="preserve"> </w:t>
      </w:r>
      <w:r>
        <w:rPr>
          <w:rFonts w:ascii="Calibri" w:eastAsia="Calibri" w:hAnsi="Calibri" w:cs="Calibri"/>
          <w:sz w:val="20"/>
          <w:szCs w:val="20"/>
        </w:rPr>
        <w:t>po</w:t>
      </w:r>
      <w:r>
        <w:rPr>
          <w:rFonts w:ascii="Calibri" w:eastAsia="Calibri" w:hAnsi="Calibri" w:cs="Calibri"/>
          <w:spacing w:val="-1"/>
          <w:sz w:val="20"/>
          <w:szCs w:val="20"/>
        </w:rPr>
        <w:t>ss</w:t>
      </w:r>
      <w:r>
        <w:rPr>
          <w:rFonts w:ascii="Calibri" w:eastAsia="Calibri" w:hAnsi="Calibri" w:cs="Calibri"/>
          <w:sz w:val="20"/>
          <w:szCs w:val="20"/>
        </w:rPr>
        <w:t>ibl</w:t>
      </w:r>
      <w:r>
        <w:rPr>
          <w:rFonts w:ascii="Calibri" w:eastAsia="Calibri" w:hAnsi="Calibri" w:cs="Calibri"/>
          <w:spacing w:val="-1"/>
          <w:sz w:val="20"/>
          <w:szCs w:val="20"/>
        </w:rPr>
        <w:t>e</w:t>
      </w:r>
      <w:r>
        <w:rPr>
          <w:rFonts w:ascii="Calibri" w:eastAsia="Calibri" w:hAnsi="Calibri" w:cs="Calibri"/>
          <w:sz w:val="20"/>
          <w:szCs w:val="20"/>
        </w:rPr>
        <w:t>.</w:t>
      </w:r>
    </w:p>
    <w:p w14:paraId="35E7F2D5" w14:textId="77777777" w:rsidR="007C62E7" w:rsidRDefault="007C62E7" w:rsidP="007C62E7">
      <w:pPr>
        <w:spacing w:before="6"/>
        <w:ind w:left="113" w:right="172"/>
        <w:rPr>
          <w:rFonts w:ascii="Calibri" w:eastAsia="Calibri" w:hAnsi="Calibri" w:cs="Calibri"/>
          <w:sz w:val="20"/>
          <w:szCs w:val="20"/>
        </w:rPr>
      </w:pPr>
      <w:r>
        <w:rPr>
          <w:rFonts w:ascii="Calibri" w:eastAsia="Calibri" w:hAnsi="Calibri" w:cs="Calibri"/>
          <w:sz w:val="20"/>
          <w:szCs w:val="20"/>
        </w:rPr>
        <w:t>A</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te</w:t>
      </w:r>
      <w:r>
        <w:rPr>
          <w:rFonts w:ascii="Calibri" w:eastAsia="Calibri" w:hAnsi="Calibri" w:cs="Calibri"/>
          <w:spacing w:val="2"/>
          <w:sz w:val="20"/>
          <w:szCs w:val="20"/>
        </w:rPr>
        <w:t>r</w:t>
      </w:r>
      <w:r>
        <w:rPr>
          <w:rFonts w:ascii="Calibri" w:eastAsia="Calibri" w:hAnsi="Calibri" w:cs="Calibri"/>
          <w:spacing w:val="-1"/>
          <w:sz w:val="20"/>
          <w:szCs w:val="20"/>
        </w:rPr>
        <w:t>m</w:t>
      </w:r>
      <w:r>
        <w:rPr>
          <w:rFonts w:ascii="Calibri" w:eastAsia="Calibri" w:hAnsi="Calibri" w:cs="Calibri"/>
          <w:sz w:val="20"/>
          <w:szCs w:val="20"/>
        </w:rPr>
        <w:t>in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z w:val="20"/>
          <w:szCs w:val="20"/>
        </w:rPr>
        <w:t>Mu</w:t>
      </w:r>
      <w:r>
        <w:rPr>
          <w:rFonts w:ascii="Calibri" w:eastAsia="Calibri" w:hAnsi="Calibri" w:cs="Calibri"/>
          <w:spacing w:val="3"/>
          <w:sz w:val="20"/>
          <w:szCs w:val="20"/>
        </w:rPr>
        <w:t>t</w:t>
      </w:r>
      <w:r>
        <w:rPr>
          <w:rFonts w:ascii="Calibri" w:eastAsia="Calibri" w:hAnsi="Calibri" w:cs="Calibri"/>
          <w:sz w:val="20"/>
          <w:szCs w:val="20"/>
        </w:rPr>
        <w:t>ually</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gr</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v</w:t>
      </w:r>
      <w:r>
        <w:rPr>
          <w:rFonts w:ascii="Calibri" w:eastAsia="Calibri" w:hAnsi="Calibri" w:cs="Calibri"/>
          <w:sz w:val="20"/>
          <w:szCs w:val="20"/>
        </w:rPr>
        <w:t>al</w:t>
      </w:r>
      <w:r>
        <w:rPr>
          <w:rFonts w:ascii="Calibri" w:eastAsia="Calibri" w:hAnsi="Calibri" w:cs="Calibri"/>
          <w:spacing w:val="1"/>
          <w:sz w:val="20"/>
          <w:szCs w:val="20"/>
        </w:rPr>
        <w:t>u</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th</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pacing w:val="2"/>
          <w:sz w:val="20"/>
          <w:szCs w:val="20"/>
        </w:rPr>
        <w:t>c</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z w:val="20"/>
          <w:szCs w:val="20"/>
        </w:rPr>
        <w:t>ct</w:t>
      </w:r>
      <w:r>
        <w:rPr>
          <w:rFonts w:ascii="Calibri" w:eastAsia="Calibri" w:hAnsi="Calibri" w:cs="Calibri"/>
          <w:spacing w:val="-5"/>
          <w:sz w:val="20"/>
          <w:szCs w:val="20"/>
        </w:rPr>
        <w:t xml:space="preserve"> </w:t>
      </w:r>
      <w:r>
        <w:rPr>
          <w:rFonts w:ascii="Calibri" w:eastAsia="Calibri" w:hAnsi="Calibri" w:cs="Calibri"/>
          <w:sz w:val="20"/>
          <w:szCs w:val="20"/>
        </w:rPr>
        <w:t>dat</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ttributed</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oldings</w:t>
      </w:r>
      <w:r>
        <w:rPr>
          <w:rFonts w:ascii="Calibri" w:eastAsia="Calibri" w:hAnsi="Calibri" w:cs="Calibri"/>
          <w:w w:val="99"/>
          <w:sz w:val="20"/>
          <w:szCs w:val="20"/>
        </w:rPr>
        <w:t xml:space="preserve"> </w:t>
      </w:r>
      <w:r>
        <w:rPr>
          <w:rFonts w:ascii="Calibri" w:eastAsia="Calibri" w:hAnsi="Calibri" w:cs="Calibri"/>
          <w:sz w:val="20"/>
          <w:szCs w:val="20"/>
        </w:rPr>
        <w:t>Li</w:t>
      </w:r>
      <w:r>
        <w:rPr>
          <w:rFonts w:ascii="Calibri" w:eastAsia="Calibri" w:hAnsi="Calibri" w:cs="Calibri"/>
          <w:spacing w:val="-1"/>
          <w:sz w:val="20"/>
          <w:szCs w:val="20"/>
        </w:rPr>
        <w:t>m</w:t>
      </w:r>
      <w:r>
        <w:rPr>
          <w:rFonts w:ascii="Calibri" w:eastAsia="Calibri" w:hAnsi="Calibri" w:cs="Calibri"/>
          <w:sz w:val="20"/>
          <w:szCs w:val="20"/>
        </w:rPr>
        <w:t>ited</w:t>
      </w:r>
      <w:r>
        <w:rPr>
          <w:rFonts w:ascii="Calibri" w:eastAsia="Calibri" w:hAnsi="Calibri" w:cs="Calibri"/>
          <w:spacing w:val="-6"/>
          <w:sz w:val="20"/>
          <w:szCs w:val="20"/>
        </w:rPr>
        <w:t xml:space="preserve"> </w:t>
      </w:r>
      <w:r>
        <w:rPr>
          <w:rFonts w:ascii="Calibri" w:eastAsia="Calibri" w:hAnsi="Calibri" w:cs="Calibri"/>
          <w:sz w:val="20"/>
          <w:szCs w:val="20"/>
        </w:rPr>
        <w:t>cl</w:t>
      </w:r>
      <w:r>
        <w:rPr>
          <w:rFonts w:ascii="Calibri" w:eastAsia="Calibri" w:hAnsi="Calibri" w:cs="Calibri"/>
          <w:spacing w:val="2"/>
          <w:sz w:val="20"/>
          <w:szCs w:val="20"/>
        </w:rPr>
        <w:t>a</w:t>
      </w:r>
      <w:r>
        <w:rPr>
          <w:rFonts w:ascii="Calibri" w:eastAsia="Calibri" w:hAnsi="Calibri" w:cs="Calibri"/>
          <w:spacing w:val="-1"/>
          <w:sz w:val="20"/>
          <w:szCs w:val="20"/>
        </w:rPr>
        <w:t>ss</w:t>
      </w:r>
      <w:r>
        <w:rPr>
          <w:rFonts w:ascii="Calibri" w:eastAsia="Calibri" w:hAnsi="Calibri" w:cs="Calibri"/>
          <w:spacing w:val="2"/>
          <w:sz w:val="20"/>
          <w:szCs w:val="20"/>
        </w:rPr>
        <w:t>i</w:t>
      </w:r>
      <w:r>
        <w:rPr>
          <w:rFonts w:ascii="Calibri" w:eastAsia="Calibri" w:hAnsi="Calibri" w:cs="Calibri"/>
          <w:spacing w:val="-1"/>
          <w:sz w:val="20"/>
          <w:szCs w:val="20"/>
        </w:rPr>
        <w:t>f</w:t>
      </w:r>
      <w:r>
        <w:rPr>
          <w:rFonts w:ascii="Calibri" w:eastAsia="Calibri" w:hAnsi="Calibri" w:cs="Calibri"/>
          <w:spacing w:val="2"/>
          <w:sz w:val="20"/>
          <w:szCs w:val="20"/>
        </w:rPr>
        <w:t>i</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Black</w:t>
      </w:r>
      <w:r>
        <w:rPr>
          <w:rFonts w:ascii="Calibri" w:eastAsia="Calibri" w:hAnsi="Calibri" w:cs="Calibri"/>
          <w:spacing w:val="-5"/>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z w:val="20"/>
          <w:szCs w:val="20"/>
        </w:rPr>
        <w:t>ic</w:t>
      </w:r>
      <w:r>
        <w:rPr>
          <w:rFonts w:ascii="Calibri" w:eastAsia="Calibri" w:hAnsi="Calibri" w:cs="Calibri"/>
          <w:spacing w:val="-7"/>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nterpr</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2"/>
          <w:sz w:val="20"/>
          <w:szCs w:val="20"/>
        </w:rPr>
        <w:t>(</w:t>
      </w:r>
      <w:r>
        <w:rPr>
          <w:rFonts w:ascii="Calibri" w:eastAsia="Calibri" w:hAnsi="Calibri" w:cs="Calibri"/>
          <w:sz w:val="20"/>
          <w:szCs w:val="20"/>
        </w:rPr>
        <w:t>BEE)</w:t>
      </w:r>
      <w:r>
        <w:rPr>
          <w:rFonts w:ascii="Calibri" w:eastAsia="Calibri" w:hAnsi="Calibri" w:cs="Calibri"/>
          <w:spacing w:val="-7"/>
          <w:sz w:val="20"/>
          <w:szCs w:val="20"/>
        </w:rPr>
        <w:t xml:space="preserve"> </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sm</w:t>
      </w:r>
      <w:r>
        <w:rPr>
          <w:rFonts w:ascii="Calibri" w:eastAsia="Calibri" w:hAnsi="Calibri" w:cs="Calibri"/>
          <w:sz w:val="20"/>
          <w:szCs w:val="20"/>
        </w:rPr>
        <w:t>all</w:t>
      </w:r>
      <w:r>
        <w:rPr>
          <w:rFonts w:ascii="Calibri" w:eastAsia="Calibri" w:hAnsi="Calibri" w:cs="Calibri"/>
          <w:spacing w:val="-3"/>
          <w:sz w:val="20"/>
          <w:szCs w:val="20"/>
        </w:rPr>
        <w:t xml:space="preserve"> </w:t>
      </w:r>
      <w:r>
        <w:rPr>
          <w:rFonts w:ascii="Calibri" w:eastAsia="Calibri" w:hAnsi="Calibri" w:cs="Calibri"/>
          <w:sz w:val="20"/>
          <w:szCs w:val="20"/>
        </w:rPr>
        <w:t>M</w:t>
      </w:r>
      <w:r>
        <w:rPr>
          <w:rFonts w:ascii="Calibri" w:eastAsia="Calibri" w:hAnsi="Calibri" w:cs="Calibri"/>
          <w:spacing w:val="-1"/>
          <w:sz w:val="20"/>
          <w:szCs w:val="20"/>
        </w:rPr>
        <w:t>e</w:t>
      </w:r>
      <w:r>
        <w:rPr>
          <w:rFonts w:ascii="Calibri" w:eastAsia="Calibri" w:hAnsi="Calibri" w:cs="Calibri"/>
          <w:sz w:val="20"/>
          <w:szCs w:val="20"/>
        </w:rPr>
        <w:t>dium</w:t>
      </w:r>
      <w:r>
        <w:rPr>
          <w:rFonts w:ascii="Calibri" w:eastAsia="Calibri" w:hAnsi="Calibri" w:cs="Calibri"/>
          <w:spacing w:val="-7"/>
          <w:sz w:val="20"/>
          <w:szCs w:val="20"/>
        </w:rPr>
        <w:t xml:space="preserve"> </w:t>
      </w:r>
      <w:r>
        <w:rPr>
          <w:rFonts w:ascii="Calibri" w:eastAsia="Calibri" w:hAnsi="Calibri" w:cs="Calibri"/>
          <w:sz w:val="20"/>
          <w:szCs w:val="20"/>
        </w:rPr>
        <w:t>&amp;</w:t>
      </w:r>
      <w:r>
        <w:rPr>
          <w:rFonts w:ascii="Calibri" w:eastAsia="Calibri" w:hAnsi="Calibri" w:cs="Calibri"/>
          <w:spacing w:val="-5"/>
          <w:sz w:val="20"/>
          <w:szCs w:val="20"/>
        </w:rPr>
        <w:t xml:space="preserve"> </w:t>
      </w:r>
      <w:r>
        <w:rPr>
          <w:rFonts w:ascii="Calibri" w:eastAsia="Calibri" w:hAnsi="Calibri" w:cs="Calibri"/>
          <w:sz w:val="20"/>
          <w:szCs w:val="20"/>
        </w:rPr>
        <w:t>Micro</w:t>
      </w:r>
      <w:r>
        <w:rPr>
          <w:rFonts w:ascii="Calibri" w:eastAsia="Calibri" w:hAnsi="Calibri" w:cs="Calibri"/>
          <w:spacing w:val="-5"/>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p</w:t>
      </w:r>
      <w:r>
        <w:rPr>
          <w:rFonts w:ascii="Calibri" w:eastAsia="Calibri" w:hAnsi="Calibri" w:cs="Calibri"/>
          <w:sz w:val="20"/>
          <w:szCs w:val="20"/>
        </w:rPr>
        <w:t>ri</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(SMME)</w:t>
      </w:r>
      <w:r>
        <w:rPr>
          <w:rFonts w:ascii="Calibri" w:eastAsia="Calibri" w:hAnsi="Calibri" w:cs="Calibri"/>
          <w:spacing w:val="-7"/>
          <w:sz w:val="20"/>
          <w:szCs w:val="20"/>
        </w:rPr>
        <w:t xml:space="preserve"> </w:t>
      </w:r>
      <w:r>
        <w:rPr>
          <w:rFonts w:ascii="Calibri" w:eastAsia="Calibri" w:hAnsi="Calibri" w:cs="Calibri"/>
          <w:sz w:val="20"/>
          <w:szCs w:val="20"/>
        </w:rPr>
        <w:t>or</w:t>
      </w:r>
      <w:r>
        <w:rPr>
          <w:rFonts w:ascii="Calibri" w:eastAsia="Calibri" w:hAnsi="Calibri" w:cs="Calibri"/>
          <w:spacing w:val="-5"/>
          <w:sz w:val="20"/>
          <w:szCs w:val="20"/>
        </w:rPr>
        <w:t xml:space="preserve"> </w:t>
      </w:r>
      <w:r>
        <w:rPr>
          <w:rFonts w:ascii="Calibri" w:eastAsia="Calibri" w:hAnsi="Calibri" w:cs="Calibri"/>
          <w:sz w:val="20"/>
          <w:szCs w:val="20"/>
        </w:rPr>
        <w:t>Black</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z w:val="20"/>
          <w:szCs w:val="20"/>
        </w:rPr>
        <w:t>an</w:t>
      </w:r>
      <w:r>
        <w:rPr>
          <w:rFonts w:ascii="Calibri" w:eastAsia="Calibri" w:hAnsi="Calibri" w:cs="Calibri"/>
          <w:w w:val="99"/>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proofErr w:type="gramStart"/>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BWO</w:t>
      </w:r>
      <w:proofErr w:type="gramEnd"/>
      <w:r>
        <w:rPr>
          <w:rFonts w:ascii="Calibri" w:eastAsia="Calibri" w:hAnsi="Calibri" w:cs="Calibri"/>
          <w:spacing w:val="-3"/>
          <w:sz w:val="20"/>
          <w:szCs w:val="20"/>
        </w:rPr>
        <w:t xml:space="preserve"> </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z w:val="20"/>
          <w:szCs w:val="20"/>
        </w:rPr>
        <w:t>ent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w:t>
      </w:r>
    </w:p>
    <w:p w14:paraId="1E5BA88D" w14:textId="77777777" w:rsidR="007C62E7" w:rsidRDefault="007C62E7" w:rsidP="007C62E7">
      <w:pPr>
        <w:spacing w:line="242" w:lineRule="exact"/>
        <w:ind w:left="11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spacing w:val="-1"/>
          <w:sz w:val="20"/>
          <w:szCs w:val="20"/>
        </w:rPr>
        <w:t>v</w:t>
      </w:r>
      <w:r>
        <w:rPr>
          <w:rFonts w:ascii="Calibri" w:eastAsia="Calibri" w:hAnsi="Calibri" w:cs="Calibri"/>
          <w:sz w:val="20"/>
          <w:szCs w:val="20"/>
        </w:rPr>
        <w:t>al</w:t>
      </w:r>
      <w:r>
        <w:rPr>
          <w:rFonts w:ascii="Calibri" w:eastAsia="Calibri" w:hAnsi="Calibri" w:cs="Calibri"/>
          <w:spacing w:val="3"/>
          <w:sz w:val="20"/>
          <w:szCs w:val="20"/>
        </w:rPr>
        <w:t>u</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ttributed</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such</w:t>
      </w:r>
      <w:r>
        <w:rPr>
          <w:rFonts w:ascii="Calibri" w:eastAsia="Calibri" w:hAnsi="Calibri" w:cs="Calibri"/>
          <w:spacing w:val="-3"/>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nterpri</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is</w:t>
      </w:r>
      <w:r>
        <w:rPr>
          <w:rFonts w:ascii="Calibri" w:eastAsia="Calibri" w:hAnsi="Calibri" w:cs="Calibri"/>
          <w:spacing w:val="-4"/>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onitor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su</w:t>
      </w:r>
      <w:r>
        <w:rPr>
          <w:rFonts w:ascii="Calibri" w:eastAsia="Calibri" w:hAnsi="Calibri" w:cs="Calibri"/>
          <w:spacing w:val="1"/>
          <w:sz w:val="20"/>
          <w:szCs w:val="20"/>
        </w:rPr>
        <w:t>b</w:t>
      </w:r>
      <w:r>
        <w:rPr>
          <w:rFonts w:ascii="Calibri" w:eastAsia="Calibri" w:hAnsi="Calibri" w:cs="Calibri"/>
          <w:spacing w:val="-1"/>
          <w:sz w:val="20"/>
          <w:szCs w:val="20"/>
        </w:rPr>
        <w:t>m</w:t>
      </w:r>
      <w:r>
        <w:rPr>
          <w:rFonts w:ascii="Calibri" w:eastAsia="Calibri" w:hAnsi="Calibri" w:cs="Calibri"/>
          <w:sz w:val="20"/>
          <w:szCs w:val="20"/>
        </w:rPr>
        <w:t>itt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Service</w:t>
      </w:r>
      <w:r>
        <w:rPr>
          <w:rFonts w:ascii="Calibri" w:eastAsia="Calibri" w:hAnsi="Calibri" w:cs="Calibri"/>
          <w:spacing w:val="-6"/>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n</w:t>
      </w:r>
      <w:r>
        <w:rPr>
          <w:rFonts w:ascii="Calibri" w:eastAsia="Calibri" w:hAnsi="Calibri" w:cs="Calibri"/>
          <w:sz w:val="20"/>
          <w:szCs w:val="20"/>
        </w:rPr>
        <w:t>a</w:t>
      </w:r>
      <w:r>
        <w:rPr>
          <w:rFonts w:ascii="Calibri" w:eastAsia="Calibri" w:hAnsi="Calibri" w:cs="Calibri"/>
          <w:spacing w:val="2"/>
          <w:sz w:val="20"/>
          <w:szCs w:val="20"/>
        </w:rPr>
        <w:t>g</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p>
    <w:p w14:paraId="3D5DF487" w14:textId="77777777" w:rsidR="007C62E7" w:rsidRDefault="007C62E7" w:rsidP="007C62E7">
      <w:pPr>
        <w:ind w:left="113"/>
        <w:rPr>
          <w:rFonts w:ascii="Calibri" w:eastAsia="Calibri" w:hAnsi="Calibri" w:cs="Calibri"/>
          <w:sz w:val="20"/>
          <w:szCs w:val="20"/>
        </w:rPr>
      </w:pPr>
      <w:r>
        <w:rPr>
          <w:rFonts w:ascii="Calibri" w:eastAsia="Calibri" w:hAnsi="Calibri" w:cs="Calibri"/>
          <w:sz w:val="20"/>
          <w:szCs w:val="20"/>
        </w:rPr>
        <w:t>acc</w:t>
      </w:r>
      <w:r>
        <w:rPr>
          <w:rFonts w:ascii="Calibri" w:eastAsia="Calibri" w:hAnsi="Calibri" w:cs="Calibri"/>
          <w:spacing w:val="-1"/>
          <w:sz w:val="20"/>
          <w:szCs w:val="20"/>
        </w:rPr>
        <w:t>e</w:t>
      </w:r>
      <w:r>
        <w:rPr>
          <w:rFonts w:ascii="Calibri" w:eastAsia="Calibri" w:hAnsi="Calibri" w:cs="Calibri"/>
          <w:sz w:val="20"/>
          <w:szCs w:val="20"/>
        </w:rPr>
        <w:t>ptance</w:t>
      </w:r>
      <w:r>
        <w:rPr>
          <w:rFonts w:ascii="Calibri" w:eastAsia="Calibri" w:hAnsi="Calibri" w:cs="Calibri"/>
          <w:spacing w:val="-8"/>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6"/>
          <w:sz w:val="20"/>
          <w:szCs w:val="20"/>
        </w:rPr>
        <w:t xml:space="preserve"> </w:t>
      </w:r>
      <w:r>
        <w:rPr>
          <w:rFonts w:ascii="Calibri" w:eastAsia="Calibri" w:hAnsi="Calibri" w:cs="Calibri"/>
          <w:sz w:val="20"/>
          <w:szCs w:val="20"/>
        </w:rPr>
        <w:t>m</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3"/>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6"/>
          <w:sz w:val="20"/>
          <w:szCs w:val="20"/>
        </w:rPr>
        <w:t xml:space="preserve"> </w:t>
      </w:r>
      <w:r>
        <w:rPr>
          <w:rFonts w:ascii="Calibri" w:eastAsia="Calibri" w:hAnsi="Calibri" w:cs="Calibri"/>
          <w:sz w:val="20"/>
          <w:szCs w:val="20"/>
        </w:rPr>
        <w:t>sta</w:t>
      </w:r>
      <w:r>
        <w:rPr>
          <w:rFonts w:ascii="Calibri" w:eastAsia="Calibri" w:hAnsi="Calibri" w:cs="Calibri"/>
          <w:spacing w:val="3"/>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z w:val="20"/>
          <w:szCs w:val="20"/>
        </w:rPr>
        <w:t>exp</w:t>
      </w:r>
      <w:r>
        <w:rPr>
          <w:rFonts w:ascii="Calibri" w:eastAsia="Calibri" w:hAnsi="Calibri" w:cs="Calibri"/>
          <w:spacing w:val="-1"/>
          <w:sz w:val="20"/>
          <w:szCs w:val="20"/>
        </w:rPr>
        <w:t>e</w:t>
      </w:r>
      <w:r>
        <w:rPr>
          <w:rFonts w:ascii="Calibri" w:eastAsia="Calibri" w:hAnsi="Calibri" w:cs="Calibri"/>
          <w:sz w:val="20"/>
          <w:szCs w:val="20"/>
        </w:rPr>
        <w:t>ndit</w:t>
      </w:r>
      <w:r>
        <w:rPr>
          <w:rFonts w:ascii="Calibri" w:eastAsia="Calibri" w:hAnsi="Calibri" w:cs="Calibri"/>
          <w:spacing w:val="1"/>
          <w:sz w:val="20"/>
          <w:szCs w:val="20"/>
        </w:rPr>
        <w:t>u</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w:t>
      </w:r>
    </w:p>
    <w:p w14:paraId="587AA793" w14:textId="77777777" w:rsidR="007C62E7" w:rsidRDefault="007C62E7" w:rsidP="007C62E7">
      <w:pPr>
        <w:spacing w:before="5" w:line="160" w:lineRule="exact"/>
        <w:rPr>
          <w:sz w:val="16"/>
          <w:szCs w:val="16"/>
        </w:rPr>
      </w:pPr>
    </w:p>
    <w:p w14:paraId="747B85A5" w14:textId="77777777" w:rsidR="007C62E7" w:rsidRDefault="007C62E7" w:rsidP="007C62E7">
      <w:pPr>
        <w:spacing w:line="200" w:lineRule="exact"/>
        <w:rPr>
          <w:sz w:val="20"/>
          <w:szCs w:val="20"/>
        </w:rPr>
      </w:pPr>
    </w:p>
    <w:p w14:paraId="41C30394" w14:textId="77777777" w:rsidR="007C62E7" w:rsidRDefault="007C62E7" w:rsidP="005B3361">
      <w:pPr>
        <w:numPr>
          <w:ilvl w:val="2"/>
          <w:numId w:val="18"/>
        </w:numPr>
        <w:tabs>
          <w:tab w:val="left" w:pos="569"/>
        </w:tabs>
        <w:ind w:left="569" w:hanging="456"/>
        <w:rPr>
          <w:rFonts w:ascii="Calibri" w:eastAsia="Calibri" w:hAnsi="Calibri" w:cs="Calibri"/>
          <w:sz w:val="20"/>
          <w:szCs w:val="20"/>
        </w:rPr>
      </w:pPr>
      <w:bookmarkStart w:id="45" w:name="_bookmark58"/>
      <w:bookmarkEnd w:id="45"/>
      <w:r>
        <w:rPr>
          <w:rFonts w:ascii="Calibri" w:eastAsia="Calibri" w:hAnsi="Calibri" w:cs="Calibri"/>
          <w:b/>
          <w:bCs/>
          <w:spacing w:val="-1"/>
          <w:sz w:val="20"/>
          <w:szCs w:val="20"/>
        </w:rPr>
        <w:t>A</w:t>
      </w:r>
      <w:r>
        <w:rPr>
          <w:rFonts w:ascii="Calibri" w:eastAsia="Calibri" w:hAnsi="Calibri" w:cs="Calibri"/>
          <w:b/>
          <w:bCs/>
          <w:sz w:val="20"/>
          <w:szCs w:val="20"/>
        </w:rPr>
        <w:t>cce</w:t>
      </w:r>
      <w:r>
        <w:rPr>
          <w:rFonts w:ascii="Calibri" w:eastAsia="Calibri" w:hAnsi="Calibri" w:cs="Calibri"/>
          <w:b/>
          <w:bCs/>
          <w:spacing w:val="-1"/>
          <w:sz w:val="20"/>
          <w:szCs w:val="20"/>
        </w:rPr>
        <w:t>l</w:t>
      </w:r>
      <w:r>
        <w:rPr>
          <w:rFonts w:ascii="Calibri" w:eastAsia="Calibri" w:hAnsi="Calibri" w:cs="Calibri"/>
          <w:b/>
          <w:bCs/>
          <w:sz w:val="20"/>
          <w:szCs w:val="20"/>
        </w:rPr>
        <w:t>erated</w:t>
      </w:r>
      <w:r>
        <w:rPr>
          <w:rFonts w:ascii="Calibri" w:eastAsia="Calibri" w:hAnsi="Calibri" w:cs="Calibri"/>
          <w:b/>
          <w:bCs/>
          <w:spacing w:val="-7"/>
          <w:sz w:val="20"/>
          <w:szCs w:val="20"/>
        </w:rPr>
        <w:t xml:space="preserve"> </w:t>
      </w:r>
      <w:r>
        <w:rPr>
          <w:rFonts w:ascii="Calibri" w:eastAsia="Calibri" w:hAnsi="Calibri" w:cs="Calibri"/>
          <w:b/>
          <w:bCs/>
          <w:sz w:val="20"/>
          <w:szCs w:val="20"/>
        </w:rPr>
        <w:t>Shared</w:t>
      </w:r>
      <w:r>
        <w:rPr>
          <w:rFonts w:ascii="Calibri" w:eastAsia="Calibri" w:hAnsi="Calibri" w:cs="Calibri"/>
          <w:b/>
          <w:bCs/>
          <w:spacing w:val="-7"/>
          <w:sz w:val="20"/>
          <w:szCs w:val="20"/>
        </w:rPr>
        <w:t xml:space="preserve"> </w:t>
      </w:r>
      <w:r>
        <w:rPr>
          <w:rFonts w:ascii="Calibri" w:eastAsia="Calibri" w:hAnsi="Calibri" w:cs="Calibri"/>
          <w:b/>
          <w:bCs/>
          <w:sz w:val="20"/>
          <w:szCs w:val="20"/>
        </w:rPr>
        <w:t>Gr</w:t>
      </w:r>
      <w:r>
        <w:rPr>
          <w:rFonts w:ascii="Calibri" w:eastAsia="Calibri" w:hAnsi="Calibri" w:cs="Calibri"/>
          <w:b/>
          <w:bCs/>
          <w:spacing w:val="-2"/>
          <w:sz w:val="20"/>
          <w:szCs w:val="20"/>
        </w:rPr>
        <w:t>o</w:t>
      </w:r>
      <w:r>
        <w:rPr>
          <w:rFonts w:ascii="Calibri" w:eastAsia="Calibri" w:hAnsi="Calibri" w:cs="Calibri"/>
          <w:b/>
          <w:bCs/>
          <w:sz w:val="20"/>
          <w:szCs w:val="20"/>
        </w:rPr>
        <w:t>wth</w:t>
      </w:r>
      <w:r>
        <w:rPr>
          <w:rFonts w:ascii="Calibri" w:eastAsia="Calibri" w:hAnsi="Calibri" w:cs="Calibri"/>
          <w:b/>
          <w:bCs/>
          <w:spacing w:val="-7"/>
          <w:sz w:val="20"/>
          <w:szCs w:val="20"/>
        </w:rPr>
        <w:t xml:space="preserve"> </w:t>
      </w:r>
      <w:r>
        <w:rPr>
          <w:rFonts w:ascii="Calibri" w:eastAsia="Calibri" w:hAnsi="Calibri" w:cs="Calibri"/>
          <w:b/>
          <w:bCs/>
          <w:sz w:val="20"/>
          <w:szCs w:val="20"/>
        </w:rPr>
        <w:t>I</w:t>
      </w:r>
      <w:r>
        <w:rPr>
          <w:rFonts w:ascii="Calibri" w:eastAsia="Calibri" w:hAnsi="Calibri" w:cs="Calibri"/>
          <w:b/>
          <w:bCs/>
          <w:spacing w:val="1"/>
          <w:sz w:val="20"/>
          <w:szCs w:val="20"/>
        </w:rPr>
        <w:t>n</w:t>
      </w:r>
      <w:r>
        <w:rPr>
          <w:rFonts w:ascii="Calibri" w:eastAsia="Calibri" w:hAnsi="Calibri" w:cs="Calibri"/>
          <w:b/>
          <w:bCs/>
          <w:spacing w:val="-1"/>
          <w:sz w:val="20"/>
          <w:szCs w:val="20"/>
        </w:rPr>
        <w:t>i</w:t>
      </w:r>
      <w:r>
        <w:rPr>
          <w:rFonts w:ascii="Calibri" w:eastAsia="Calibri" w:hAnsi="Calibri" w:cs="Calibri"/>
          <w:b/>
          <w:bCs/>
          <w:sz w:val="20"/>
          <w:szCs w:val="20"/>
        </w:rPr>
        <w:t>tiat</w:t>
      </w:r>
      <w:r>
        <w:rPr>
          <w:rFonts w:ascii="Calibri" w:eastAsia="Calibri" w:hAnsi="Calibri" w:cs="Calibri"/>
          <w:b/>
          <w:bCs/>
          <w:spacing w:val="-1"/>
          <w:sz w:val="20"/>
          <w:szCs w:val="20"/>
        </w:rPr>
        <w:t>iv</w:t>
      </w:r>
      <w:r>
        <w:rPr>
          <w:rFonts w:ascii="Calibri" w:eastAsia="Calibri" w:hAnsi="Calibri" w:cs="Calibri"/>
          <w:b/>
          <w:bCs/>
          <w:sz w:val="20"/>
          <w:szCs w:val="20"/>
        </w:rPr>
        <w:t>e –</w:t>
      </w:r>
      <w:r>
        <w:rPr>
          <w:rFonts w:ascii="Calibri" w:eastAsia="Calibri" w:hAnsi="Calibri" w:cs="Calibri"/>
          <w:b/>
          <w:bCs/>
          <w:spacing w:val="-8"/>
          <w:sz w:val="20"/>
          <w:szCs w:val="20"/>
        </w:rPr>
        <w:t xml:space="preserve"> </w:t>
      </w:r>
      <w:r>
        <w:rPr>
          <w:rFonts w:ascii="Calibri" w:eastAsia="Calibri" w:hAnsi="Calibri" w:cs="Calibri"/>
          <w:b/>
          <w:bCs/>
          <w:spacing w:val="-1"/>
          <w:sz w:val="20"/>
          <w:szCs w:val="20"/>
        </w:rPr>
        <w:t>S</w:t>
      </w:r>
      <w:r>
        <w:rPr>
          <w:rFonts w:ascii="Calibri" w:eastAsia="Calibri" w:hAnsi="Calibri" w:cs="Calibri"/>
          <w:b/>
          <w:bCs/>
          <w:sz w:val="20"/>
          <w:szCs w:val="20"/>
        </w:rPr>
        <w:t>outh</w:t>
      </w:r>
      <w:r>
        <w:rPr>
          <w:rFonts w:ascii="Calibri" w:eastAsia="Calibri" w:hAnsi="Calibri" w:cs="Calibri"/>
          <w:b/>
          <w:bCs/>
          <w:spacing w:val="-6"/>
          <w:sz w:val="20"/>
          <w:szCs w:val="20"/>
        </w:rPr>
        <w:t xml:space="preserve"> </w:t>
      </w:r>
      <w:r>
        <w:rPr>
          <w:rFonts w:ascii="Calibri" w:eastAsia="Calibri" w:hAnsi="Calibri" w:cs="Calibri"/>
          <w:b/>
          <w:bCs/>
          <w:sz w:val="20"/>
          <w:szCs w:val="20"/>
        </w:rPr>
        <w:t>A</w:t>
      </w:r>
      <w:r>
        <w:rPr>
          <w:rFonts w:ascii="Calibri" w:eastAsia="Calibri" w:hAnsi="Calibri" w:cs="Calibri"/>
          <w:b/>
          <w:bCs/>
          <w:spacing w:val="-1"/>
          <w:sz w:val="20"/>
          <w:szCs w:val="20"/>
        </w:rPr>
        <w:t>f</w:t>
      </w:r>
      <w:r>
        <w:rPr>
          <w:rFonts w:ascii="Calibri" w:eastAsia="Calibri" w:hAnsi="Calibri" w:cs="Calibri"/>
          <w:b/>
          <w:bCs/>
          <w:sz w:val="20"/>
          <w:szCs w:val="20"/>
        </w:rPr>
        <w:t>r</w:t>
      </w:r>
      <w:r>
        <w:rPr>
          <w:rFonts w:ascii="Calibri" w:eastAsia="Calibri" w:hAnsi="Calibri" w:cs="Calibri"/>
          <w:b/>
          <w:bCs/>
          <w:spacing w:val="-1"/>
          <w:sz w:val="20"/>
          <w:szCs w:val="20"/>
        </w:rPr>
        <w:t>i</w:t>
      </w:r>
      <w:r>
        <w:rPr>
          <w:rFonts w:ascii="Calibri" w:eastAsia="Calibri" w:hAnsi="Calibri" w:cs="Calibri"/>
          <w:b/>
          <w:bCs/>
          <w:sz w:val="20"/>
          <w:szCs w:val="20"/>
        </w:rPr>
        <w:t>ca</w:t>
      </w:r>
      <w:r>
        <w:rPr>
          <w:rFonts w:ascii="Calibri" w:eastAsia="Calibri" w:hAnsi="Calibri" w:cs="Calibri"/>
          <w:b/>
          <w:bCs/>
          <w:spacing w:val="-8"/>
          <w:sz w:val="20"/>
          <w:szCs w:val="20"/>
        </w:rPr>
        <w:t xml:space="preserve"> </w:t>
      </w:r>
      <w:r>
        <w:rPr>
          <w:rFonts w:ascii="Calibri" w:eastAsia="Calibri" w:hAnsi="Calibri" w:cs="Calibri"/>
          <w:b/>
          <w:bCs/>
          <w:spacing w:val="3"/>
          <w:sz w:val="20"/>
          <w:szCs w:val="20"/>
        </w:rPr>
        <w:t>(</w:t>
      </w:r>
      <w:r>
        <w:rPr>
          <w:rFonts w:ascii="Calibri" w:eastAsia="Calibri" w:hAnsi="Calibri" w:cs="Calibri"/>
          <w:b/>
          <w:bCs/>
          <w:spacing w:val="-1"/>
          <w:sz w:val="20"/>
          <w:szCs w:val="20"/>
        </w:rPr>
        <w:t>AS</w:t>
      </w:r>
      <w:r>
        <w:rPr>
          <w:rFonts w:ascii="Calibri" w:eastAsia="Calibri" w:hAnsi="Calibri" w:cs="Calibri"/>
          <w:b/>
          <w:bCs/>
          <w:sz w:val="20"/>
          <w:szCs w:val="20"/>
        </w:rPr>
        <w:t>G</w:t>
      </w:r>
      <w:r>
        <w:rPr>
          <w:rFonts w:ascii="Calibri" w:eastAsia="Calibri" w:hAnsi="Calibri" w:cs="Calibri"/>
          <w:b/>
          <w:bCs/>
          <w:spacing w:val="3"/>
          <w:sz w:val="20"/>
          <w:szCs w:val="20"/>
        </w:rPr>
        <w:t>I</w:t>
      </w:r>
      <w:r>
        <w:rPr>
          <w:rFonts w:ascii="Calibri" w:eastAsia="Calibri" w:hAnsi="Calibri" w:cs="Calibri"/>
          <w:b/>
          <w:bCs/>
          <w:spacing w:val="-1"/>
          <w:sz w:val="20"/>
          <w:szCs w:val="20"/>
        </w:rPr>
        <w:t>-</w:t>
      </w:r>
      <w:r>
        <w:rPr>
          <w:rFonts w:ascii="Calibri" w:eastAsia="Calibri" w:hAnsi="Calibri" w:cs="Calibri"/>
          <w:b/>
          <w:bCs/>
          <w:spacing w:val="1"/>
          <w:sz w:val="20"/>
          <w:szCs w:val="20"/>
        </w:rPr>
        <w:t>S</w:t>
      </w:r>
      <w:r>
        <w:rPr>
          <w:rFonts w:ascii="Calibri" w:eastAsia="Calibri" w:hAnsi="Calibri" w:cs="Calibri"/>
          <w:b/>
          <w:bCs/>
          <w:spacing w:val="-1"/>
          <w:sz w:val="20"/>
          <w:szCs w:val="20"/>
        </w:rPr>
        <w:t>A</w:t>
      </w:r>
      <w:r>
        <w:rPr>
          <w:rFonts w:ascii="Calibri" w:eastAsia="Calibri" w:hAnsi="Calibri" w:cs="Calibri"/>
          <w:b/>
          <w:bCs/>
          <w:sz w:val="20"/>
          <w:szCs w:val="20"/>
        </w:rPr>
        <w:t>)</w:t>
      </w:r>
    </w:p>
    <w:p w14:paraId="716D0953" w14:textId="77777777" w:rsidR="007C62E7" w:rsidRDefault="007C62E7" w:rsidP="007C62E7">
      <w:pPr>
        <w:spacing w:before="8" w:line="110" w:lineRule="exact"/>
        <w:rPr>
          <w:sz w:val="11"/>
          <w:szCs w:val="11"/>
        </w:rPr>
      </w:pPr>
    </w:p>
    <w:p w14:paraId="7F0B96B5" w14:textId="77777777" w:rsidR="007C62E7" w:rsidRDefault="007C62E7" w:rsidP="007C62E7">
      <w:pPr>
        <w:ind w:left="113" w:right="230"/>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5"/>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o</w:t>
      </w:r>
      <w:r>
        <w:rPr>
          <w:rFonts w:ascii="Calibri" w:eastAsia="Calibri" w:hAnsi="Calibri" w:cs="Calibri"/>
          <w:spacing w:val="-1"/>
          <w:sz w:val="20"/>
          <w:szCs w:val="20"/>
        </w:rPr>
        <w:t>m</w:t>
      </w:r>
      <w:r>
        <w:rPr>
          <w:rFonts w:ascii="Calibri" w:eastAsia="Calibri" w:hAnsi="Calibri" w:cs="Calibri"/>
          <w:sz w:val="20"/>
          <w:szCs w:val="20"/>
        </w:rPr>
        <w:t>pli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z w:val="20"/>
          <w:szCs w:val="20"/>
        </w:rPr>
        <w:t>with</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ful</w:t>
      </w:r>
      <w:r>
        <w:rPr>
          <w:rFonts w:ascii="Calibri" w:eastAsia="Calibri" w:hAnsi="Calibri" w:cs="Calibri"/>
          <w:spacing w:val="-1"/>
          <w:sz w:val="20"/>
          <w:szCs w:val="20"/>
        </w:rPr>
        <w:t>f</w:t>
      </w:r>
      <w:r>
        <w:rPr>
          <w:rFonts w:ascii="Calibri" w:eastAsia="Calibri" w:hAnsi="Calibri" w:cs="Calibri"/>
          <w:sz w:val="20"/>
          <w:szCs w:val="20"/>
        </w:rPr>
        <w:t>ils</w:t>
      </w:r>
      <w:r>
        <w:rPr>
          <w:rFonts w:ascii="Calibri" w:eastAsia="Calibri" w:hAnsi="Calibri" w:cs="Calibri"/>
          <w:spacing w:val="-7"/>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pacing w:val="1"/>
          <w:sz w:val="20"/>
          <w:szCs w:val="20"/>
        </w:rPr>
        <w:t>ac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pacing w:val="-2"/>
          <w:sz w:val="20"/>
          <w:szCs w:val="20"/>
        </w:rPr>
        <w:t>r</w:t>
      </w:r>
      <w:r>
        <w:rPr>
          <w:rFonts w:ascii="Calibri" w:eastAsia="Calibri" w:hAnsi="Calibri" w:cs="Calibri"/>
          <w:i/>
          <w:sz w:val="20"/>
          <w:szCs w:val="20"/>
        </w:rPr>
        <w:t>’s</w:t>
      </w:r>
      <w:r>
        <w:rPr>
          <w:rFonts w:ascii="Calibri" w:eastAsia="Calibri" w:hAnsi="Calibri" w:cs="Calibri"/>
          <w:i/>
          <w:spacing w:val="-6"/>
          <w:sz w:val="20"/>
          <w:szCs w:val="20"/>
        </w:rPr>
        <w:t xml:space="preserve"> </w:t>
      </w:r>
      <w:r>
        <w:rPr>
          <w:rFonts w:ascii="Calibri" w:eastAsia="Calibri" w:hAnsi="Calibri" w:cs="Calibri"/>
          <w:sz w:val="20"/>
          <w:szCs w:val="20"/>
        </w:rPr>
        <w:t>ob</w:t>
      </w:r>
      <w:r>
        <w:rPr>
          <w:rFonts w:ascii="Calibri" w:eastAsia="Calibri" w:hAnsi="Calibri" w:cs="Calibri"/>
          <w:spacing w:val="2"/>
          <w:sz w:val="20"/>
          <w:szCs w:val="20"/>
        </w:rPr>
        <w:t>l</w:t>
      </w:r>
      <w:r>
        <w:rPr>
          <w:rFonts w:ascii="Calibri" w:eastAsia="Calibri" w:hAnsi="Calibri" w:cs="Calibri"/>
          <w:sz w:val="20"/>
          <w:szCs w:val="20"/>
        </w:rPr>
        <w:t>igatio</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in</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es</w:t>
      </w:r>
      <w:r>
        <w:rPr>
          <w:rFonts w:ascii="Calibri" w:eastAsia="Calibri" w:hAnsi="Calibri" w:cs="Calibri"/>
          <w:spacing w:val="3"/>
          <w:sz w:val="20"/>
          <w:szCs w:val="20"/>
        </w:rPr>
        <w:t>p</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c</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rated</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h</w:t>
      </w: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Growth</w:t>
      </w:r>
      <w:r>
        <w:rPr>
          <w:rFonts w:ascii="Calibri" w:eastAsia="Calibri" w:hAnsi="Calibri" w:cs="Calibri"/>
          <w:w w:val="99"/>
          <w:sz w:val="20"/>
          <w:szCs w:val="20"/>
        </w:rPr>
        <w:t xml:space="preserve"> </w:t>
      </w:r>
      <w:r>
        <w:rPr>
          <w:rFonts w:ascii="Calibri" w:eastAsia="Calibri" w:hAnsi="Calibri" w:cs="Calibri"/>
          <w:sz w:val="20"/>
          <w:szCs w:val="20"/>
        </w:rPr>
        <w:t>Initiati</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South</w:t>
      </w:r>
      <w:r>
        <w:rPr>
          <w:rFonts w:ascii="Calibri" w:eastAsia="Calibri" w:hAnsi="Calibri" w:cs="Calibri"/>
          <w:spacing w:val="-5"/>
          <w:sz w:val="20"/>
          <w:szCs w:val="20"/>
        </w:rPr>
        <w:t xml:space="preserve"> </w:t>
      </w:r>
      <w:r>
        <w:rPr>
          <w:rFonts w:ascii="Calibri" w:eastAsia="Calibri" w:hAnsi="Calibri" w:cs="Calibri"/>
          <w:sz w:val="20"/>
          <w:szCs w:val="20"/>
        </w:rPr>
        <w:t>Afri</w:t>
      </w:r>
      <w:r>
        <w:rPr>
          <w:rFonts w:ascii="Calibri" w:eastAsia="Calibri" w:hAnsi="Calibri" w:cs="Calibri"/>
          <w:spacing w:val="-1"/>
          <w:sz w:val="20"/>
          <w:szCs w:val="20"/>
        </w:rPr>
        <w:t>c</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w:t>
      </w:r>
      <w:r>
        <w:rPr>
          <w:rFonts w:ascii="Calibri" w:eastAsia="Calibri" w:hAnsi="Calibri" w:cs="Calibri"/>
          <w:spacing w:val="1"/>
          <w:sz w:val="20"/>
          <w:szCs w:val="20"/>
        </w:rPr>
        <w:t>c</w:t>
      </w:r>
      <w:r>
        <w:rPr>
          <w:rFonts w:ascii="Calibri" w:eastAsia="Calibri" w:hAnsi="Calibri" w:cs="Calibri"/>
          <w:sz w:val="20"/>
          <w:szCs w:val="20"/>
        </w:rPr>
        <w:t>or</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ce</w:t>
      </w:r>
      <w:r>
        <w:rPr>
          <w:rFonts w:ascii="Calibri" w:eastAsia="Calibri" w:hAnsi="Calibri" w:cs="Calibri"/>
          <w:spacing w:val="-7"/>
          <w:sz w:val="20"/>
          <w:szCs w:val="20"/>
        </w:rPr>
        <w:t xml:space="preserve"> </w:t>
      </w:r>
      <w:r>
        <w:rPr>
          <w:rFonts w:ascii="Calibri" w:eastAsia="Calibri" w:hAnsi="Calibri" w:cs="Calibri"/>
          <w:sz w:val="20"/>
          <w:szCs w:val="20"/>
        </w:rPr>
        <w:t>with</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w:t>
      </w:r>
      <w:r>
        <w:rPr>
          <w:rFonts w:ascii="Calibri" w:eastAsia="Calibri" w:hAnsi="Calibri" w:cs="Calibri"/>
          <w:spacing w:val="-2"/>
          <w:sz w:val="20"/>
          <w:szCs w:val="20"/>
        </w:rPr>
        <w:t>v</w:t>
      </w:r>
      <w:r>
        <w:rPr>
          <w:rFonts w:ascii="Calibri" w:eastAsia="Calibri" w:hAnsi="Calibri" w:cs="Calibri"/>
          <w:sz w:val="20"/>
          <w:szCs w:val="20"/>
        </w:rPr>
        <w:t>id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2"/>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1"/>
          <w:sz w:val="20"/>
          <w:szCs w:val="20"/>
        </w:rPr>
        <w:t>G</w:t>
      </w:r>
      <w:r>
        <w:rPr>
          <w:rFonts w:ascii="Calibri" w:eastAsia="Calibri" w:hAnsi="Calibri" w:cs="Calibri"/>
          <w:sz w:val="20"/>
          <w:szCs w:val="20"/>
        </w:rPr>
        <w:t>I</w:t>
      </w:r>
      <w:r>
        <w:rPr>
          <w:rFonts w:ascii="Calibri" w:eastAsia="Calibri" w:hAnsi="Calibri" w:cs="Calibri"/>
          <w:spacing w:val="-1"/>
          <w:sz w:val="20"/>
          <w:szCs w:val="20"/>
        </w:rPr>
        <w:t>-</w:t>
      </w:r>
      <w:r>
        <w:rPr>
          <w:rFonts w:ascii="Calibri" w:eastAsia="Calibri" w:hAnsi="Calibri" w:cs="Calibri"/>
          <w:spacing w:val="1"/>
          <w:sz w:val="20"/>
          <w:szCs w:val="20"/>
        </w:rPr>
        <w:t>S</w:t>
      </w:r>
      <w:r>
        <w:rPr>
          <w:rFonts w:ascii="Calibri" w:eastAsia="Calibri" w:hAnsi="Calibri" w:cs="Calibri"/>
          <w:sz w:val="20"/>
          <w:szCs w:val="20"/>
        </w:rPr>
        <w:t>A</w:t>
      </w:r>
      <w:r>
        <w:rPr>
          <w:rFonts w:ascii="Calibri" w:eastAsia="Calibri" w:hAnsi="Calibri" w:cs="Calibri"/>
          <w:spacing w:val="-6"/>
          <w:sz w:val="20"/>
          <w:szCs w:val="20"/>
        </w:rPr>
        <w:t xml:space="preserve"> </w:t>
      </w:r>
      <w:r>
        <w:rPr>
          <w:rFonts w:ascii="Calibri" w:eastAsia="Calibri" w:hAnsi="Calibri" w:cs="Calibri"/>
          <w:sz w:val="20"/>
          <w:szCs w:val="20"/>
        </w:rPr>
        <w:t>Complia</w:t>
      </w:r>
      <w:r>
        <w:rPr>
          <w:rFonts w:ascii="Calibri" w:eastAsia="Calibri" w:hAnsi="Calibri" w:cs="Calibri"/>
          <w:spacing w:val="1"/>
          <w:sz w:val="20"/>
          <w:szCs w:val="20"/>
        </w:rPr>
        <w:t>n</w:t>
      </w:r>
      <w:r>
        <w:rPr>
          <w:rFonts w:ascii="Calibri" w:eastAsia="Calibri" w:hAnsi="Calibri" w:cs="Calibri"/>
          <w:sz w:val="20"/>
          <w:szCs w:val="20"/>
        </w:rPr>
        <w:t>ce</w:t>
      </w:r>
      <w:r>
        <w:rPr>
          <w:rFonts w:ascii="Calibri" w:eastAsia="Calibri" w:hAnsi="Calibri" w:cs="Calibri"/>
          <w:spacing w:val="-4"/>
          <w:sz w:val="20"/>
          <w:szCs w:val="20"/>
        </w:rPr>
        <w:t xml:space="preserve"> </w:t>
      </w:r>
      <w:r>
        <w:rPr>
          <w:rFonts w:ascii="Calibri" w:eastAsia="Calibri" w:hAnsi="Calibri" w:cs="Calibri"/>
          <w:sz w:val="20"/>
          <w:szCs w:val="20"/>
        </w:rPr>
        <w:t>Schedule</w:t>
      </w:r>
      <w:r>
        <w:rPr>
          <w:rFonts w:ascii="Calibri" w:eastAsia="Calibri" w:hAnsi="Calibri" w:cs="Calibri"/>
          <w:w w:val="99"/>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tated</w:t>
      </w:r>
      <w:r>
        <w:rPr>
          <w:rFonts w:ascii="Calibri" w:eastAsia="Calibri" w:hAnsi="Calibri" w:cs="Calibri"/>
          <w:spacing w:val="-11"/>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low</w:t>
      </w:r>
    </w:p>
    <w:p w14:paraId="7AA18AC5" w14:textId="77777777" w:rsidR="007C62E7" w:rsidRDefault="007C62E7" w:rsidP="007C62E7">
      <w:pPr>
        <w:spacing w:line="242" w:lineRule="exact"/>
        <w:ind w:left="11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hall</w:t>
      </w:r>
      <w:r>
        <w:rPr>
          <w:rFonts w:ascii="Calibri" w:eastAsia="Calibri" w:hAnsi="Calibri" w:cs="Calibri"/>
          <w:spacing w:val="-6"/>
          <w:sz w:val="20"/>
          <w:szCs w:val="20"/>
        </w:rPr>
        <w:t xml:space="preserve"> </w:t>
      </w:r>
      <w:r>
        <w:rPr>
          <w:rFonts w:ascii="Calibri" w:eastAsia="Calibri" w:hAnsi="Calibri" w:cs="Calibri"/>
          <w:sz w:val="20"/>
          <w:szCs w:val="20"/>
        </w:rPr>
        <w:t>ke</w:t>
      </w:r>
      <w:r>
        <w:rPr>
          <w:rFonts w:ascii="Calibri" w:eastAsia="Calibri" w:hAnsi="Calibri" w:cs="Calibri"/>
          <w:spacing w:val="-1"/>
          <w:sz w:val="20"/>
          <w:szCs w:val="20"/>
        </w:rPr>
        <w:t>e</w:t>
      </w:r>
      <w:r>
        <w:rPr>
          <w:rFonts w:ascii="Calibri" w:eastAsia="Calibri" w:hAnsi="Calibri" w:cs="Calibri"/>
          <w:sz w:val="20"/>
          <w:szCs w:val="20"/>
        </w:rPr>
        <w:t>p</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w:t>
      </w:r>
      <w:r>
        <w:rPr>
          <w:rFonts w:ascii="Calibri" w:eastAsia="Calibri" w:hAnsi="Calibri" w:cs="Calibri"/>
          <w:spacing w:val="1"/>
          <w:sz w:val="20"/>
          <w:szCs w:val="20"/>
        </w:rPr>
        <w:t>c</w:t>
      </w:r>
      <w:r>
        <w:rPr>
          <w:rFonts w:ascii="Calibri" w:eastAsia="Calibri" w:hAnsi="Calibri" w:cs="Calibri"/>
          <w:sz w:val="20"/>
          <w:szCs w:val="20"/>
        </w:rPr>
        <w:t>urate</w:t>
      </w:r>
      <w:r>
        <w:rPr>
          <w:rFonts w:ascii="Calibri" w:eastAsia="Calibri" w:hAnsi="Calibri" w:cs="Calibri"/>
          <w:spacing w:val="-7"/>
          <w:sz w:val="20"/>
          <w:szCs w:val="20"/>
        </w:rPr>
        <w:t xml:space="preserve"> </w:t>
      </w:r>
      <w:r>
        <w:rPr>
          <w:rFonts w:ascii="Calibri" w:eastAsia="Calibri" w:hAnsi="Calibri" w:cs="Calibri"/>
          <w:sz w:val="20"/>
          <w:szCs w:val="20"/>
        </w:rPr>
        <w:t>re</w:t>
      </w:r>
      <w:r>
        <w:rPr>
          <w:rFonts w:ascii="Calibri" w:eastAsia="Calibri" w:hAnsi="Calibri" w:cs="Calibri"/>
          <w:spacing w:val="-1"/>
          <w:sz w:val="20"/>
          <w:szCs w:val="20"/>
        </w:rPr>
        <w:t>c</w:t>
      </w:r>
      <w:r>
        <w:rPr>
          <w:rFonts w:ascii="Calibri" w:eastAsia="Calibri" w:hAnsi="Calibri" w:cs="Calibri"/>
          <w:sz w:val="20"/>
          <w:szCs w:val="20"/>
        </w:rPr>
        <w:t>or</w:t>
      </w:r>
      <w:r>
        <w:rPr>
          <w:rFonts w:ascii="Calibri" w:eastAsia="Calibri" w:hAnsi="Calibri" w:cs="Calibri"/>
          <w:spacing w:val="1"/>
          <w:sz w:val="20"/>
          <w:szCs w:val="20"/>
        </w:rPr>
        <w:t>d</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w:t>
      </w:r>
      <w:r>
        <w:rPr>
          <w:rFonts w:ascii="Calibri" w:eastAsia="Calibri" w:hAnsi="Calibri" w:cs="Calibri"/>
          <w:spacing w:val="-2"/>
          <w:sz w:val="20"/>
          <w:szCs w:val="20"/>
        </w:rPr>
        <w:t>v</w:t>
      </w:r>
      <w:r>
        <w:rPr>
          <w:rFonts w:ascii="Calibri" w:eastAsia="Calibri" w:hAnsi="Calibri" w:cs="Calibri"/>
          <w:sz w:val="20"/>
          <w:szCs w:val="20"/>
        </w:rPr>
        <w:t>ide</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i/>
          <w:sz w:val="20"/>
          <w:szCs w:val="20"/>
        </w:rPr>
        <w:t>Se</w:t>
      </w:r>
      <w:r>
        <w:rPr>
          <w:rFonts w:ascii="Calibri" w:eastAsia="Calibri" w:hAnsi="Calibri" w:cs="Calibri"/>
          <w:i/>
          <w:spacing w:val="-2"/>
          <w:sz w:val="20"/>
          <w:szCs w:val="20"/>
        </w:rPr>
        <w:t>r</w:t>
      </w:r>
      <w:r>
        <w:rPr>
          <w:rFonts w:ascii="Calibri" w:eastAsia="Calibri" w:hAnsi="Calibri" w:cs="Calibri"/>
          <w:i/>
          <w:sz w:val="20"/>
          <w:szCs w:val="20"/>
        </w:rPr>
        <w:t>vice</w:t>
      </w:r>
      <w:r>
        <w:rPr>
          <w:rFonts w:ascii="Calibri" w:eastAsia="Calibri" w:hAnsi="Calibri" w:cs="Calibri"/>
          <w:i/>
          <w:spacing w:val="-5"/>
          <w:sz w:val="20"/>
          <w:szCs w:val="20"/>
        </w:rPr>
        <w:t xml:space="preserve"> </w:t>
      </w:r>
      <w:r>
        <w:rPr>
          <w:rFonts w:ascii="Calibri" w:eastAsia="Calibri" w:hAnsi="Calibri" w:cs="Calibri"/>
          <w:i/>
          <w:sz w:val="20"/>
          <w:szCs w:val="20"/>
        </w:rPr>
        <w:t>Manager</w:t>
      </w:r>
      <w:r>
        <w:rPr>
          <w:rFonts w:ascii="Calibri" w:eastAsia="Calibri" w:hAnsi="Calibri" w:cs="Calibri"/>
          <w: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ports</w:t>
      </w:r>
      <w:r>
        <w:rPr>
          <w:rFonts w:ascii="Calibri" w:eastAsia="Calibri" w:hAnsi="Calibri" w:cs="Calibri"/>
          <w:spacing w:val="-6"/>
          <w:sz w:val="20"/>
          <w:szCs w:val="20"/>
        </w:rPr>
        <w:t xml:space="preserve"> </w:t>
      </w:r>
      <w:r>
        <w:rPr>
          <w:rFonts w:ascii="Calibri" w:eastAsia="Calibri" w:hAnsi="Calibri" w:cs="Calibri"/>
          <w:sz w:val="20"/>
          <w:szCs w:val="20"/>
        </w:rPr>
        <w:t>on</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3"/>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ct</w:t>
      </w:r>
      <w:r>
        <w:rPr>
          <w:rFonts w:ascii="Calibri" w:eastAsia="Calibri" w:hAnsi="Calibri" w:cs="Calibri"/>
          <w:spacing w:val="1"/>
          <w:sz w:val="20"/>
          <w:szCs w:val="20"/>
        </w:rPr>
        <w:t>u</w:t>
      </w:r>
      <w:r>
        <w:rPr>
          <w:rFonts w:ascii="Calibri" w:eastAsia="Calibri" w:hAnsi="Calibri" w:cs="Calibri"/>
          <w:sz w:val="20"/>
          <w:szCs w:val="20"/>
        </w:rPr>
        <w:t>al</w:t>
      </w:r>
    </w:p>
    <w:p w14:paraId="2255B2DC" w14:textId="77777777" w:rsidR="007C62E7" w:rsidRDefault="007C62E7" w:rsidP="007C62E7">
      <w:pPr>
        <w:ind w:left="113" w:right="114"/>
        <w:rPr>
          <w:rFonts w:ascii="Calibri" w:eastAsia="Calibri" w:hAnsi="Calibri" w:cs="Calibri"/>
          <w:sz w:val="20"/>
          <w:szCs w:val="20"/>
        </w:rPr>
      </w:pP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liv</w:t>
      </w:r>
      <w:r>
        <w:rPr>
          <w:rFonts w:ascii="Calibri" w:eastAsia="Calibri" w:hAnsi="Calibri" w:cs="Calibri"/>
          <w:spacing w:val="-1"/>
          <w:sz w:val="20"/>
          <w:szCs w:val="20"/>
        </w:rPr>
        <w:t>e</w:t>
      </w:r>
      <w:r>
        <w:rPr>
          <w:rFonts w:ascii="Calibri" w:eastAsia="Calibri" w:hAnsi="Calibri" w:cs="Calibri"/>
          <w:sz w:val="20"/>
          <w:szCs w:val="20"/>
        </w:rPr>
        <w:t>ry</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gai</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bo</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3"/>
          <w:sz w:val="20"/>
          <w:szCs w:val="20"/>
        </w:rPr>
        <w:t>a</w:t>
      </w:r>
      <w:r>
        <w:rPr>
          <w:rFonts w:ascii="Calibri" w:eastAsia="Calibri" w:hAnsi="Calibri" w:cs="Calibri"/>
          <w:sz w:val="20"/>
          <w:szCs w:val="20"/>
        </w:rPr>
        <w:t>ted</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spacing w:val="-1"/>
          <w:sz w:val="20"/>
          <w:szCs w:val="20"/>
        </w:rPr>
        <w:t>G</w:t>
      </w:r>
      <w:r>
        <w:rPr>
          <w:rFonts w:ascii="Calibri" w:eastAsia="Calibri" w:hAnsi="Calibri" w:cs="Calibri"/>
          <w:spacing w:val="5"/>
          <w:sz w:val="20"/>
          <w:szCs w:val="20"/>
        </w:rPr>
        <w:t>I</w:t>
      </w:r>
      <w:r>
        <w:rPr>
          <w:rFonts w:ascii="Calibri" w:eastAsia="Calibri" w:hAnsi="Calibri" w:cs="Calibri"/>
          <w:spacing w:val="-1"/>
          <w:sz w:val="20"/>
          <w:szCs w:val="20"/>
        </w:rPr>
        <w:t>-</w:t>
      </w:r>
      <w:r>
        <w:rPr>
          <w:rFonts w:ascii="Calibri" w:eastAsia="Calibri" w:hAnsi="Calibri" w:cs="Calibri"/>
          <w:sz w:val="20"/>
          <w:szCs w:val="20"/>
        </w:rPr>
        <w:t>SA</w:t>
      </w:r>
      <w:r>
        <w:rPr>
          <w:rFonts w:ascii="Calibri" w:eastAsia="Calibri" w:hAnsi="Calibri" w:cs="Calibri"/>
          <w:spacing w:val="-5"/>
          <w:sz w:val="20"/>
          <w:szCs w:val="20"/>
        </w:rPr>
        <w:t xml:space="preserve"> </w:t>
      </w:r>
      <w:r>
        <w:rPr>
          <w:rFonts w:ascii="Calibri" w:eastAsia="Calibri" w:hAnsi="Calibri" w:cs="Calibri"/>
          <w:sz w:val="20"/>
          <w:szCs w:val="20"/>
        </w:rPr>
        <w:t>cri</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 xml:space="preserve">ria. </w:t>
      </w:r>
      <w:r>
        <w:rPr>
          <w:rFonts w:ascii="Calibri" w:eastAsia="Calibri" w:hAnsi="Calibri" w:cs="Calibri"/>
          <w:spacing w:val="31"/>
          <w:sz w:val="20"/>
          <w:szCs w:val="20"/>
        </w:rPr>
        <w:t xml:space="preserve"> </w:t>
      </w:r>
      <w:r>
        <w:rPr>
          <w:rFonts w:ascii="Calibri" w:eastAsia="Calibri" w:hAnsi="Calibri" w:cs="Calibri"/>
          <w:sz w:val="20"/>
          <w:szCs w:val="20"/>
        </w:rPr>
        <w:t>[Ela</w:t>
      </w:r>
      <w:r>
        <w:rPr>
          <w:rFonts w:ascii="Calibri" w:eastAsia="Calibri" w:hAnsi="Calibri" w:cs="Calibri"/>
          <w:spacing w:val="1"/>
          <w:sz w:val="20"/>
          <w:szCs w:val="20"/>
        </w:rPr>
        <w:t>b</w:t>
      </w:r>
      <w:r>
        <w:rPr>
          <w:rFonts w:ascii="Calibri" w:eastAsia="Calibri" w:hAnsi="Calibri" w:cs="Calibri"/>
          <w:sz w:val="20"/>
          <w:szCs w:val="20"/>
        </w:rPr>
        <w:t>orate</w:t>
      </w:r>
      <w:r>
        <w:rPr>
          <w:rFonts w:ascii="Calibri" w:eastAsia="Calibri" w:hAnsi="Calibri" w:cs="Calibri"/>
          <w:spacing w:val="-5"/>
          <w:sz w:val="20"/>
          <w:szCs w:val="20"/>
        </w:rPr>
        <w:t xml:space="preserve"> </w:t>
      </w:r>
      <w:r>
        <w:rPr>
          <w:rFonts w:ascii="Calibri" w:eastAsia="Calibri" w:hAnsi="Calibri" w:cs="Calibri"/>
          <w:sz w:val="20"/>
          <w:szCs w:val="20"/>
        </w:rPr>
        <w:t>on</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cc</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z w:val="20"/>
          <w:szCs w:val="20"/>
        </w:rPr>
        <w:t>format</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4"/>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cor</w:t>
      </w:r>
      <w:r>
        <w:rPr>
          <w:rFonts w:ascii="Calibri" w:eastAsia="Calibri" w:hAnsi="Calibri" w:cs="Calibri"/>
          <w:spacing w:val="1"/>
          <w:sz w:val="20"/>
          <w:szCs w:val="20"/>
        </w:rPr>
        <w:t>d</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z w:val="20"/>
          <w:szCs w:val="20"/>
        </w:rPr>
        <w:t>fr</w:t>
      </w:r>
      <w:r>
        <w:rPr>
          <w:rFonts w:ascii="Calibri" w:eastAsia="Calibri" w:hAnsi="Calibri" w:cs="Calibri"/>
          <w:spacing w:val="-1"/>
          <w:sz w:val="20"/>
          <w:szCs w:val="20"/>
        </w:rPr>
        <w:t>e</w:t>
      </w:r>
      <w:r>
        <w:rPr>
          <w:rFonts w:ascii="Calibri" w:eastAsia="Calibri" w:hAnsi="Calibri" w:cs="Calibri"/>
          <w:sz w:val="20"/>
          <w:szCs w:val="20"/>
        </w:rPr>
        <w:t>qu</w:t>
      </w:r>
      <w:r>
        <w:rPr>
          <w:rFonts w:ascii="Calibri" w:eastAsia="Calibri" w:hAnsi="Calibri" w:cs="Calibri"/>
          <w:spacing w:val="-1"/>
          <w:sz w:val="20"/>
          <w:szCs w:val="20"/>
        </w:rPr>
        <w:t>e</w:t>
      </w:r>
      <w:r>
        <w:rPr>
          <w:rFonts w:ascii="Calibri" w:eastAsia="Calibri" w:hAnsi="Calibri" w:cs="Calibri"/>
          <w:sz w:val="20"/>
          <w:szCs w:val="20"/>
        </w:rPr>
        <w:t>ncy</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w w:val="99"/>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ub</w:t>
      </w:r>
      <w:r>
        <w:rPr>
          <w:rFonts w:ascii="Calibri" w:eastAsia="Calibri" w:hAnsi="Calibri" w:cs="Calibri"/>
          <w:spacing w:val="-1"/>
          <w:sz w:val="20"/>
          <w:szCs w:val="20"/>
        </w:rPr>
        <w:t>m</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z w:val="20"/>
          <w:szCs w:val="20"/>
        </w:rPr>
        <w:t>ion</w:t>
      </w:r>
      <w:r>
        <w:rPr>
          <w:rFonts w:ascii="Calibri" w:eastAsia="Calibri" w:hAnsi="Calibri" w:cs="Calibri"/>
          <w:spacing w:val="-13"/>
          <w:sz w:val="20"/>
          <w:szCs w:val="20"/>
        </w:rPr>
        <w:t xml:space="preserve"> </w:t>
      </w:r>
      <w:r>
        <w:rPr>
          <w:rFonts w:ascii="Calibri" w:eastAsia="Calibri" w:hAnsi="Calibri" w:cs="Calibri"/>
          <w:sz w:val="20"/>
          <w:szCs w:val="20"/>
        </w:rPr>
        <w:t>etc</w:t>
      </w:r>
      <w:r>
        <w:rPr>
          <w:rFonts w:ascii="Calibri" w:eastAsia="Calibri" w:hAnsi="Calibri" w:cs="Calibri"/>
          <w:spacing w:val="2"/>
          <w:sz w:val="20"/>
          <w:szCs w:val="20"/>
        </w:rPr>
        <w:t>.</w:t>
      </w:r>
      <w:r>
        <w:rPr>
          <w:rFonts w:ascii="Calibri" w:eastAsia="Calibri" w:hAnsi="Calibri" w:cs="Calibri"/>
          <w:sz w:val="20"/>
          <w:szCs w:val="20"/>
        </w:rPr>
        <w:t>]</w:t>
      </w:r>
    </w:p>
    <w:p w14:paraId="4CBB6F2C" w14:textId="77777777" w:rsidR="007C62E7" w:rsidRDefault="007C62E7" w:rsidP="007C62E7">
      <w:pPr>
        <w:ind w:left="11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pacing w:val="-1"/>
          <w:sz w:val="20"/>
          <w:szCs w:val="20"/>
        </w:rPr>
        <w:t>r</w:t>
      </w:r>
      <w:r>
        <w:rPr>
          <w:rFonts w:ascii="Calibri" w:eastAsia="Calibri" w:hAnsi="Calibri" w:cs="Calibri"/>
          <w:spacing w:val="2"/>
          <w:sz w:val="20"/>
          <w:szCs w:val="20"/>
        </w:rPr>
        <w:t>’</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failure</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3"/>
          <w:sz w:val="20"/>
          <w:szCs w:val="20"/>
        </w:rPr>
        <w:t>o</w:t>
      </w:r>
      <w:r>
        <w:rPr>
          <w:rFonts w:ascii="Calibri" w:eastAsia="Calibri" w:hAnsi="Calibri" w:cs="Calibri"/>
          <w:spacing w:val="-1"/>
          <w:sz w:val="20"/>
          <w:szCs w:val="20"/>
        </w:rPr>
        <w:t>m</w:t>
      </w:r>
      <w:r>
        <w:rPr>
          <w:rFonts w:ascii="Calibri" w:eastAsia="Calibri" w:hAnsi="Calibri" w:cs="Calibri"/>
          <w:sz w:val="20"/>
          <w:szCs w:val="20"/>
        </w:rPr>
        <w:t>ply</w:t>
      </w:r>
      <w:r>
        <w:rPr>
          <w:rFonts w:ascii="Calibri" w:eastAsia="Calibri" w:hAnsi="Calibri" w:cs="Calibri"/>
          <w:spacing w:val="-5"/>
          <w:sz w:val="20"/>
          <w:szCs w:val="20"/>
        </w:rPr>
        <w:t xml:space="preserve"> </w:t>
      </w:r>
      <w:r>
        <w:rPr>
          <w:rFonts w:ascii="Calibri" w:eastAsia="Calibri" w:hAnsi="Calibri" w:cs="Calibri"/>
          <w:sz w:val="20"/>
          <w:szCs w:val="20"/>
        </w:rPr>
        <w:t>with</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1"/>
          <w:sz w:val="20"/>
          <w:szCs w:val="20"/>
        </w:rPr>
        <w:t>G</w:t>
      </w:r>
      <w:r>
        <w:rPr>
          <w:rFonts w:ascii="Calibri" w:eastAsia="Calibri" w:hAnsi="Calibri" w:cs="Calibri"/>
          <w:spacing w:val="2"/>
          <w:sz w:val="20"/>
          <w:szCs w:val="20"/>
        </w:rPr>
        <w:t>I</w:t>
      </w:r>
      <w:r>
        <w:rPr>
          <w:rFonts w:ascii="Calibri" w:eastAsia="Calibri" w:hAnsi="Calibri" w:cs="Calibri"/>
          <w:spacing w:val="1"/>
          <w:sz w:val="20"/>
          <w:szCs w:val="20"/>
        </w:rPr>
        <w:t>-</w:t>
      </w:r>
      <w:r>
        <w:rPr>
          <w:rFonts w:ascii="Calibri" w:eastAsia="Calibri" w:hAnsi="Calibri" w:cs="Calibri"/>
          <w:sz w:val="20"/>
          <w:szCs w:val="20"/>
        </w:rPr>
        <w:t>SA</w:t>
      </w:r>
      <w:r>
        <w:rPr>
          <w:rFonts w:ascii="Calibri" w:eastAsia="Calibri" w:hAnsi="Calibri" w:cs="Calibri"/>
          <w:spacing w:val="-6"/>
          <w:sz w:val="20"/>
          <w:szCs w:val="20"/>
        </w:rPr>
        <w:t xml:space="preserve"> </w:t>
      </w:r>
      <w:r>
        <w:rPr>
          <w:rFonts w:ascii="Calibri" w:eastAsia="Calibri" w:hAnsi="Calibri" w:cs="Calibri"/>
          <w:sz w:val="20"/>
          <w:szCs w:val="20"/>
        </w:rPr>
        <w:t>obli</w:t>
      </w:r>
      <w:r>
        <w:rPr>
          <w:rFonts w:ascii="Calibri" w:eastAsia="Calibri" w:hAnsi="Calibri" w:cs="Calibri"/>
          <w:spacing w:val="-1"/>
          <w:sz w:val="20"/>
          <w:szCs w:val="20"/>
        </w:rPr>
        <w:t>g</w:t>
      </w:r>
      <w:r>
        <w:rPr>
          <w:rFonts w:ascii="Calibri" w:eastAsia="Calibri" w:hAnsi="Calibri" w:cs="Calibri"/>
          <w:sz w:val="20"/>
          <w:szCs w:val="20"/>
        </w:rPr>
        <w:t>at</w:t>
      </w:r>
      <w:r>
        <w:rPr>
          <w:rFonts w:ascii="Calibri" w:eastAsia="Calibri" w:hAnsi="Calibri" w:cs="Calibri"/>
          <w:spacing w:val="2"/>
          <w:sz w:val="20"/>
          <w:szCs w:val="20"/>
        </w:rPr>
        <w:t>i</w:t>
      </w:r>
      <w:r>
        <w:rPr>
          <w:rFonts w:ascii="Calibri" w:eastAsia="Calibri" w:hAnsi="Calibri" w:cs="Calibri"/>
          <w:sz w:val="20"/>
          <w:szCs w:val="20"/>
        </w:rPr>
        <w:t>ons</w:t>
      </w:r>
      <w:r>
        <w:rPr>
          <w:rFonts w:ascii="Calibri" w:eastAsia="Calibri" w:hAnsi="Calibri" w:cs="Calibri"/>
          <w:spacing w:val="-7"/>
          <w:sz w:val="20"/>
          <w:szCs w:val="20"/>
        </w:rPr>
        <w:t xml:space="preserve"> </w:t>
      </w:r>
      <w:r>
        <w:rPr>
          <w:rFonts w:ascii="Calibri" w:eastAsia="Calibri" w:hAnsi="Calibri" w:cs="Calibri"/>
          <w:sz w:val="20"/>
          <w:szCs w:val="20"/>
        </w:rPr>
        <w:t>con</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z w:val="20"/>
          <w:szCs w:val="20"/>
        </w:rPr>
        <w:t>t</w:t>
      </w:r>
      <w:r>
        <w:rPr>
          <w:rFonts w:ascii="Calibri" w:eastAsia="Calibri" w:hAnsi="Calibri" w:cs="Calibri"/>
          <w:spacing w:val="1"/>
          <w:sz w:val="20"/>
          <w:szCs w:val="20"/>
        </w:rPr>
        <w:t>u</w:t>
      </w:r>
      <w:r>
        <w:rPr>
          <w:rFonts w:ascii="Calibri" w:eastAsia="Calibri" w:hAnsi="Calibri" w:cs="Calibri"/>
          <w:sz w:val="20"/>
          <w:szCs w:val="20"/>
        </w:rPr>
        <w:t>tes</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ub</w:t>
      </w:r>
      <w:r>
        <w:rPr>
          <w:rFonts w:ascii="Calibri" w:eastAsia="Calibri" w:hAnsi="Calibri" w:cs="Calibri"/>
          <w:spacing w:val="-1"/>
          <w:sz w:val="20"/>
          <w:szCs w:val="20"/>
        </w:rPr>
        <w:t>s</w:t>
      </w:r>
      <w:r>
        <w:rPr>
          <w:rFonts w:ascii="Calibri" w:eastAsia="Calibri" w:hAnsi="Calibri" w:cs="Calibri"/>
          <w:sz w:val="20"/>
          <w:szCs w:val="20"/>
        </w:rPr>
        <w:t>tantial</w:t>
      </w:r>
      <w:r>
        <w:rPr>
          <w:rFonts w:ascii="Calibri" w:eastAsia="Calibri" w:hAnsi="Calibri" w:cs="Calibri"/>
          <w:spacing w:val="-6"/>
          <w:sz w:val="20"/>
          <w:szCs w:val="20"/>
        </w:rPr>
        <w:t xml:space="preserve"> </w:t>
      </w:r>
      <w:r>
        <w:rPr>
          <w:rFonts w:ascii="Calibri" w:eastAsia="Calibri" w:hAnsi="Calibri" w:cs="Calibri"/>
          <w:sz w:val="20"/>
          <w:szCs w:val="20"/>
        </w:rPr>
        <w:t>fa</w:t>
      </w:r>
      <w:r>
        <w:rPr>
          <w:rFonts w:ascii="Calibri" w:eastAsia="Calibri" w:hAnsi="Calibri" w:cs="Calibri"/>
          <w:spacing w:val="2"/>
          <w:sz w:val="20"/>
          <w:szCs w:val="20"/>
        </w:rPr>
        <w:t>i</w:t>
      </w:r>
      <w:r>
        <w:rPr>
          <w:rFonts w:ascii="Calibri" w:eastAsia="Calibri" w:hAnsi="Calibri" w:cs="Calibri"/>
          <w:sz w:val="20"/>
          <w:szCs w:val="20"/>
        </w:rPr>
        <w:t>lure</w:t>
      </w:r>
      <w:r>
        <w:rPr>
          <w:rFonts w:ascii="Calibri" w:eastAsia="Calibri" w:hAnsi="Calibri" w:cs="Calibri"/>
          <w:spacing w:val="-7"/>
          <w:sz w:val="20"/>
          <w:szCs w:val="20"/>
        </w:rPr>
        <w:t xml:space="preserve"> </w:t>
      </w:r>
      <w:r>
        <w:rPr>
          <w:rFonts w:ascii="Calibri" w:eastAsia="Calibri" w:hAnsi="Calibri" w:cs="Calibri"/>
          <w:sz w:val="20"/>
          <w:szCs w:val="20"/>
        </w:rPr>
        <w:t>on</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art</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the</w:t>
      </w:r>
    </w:p>
    <w:p w14:paraId="4DA4CF3D" w14:textId="77777777" w:rsidR="007C62E7" w:rsidRDefault="007C62E7" w:rsidP="007C62E7">
      <w:pPr>
        <w:spacing w:line="242" w:lineRule="exact"/>
        <w:ind w:left="113"/>
        <w:rPr>
          <w:rFonts w:ascii="Calibri" w:eastAsia="Calibri" w:hAnsi="Calibri" w:cs="Calibri"/>
          <w:sz w:val="20"/>
          <w:szCs w:val="20"/>
        </w:rPr>
      </w:pP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6"/>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m</w:t>
      </w:r>
      <w:r>
        <w:rPr>
          <w:rFonts w:ascii="Calibri" w:eastAsia="Calibri" w:hAnsi="Calibri" w:cs="Calibri"/>
          <w:sz w:val="20"/>
          <w:szCs w:val="20"/>
        </w:rPr>
        <w:t>ply</w:t>
      </w:r>
      <w:r>
        <w:rPr>
          <w:rFonts w:ascii="Calibri" w:eastAsia="Calibri" w:hAnsi="Calibri" w:cs="Calibri"/>
          <w:spacing w:val="-6"/>
          <w:sz w:val="20"/>
          <w:szCs w:val="20"/>
        </w:rPr>
        <w:t xml:space="preserve"> </w:t>
      </w:r>
      <w:r>
        <w:rPr>
          <w:rFonts w:ascii="Calibri" w:eastAsia="Calibri" w:hAnsi="Calibri" w:cs="Calibri"/>
          <w:sz w:val="20"/>
          <w:szCs w:val="20"/>
        </w:rPr>
        <w:t>with</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obli</w:t>
      </w:r>
      <w:r>
        <w:rPr>
          <w:rFonts w:ascii="Calibri" w:eastAsia="Calibri" w:hAnsi="Calibri" w:cs="Calibri"/>
          <w:spacing w:val="-1"/>
          <w:sz w:val="20"/>
          <w:szCs w:val="20"/>
        </w:rPr>
        <w:t>g</w:t>
      </w:r>
      <w:r>
        <w:rPr>
          <w:rFonts w:ascii="Calibri" w:eastAsia="Calibri" w:hAnsi="Calibri" w:cs="Calibri"/>
          <w:sz w:val="20"/>
          <w:szCs w:val="20"/>
        </w:rPr>
        <w:t>atio</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u</w:t>
      </w:r>
      <w:r>
        <w:rPr>
          <w:rFonts w:ascii="Calibri" w:eastAsia="Calibri" w:hAnsi="Calibri" w:cs="Calibri"/>
          <w:sz w:val="20"/>
          <w:szCs w:val="20"/>
        </w:rPr>
        <w:t>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8"/>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z w:val="20"/>
          <w:szCs w:val="20"/>
        </w:rPr>
        <w:t>ct.</w:t>
      </w:r>
    </w:p>
    <w:p w14:paraId="46AF3259" w14:textId="77777777" w:rsidR="007C62E7" w:rsidRDefault="007C62E7" w:rsidP="007C62E7">
      <w:pPr>
        <w:spacing w:before="6" w:line="160" w:lineRule="exact"/>
        <w:rPr>
          <w:sz w:val="16"/>
          <w:szCs w:val="16"/>
        </w:rPr>
      </w:pPr>
    </w:p>
    <w:p w14:paraId="4A2B5C58" w14:textId="77777777" w:rsidR="007C62E7" w:rsidRDefault="007C62E7" w:rsidP="007C62E7">
      <w:pPr>
        <w:spacing w:line="200" w:lineRule="exact"/>
        <w:rPr>
          <w:sz w:val="20"/>
          <w:szCs w:val="20"/>
        </w:rPr>
      </w:pPr>
    </w:p>
    <w:p w14:paraId="7C8277E7" w14:textId="77777777" w:rsidR="007C62E7" w:rsidRDefault="007C62E7" w:rsidP="005B3361">
      <w:pPr>
        <w:pStyle w:val="Heading5"/>
        <w:numPr>
          <w:ilvl w:val="1"/>
          <w:numId w:val="17"/>
        </w:numPr>
        <w:tabs>
          <w:tab w:val="left" w:pos="689"/>
        </w:tabs>
        <w:rPr>
          <w:b w:val="0"/>
          <w:bCs w:val="0"/>
        </w:rPr>
      </w:pPr>
      <w:bookmarkStart w:id="46" w:name="_bookmark59"/>
      <w:bookmarkEnd w:id="46"/>
      <w:r>
        <w:t>P</w:t>
      </w:r>
      <w:r>
        <w:rPr>
          <w:spacing w:val="-2"/>
        </w:rPr>
        <w:t>e</w:t>
      </w:r>
      <w:r>
        <w:t>o</w:t>
      </w:r>
      <w:r>
        <w:rPr>
          <w:spacing w:val="1"/>
        </w:rPr>
        <w:t>p</w:t>
      </w:r>
      <w:r>
        <w:t>le</w:t>
      </w:r>
    </w:p>
    <w:p w14:paraId="343ED440" w14:textId="77777777" w:rsidR="007C62E7" w:rsidRDefault="007C62E7" w:rsidP="007C62E7">
      <w:pPr>
        <w:spacing w:before="10" w:line="110" w:lineRule="exact"/>
        <w:rPr>
          <w:sz w:val="11"/>
          <w:szCs w:val="11"/>
        </w:rPr>
      </w:pPr>
    </w:p>
    <w:p w14:paraId="6961747D" w14:textId="77777777" w:rsidR="007C62E7" w:rsidRDefault="007C62E7" w:rsidP="005B3361">
      <w:pPr>
        <w:numPr>
          <w:ilvl w:val="2"/>
          <w:numId w:val="17"/>
        </w:numPr>
        <w:tabs>
          <w:tab w:val="left" w:pos="833"/>
        </w:tabs>
        <w:ind w:left="833"/>
        <w:rPr>
          <w:rFonts w:ascii="Calibri" w:eastAsia="Calibri" w:hAnsi="Calibri" w:cs="Calibri"/>
          <w:sz w:val="20"/>
          <w:szCs w:val="20"/>
        </w:rPr>
      </w:pPr>
      <w:bookmarkStart w:id="47" w:name="_bookmark60"/>
      <w:bookmarkEnd w:id="47"/>
      <w:r>
        <w:rPr>
          <w:rFonts w:ascii="Calibri" w:eastAsia="Calibri" w:hAnsi="Calibri" w:cs="Calibri"/>
          <w:b/>
          <w:bCs/>
          <w:spacing w:val="1"/>
          <w:sz w:val="20"/>
          <w:szCs w:val="20"/>
        </w:rPr>
        <w:t>M</w:t>
      </w:r>
      <w:r>
        <w:rPr>
          <w:rFonts w:ascii="Calibri" w:eastAsia="Calibri" w:hAnsi="Calibri" w:cs="Calibri"/>
          <w:b/>
          <w:bCs/>
          <w:spacing w:val="-1"/>
          <w:sz w:val="20"/>
          <w:szCs w:val="20"/>
        </w:rPr>
        <w:t>i</w:t>
      </w:r>
      <w:r>
        <w:rPr>
          <w:rFonts w:ascii="Calibri" w:eastAsia="Calibri" w:hAnsi="Calibri" w:cs="Calibri"/>
          <w:b/>
          <w:bCs/>
          <w:sz w:val="20"/>
          <w:szCs w:val="20"/>
        </w:rPr>
        <w:t>n</w:t>
      </w:r>
      <w:r>
        <w:rPr>
          <w:rFonts w:ascii="Calibri" w:eastAsia="Calibri" w:hAnsi="Calibri" w:cs="Calibri"/>
          <w:b/>
          <w:bCs/>
          <w:spacing w:val="-1"/>
          <w:sz w:val="20"/>
          <w:szCs w:val="20"/>
        </w:rPr>
        <w:t>i</w:t>
      </w:r>
      <w:r>
        <w:rPr>
          <w:rFonts w:ascii="Calibri" w:eastAsia="Calibri" w:hAnsi="Calibri" w:cs="Calibri"/>
          <w:b/>
          <w:bCs/>
          <w:sz w:val="20"/>
          <w:szCs w:val="20"/>
        </w:rPr>
        <w:t>mum</w:t>
      </w:r>
      <w:r>
        <w:rPr>
          <w:rFonts w:ascii="Calibri" w:eastAsia="Calibri" w:hAnsi="Calibri" w:cs="Calibri"/>
          <w:b/>
          <w:bCs/>
          <w:spacing w:val="-9"/>
          <w:sz w:val="20"/>
          <w:szCs w:val="20"/>
        </w:rPr>
        <w:t xml:space="preserve"> </w:t>
      </w:r>
      <w:r>
        <w:rPr>
          <w:rFonts w:ascii="Calibri" w:eastAsia="Calibri" w:hAnsi="Calibri" w:cs="Calibri"/>
          <w:b/>
          <w:bCs/>
          <w:spacing w:val="1"/>
          <w:sz w:val="20"/>
          <w:szCs w:val="20"/>
        </w:rPr>
        <w:t>r</w:t>
      </w:r>
      <w:r>
        <w:rPr>
          <w:rFonts w:ascii="Calibri" w:eastAsia="Calibri" w:hAnsi="Calibri" w:cs="Calibri"/>
          <w:b/>
          <w:bCs/>
          <w:sz w:val="20"/>
          <w:szCs w:val="20"/>
        </w:rPr>
        <w:t>equ</w:t>
      </w:r>
      <w:r>
        <w:rPr>
          <w:rFonts w:ascii="Calibri" w:eastAsia="Calibri" w:hAnsi="Calibri" w:cs="Calibri"/>
          <w:b/>
          <w:bCs/>
          <w:spacing w:val="-1"/>
          <w:sz w:val="20"/>
          <w:szCs w:val="20"/>
        </w:rPr>
        <w:t>i</w:t>
      </w:r>
      <w:r>
        <w:rPr>
          <w:rFonts w:ascii="Calibri" w:eastAsia="Calibri" w:hAnsi="Calibri" w:cs="Calibri"/>
          <w:b/>
          <w:bCs/>
          <w:sz w:val="20"/>
          <w:szCs w:val="20"/>
        </w:rPr>
        <w:t>re</w:t>
      </w:r>
      <w:r>
        <w:rPr>
          <w:rFonts w:ascii="Calibri" w:eastAsia="Calibri" w:hAnsi="Calibri" w:cs="Calibri"/>
          <w:b/>
          <w:bCs/>
          <w:spacing w:val="-2"/>
          <w:sz w:val="20"/>
          <w:szCs w:val="20"/>
        </w:rPr>
        <w:t>m</w:t>
      </w:r>
      <w:r>
        <w:rPr>
          <w:rFonts w:ascii="Calibri" w:eastAsia="Calibri" w:hAnsi="Calibri" w:cs="Calibri"/>
          <w:b/>
          <w:bCs/>
          <w:sz w:val="20"/>
          <w:szCs w:val="20"/>
        </w:rPr>
        <w:t>ents</w:t>
      </w:r>
      <w:r>
        <w:rPr>
          <w:rFonts w:ascii="Calibri" w:eastAsia="Calibri" w:hAnsi="Calibri" w:cs="Calibri"/>
          <w:b/>
          <w:bCs/>
          <w:spacing w:val="-9"/>
          <w:sz w:val="20"/>
          <w:szCs w:val="20"/>
        </w:rPr>
        <w:t xml:space="preserve"> </w:t>
      </w:r>
      <w:r>
        <w:rPr>
          <w:rFonts w:ascii="Calibri" w:eastAsia="Calibri" w:hAnsi="Calibri" w:cs="Calibri"/>
          <w:b/>
          <w:bCs/>
          <w:sz w:val="20"/>
          <w:szCs w:val="20"/>
        </w:rPr>
        <w:t>of</w:t>
      </w:r>
      <w:r>
        <w:rPr>
          <w:rFonts w:ascii="Calibri" w:eastAsia="Calibri" w:hAnsi="Calibri" w:cs="Calibri"/>
          <w:b/>
          <w:bCs/>
          <w:spacing w:val="-10"/>
          <w:sz w:val="20"/>
          <w:szCs w:val="20"/>
        </w:rPr>
        <w:t xml:space="preserve"> </w:t>
      </w:r>
      <w:r>
        <w:rPr>
          <w:rFonts w:ascii="Calibri" w:eastAsia="Calibri" w:hAnsi="Calibri" w:cs="Calibri"/>
          <w:b/>
          <w:bCs/>
          <w:sz w:val="20"/>
          <w:szCs w:val="20"/>
        </w:rPr>
        <w:t>p</w:t>
      </w:r>
      <w:r>
        <w:rPr>
          <w:rFonts w:ascii="Calibri" w:eastAsia="Calibri" w:hAnsi="Calibri" w:cs="Calibri"/>
          <w:b/>
          <w:bCs/>
          <w:spacing w:val="-2"/>
          <w:sz w:val="20"/>
          <w:szCs w:val="20"/>
        </w:rPr>
        <w:t>e</w:t>
      </w:r>
      <w:r>
        <w:rPr>
          <w:rFonts w:ascii="Calibri" w:eastAsia="Calibri" w:hAnsi="Calibri" w:cs="Calibri"/>
          <w:b/>
          <w:bCs/>
          <w:sz w:val="20"/>
          <w:szCs w:val="20"/>
        </w:rPr>
        <w:t>op</w:t>
      </w:r>
      <w:r>
        <w:rPr>
          <w:rFonts w:ascii="Calibri" w:eastAsia="Calibri" w:hAnsi="Calibri" w:cs="Calibri"/>
          <w:b/>
          <w:bCs/>
          <w:spacing w:val="-1"/>
          <w:sz w:val="20"/>
          <w:szCs w:val="20"/>
        </w:rPr>
        <w:t>l</w:t>
      </w:r>
      <w:r>
        <w:rPr>
          <w:rFonts w:ascii="Calibri" w:eastAsia="Calibri" w:hAnsi="Calibri" w:cs="Calibri"/>
          <w:b/>
          <w:bCs/>
          <w:sz w:val="20"/>
          <w:szCs w:val="20"/>
        </w:rPr>
        <w:t>e</w:t>
      </w:r>
      <w:r>
        <w:rPr>
          <w:rFonts w:ascii="Calibri" w:eastAsia="Calibri" w:hAnsi="Calibri" w:cs="Calibri"/>
          <w:b/>
          <w:bCs/>
          <w:spacing w:val="-9"/>
          <w:sz w:val="20"/>
          <w:szCs w:val="20"/>
        </w:rPr>
        <w:t xml:space="preserve"> </w:t>
      </w:r>
      <w:r>
        <w:rPr>
          <w:rFonts w:ascii="Calibri" w:eastAsia="Calibri" w:hAnsi="Calibri" w:cs="Calibri"/>
          <w:b/>
          <w:bCs/>
          <w:sz w:val="20"/>
          <w:szCs w:val="20"/>
        </w:rPr>
        <w:t>emp</w:t>
      </w:r>
      <w:r>
        <w:rPr>
          <w:rFonts w:ascii="Calibri" w:eastAsia="Calibri" w:hAnsi="Calibri" w:cs="Calibri"/>
          <w:b/>
          <w:bCs/>
          <w:spacing w:val="-1"/>
          <w:sz w:val="20"/>
          <w:szCs w:val="20"/>
        </w:rPr>
        <w:t>l</w:t>
      </w:r>
      <w:r>
        <w:rPr>
          <w:rFonts w:ascii="Calibri" w:eastAsia="Calibri" w:hAnsi="Calibri" w:cs="Calibri"/>
          <w:b/>
          <w:bCs/>
          <w:sz w:val="20"/>
          <w:szCs w:val="20"/>
        </w:rPr>
        <w:t>o</w:t>
      </w:r>
      <w:r>
        <w:rPr>
          <w:rFonts w:ascii="Calibri" w:eastAsia="Calibri" w:hAnsi="Calibri" w:cs="Calibri"/>
          <w:b/>
          <w:bCs/>
          <w:spacing w:val="-1"/>
          <w:sz w:val="20"/>
          <w:szCs w:val="20"/>
        </w:rPr>
        <w:t>y</w:t>
      </w:r>
      <w:r>
        <w:rPr>
          <w:rFonts w:ascii="Calibri" w:eastAsia="Calibri" w:hAnsi="Calibri" w:cs="Calibri"/>
          <w:b/>
          <w:bCs/>
          <w:sz w:val="20"/>
          <w:szCs w:val="20"/>
        </w:rPr>
        <w:t>ed</w:t>
      </w:r>
    </w:p>
    <w:p w14:paraId="5ABEC610" w14:textId="77777777" w:rsidR="007C62E7" w:rsidRDefault="007C62E7" w:rsidP="007C62E7">
      <w:pPr>
        <w:spacing w:before="1" w:line="120" w:lineRule="exact"/>
        <w:rPr>
          <w:sz w:val="12"/>
          <w:szCs w:val="12"/>
        </w:rPr>
      </w:pPr>
    </w:p>
    <w:p w14:paraId="63C127CE" w14:textId="77777777" w:rsidR="007C62E7" w:rsidRDefault="007C62E7" w:rsidP="007C62E7">
      <w:pPr>
        <w:ind w:left="113"/>
        <w:rPr>
          <w:rFonts w:ascii="Calibri" w:eastAsia="Calibri" w:hAnsi="Calibri" w:cs="Calibri"/>
          <w:sz w:val="20"/>
          <w:szCs w:val="20"/>
        </w:rPr>
      </w:pPr>
      <w:r>
        <w:rPr>
          <w:rFonts w:ascii="Calibri" w:eastAsia="Calibri" w:hAnsi="Calibri" w:cs="Calibri"/>
          <w:sz w:val="20"/>
          <w:szCs w:val="20"/>
        </w:rPr>
        <w:t>All</w:t>
      </w:r>
      <w:r>
        <w:rPr>
          <w:rFonts w:ascii="Calibri" w:eastAsia="Calibri" w:hAnsi="Calibri" w:cs="Calibri"/>
          <w:spacing w:val="-6"/>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ople</w:t>
      </w:r>
      <w:r>
        <w:rPr>
          <w:rFonts w:ascii="Calibri" w:eastAsia="Calibri" w:hAnsi="Calibri" w:cs="Calibri"/>
          <w:spacing w:val="-6"/>
          <w:sz w:val="20"/>
          <w:szCs w:val="20"/>
        </w:rPr>
        <w:t xml:space="preserve"> </w:t>
      </w:r>
      <w:r>
        <w:rPr>
          <w:rFonts w:ascii="Calibri" w:eastAsia="Calibri" w:hAnsi="Calibri" w:cs="Calibri"/>
          <w:spacing w:val="1"/>
          <w:sz w:val="20"/>
          <w:szCs w:val="20"/>
        </w:rPr>
        <w:t>us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v</w:t>
      </w:r>
      <w:r>
        <w:rPr>
          <w:rFonts w:ascii="Calibri" w:eastAsia="Calibri" w:hAnsi="Calibri" w:cs="Calibri"/>
          <w:spacing w:val="2"/>
          <w:sz w:val="20"/>
          <w:szCs w:val="20"/>
        </w:rPr>
        <w:t>ic</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wi</w:t>
      </w:r>
      <w:r>
        <w:rPr>
          <w:rFonts w:ascii="Calibri" w:eastAsia="Calibri" w:hAnsi="Calibri" w:cs="Calibri"/>
          <w:spacing w:val="-1"/>
          <w:sz w:val="20"/>
          <w:szCs w:val="20"/>
        </w:rPr>
        <w:t>l</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rop</w:t>
      </w:r>
      <w:r>
        <w:rPr>
          <w:rFonts w:ascii="Calibri" w:eastAsia="Calibri" w:hAnsi="Calibri" w:cs="Calibri"/>
          <w:spacing w:val="-1"/>
          <w:sz w:val="20"/>
          <w:szCs w:val="20"/>
        </w:rPr>
        <w:t>e</w:t>
      </w:r>
      <w:r>
        <w:rPr>
          <w:rFonts w:ascii="Calibri" w:eastAsia="Calibri" w:hAnsi="Calibri" w:cs="Calibri"/>
          <w:sz w:val="20"/>
          <w:szCs w:val="20"/>
        </w:rPr>
        <w:t>rly</w:t>
      </w:r>
      <w:r>
        <w:rPr>
          <w:rFonts w:ascii="Calibri" w:eastAsia="Calibri" w:hAnsi="Calibri" w:cs="Calibri"/>
          <w:spacing w:val="-6"/>
          <w:sz w:val="20"/>
          <w:szCs w:val="20"/>
        </w:rPr>
        <w:t xml:space="preserve"> </w:t>
      </w:r>
      <w:r>
        <w:rPr>
          <w:rFonts w:ascii="Calibri" w:eastAsia="Calibri" w:hAnsi="Calibri" w:cs="Calibri"/>
          <w:sz w:val="20"/>
          <w:szCs w:val="20"/>
        </w:rPr>
        <w:t>train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proofErr w:type="spellStart"/>
      <w:r>
        <w:rPr>
          <w:rFonts w:ascii="Calibri" w:eastAsia="Calibri" w:hAnsi="Calibri" w:cs="Calibri"/>
          <w:spacing w:val="1"/>
          <w:sz w:val="20"/>
          <w:szCs w:val="20"/>
        </w:rPr>
        <w:t>a</w:t>
      </w:r>
      <w:r>
        <w:rPr>
          <w:rFonts w:ascii="Calibri" w:eastAsia="Calibri" w:hAnsi="Calibri" w:cs="Calibri"/>
          <w:sz w:val="20"/>
          <w:szCs w:val="20"/>
        </w:rPr>
        <w:t>ut</w:t>
      </w:r>
      <w:r>
        <w:rPr>
          <w:rFonts w:ascii="Calibri" w:eastAsia="Calibri" w:hAnsi="Calibri" w:cs="Calibri"/>
          <w:spacing w:val="1"/>
          <w:sz w:val="20"/>
          <w:szCs w:val="20"/>
        </w:rPr>
        <w:t>h</w:t>
      </w:r>
      <w:r>
        <w:rPr>
          <w:rFonts w:ascii="Calibri" w:eastAsia="Calibri" w:hAnsi="Calibri" w:cs="Calibri"/>
          <w:sz w:val="20"/>
          <w:szCs w:val="20"/>
        </w:rPr>
        <w:t>ori</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d</w:t>
      </w:r>
      <w:proofErr w:type="spellEnd"/>
      <w:r>
        <w:rPr>
          <w:rFonts w:ascii="Calibri" w:eastAsia="Calibri" w:hAnsi="Calibri" w:cs="Calibri"/>
          <w:spacing w:val="-5"/>
          <w:sz w:val="20"/>
          <w:szCs w:val="20"/>
        </w:rPr>
        <w:t xml:space="preserve"> </w:t>
      </w:r>
      <w:proofErr w:type="gramStart"/>
      <w:r>
        <w:rPr>
          <w:rFonts w:ascii="Calibri" w:eastAsia="Calibri" w:hAnsi="Calibri" w:cs="Calibri"/>
          <w:spacing w:val="1"/>
          <w:sz w:val="20"/>
          <w:szCs w:val="20"/>
        </w:rPr>
        <w:t>a</w:t>
      </w:r>
      <w:r>
        <w:rPr>
          <w:rFonts w:ascii="Calibri" w:eastAsia="Calibri" w:hAnsi="Calibri" w:cs="Calibri"/>
          <w:sz w:val="20"/>
          <w:szCs w:val="20"/>
        </w:rPr>
        <w:t>ccor</w:t>
      </w:r>
      <w:r>
        <w:rPr>
          <w:rFonts w:ascii="Calibri" w:eastAsia="Calibri" w:hAnsi="Calibri" w:cs="Calibri"/>
          <w:spacing w:val="1"/>
          <w:sz w:val="20"/>
          <w:szCs w:val="20"/>
        </w:rPr>
        <w:t>d</w:t>
      </w:r>
      <w:r>
        <w:rPr>
          <w:rFonts w:ascii="Calibri" w:eastAsia="Calibri" w:hAnsi="Calibri" w:cs="Calibri"/>
          <w:sz w:val="20"/>
          <w:szCs w:val="20"/>
        </w:rPr>
        <w:t>ing</w:t>
      </w:r>
      <w:proofErr w:type="gramEnd"/>
      <w:r>
        <w:rPr>
          <w:rFonts w:ascii="Calibri" w:eastAsia="Calibri" w:hAnsi="Calibri" w:cs="Calibri"/>
          <w:spacing w:val="-6"/>
          <w:sz w:val="20"/>
          <w:szCs w:val="20"/>
        </w:rPr>
        <w:t xml:space="preserve"> </w:t>
      </w:r>
      <w:r>
        <w:rPr>
          <w:rFonts w:ascii="Calibri" w:eastAsia="Calibri" w:hAnsi="Calibri" w:cs="Calibri"/>
          <w:sz w:val="20"/>
          <w:szCs w:val="20"/>
        </w:rPr>
        <w:t>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s</w:t>
      </w:r>
      <w:r>
        <w:rPr>
          <w:rFonts w:ascii="Calibri" w:eastAsia="Calibri" w:hAnsi="Calibri" w:cs="Calibri"/>
          <w:sz w:val="20"/>
          <w:szCs w:val="20"/>
        </w:rPr>
        <w:t>ition</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8"/>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i/>
          <w:sz w:val="20"/>
          <w:szCs w:val="20"/>
        </w:rPr>
        <w:t>Se</w:t>
      </w:r>
      <w:r>
        <w:rPr>
          <w:rFonts w:ascii="Calibri" w:eastAsia="Calibri" w:hAnsi="Calibri" w:cs="Calibri"/>
          <w:i/>
          <w:spacing w:val="-2"/>
          <w:sz w:val="20"/>
          <w:szCs w:val="20"/>
        </w:rPr>
        <w:t>r</w:t>
      </w:r>
      <w:r>
        <w:rPr>
          <w:rFonts w:ascii="Calibri" w:eastAsia="Calibri" w:hAnsi="Calibri" w:cs="Calibri"/>
          <w:i/>
          <w:sz w:val="20"/>
          <w:szCs w:val="20"/>
        </w:rPr>
        <w:t>vice</w:t>
      </w:r>
      <w:r>
        <w:rPr>
          <w:rFonts w:ascii="Calibri" w:eastAsia="Calibri" w:hAnsi="Calibri" w:cs="Calibri"/>
          <w:i/>
          <w:spacing w:val="-5"/>
          <w:sz w:val="20"/>
          <w:szCs w:val="20"/>
        </w:rPr>
        <w:t xml:space="preserve"> </w:t>
      </w:r>
      <w:r>
        <w:rPr>
          <w:rFonts w:ascii="Calibri" w:eastAsia="Calibri" w:hAnsi="Calibri" w:cs="Calibri"/>
          <w:i/>
          <w:sz w:val="20"/>
          <w:szCs w:val="20"/>
        </w:rPr>
        <w:t>Manager</w:t>
      </w:r>
    </w:p>
    <w:p w14:paraId="0420FB6E" w14:textId="77777777" w:rsidR="007C62E7" w:rsidRDefault="007C62E7" w:rsidP="007C62E7">
      <w:pPr>
        <w:spacing w:line="242" w:lineRule="exact"/>
        <w:ind w:left="113"/>
        <w:rPr>
          <w:rFonts w:ascii="Calibri" w:eastAsia="Calibri" w:hAnsi="Calibri" w:cs="Calibri"/>
          <w:sz w:val="20"/>
          <w:szCs w:val="20"/>
        </w:rPr>
      </w:pP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cce</w:t>
      </w:r>
      <w:r>
        <w:rPr>
          <w:rFonts w:ascii="Calibri" w:eastAsia="Calibri" w:hAnsi="Calibri" w:cs="Calibri"/>
          <w:spacing w:val="1"/>
          <w:sz w:val="20"/>
          <w:szCs w:val="20"/>
        </w:rPr>
        <w:t>s</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ll</w:t>
      </w:r>
      <w:r>
        <w:rPr>
          <w:rFonts w:ascii="Calibri" w:eastAsia="Calibri" w:hAnsi="Calibri" w:cs="Calibri"/>
          <w:spacing w:val="-5"/>
          <w:sz w:val="20"/>
          <w:szCs w:val="20"/>
        </w:rPr>
        <w:t xml:space="preserve"> </w:t>
      </w:r>
      <w:r>
        <w:rPr>
          <w:rFonts w:ascii="Calibri" w:eastAsia="Calibri" w:hAnsi="Calibri" w:cs="Calibri"/>
          <w:sz w:val="20"/>
          <w:szCs w:val="20"/>
        </w:rPr>
        <w:t>docu</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ntation</w:t>
      </w:r>
      <w:r>
        <w:rPr>
          <w:rFonts w:ascii="Calibri" w:eastAsia="Calibri" w:hAnsi="Calibri" w:cs="Calibri"/>
          <w:spacing w:val="-5"/>
          <w:sz w:val="20"/>
          <w:szCs w:val="20"/>
        </w:rPr>
        <w:t xml:space="preserve"> </w:t>
      </w:r>
      <w:r>
        <w:rPr>
          <w:rFonts w:ascii="Calibri" w:eastAsia="Calibri" w:hAnsi="Calibri" w:cs="Calibri"/>
          <w:sz w:val="20"/>
          <w:szCs w:val="20"/>
        </w:rPr>
        <w:t>such</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tt</w:t>
      </w:r>
      <w:r>
        <w:rPr>
          <w:rFonts w:ascii="Calibri" w:eastAsia="Calibri" w:hAnsi="Calibri" w:cs="Calibri"/>
          <w:spacing w:val="-1"/>
          <w:sz w:val="20"/>
          <w:szCs w:val="20"/>
        </w:rPr>
        <w:t>e</w:t>
      </w:r>
      <w:r>
        <w:rPr>
          <w:rFonts w:ascii="Calibri" w:eastAsia="Calibri" w:hAnsi="Calibri" w:cs="Calibri"/>
          <w:sz w:val="20"/>
          <w:szCs w:val="20"/>
        </w:rPr>
        <w:t>nda</w:t>
      </w:r>
      <w:r>
        <w:rPr>
          <w:rFonts w:ascii="Calibri" w:eastAsia="Calibri" w:hAnsi="Calibri" w:cs="Calibri"/>
          <w:spacing w:val="1"/>
          <w:sz w:val="20"/>
          <w:szCs w:val="20"/>
        </w:rPr>
        <w:t>n</w:t>
      </w:r>
      <w:r>
        <w:rPr>
          <w:rFonts w:ascii="Calibri" w:eastAsia="Calibri" w:hAnsi="Calibri" w:cs="Calibri"/>
          <w:sz w:val="20"/>
          <w:szCs w:val="20"/>
        </w:rPr>
        <w:t>ce</w:t>
      </w:r>
      <w:r>
        <w:rPr>
          <w:rFonts w:ascii="Calibri" w:eastAsia="Calibri" w:hAnsi="Calibri" w:cs="Calibri"/>
          <w:spacing w:val="-7"/>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gi</w:t>
      </w:r>
      <w:r>
        <w:rPr>
          <w:rFonts w:ascii="Calibri" w:eastAsia="Calibri" w:hAnsi="Calibri" w:cs="Calibri"/>
          <w:spacing w:val="-2"/>
          <w:sz w:val="20"/>
          <w:szCs w:val="20"/>
        </w:rPr>
        <w:t>s</w:t>
      </w:r>
      <w:r>
        <w:rPr>
          <w:rFonts w:ascii="Calibri" w:eastAsia="Calibri" w:hAnsi="Calibri" w:cs="Calibri"/>
          <w:sz w:val="20"/>
          <w:szCs w:val="20"/>
        </w:rPr>
        <w:t>te</w:t>
      </w:r>
      <w:r>
        <w:rPr>
          <w:rFonts w:ascii="Calibri" w:eastAsia="Calibri" w:hAnsi="Calibri" w:cs="Calibri"/>
          <w:spacing w:val="2"/>
          <w:sz w:val="20"/>
          <w:szCs w:val="20"/>
        </w:rPr>
        <w:t>r</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we</w:t>
      </w:r>
      <w:r>
        <w:rPr>
          <w:rFonts w:ascii="Calibri" w:eastAsia="Calibri" w:hAnsi="Calibri" w:cs="Calibri"/>
          <w:sz w:val="20"/>
          <w:szCs w:val="20"/>
        </w:rPr>
        <w:t>ll</w:t>
      </w:r>
      <w:r>
        <w:rPr>
          <w:rFonts w:ascii="Calibri" w:eastAsia="Calibri" w:hAnsi="Calibri" w:cs="Calibri"/>
          <w:spacing w:val="-5"/>
          <w:sz w:val="20"/>
          <w:szCs w:val="20"/>
        </w:rPr>
        <w:t xml:space="preserve"> </w:t>
      </w:r>
      <w:r>
        <w:rPr>
          <w:rFonts w:ascii="Calibri" w:eastAsia="Calibri" w:hAnsi="Calibri" w:cs="Calibri"/>
          <w:spacing w:val="3"/>
          <w:sz w:val="20"/>
          <w:szCs w:val="20"/>
        </w:rPr>
        <w:t>a</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s</w:t>
      </w:r>
      <w:r>
        <w:rPr>
          <w:rFonts w:ascii="Calibri" w:eastAsia="Calibri" w:hAnsi="Calibri" w:cs="Calibri"/>
          <w:sz w:val="20"/>
          <w:szCs w:val="20"/>
        </w:rPr>
        <w:t>onn</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i</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ri</w:t>
      </w:r>
      <w:r>
        <w:rPr>
          <w:rFonts w:ascii="Calibri" w:eastAsia="Calibri" w:hAnsi="Calibri" w:cs="Calibri"/>
          <w:spacing w:val="-1"/>
          <w:sz w:val="20"/>
          <w:szCs w:val="20"/>
        </w:rPr>
        <w:t>f</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pacing w:val="1"/>
          <w:sz w:val="20"/>
          <w:szCs w:val="20"/>
        </w:rPr>
        <w:t>q</w:t>
      </w:r>
      <w:r>
        <w:rPr>
          <w:rFonts w:ascii="Calibri" w:eastAsia="Calibri" w:hAnsi="Calibri" w:cs="Calibri"/>
          <w:sz w:val="20"/>
          <w:szCs w:val="20"/>
        </w:rPr>
        <w:t>uali</w:t>
      </w:r>
      <w:r>
        <w:rPr>
          <w:rFonts w:ascii="Calibri" w:eastAsia="Calibri" w:hAnsi="Calibri" w:cs="Calibri"/>
          <w:spacing w:val="-1"/>
          <w:sz w:val="20"/>
          <w:szCs w:val="20"/>
        </w:rPr>
        <w:t>f</w:t>
      </w:r>
      <w:r>
        <w:rPr>
          <w:rFonts w:ascii="Calibri" w:eastAsia="Calibri" w:hAnsi="Calibri" w:cs="Calibri"/>
          <w:sz w:val="20"/>
          <w:szCs w:val="20"/>
        </w:rPr>
        <w:t>icatio</w:t>
      </w:r>
      <w:r>
        <w:rPr>
          <w:rFonts w:ascii="Calibri" w:eastAsia="Calibri" w:hAnsi="Calibri" w:cs="Calibri"/>
          <w:spacing w:val="3"/>
          <w:sz w:val="20"/>
          <w:szCs w:val="20"/>
        </w:rPr>
        <w:t>n</w:t>
      </w:r>
      <w:r>
        <w:rPr>
          <w:rFonts w:ascii="Calibri" w:eastAsia="Calibri" w:hAnsi="Calibri" w:cs="Calibri"/>
          <w:spacing w:val="-1"/>
          <w:sz w:val="20"/>
          <w:szCs w:val="20"/>
        </w:rPr>
        <w:t>s</w:t>
      </w:r>
      <w:r>
        <w:rPr>
          <w:rFonts w:ascii="Calibri" w:eastAsia="Calibri" w:hAnsi="Calibri" w:cs="Calibri"/>
          <w:sz w:val="20"/>
          <w:szCs w:val="20"/>
        </w:rPr>
        <w:t>.</w:t>
      </w:r>
    </w:p>
    <w:p w14:paraId="005A6C87" w14:textId="77777777" w:rsidR="007C62E7" w:rsidRDefault="007C62E7" w:rsidP="007C62E7">
      <w:pPr>
        <w:spacing w:before="5" w:line="160" w:lineRule="exact"/>
        <w:rPr>
          <w:sz w:val="16"/>
          <w:szCs w:val="16"/>
        </w:rPr>
      </w:pPr>
    </w:p>
    <w:p w14:paraId="2802280C" w14:textId="77777777" w:rsidR="007C62E7" w:rsidRDefault="007C62E7" w:rsidP="007C62E7">
      <w:pPr>
        <w:spacing w:line="200" w:lineRule="exact"/>
        <w:rPr>
          <w:sz w:val="20"/>
          <w:szCs w:val="20"/>
        </w:rPr>
      </w:pPr>
    </w:p>
    <w:p w14:paraId="75C72641" w14:textId="77777777" w:rsidR="007C62E7" w:rsidRDefault="007C62E7" w:rsidP="005B3361">
      <w:pPr>
        <w:numPr>
          <w:ilvl w:val="2"/>
          <w:numId w:val="17"/>
        </w:numPr>
        <w:tabs>
          <w:tab w:val="left" w:pos="833"/>
        </w:tabs>
        <w:ind w:left="833"/>
        <w:rPr>
          <w:rFonts w:ascii="Calibri" w:eastAsia="Calibri" w:hAnsi="Calibri" w:cs="Calibri"/>
          <w:sz w:val="20"/>
          <w:szCs w:val="20"/>
        </w:rPr>
      </w:pPr>
      <w:bookmarkStart w:id="48" w:name="_bookmark61"/>
      <w:bookmarkEnd w:id="48"/>
      <w:r>
        <w:rPr>
          <w:rFonts w:ascii="Calibri" w:eastAsia="Calibri" w:hAnsi="Calibri" w:cs="Calibri"/>
          <w:b/>
          <w:bCs/>
          <w:sz w:val="20"/>
          <w:szCs w:val="20"/>
        </w:rPr>
        <w:lastRenderedPageBreak/>
        <w:t>BBB</w:t>
      </w:r>
      <w:r>
        <w:rPr>
          <w:rFonts w:ascii="Calibri" w:eastAsia="Calibri" w:hAnsi="Calibri" w:cs="Calibri"/>
          <w:b/>
          <w:bCs/>
          <w:spacing w:val="-2"/>
          <w:sz w:val="20"/>
          <w:szCs w:val="20"/>
        </w:rPr>
        <w:t>E</w:t>
      </w:r>
      <w:r>
        <w:rPr>
          <w:rFonts w:ascii="Calibri" w:eastAsia="Calibri" w:hAnsi="Calibri" w:cs="Calibri"/>
          <w:b/>
          <w:bCs/>
          <w:sz w:val="20"/>
          <w:szCs w:val="20"/>
        </w:rPr>
        <w:t>E</w:t>
      </w:r>
      <w:r>
        <w:rPr>
          <w:rFonts w:ascii="Calibri" w:eastAsia="Calibri" w:hAnsi="Calibri" w:cs="Calibri"/>
          <w:b/>
          <w:bCs/>
          <w:spacing w:val="-11"/>
          <w:sz w:val="20"/>
          <w:szCs w:val="20"/>
        </w:rPr>
        <w:t xml:space="preserve"> </w:t>
      </w:r>
      <w:r>
        <w:rPr>
          <w:rFonts w:ascii="Calibri" w:eastAsia="Calibri" w:hAnsi="Calibri" w:cs="Calibri"/>
          <w:b/>
          <w:bCs/>
          <w:sz w:val="20"/>
          <w:szCs w:val="20"/>
        </w:rPr>
        <w:t>a</w:t>
      </w:r>
      <w:r>
        <w:rPr>
          <w:rFonts w:ascii="Calibri" w:eastAsia="Calibri" w:hAnsi="Calibri" w:cs="Calibri"/>
          <w:b/>
          <w:bCs/>
          <w:spacing w:val="1"/>
          <w:sz w:val="20"/>
          <w:szCs w:val="20"/>
        </w:rPr>
        <w:t>n</w:t>
      </w:r>
      <w:r>
        <w:rPr>
          <w:rFonts w:ascii="Calibri" w:eastAsia="Calibri" w:hAnsi="Calibri" w:cs="Calibri"/>
          <w:b/>
          <w:bCs/>
          <w:sz w:val="20"/>
          <w:szCs w:val="20"/>
        </w:rPr>
        <w:t>d</w:t>
      </w:r>
      <w:r>
        <w:rPr>
          <w:rFonts w:ascii="Calibri" w:eastAsia="Calibri" w:hAnsi="Calibri" w:cs="Calibri"/>
          <w:b/>
          <w:bCs/>
          <w:spacing w:val="-8"/>
          <w:sz w:val="20"/>
          <w:szCs w:val="20"/>
        </w:rPr>
        <w:t xml:space="preserve"> </w:t>
      </w:r>
      <w:r>
        <w:rPr>
          <w:rFonts w:ascii="Calibri" w:eastAsia="Calibri" w:hAnsi="Calibri" w:cs="Calibri"/>
          <w:b/>
          <w:bCs/>
          <w:spacing w:val="1"/>
          <w:sz w:val="20"/>
          <w:szCs w:val="20"/>
        </w:rPr>
        <w:t>p</w:t>
      </w:r>
      <w:r>
        <w:rPr>
          <w:rFonts w:ascii="Calibri" w:eastAsia="Calibri" w:hAnsi="Calibri" w:cs="Calibri"/>
          <w:b/>
          <w:bCs/>
          <w:sz w:val="20"/>
          <w:szCs w:val="20"/>
        </w:rPr>
        <w:t>referenc</w:t>
      </w:r>
      <w:r>
        <w:rPr>
          <w:rFonts w:ascii="Calibri" w:eastAsia="Calibri" w:hAnsi="Calibri" w:cs="Calibri"/>
          <w:b/>
          <w:bCs/>
          <w:spacing w:val="-1"/>
          <w:sz w:val="20"/>
          <w:szCs w:val="20"/>
        </w:rPr>
        <w:t>i</w:t>
      </w:r>
      <w:r>
        <w:rPr>
          <w:rFonts w:ascii="Calibri" w:eastAsia="Calibri" w:hAnsi="Calibri" w:cs="Calibri"/>
          <w:b/>
          <w:bCs/>
          <w:sz w:val="20"/>
          <w:szCs w:val="20"/>
        </w:rPr>
        <w:t>ng</w:t>
      </w:r>
      <w:r>
        <w:rPr>
          <w:rFonts w:ascii="Calibri" w:eastAsia="Calibri" w:hAnsi="Calibri" w:cs="Calibri"/>
          <w:b/>
          <w:bCs/>
          <w:spacing w:val="-10"/>
          <w:sz w:val="20"/>
          <w:szCs w:val="20"/>
        </w:rPr>
        <w:t xml:space="preserve"> </w:t>
      </w:r>
      <w:r>
        <w:rPr>
          <w:rFonts w:ascii="Calibri" w:eastAsia="Calibri" w:hAnsi="Calibri" w:cs="Calibri"/>
          <w:b/>
          <w:bCs/>
          <w:sz w:val="20"/>
          <w:szCs w:val="20"/>
        </w:rPr>
        <w:t>sch</w:t>
      </w:r>
      <w:r>
        <w:rPr>
          <w:rFonts w:ascii="Calibri" w:eastAsia="Calibri" w:hAnsi="Calibri" w:cs="Calibri"/>
          <w:b/>
          <w:bCs/>
          <w:spacing w:val="-2"/>
          <w:sz w:val="20"/>
          <w:szCs w:val="20"/>
        </w:rPr>
        <w:t>e</w:t>
      </w:r>
      <w:r>
        <w:rPr>
          <w:rFonts w:ascii="Calibri" w:eastAsia="Calibri" w:hAnsi="Calibri" w:cs="Calibri"/>
          <w:b/>
          <w:bCs/>
          <w:sz w:val="20"/>
          <w:szCs w:val="20"/>
        </w:rPr>
        <w:t>me</w:t>
      </w:r>
    </w:p>
    <w:p w14:paraId="7413884B" w14:textId="77777777" w:rsidR="007C62E7" w:rsidRDefault="007C62E7" w:rsidP="007C62E7">
      <w:pPr>
        <w:spacing w:before="8" w:line="110" w:lineRule="exact"/>
        <w:rPr>
          <w:sz w:val="11"/>
          <w:szCs w:val="11"/>
        </w:rPr>
      </w:pPr>
    </w:p>
    <w:p w14:paraId="2C6088AD" w14:textId="77777777" w:rsidR="007C62E7" w:rsidRDefault="007C62E7" w:rsidP="007C62E7">
      <w:pPr>
        <w:ind w:left="113" w:right="123"/>
        <w:rPr>
          <w:rFonts w:ascii="Calibri" w:eastAsia="Calibri" w:hAnsi="Calibri" w:cs="Calibri"/>
          <w:sz w:val="20"/>
          <w:szCs w:val="20"/>
        </w:rPr>
      </w:pPr>
      <w:r>
        <w:rPr>
          <w:rFonts w:ascii="Calibri" w:eastAsia="Calibri" w:hAnsi="Calibri" w:cs="Calibri"/>
          <w:sz w:val="20"/>
          <w:szCs w:val="20"/>
        </w:rPr>
        <w:t>Pre</w:t>
      </w:r>
      <w:r>
        <w:rPr>
          <w:rFonts w:ascii="Calibri" w:eastAsia="Calibri" w:hAnsi="Calibri" w:cs="Calibri"/>
          <w:spacing w:val="-1"/>
          <w:sz w:val="20"/>
          <w:szCs w:val="20"/>
        </w:rPr>
        <w:t>f</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nce</w:t>
      </w:r>
      <w:r>
        <w:rPr>
          <w:rFonts w:ascii="Calibri" w:eastAsia="Calibri" w:hAnsi="Calibri" w:cs="Calibri"/>
          <w:spacing w:val="-8"/>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g</w:t>
      </w:r>
      <w:r>
        <w:rPr>
          <w:rFonts w:ascii="Calibri" w:eastAsia="Calibri" w:hAnsi="Calibri" w:cs="Calibri"/>
          <w:spacing w:val="2"/>
          <w:sz w:val="20"/>
          <w:szCs w:val="20"/>
        </w:rPr>
        <w:t>i</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z w:val="20"/>
          <w:szCs w:val="20"/>
        </w:rPr>
        <w:t>South</w:t>
      </w:r>
      <w:r>
        <w:rPr>
          <w:rFonts w:ascii="Calibri" w:eastAsia="Calibri" w:hAnsi="Calibri" w:cs="Calibri"/>
          <w:spacing w:val="-6"/>
          <w:sz w:val="20"/>
          <w:szCs w:val="20"/>
        </w:rPr>
        <w:t xml:space="preserve"> </w:t>
      </w:r>
      <w:r>
        <w:rPr>
          <w:rFonts w:ascii="Calibri" w:eastAsia="Calibri" w:hAnsi="Calibri" w:cs="Calibri"/>
          <w:sz w:val="20"/>
          <w:szCs w:val="20"/>
        </w:rPr>
        <w:t>Afri</w:t>
      </w:r>
      <w:r>
        <w:rPr>
          <w:rFonts w:ascii="Calibri" w:eastAsia="Calibri" w:hAnsi="Calibri" w:cs="Calibri"/>
          <w:spacing w:val="-1"/>
          <w:sz w:val="20"/>
          <w:szCs w:val="20"/>
        </w:rPr>
        <w:t>c</w:t>
      </w:r>
      <w:r>
        <w:rPr>
          <w:rFonts w:ascii="Calibri" w:eastAsia="Calibri" w:hAnsi="Calibri" w:cs="Calibri"/>
          <w:sz w:val="20"/>
          <w:szCs w:val="20"/>
        </w:rPr>
        <w:t>an</w:t>
      </w:r>
      <w:r>
        <w:rPr>
          <w:rFonts w:ascii="Calibri" w:eastAsia="Calibri" w:hAnsi="Calibri" w:cs="Calibri"/>
          <w:spacing w:val="-4"/>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m</w:t>
      </w:r>
      <w:r>
        <w:rPr>
          <w:rFonts w:ascii="Calibri" w:eastAsia="Calibri" w:hAnsi="Calibri" w:cs="Calibri"/>
          <w:sz w:val="20"/>
          <w:szCs w:val="20"/>
        </w:rPr>
        <w:t>pa</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z w:val="20"/>
          <w:szCs w:val="20"/>
        </w:rPr>
        <w:t>ible</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w:t>
      </w:r>
      <w:r>
        <w:rPr>
          <w:rFonts w:ascii="Calibri" w:eastAsia="Calibri" w:hAnsi="Calibri" w:cs="Calibri"/>
          <w:spacing w:val="6"/>
          <w:sz w:val="20"/>
          <w:szCs w:val="20"/>
        </w:rPr>
        <w:t>b</w:t>
      </w:r>
      <w:r>
        <w:rPr>
          <w:rFonts w:ascii="Calibri" w:eastAsia="Calibri" w:hAnsi="Calibri" w:cs="Calibri"/>
          <w:spacing w:val="-1"/>
          <w:sz w:val="20"/>
          <w:szCs w:val="20"/>
        </w:rPr>
        <w:t>-</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ctor</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z w:val="20"/>
          <w:szCs w:val="20"/>
        </w:rPr>
        <w:t>Local</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sour</w:t>
      </w:r>
      <w:r>
        <w:rPr>
          <w:rFonts w:ascii="Calibri" w:eastAsia="Calibri" w:hAnsi="Calibri" w:cs="Calibri"/>
          <w:spacing w:val="2"/>
          <w:sz w:val="20"/>
          <w:szCs w:val="20"/>
        </w:rPr>
        <w:t>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re</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7"/>
          <w:sz w:val="20"/>
          <w:szCs w:val="20"/>
        </w:rPr>
        <w:t xml:space="preserve"> </w:t>
      </w:r>
      <w:proofErr w:type="spellStart"/>
      <w:r>
        <w:rPr>
          <w:rFonts w:ascii="Calibri" w:eastAsia="Calibri" w:hAnsi="Calibri" w:cs="Calibri"/>
          <w:spacing w:val="1"/>
          <w:sz w:val="20"/>
          <w:szCs w:val="20"/>
        </w:rPr>
        <w:t>u</w:t>
      </w:r>
      <w:r>
        <w:rPr>
          <w:rFonts w:ascii="Calibri" w:eastAsia="Calibri" w:hAnsi="Calibri" w:cs="Calibri"/>
          <w:sz w:val="20"/>
          <w:szCs w:val="20"/>
        </w:rPr>
        <w:t>til</w:t>
      </w:r>
      <w:r>
        <w:rPr>
          <w:rFonts w:ascii="Calibri" w:eastAsia="Calibri" w:hAnsi="Calibri" w:cs="Calibri"/>
          <w:spacing w:val="2"/>
          <w:sz w:val="20"/>
          <w:szCs w:val="20"/>
        </w:rPr>
        <w:t>i</w:t>
      </w:r>
      <w:r>
        <w:rPr>
          <w:rFonts w:ascii="Calibri" w:eastAsia="Calibri" w:hAnsi="Calibri" w:cs="Calibri"/>
          <w:spacing w:val="-1"/>
          <w:sz w:val="20"/>
          <w:szCs w:val="20"/>
        </w:rPr>
        <w:t>se</w:t>
      </w:r>
      <w:r>
        <w:rPr>
          <w:rFonts w:ascii="Calibri" w:eastAsia="Calibri" w:hAnsi="Calibri" w:cs="Calibri"/>
          <w:sz w:val="20"/>
          <w:szCs w:val="20"/>
        </w:rPr>
        <w:t>d</w:t>
      </w:r>
      <w:proofErr w:type="spellEnd"/>
      <w:r>
        <w:rPr>
          <w:rFonts w:ascii="Calibri" w:eastAsia="Calibri" w:hAnsi="Calibri" w:cs="Calibri"/>
          <w:spacing w:val="-5"/>
          <w:sz w:val="20"/>
          <w:szCs w:val="20"/>
        </w:rPr>
        <w:t xml:space="preserve"> </w:t>
      </w:r>
      <w:r>
        <w:rPr>
          <w:rFonts w:ascii="Calibri" w:eastAsia="Calibri" w:hAnsi="Calibri" w:cs="Calibri"/>
          <w:sz w:val="20"/>
          <w:szCs w:val="20"/>
        </w:rPr>
        <w:t>w</w:t>
      </w:r>
      <w:r>
        <w:rPr>
          <w:rFonts w:ascii="Calibri" w:eastAsia="Calibri" w:hAnsi="Calibri" w:cs="Calibri"/>
          <w:spacing w:val="2"/>
          <w:sz w:val="20"/>
          <w:szCs w:val="20"/>
        </w:rPr>
        <w:t>h</w:t>
      </w:r>
      <w:r>
        <w:rPr>
          <w:rFonts w:ascii="Calibri" w:eastAsia="Calibri" w:hAnsi="Calibri" w:cs="Calibri"/>
          <w:spacing w:val="-1"/>
          <w:sz w:val="20"/>
          <w:szCs w:val="20"/>
        </w:rPr>
        <w:t>e</w:t>
      </w:r>
      <w:r>
        <w:rPr>
          <w:rFonts w:ascii="Calibri" w:eastAsia="Calibri" w:hAnsi="Calibri" w:cs="Calibri"/>
          <w:sz w:val="20"/>
          <w:szCs w:val="20"/>
        </w:rPr>
        <w:t>re</w:t>
      </w:r>
      <w:r>
        <w:rPr>
          <w:rFonts w:ascii="Calibri" w:eastAsia="Calibri" w:hAnsi="Calibri" w:cs="Calibri"/>
          <w:w w:val="99"/>
          <w:sz w:val="20"/>
          <w:szCs w:val="20"/>
        </w:rPr>
        <w:t xml:space="preserve"> </w:t>
      </w:r>
      <w:r>
        <w:rPr>
          <w:rFonts w:ascii="Calibri" w:eastAsia="Calibri" w:hAnsi="Calibri" w:cs="Calibri"/>
          <w:sz w:val="20"/>
          <w:szCs w:val="20"/>
        </w:rPr>
        <w:t>po</w:t>
      </w:r>
      <w:r>
        <w:rPr>
          <w:rFonts w:ascii="Calibri" w:eastAsia="Calibri" w:hAnsi="Calibri" w:cs="Calibri"/>
          <w:spacing w:val="-1"/>
          <w:sz w:val="20"/>
          <w:szCs w:val="20"/>
        </w:rPr>
        <w:t>ss</w:t>
      </w:r>
      <w:r>
        <w:rPr>
          <w:rFonts w:ascii="Calibri" w:eastAsia="Calibri" w:hAnsi="Calibri" w:cs="Calibri"/>
          <w:sz w:val="20"/>
          <w:szCs w:val="20"/>
        </w:rPr>
        <w:t>ibl</w:t>
      </w:r>
      <w:r>
        <w:rPr>
          <w:rFonts w:ascii="Calibri" w:eastAsia="Calibri" w:hAnsi="Calibri" w:cs="Calibri"/>
          <w:spacing w:val="-1"/>
          <w:sz w:val="20"/>
          <w:szCs w:val="20"/>
        </w:rPr>
        <w:t>e</w:t>
      </w:r>
      <w:r>
        <w:rPr>
          <w:rFonts w:ascii="Calibri" w:eastAsia="Calibri" w:hAnsi="Calibri" w:cs="Calibri"/>
          <w:sz w:val="20"/>
          <w:szCs w:val="20"/>
        </w:rPr>
        <w:t>.</w:t>
      </w:r>
    </w:p>
    <w:p w14:paraId="0E683030" w14:textId="77777777" w:rsidR="007C62E7" w:rsidRDefault="007C62E7" w:rsidP="007C62E7">
      <w:pPr>
        <w:spacing w:line="239" w:lineRule="auto"/>
        <w:ind w:left="113" w:right="113"/>
        <w:rPr>
          <w:rFonts w:ascii="Calibri" w:eastAsia="Calibri" w:hAnsi="Calibri" w:cs="Calibri"/>
          <w:sz w:val="20"/>
          <w:szCs w:val="20"/>
        </w:rPr>
      </w:pPr>
      <w:r>
        <w:rPr>
          <w:rFonts w:ascii="Calibri" w:eastAsia="Calibri" w:hAnsi="Calibri" w:cs="Calibri"/>
          <w:sz w:val="20"/>
          <w:szCs w:val="20"/>
        </w:rPr>
        <w:t>A</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te</w:t>
      </w:r>
      <w:r>
        <w:rPr>
          <w:rFonts w:ascii="Calibri" w:eastAsia="Calibri" w:hAnsi="Calibri" w:cs="Calibri"/>
          <w:spacing w:val="2"/>
          <w:sz w:val="20"/>
          <w:szCs w:val="20"/>
        </w:rPr>
        <w:t>r</w:t>
      </w:r>
      <w:r>
        <w:rPr>
          <w:rFonts w:ascii="Calibri" w:eastAsia="Calibri" w:hAnsi="Calibri" w:cs="Calibri"/>
          <w:spacing w:val="-1"/>
          <w:sz w:val="20"/>
          <w:szCs w:val="20"/>
        </w:rPr>
        <w:t>m</w:t>
      </w:r>
      <w:r>
        <w:rPr>
          <w:rFonts w:ascii="Calibri" w:eastAsia="Calibri" w:hAnsi="Calibri" w:cs="Calibri"/>
          <w:sz w:val="20"/>
          <w:szCs w:val="20"/>
        </w:rPr>
        <w:t>in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z w:val="20"/>
          <w:szCs w:val="20"/>
        </w:rPr>
        <w:t>Mut</w:t>
      </w:r>
      <w:r>
        <w:rPr>
          <w:rFonts w:ascii="Calibri" w:eastAsia="Calibri" w:hAnsi="Calibri" w:cs="Calibri"/>
          <w:spacing w:val="1"/>
          <w:sz w:val="20"/>
          <w:szCs w:val="20"/>
        </w:rPr>
        <w:t>u</w:t>
      </w:r>
      <w:r>
        <w:rPr>
          <w:rFonts w:ascii="Calibri" w:eastAsia="Calibri" w:hAnsi="Calibri" w:cs="Calibri"/>
          <w:sz w:val="20"/>
          <w:szCs w:val="20"/>
        </w:rPr>
        <w:t>ally</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gr</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v</w:t>
      </w:r>
      <w:r>
        <w:rPr>
          <w:rFonts w:ascii="Calibri" w:eastAsia="Calibri" w:hAnsi="Calibri" w:cs="Calibri"/>
          <w:sz w:val="20"/>
          <w:szCs w:val="20"/>
        </w:rPr>
        <w:t>al</w:t>
      </w:r>
      <w:r>
        <w:rPr>
          <w:rFonts w:ascii="Calibri" w:eastAsia="Calibri" w:hAnsi="Calibri" w:cs="Calibri"/>
          <w:spacing w:val="1"/>
          <w:sz w:val="20"/>
          <w:szCs w:val="20"/>
        </w:rPr>
        <w:t>u</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th</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pacing w:val="2"/>
          <w:sz w:val="20"/>
          <w:szCs w:val="20"/>
        </w:rPr>
        <w:t>c</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z w:val="20"/>
          <w:szCs w:val="20"/>
        </w:rPr>
        <w:t>ct</w:t>
      </w:r>
      <w:r>
        <w:rPr>
          <w:rFonts w:ascii="Calibri" w:eastAsia="Calibri" w:hAnsi="Calibri" w:cs="Calibri"/>
          <w:spacing w:val="-5"/>
          <w:sz w:val="20"/>
          <w:szCs w:val="20"/>
        </w:rPr>
        <w:t xml:space="preserve"> </w:t>
      </w:r>
      <w:r>
        <w:rPr>
          <w:rFonts w:ascii="Calibri" w:eastAsia="Calibri" w:hAnsi="Calibri" w:cs="Calibri"/>
          <w:sz w:val="20"/>
          <w:szCs w:val="20"/>
        </w:rPr>
        <w:t>dat</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ttributed</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oldings</w:t>
      </w:r>
      <w:r>
        <w:rPr>
          <w:rFonts w:ascii="Calibri" w:eastAsia="Calibri" w:hAnsi="Calibri" w:cs="Calibri"/>
          <w:w w:val="99"/>
          <w:sz w:val="20"/>
          <w:szCs w:val="20"/>
        </w:rPr>
        <w:t xml:space="preserve"> </w:t>
      </w:r>
      <w:r>
        <w:rPr>
          <w:rFonts w:ascii="Calibri" w:eastAsia="Calibri" w:hAnsi="Calibri" w:cs="Calibri"/>
          <w:sz w:val="20"/>
          <w:szCs w:val="20"/>
        </w:rPr>
        <w:t>Li</w:t>
      </w:r>
      <w:r>
        <w:rPr>
          <w:rFonts w:ascii="Calibri" w:eastAsia="Calibri" w:hAnsi="Calibri" w:cs="Calibri"/>
          <w:spacing w:val="-1"/>
          <w:sz w:val="20"/>
          <w:szCs w:val="20"/>
        </w:rPr>
        <w:t>m</w:t>
      </w:r>
      <w:r>
        <w:rPr>
          <w:rFonts w:ascii="Calibri" w:eastAsia="Calibri" w:hAnsi="Calibri" w:cs="Calibri"/>
          <w:sz w:val="20"/>
          <w:szCs w:val="20"/>
        </w:rPr>
        <w:t>ited</w:t>
      </w:r>
      <w:r>
        <w:rPr>
          <w:rFonts w:ascii="Calibri" w:eastAsia="Calibri" w:hAnsi="Calibri" w:cs="Calibri"/>
          <w:spacing w:val="-6"/>
          <w:sz w:val="20"/>
          <w:szCs w:val="20"/>
        </w:rPr>
        <w:t xml:space="preserve"> </w:t>
      </w:r>
      <w:r>
        <w:rPr>
          <w:rFonts w:ascii="Calibri" w:eastAsia="Calibri" w:hAnsi="Calibri" w:cs="Calibri"/>
          <w:sz w:val="20"/>
          <w:szCs w:val="20"/>
        </w:rPr>
        <w:t>cl</w:t>
      </w:r>
      <w:r>
        <w:rPr>
          <w:rFonts w:ascii="Calibri" w:eastAsia="Calibri" w:hAnsi="Calibri" w:cs="Calibri"/>
          <w:spacing w:val="2"/>
          <w:sz w:val="20"/>
          <w:szCs w:val="20"/>
        </w:rPr>
        <w:t>a</w:t>
      </w:r>
      <w:r>
        <w:rPr>
          <w:rFonts w:ascii="Calibri" w:eastAsia="Calibri" w:hAnsi="Calibri" w:cs="Calibri"/>
          <w:spacing w:val="-1"/>
          <w:sz w:val="20"/>
          <w:szCs w:val="20"/>
        </w:rPr>
        <w:t>ss</w:t>
      </w:r>
      <w:r>
        <w:rPr>
          <w:rFonts w:ascii="Calibri" w:eastAsia="Calibri" w:hAnsi="Calibri" w:cs="Calibri"/>
          <w:spacing w:val="2"/>
          <w:sz w:val="20"/>
          <w:szCs w:val="20"/>
        </w:rPr>
        <w:t>i</w:t>
      </w:r>
      <w:r>
        <w:rPr>
          <w:rFonts w:ascii="Calibri" w:eastAsia="Calibri" w:hAnsi="Calibri" w:cs="Calibri"/>
          <w:spacing w:val="-1"/>
          <w:sz w:val="20"/>
          <w:szCs w:val="20"/>
        </w:rPr>
        <w:t>f</w:t>
      </w:r>
      <w:r>
        <w:rPr>
          <w:rFonts w:ascii="Calibri" w:eastAsia="Calibri" w:hAnsi="Calibri" w:cs="Calibri"/>
          <w:spacing w:val="2"/>
          <w:sz w:val="20"/>
          <w:szCs w:val="20"/>
        </w:rPr>
        <w:t>i</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Black</w:t>
      </w:r>
      <w:r>
        <w:rPr>
          <w:rFonts w:ascii="Calibri" w:eastAsia="Calibri" w:hAnsi="Calibri" w:cs="Calibri"/>
          <w:spacing w:val="-5"/>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z w:val="20"/>
          <w:szCs w:val="20"/>
        </w:rPr>
        <w:t>ic</w:t>
      </w:r>
      <w:r>
        <w:rPr>
          <w:rFonts w:ascii="Calibri" w:eastAsia="Calibri" w:hAnsi="Calibri" w:cs="Calibri"/>
          <w:spacing w:val="-7"/>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nterpr</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2"/>
          <w:sz w:val="20"/>
          <w:szCs w:val="20"/>
        </w:rPr>
        <w:t>(</w:t>
      </w:r>
      <w:r>
        <w:rPr>
          <w:rFonts w:ascii="Calibri" w:eastAsia="Calibri" w:hAnsi="Calibri" w:cs="Calibri"/>
          <w:sz w:val="20"/>
          <w:szCs w:val="20"/>
        </w:rPr>
        <w:t>BEE)</w:t>
      </w:r>
      <w:r>
        <w:rPr>
          <w:rFonts w:ascii="Calibri" w:eastAsia="Calibri" w:hAnsi="Calibri" w:cs="Calibri"/>
          <w:spacing w:val="-7"/>
          <w:sz w:val="20"/>
          <w:szCs w:val="20"/>
        </w:rPr>
        <w:t xml:space="preserve"> </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pacing w:val="-1"/>
          <w:sz w:val="20"/>
          <w:szCs w:val="20"/>
        </w:rPr>
        <w:t>sm</w:t>
      </w:r>
      <w:r>
        <w:rPr>
          <w:rFonts w:ascii="Calibri" w:eastAsia="Calibri" w:hAnsi="Calibri" w:cs="Calibri"/>
          <w:sz w:val="20"/>
          <w:szCs w:val="20"/>
        </w:rPr>
        <w:t>all</w:t>
      </w:r>
      <w:r>
        <w:rPr>
          <w:rFonts w:ascii="Calibri" w:eastAsia="Calibri" w:hAnsi="Calibri" w:cs="Calibri"/>
          <w:spacing w:val="-3"/>
          <w:sz w:val="20"/>
          <w:szCs w:val="20"/>
        </w:rPr>
        <w:t xml:space="preserve"> </w:t>
      </w:r>
      <w:r>
        <w:rPr>
          <w:rFonts w:ascii="Calibri" w:eastAsia="Calibri" w:hAnsi="Calibri" w:cs="Calibri"/>
          <w:sz w:val="20"/>
          <w:szCs w:val="20"/>
        </w:rPr>
        <w:t>M</w:t>
      </w:r>
      <w:r>
        <w:rPr>
          <w:rFonts w:ascii="Calibri" w:eastAsia="Calibri" w:hAnsi="Calibri" w:cs="Calibri"/>
          <w:spacing w:val="-1"/>
          <w:sz w:val="20"/>
          <w:szCs w:val="20"/>
        </w:rPr>
        <w:t>e</w:t>
      </w:r>
      <w:r>
        <w:rPr>
          <w:rFonts w:ascii="Calibri" w:eastAsia="Calibri" w:hAnsi="Calibri" w:cs="Calibri"/>
          <w:sz w:val="20"/>
          <w:szCs w:val="20"/>
        </w:rPr>
        <w:t>dium</w:t>
      </w:r>
      <w:r>
        <w:rPr>
          <w:rFonts w:ascii="Calibri" w:eastAsia="Calibri" w:hAnsi="Calibri" w:cs="Calibri"/>
          <w:spacing w:val="-6"/>
          <w:sz w:val="20"/>
          <w:szCs w:val="20"/>
        </w:rPr>
        <w:t xml:space="preserve"> </w:t>
      </w:r>
      <w:r>
        <w:rPr>
          <w:rFonts w:ascii="Calibri" w:eastAsia="Calibri" w:hAnsi="Calibri" w:cs="Calibri"/>
          <w:sz w:val="20"/>
          <w:szCs w:val="20"/>
        </w:rPr>
        <w:t>&amp;</w:t>
      </w:r>
      <w:r>
        <w:rPr>
          <w:rFonts w:ascii="Calibri" w:eastAsia="Calibri" w:hAnsi="Calibri" w:cs="Calibri"/>
          <w:spacing w:val="-5"/>
          <w:sz w:val="20"/>
          <w:szCs w:val="20"/>
        </w:rPr>
        <w:t xml:space="preserve"> </w:t>
      </w:r>
      <w:r>
        <w:rPr>
          <w:rFonts w:ascii="Calibri" w:eastAsia="Calibri" w:hAnsi="Calibri" w:cs="Calibri"/>
          <w:sz w:val="20"/>
          <w:szCs w:val="20"/>
        </w:rPr>
        <w:t>Micro</w:t>
      </w:r>
      <w:r>
        <w:rPr>
          <w:rFonts w:ascii="Calibri" w:eastAsia="Calibri" w:hAnsi="Calibri" w:cs="Calibri"/>
          <w:spacing w:val="-5"/>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p</w:t>
      </w:r>
      <w:r>
        <w:rPr>
          <w:rFonts w:ascii="Calibri" w:eastAsia="Calibri" w:hAnsi="Calibri" w:cs="Calibri"/>
          <w:sz w:val="20"/>
          <w:szCs w:val="20"/>
        </w:rPr>
        <w:t>ri</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(SMME)</w:t>
      </w:r>
      <w:r>
        <w:rPr>
          <w:rFonts w:ascii="Calibri" w:eastAsia="Calibri" w:hAnsi="Calibri" w:cs="Calibri"/>
          <w:spacing w:val="-7"/>
          <w:sz w:val="20"/>
          <w:szCs w:val="20"/>
        </w:rPr>
        <w:t xml:space="preserve"> </w:t>
      </w:r>
      <w:r>
        <w:rPr>
          <w:rFonts w:ascii="Calibri" w:eastAsia="Calibri" w:hAnsi="Calibri" w:cs="Calibri"/>
          <w:sz w:val="20"/>
          <w:szCs w:val="20"/>
        </w:rPr>
        <w:t>or</w:t>
      </w:r>
      <w:r>
        <w:rPr>
          <w:rFonts w:ascii="Calibri" w:eastAsia="Calibri" w:hAnsi="Calibri" w:cs="Calibri"/>
          <w:spacing w:val="-5"/>
          <w:sz w:val="20"/>
          <w:szCs w:val="20"/>
        </w:rPr>
        <w:t xml:space="preserve"> </w:t>
      </w:r>
      <w:r>
        <w:rPr>
          <w:rFonts w:ascii="Calibri" w:eastAsia="Calibri" w:hAnsi="Calibri" w:cs="Calibri"/>
          <w:sz w:val="20"/>
          <w:szCs w:val="20"/>
        </w:rPr>
        <w:t>Bl</w:t>
      </w:r>
      <w:r>
        <w:rPr>
          <w:rFonts w:ascii="Calibri" w:eastAsia="Calibri" w:hAnsi="Calibri" w:cs="Calibri"/>
          <w:spacing w:val="7"/>
          <w:sz w:val="20"/>
          <w:szCs w:val="20"/>
        </w:rPr>
        <w:t>a</w:t>
      </w:r>
      <w:r>
        <w:rPr>
          <w:rFonts w:ascii="Calibri" w:eastAsia="Calibri" w:hAnsi="Calibri" w:cs="Calibri"/>
          <w:sz w:val="20"/>
          <w:szCs w:val="20"/>
        </w:rPr>
        <w:t>ck</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z w:val="20"/>
          <w:szCs w:val="20"/>
        </w:rPr>
        <w:t>an</w:t>
      </w:r>
      <w:r>
        <w:rPr>
          <w:rFonts w:ascii="Calibri" w:eastAsia="Calibri" w:hAnsi="Calibri" w:cs="Calibri"/>
          <w:w w:val="99"/>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proofErr w:type="gramStart"/>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BWO</w:t>
      </w:r>
      <w:proofErr w:type="gramEnd"/>
      <w:r>
        <w:rPr>
          <w:rFonts w:ascii="Calibri" w:eastAsia="Calibri" w:hAnsi="Calibri" w:cs="Calibri"/>
          <w:spacing w:val="-3"/>
          <w:sz w:val="20"/>
          <w:szCs w:val="20"/>
        </w:rPr>
        <w:t xml:space="preserve"> </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z w:val="20"/>
          <w:szCs w:val="20"/>
        </w:rPr>
        <w:t>ent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w:t>
      </w:r>
    </w:p>
    <w:p w14:paraId="4E0D6506" w14:textId="77777777" w:rsidR="007C62E7" w:rsidRDefault="007C62E7" w:rsidP="007C62E7">
      <w:pPr>
        <w:ind w:left="11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spacing w:val="-1"/>
          <w:sz w:val="20"/>
          <w:szCs w:val="20"/>
        </w:rPr>
        <w:t>v</w:t>
      </w:r>
      <w:r>
        <w:rPr>
          <w:rFonts w:ascii="Calibri" w:eastAsia="Calibri" w:hAnsi="Calibri" w:cs="Calibri"/>
          <w:sz w:val="20"/>
          <w:szCs w:val="20"/>
        </w:rPr>
        <w:t>al</w:t>
      </w:r>
      <w:r>
        <w:rPr>
          <w:rFonts w:ascii="Calibri" w:eastAsia="Calibri" w:hAnsi="Calibri" w:cs="Calibri"/>
          <w:spacing w:val="3"/>
          <w:sz w:val="20"/>
          <w:szCs w:val="20"/>
        </w:rPr>
        <w:t>u</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ttributed</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such</w:t>
      </w:r>
      <w:r>
        <w:rPr>
          <w:rFonts w:ascii="Calibri" w:eastAsia="Calibri" w:hAnsi="Calibri" w:cs="Calibri"/>
          <w:spacing w:val="-5"/>
          <w:sz w:val="20"/>
          <w:szCs w:val="20"/>
        </w:rPr>
        <w:t xml:space="preserve"> </w:t>
      </w:r>
      <w:r>
        <w:rPr>
          <w:rFonts w:ascii="Calibri" w:eastAsia="Calibri" w:hAnsi="Calibri" w:cs="Calibri"/>
          <w:sz w:val="20"/>
          <w:szCs w:val="20"/>
        </w:rPr>
        <w:t>enterpri</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is</w:t>
      </w:r>
      <w:r>
        <w:rPr>
          <w:rFonts w:ascii="Calibri" w:eastAsia="Calibri" w:hAnsi="Calibri" w:cs="Calibri"/>
          <w:spacing w:val="-4"/>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onitor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su</w:t>
      </w:r>
      <w:r>
        <w:rPr>
          <w:rFonts w:ascii="Calibri" w:eastAsia="Calibri" w:hAnsi="Calibri" w:cs="Calibri"/>
          <w:spacing w:val="1"/>
          <w:sz w:val="20"/>
          <w:szCs w:val="20"/>
        </w:rPr>
        <w:t>b</w:t>
      </w:r>
      <w:r>
        <w:rPr>
          <w:rFonts w:ascii="Calibri" w:eastAsia="Calibri" w:hAnsi="Calibri" w:cs="Calibri"/>
          <w:spacing w:val="-1"/>
          <w:sz w:val="20"/>
          <w:szCs w:val="20"/>
        </w:rPr>
        <w:t>m</w:t>
      </w:r>
      <w:r>
        <w:rPr>
          <w:rFonts w:ascii="Calibri" w:eastAsia="Calibri" w:hAnsi="Calibri" w:cs="Calibri"/>
          <w:sz w:val="20"/>
          <w:szCs w:val="20"/>
        </w:rPr>
        <w:t>itt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Service</w:t>
      </w:r>
      <w:r>
        <w:rPr>
          <w:rFonts w:ascii="Calibri" w:eastAsia="Calibri" w:hAnsi="Calibri" w:cs="Calibri"/>
          <w:spacing w:val="-6"/>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n</w:t>
      </w:r>
      <w:r>
        <w:rPr>
          <w:rFonts w:ascii="Calibri" w:eastAsia="Calibri" w:hAnsi="Calibri" w:cs="Calibri"/>
          <w:sz w:val="20"/>
          <w:szCs w:val="20"/>
        </w:rPr>
        <w:t>a</w:t>
      </w:r>
      <w:r>
        <w:rPr>
          <w:rFonts w:ascii="Calibri" w:eastAsia="Calibri" w:hAnsi="Calibri" w:cs="Calibri"/>
          <w:spacing w:val="2"/>
          <w:sz w:val="20"/>
          <w:szCs w:val="20"/>
        </w:rPr>
        <w:t>g</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w w:val="99"/>
          <w:sz w:val="20"/>
          <w:szCs w:val="20"/>
        </w:rPr>
        <w:t xml:space="preserve"> </w:t>
      </w:r>
      <w:r>
        <w:rPr>
          <w:rFonts w:ascii="Calibri" w:eastAsia="Calibri" w:hAnsi="Calibri" w:cs="Calibri"/>
          <w:sz w:val="20"/>
          <w:szCs w:val="20"/>
        </w:rPr>
        <w:t>acc</w:t>
      </w:r>
      <w:r>
        <w:rPr>
          <w:rFonts w:ascii="Calibri" w:eastAsia="Calibri" w:hAnsi="Calibri" w:cs="Calibri"/>
          <w:spacing w:val="-1"/>
          <w:sz w:val="20"/>
          <w:szCs w:val="20"/>
        </w:rPr>
        <w:t>e</w:t>
      </w:r>
      <w:r>
        <w:rPr>
          <w:rFonts w:ascii="Calibri" w:eastAsia="Calibri" w:hAnsi="Calibri" w:cs="Calibri"/>
          <w:sz w:val="20"/>
          <w:szCs w:val="20"/>
        </w:rPr>
        <w:t>ptance</w:t>
      </w:r>
      <w:r>
        <w:rPr>
          <w:rFonts w:ascii="Calibri" w:eastAsia="Calibri" w:hAnsi="Calibri" w:cs="Calibri"/>
          <w:spacing w:val="-8"/>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6"/>
          <w:sz w:val="20"/>
          <w:szCs w:val="20"/>
        </w:rPr>
        <w:t xml:space="preserve"> </w:t>
      </w:r>
      <w:r>
        <w:rPr>
          <w:rFonts w:ascii="Calibri" w:eastAsia="Calibri" w:hAnsi="Calibri" w:cs="Calibri"/>
          <w:sz w:val="20"/>
          <w:szCs w:val="20"/>
        </w:rPr>
        <w:t>m</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3"/>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6"/>
          <w:sz w:val="20"/>
          <w:szCs w:val="20"/>
        </w:rPr>
        <w:t xml:space="preserve"> </w:t>
      </w:r>
      <w:r>
        <w:rPr>
          <w:rFonts w:ascii="Calibri" w:eastAsia="Calibri" w:hAnsi="Calibri" w:cs="Calibri"/>
          <w:sz w:val="20"/>
          <w:szCs w:val="20"/>
        </w:rPr>
        <w:t>sta</w:t>
      </w:r>
      <w:r>
        <w:rPr>
          <w:rFonts w:ascii="Calibri" w:eastAsia="Calibri" w:hAnsi="Calibri" w:cs="Calibri"/>
          <w:spacing w:val="3"/>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z w:val="20"/>
          <w:szCs w:val="20"/>
        </w:rPr>
        <w:t>exp</w:t>
      </w:r>
      <w:r>
        <w:rPr>
          <w:rFonts w:ascii="Calibri" w:eastAsia="Calibri" w:hAnsi="Calibri" w:cs="Calibri"/>
          <w:spacing w:val="-1"/>
          <w:sz w:val="20"/>
          <w:szCs w:val="20"/>
        </w:rPr>
        <w:t>e</w:t>
      </w:r>
      <w:r>
        <w:rPr>
          <w:rFonts w:ascii="Calibri" w:eastAsia="Calibri" w:hAnsi="Calibri" w:cs="Calibri"/>
          <w:sz w:val="20"/>
          <w:szCs w:val="20"/>
        </w:rPr>
        <w:t>ndit</w:t>
      </w:r>
      <w:r>
        <w:rPr>
          <w:rFonts w:ascii="Calibri" w:eastAsia="Calibri" w:hAnsi="Calibri" w:cs="Calibri"/>
          <w:spacing w:val="1"/>
          <w:sz w:val="20"/>
          <w:szCs w:val="20"/>
        </w:rPr>
        <w:t>u</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w:t>
      </w:r>
    </w:p>
    <w:p w14:paraId="72E96ADF" w14:textId="77777777" w:rsidR="007C62E7" w:rsidRDefault="007C62E7" w:rsidP="007C62E7">
      <w:pPr>
        <w:spacing w:before="2" w:line="160" w:lineRule="exact"/>
        <w:rPr>
          <w:sz w:val="16"/>
          <w:szCs w:val="16"/>
        </w:rPr>
      </w:pPr>
    </w:p>
    <w:p w14:paraId="7FB5E917" w14:textId="77777777" w:rsidR="007C62E7" w:rsidRDefault="007C62E7" w:rsidP="007C62E7">
      <w:pPr>
        <w:spacing w:line="200" w:lineRule="exact"/>
        <w:rPr>
          <w:sz w:val="20"/>
          <w:szCs w:val="20"/>
        </w:rPr>
      </w:pPr>
    </w:p>
    <w:p w14:paraId="00BC0FC5" w14:textId="77777777" w:rsidR="007C62E7" w:rsidRDefault="007C62E7" w:rsidP="005B3361">
      <w:pPr>
        <w:numPr>
          <w:ilvl w:val="2"/>
          <w:numId w:val="17"/>
        </w:numPr>
        <w:tabs>
          <w:tab w:val="left" w:pos="833"/>
        </w:tabs>
        <w:ind w:left="833"/>
        <w:rPr>
          <w:rFonts w:ascii="Calibri" w:eastAsia="Calibri" w:hAnsi="Calibri" w:cs="Calibri"/>
          <w:sz w:val="20"/>
          <w:szCs w:val="20"/>
        </w:rPr>
      </w:pPr>
      <w:bookmarkStart w:id="49" w:name="_bookmark62"/>
      <w:bookmarkEnd w:id="49"/>
      <w:r>
        <w:rPr>
          <w:rFonts w:ascii="Calibri" w:eastAsia="Calibri" w:hAnsi="Calibri" w:cs="Calibri"/>
          <w:b/>
          <w:bCs/>
          <w:spacing w:val="-1"/>
          <w:sz w:val="20"/>
          <w:szCs w:val="20"/>
        </w:rPr>
        <w:t>A</w:t>
      </w:r>
      <w:r>
        <w:rPr>
          <w:rFonts w:ascii="Calibri" w:eastAsia="Calibri" w:hAnsi="Calibri" w:cs="Calibri"/>
          <w:b/>
          <w:bCs/>
          <w:sz w:val="20"/>
          <w:szCs w:val="20"/>
        </w:rPr>
        <w:t>cce</w:t>
      </w:r>
      <w:r>
        <w:rPr>
          <w:rFonts w:ascii="Calibri" w:eastAsia="Calibri" w:hAnsi="Calibri" w:cs="Calibri"/>
          <w:b/>
          <w:bCs/>
          <w:spacing w:val="-1"/>
          <w:sz w:val="20"/>
          <w:szCs w:val="20"/>
        </w:rPr>
        <w:t>l</w:t>
      </w:r>
      <w:r>
        <w:rPr>
          <w:rFonts w:ascii="Calibri" w:eastAsia="Calibri" w:hAnsi="Calibri" w:cs="Calibri"/>
          <w:b/>
          <w:bCs/>
          <w:sz w:val="20"/>
          <w:szCs w:val="20"/>
        </w:rPr>
        <w:t>erated</w:t>
      </w:r>
      <w:r>
        <w:rPr>
          <w:rFonts w:ascii="Calibri" w:eastAsia="Calibri" w:hAnsi="Calibri" w:cs="Calibri"/>
          <w:b/>
          <w:bCs/>
          <w:spacing w:val="-7"/>
          <w:sz w:val="20"/>
          <w:szCs w:val="20"/>
        </w:rPr>
        <w:t xml:space="preserve"> </w:t>
      </w:r>
      <w:r>
        <w:rPr>
          <w:rFonts w:ascii="Calibri" w:eastAsia="Calibri" w:hAnsi="Calibri" w:cs="Calibri"/>
          <w:b/>
          <w:bCs/>
          <w:sz w:val="20"/>
          <w:szCs w:val="20"/>
        </w:rPr>
        <w:t>Shared</w:t>
      </w:r>
      <w:r>
        <w:rPr>
          <w:rFonts w:ascii="Calibri" w:eastAsia="Calibri" w:hAnsi="Calibri" w:cs="Calibri"/>
          <w:b/>
          <w:bCs/>
          <w:spacing w:val="-7"/>
          <w:sz w:val="20"/>
          <w:szCs w:val="20"/>
        </w:rPr>
        <w:t xml:space="preserve"> </w:t>
      </w:r>
      <w:r>
        <w:rPr>
          <w:rFonts w:ascii="Calibri" w:eastAsia="Calibri" w:hAnsi="Calibri" w:cs="Calibri"/>
          <w:b/>
          <w:bCs/>
          <w:sz w:val="20"/>
          <w:szCs w:val="20"/>
        </w:rPr>
        <w:t>Grow</w:t>
      </w:r>
      <w:r>
        <w:rPr>
          <w:rFonts w:ascii="Calibri" w:eastAsia="Calibri" w:hAnsi="Calibri" w:cs="Calibri"/>
          <w:b/>
          <w:bCs/>
          <w:spacing w:val="-2"/>
          <w:sz w:val="20"/>
          <w:szCs w:val="20"/>
        </w:rPr>
        <w:t>t</w:t>
      </w:r>
      <w:r>
        <w:rPr>
          <w:rFonts w:ascii="Calibri" w:eastAsia="Calibri" w:hAnsi="Calibri" w:cs="Calibri"/>
          <w:b/>
          <w:bCs/>
          <w:sz w:val="20"/>
          <w:szCs w:val="20"/>
        </w:rPr>
        <w:t>h</w:t>
      </w:r>
      <w:r>
        <w:rPr>
          <w:rFonts w:ascii="Calibri" w:eastAsia="Calibri" w:hAnsi="Calibri" w:cs="Calibri"/>
          <w:b/>
          <w:bCs/>
          <w:spacing w:val="-7"/>
          <w:sz w:val="20"/>
          <w:szCs w:val="20"/>
        </w:rPr>
        <w:t xml:space="preserve"> </w:t>
      </w:r>
      <w:r>
        <w:rPr>
          <w:rFonts w:ascii="Calibri" w:eastAsia="Calibri" w:hAnsi="Calibri" w:cs="Calibri"/>
          <w:b/>
          <w:bCs/>
          <w:sz w:val="20"/>
          <w:szCs w:val="20"/>
        </w:rPr>
        <w:t>I</w:t>
      </w:r>
      <w:r>
        <w:rPr>
          <w:rFonts w:ascii="Calibri" w:eastAsia="Calibri" w:hAnsi="Calibri" w:cs="Calibri"/>
          <w:b/>
          <w:bCs/>
          <w:spacing w:val="1"/>
          <w:sz w:val="20"/>
          <w:szCs w:val="20"/>
        </w:rPr>
        <w:t>n</w:t>
      </w:r>
      <w:r>
        <w:rPr>
          <w:rFonts w:ascii="Calibri" w:eastAsia="Calibri" w:hAnsi="Calibri" w:cs="Calibri"/>
          <w:b/>
          <w:bCs/>
          <w:spacing w:val="-1"/>
          <w:sz w:val="20"/>
          <w:szCs w:val="20"/>
        </w:rPr>
        <w:t>i</w:t>
      </w:r>
      <w:r>
        <w:rPr>
          <w:rFonts w:ascii="Calibri" w:eastAsia="Calibri" w:hAnsi="Calibri" w:cs="Calibri"/>
          <w:b/>
          <w:bCs/>
          <w:sz w:val="20"/>
          <w:szCs w:val="20"/>
        </w:rPr>
        <w:t>tiat</w:t>
      </w:r>
      <w:r>
        <w:rPr>
          <w:rFonts w:ascii="Calibri" w:eastAsia="Calibri" w:hAnsi="Calibri" w:cs="Calibri"/>
          <w:b/>
          <w:bCs/>
          <w:spacing w:val="-1"/>
          <w:sz w:val="20"/>
          <w:szCs w:val="20"/>
        </w:rPr>
        <w:t>iv</w:t>
      </w:r>
      <w:r>
        <w:rPr>
          <w:rFonts w:ascii="Calibri" w:eastAsia="Calibri" w:hAnsi="Calibri" w:cs="Calibri"/>
          <w:b/>
          <w:bCs/>
          <w:sz w:val="20"/>
          <w:szCs w:val="20"/>
        </w:rPr>
        <w:t>e –</w:t>
      </w:r>
      <w:r>
        <w:rPr>
          <w:rFonts w:ascii="Calibri" w:eastAsia="Calibri" w:hAnsi="Calibri" w:cs="Calibri"/>
          <w:b/>
          <w:bCs/>
          <w:spacing w:val="-8"/>
          <w:sz w:val="20"/>
          <w:szCs w:val="20"/>
        </w:rPr>
        <w:t xml:space="preserve"> </w:t>
      </w:r>
      <w:r>
        <w:rPr>
          <w:rFonts w:ascii="Calibri" w:eastAsia="Calibri" w:hAnsi="Calibri" w:cs="Calibri"/>
          <w:b/>
          <w:bCs/>
          <w:spacing w:val="-1"/>
          <w:sz w:val="20"/>
          <w:szCs w:val="20"/>
        </w:rPr>
        <w:t>S</w:t>
      </w:r>
      <w:r>
        <w:rPr>
          <w:rFonts w:ascii="Calibri" w:eastAsia="Calibri" w:hAnsi="Calibri" w:cs="Calibri"/>
          <w:b/>
          <w:bCs/>
          <w:sz w:val="20"/>
          <w:szCs w:val="20"/>
        </w:rPr>
        <w:t>outh</w:t>
      </w:r>
      <w:r>
        <w:rPr>
          <w:rFonts w:ascii="Calibri" w:eastAsia="Calibri" w:hAnsi="Calibri" w:cs="Calibri"/>
          <w:b/>
          <w:bCs/>
          <w:spacing w:val="-6"/>
          <w:sz w:val="20"/>
          <w:szCs w:val="20"/>
        </w:rPr>
        <w:t xml:space="preserve"> </w:t>
      </w:r>
      <w:r>
        <w:rPr>
          <w:rFonts w:ascii="Calibri" w:eastAsia="Calibri" w:hAnsi="Calibri" w:cs="Calibri"/>
          <w:b/>
          <w:bCs/>
          <w:sz w:val="20"/>
          <w:szCs w:val="20"/>
        </w:rPr>
        <w:t>A</w:t>
      </w:r>
      <w:r>
        <w:rPr>
          <w:rFonts w:ascii="Calibri" w:eastAsia="Calibri" w:hAnsi="Calibri" w:cs="Calibri"/>
          <w:b/>
          <w:bCs/>
          <w:spacing w:val="-1"/>
          <w:sz w:val="20"/>
          <w:szCs w:val="20"/>
        </w:rPr>
        <w:t>f</w:t>
      </w:r>
      <w:r>
        <w:rPr>
          <w:rFonts w:ascii="Calibri" w:eastAsia="Calibri" w:hAnsi="Calibri" w:cs="Calibri"/>
          <w:b/>
          <w:bCs/>
          <w:sz w:val="20"/>
          <w:szCs w:val="20"/>
        </w:rPr>
        <w:t>r</w:t>
      </w:r>
      <w:r>
        <w:rPr>
          <w:rFonts w:ascii="Calibri" w:eastAsia="Calibri" w:hAnsi="Calibri" w:cs="Calibri"/>
          <w:b/>
          <w:bCs/>
          <w:spacing w:val="-1"/>
          <w:sz w:val="20"/>
          <w:szCs w:val="20"/>
        </w:rPr>
        <w:t>i</w:t>
      </w:r>
      <w:r>
        <w:rPr>
          <w:rFonts w:ascii="Calibri" w:eastAsia="Calibri" w:hAnsi="Calibri" w:cs="Calibri"/>
          <w:b/>
          <w:bCs/>
          <w:sz w:val="20"/>
          <w:szCs w:val="20"/>
        </w:rPr>
        <w:t>ca</w:t>
      </w:r>
      <w:r>
        <w:rPr>
          <w:rFonts w:ascii="Calibri" w:eastAsia="Calibri" w:hAnsi="Calibri" w:cs="Calibri"/>
          <w:b/>
          <w:bCs/>
          <w:spacing w:val="-8"/>
          <w:sz w:val="20"/>
          <w:szCs w:val="20"/>
        </w:rPr>
        <w:t xml:space="preserve"> </w:t>
      </w:r>
      <w:r>
        <w:rPr>
          <w:rFonts w:ascii="Calibri" w:eastAsia="Calibri" w:hAnsi="Calibri" w:cs="Calibri"/>
          <w:b/>
          <w:bCs/>
          <w:sz w:val="20"/>
          <w:szCs w:val="20"/>
        </w:rPr>
        <w:t>(</w:t>
      </w:r>
      <w:r>
        <w:rPr>
          <w:rFonts w:ascii="Calibri" w:eastAsia="Calibri" w:hAnsi="Calibri" w:cs="Calibri"/>
          <w:b/>
          <w:bCs/>
          <w:spacing w:val="1"/>
          <w:sz w:val="20"/>
          <w:szCs w:val="20"/>
        </w:rPr>
        <w:t>AS</w:t>
      </w:r>
      <w:r>
        <w:rPr>
          <w:rFonts w:ascii="Calibri" w:eastAsia="Calibri" w:hAnsi="Calibri" w:cs="Calibri"/>
          <w:b/>
          <w:bCs/>
          <w:sz w:val="20"/>
          <w:szCs w:val="20"/>
        </w:rPr>
        <w:t>G</w:t>
      </w:r>
      <w:r>
        <w:rPr>
          <w:rFonts w:ascii="Calibri" w:eastAsia="Calibri" w:hAnsi="Calibri" w:cs="Calibri"/>
          <w:b/>
          <w:bCs/>
          <w:spacing w:val="2"/>
          <w:sz w:val="20"/>
          <w:szCs w:val="20"/>
        </w:rPr>
        <w:t>I</w:t>
      </w:r>
      <w:r>
        <w:rPr>
          <w:rFonts w:ascii="Calibri" w:eastAsia="Calibri" w:hAnsi="Calibri" w:cs="Calibri"/>
          <w:b/>
          <w:bCs/>
          <w:spacing w:val="-1"/>
          <w:sz w:val="20"/>
          <w:szCs w:val="20"/>
        </w:rPr>
        <w:t>-SA</w:t>
      </w:r>
      <w:r>
        <w:rPr>
          <w:rFonts w:ascii="Calibri" w:eastAsia="Calibri" w:hAnsi="Calibri" w:cs="Calibri"/>
          <w:b/>
          <w:bCs/>
          <w:sz w:val="20"/>
          <w:szCs w:val="20"/>
        </w:rPr>
        <w:t>)</w:t>
      </w:r>
    </w:p>
    <w:p w14:paraId="49B5A825" w14:textId="77777777" w:rsidR="007C62E7" w:rsidRDefault="007C62E7" w:rsidP="007C62E7">
      <w:pPr>
        <w:spacing w:before="1" w:line="120" w:lineRule="exact"/>
        <w:rPr>
          <w:sz w:val="12"/>
          <w:szCs w:val="12"/>
        </w:rPr>
      </w:pPr>
    </w:p>
    <w:p w14:paraId="59007A65" w14:textId="77777777" w:rsidR="007C62E7" w:rsidRDefault="007C62E7" w:rsidP="007C62E7">
      <w:pPr>
        <w:spacing w:line="239" w:lineRule="auto"/>
        <w:ind w:left="113" w:right="230"/>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5"/>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o</w:t>
      </w:r>
      <w:r>
        <w:rPr>
          <w:rFonts w:ascii="Calibri" w:eastAsia="Calibri" w:hAnsi="Calibri" w:cs="Calibri"/>
          <w:spacing w:val="-1"/>
          <w:sz w:val="20"/>
          <w:szCs w:val="20"/>
        </w:rPr>
        <w:t>m</w:t>
      </w:r>
      <w:r>
        <w:rPr>
          <w:rFonts w:ascii="Calibri" w:eastAsia="Calibri" w:hAnsi="Calibri" w:cs="Calibri"/>
          <w:sz w:val="20"/>
          <w:szCs w:val="20"/>
        </w:rPr>
        <w:t>pli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z w:val="20"/>
          <w:szCs w:val="20"/>
        </w:rPr>
        <w:t>with</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ful</w:t>
      </w:r>
      <w:r>
        <w:rPr>
          <w:rFonts w:ascii="Calibri" w:eastAsia="Calibri" w:hAnsi="Calibri" w:cs="Calibri"/>
          <w:spacing w:val="-1"/>
          <w:sz w:val="20"/>
          <w:szCs w:val="20"/>
        </w:rPr>
        <w:t>f</w:t>
      </w:r>
      <w:r>
        <w:rPr>
          <w:rFonts w:ascii="Calibri" w:eastAsia="Calibri" w:hAnsi="Calibri" w:cs="Calibri"/>
          <w:sz w:val="20"/>
          <w:szCs w:val="20"/>
        </w:rPr>
        <w:t>ils</w:t>
      </w:r>
      <w:r>
        <w:rPr>
          <w:rFonts w:ascii="Calibri" w:eastAsia="Calibri" w:hAnsi="Calibri" w:cs="Calibri"/>
          <w:spacing w:val="-7"/>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pacing w:val="-2"/>
          <w:sz w:val="20"/>
          <w:szCs w:val="20"/>
        </w:rPr>
        <w:t>r</w:t>
      </w:r>
      <w:r>
        <w:rPr>
          <w:rFonts w:ascii="Calibri" w:eastAsia="Calibri" w:hAnsi="Calibri" w:cs="Calibri"/>
          <w:i/>
          <w:sz w:val="20"/>
          <w:szCs w:val="20"/>
        </w:rPr>
        <w:t>’s</w:t>
      </w:r>
      <w:r>
        <w:rPr>
          <w:rFonts w:ascii="Calibri" w:eastAsia="Calibri" w:hAnsi="Calibri" w:cs="Calibri"/>
          <w:i/>
          <w:spacing w:val="-5"/>
          <w:sz w:val="20"/>
          <w:szCs w:val="20"/>
        </w:rPr>
        <w:t xml:space="preserve"> </w:t>
      </w:r>
      <w:r>
        <w:rPr>
          <w:rFonts w:ascii="Calibri" w:eastAsia="Calibri" w:hAnsi="Calibri" w:cs="Calibri"/>
          <w:sz w:val="20"/>
          <w:szCs w:val="20"/>
        </w:rPr>
        <w:t>ob</w:t>
      </w:r>
      <w:r>
        <w:rPr>
          <w:rFonts w:ascii="Calibri" w:eastAsia="Calibri" w:hAnsi="Calibri" w:cs="Calibri"/>
          <w:spacing w:val="2"/>
          <w:sz w:val="20"/>
          <w:szCs w:val="20"/>
        </w:rPr>
        <w:t>l</w:t>
      </w:r>
      <w:r>
        <w:rPr>
          <w:rFonts w:ascii="Calibri" w:eastAsia="Calibri" w:hAnsi="Calibri" w:cs="Calibri"/>
          <w:sz w:val="20"/>
          <w:szCs w:val="20"/>
        </w:rPr>
        <w:t>igatio</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in</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es</w:t>
      </w:r>
      <w:r>
        <w:rPr>
          <w:rFonts w:ascii="Calibri" w:eastAsia="Calibri" w:hAnsi="Calibri" w:cs="Calibri"/>
          <w:spacing w:val="3"/>
          <w:sz w:val="20"/>
          <w:szCs w:val="20"/>
        </w:rPr>
        <w:t>p</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c</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rated</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h</w:t>
      </w: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Growth</w:t>
      </w:r>
      <w:r>
        <w:rPr>
          <w:rFonts w:ascii="Calibri" w:eastAsia="Calibri" w:hAnsi="Calibri" w:cs="Calibri"/>
          <w:w w:val="99"/>
          <w:sz w:val="20"/>
          <w:szCs w:val="20"/>
        </w:rPr>
        <w:t xml:space="preserve"> </w:t>
      </w:r>
      <w:r>
        <w:rPr>
          <w:rFonts w:ascii="Calibri" w:eastAsia="Calibri" w:hAnsi="Calibri" w:cs="Calibri"/>
          <w:sz w:val="20"/>
          <w:szCs w:val="20"/>
        </w:rPr>
        <w:t>Initiati</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South</w:t>
      </w:r>
      <w:r>
        <w:rPr>
          <w:rFonts w:ascii="Calibri" w:eastAsia="Calibri" w:hAnsi="Calibri" w:cs="Calibri"/>
          <w:spacing w:val="-5"/>
          <w:sz w:val="20"/>
          <w:szCs w:val="20"/>
        </w:rPr>
        <w:t xml:space="preserve"> </w:t>
      </w:r>
      <w:r>
        <w:rPr>
          <w:rFonts w:ascii="Calibri" w:eastAsia="Calibri" w:hAnsi="Calibri" w:cs="Calibri"/>
          <w:sz w:val="20"/>
          <w:szCs w:val="20"/>
        </w:rPr>
        <w:t>Afri</w:t>
      </w:r>
      <w:r>
        <w:rPr>
          <w:rFonts w:ascii="Calibri" w:eastAsia="Calibri" w:hAnsi="Calibri" w:cs="Calibri"/>
          <w:spacing w:val="-1"/>
          <w:sz w:val="20"/>
          <w:szCs w:val="20"/>
        </w:rPr>
        <w:t>c</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w:t>
      </w:r>
      <w:r>
        <w:rPr>
          <w:rFonts w:ascii="Calibri" w:eastAsia="Calibri" w:hAnsi="Calibri" w:cs="Calibri"/>
          <w:spacing w:val="1"/>
          <w:sz w:val="20"/>
          <w:szCs w:val="20"/>
        </w:rPr>
        <w:t>c</w:t>
      </w:r>
      <w:r>
        <w:rPr>
          <w:rFonts w:ascii="Calibri" w:eastAsia="Calibri" w:hAnsi="Calibri" w:cs="Calibri"/>
          <w:sz w:val="20"/>
          <w:szCs w:val="20"/>
        </w:rPr>
        <w:t>or</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ce</w:t>
      </w:r>
      <w:r>
        <w:rPr>
          <w:rFonts w:ascii="Calibri" w:eastAsia="Calibri" w:hAnsi="Calibri" w:cs="Calibri"/>
          <w:spacing w:val="-7"/>
          <w:sz w:val="20"/>
          <w:szCs w:val="20"/>
        </w:rPr>
        <w:t xml:space="preserve"> </w:t>
      </w:r>
      <w:r>
        <w:rPr>
          <w:rFonts w:ascii="Calibri" w:eastAsia="Calibri" w:hAnsi="Calibri" w:cs="Calibri"/>
          <w:sz w:val="20"/>
          <w:szCs w:val="20"/>
        </w:rPr>
        <w:t>with</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w:t>
      </w:r>
      <w:r>
        <w:rPr>
          <w:rFonts w:ascii="Calibri" w:eastAsia="Calibri" w:hAnsi="Calibri" w:cs="Calibri"/>
          <w:spacing w:val="-2"/>
          <w:sz w:val="20"/>
          <w:szCs w:val="20"/>
        </w:rPr>
        <w:t>v</w:t>
      </w:r>
      <w:r>
        <w:rPr>
          <w:rFonts w:ascii="Calibri" w:eastAsia="Calibri" w:hAnsi="Calibri" w:cs="Calibri"/>
          <w:sz w:val="20"/>
          <w:szCs w:val="20"/>
        </w:rPr>
        <w:t>id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2"/>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1"/>
          <w:sz w:val="20"/>
          <w:szCs w:val="20"/>
        </w:rPr>
        <w:t>G</w:t>
      </w:r>
      <w:r>
        <w:rPr>
          <w:rFonts w:ascii="Calibri" w:eastAsia="Calibri" w:hAnsi="Calibri" w:cs="Calibri"/>
          <w:sz w:val="20"/>
          <w:szCs w:val="20"/>
        </w:rPr>
        <w:t>I</w:t>
      </w:r>
      <w:r>
        <w:rPr>
          <w:rFonts w:ascii="Calibri" w:eastAsia="Calibri" w:hAnsi="Calibri" w:cs="Calibri"/>
          <w:spacing w:val="-1"/>
          <w:sz w:val="20"/>
          <w:szCs w:val="20"/>
        </w:rPr>
        <w:t>-</w:t>
      </w:r>
      <w:r>
        <w:rPr>
          <w:rFonts w:ascii="Calibri" w:eastAsia="Calibri" w:hAnsi="Calibri" w:cs="Calibri"/>
          <w:spacing w:val="1"/>
          <w:sz w:val="20"/>
          <w:szCs w:val="20"/>
        </w:rPr>
        <w:t>S</w:t>
      </w:r>
      <w:r>
        <w:rPr>
          <w:rFonts w:ascii="Calibri" w:eastAsia="Calibri" w:hAnsi="Calibri" w:cs="Calibri"/>
          <w:sz w:val="20"/>
          <w:szCs w:val="20"/>
        </w:rPr>
        <w:t>A</w:t>
      </w:r>
      <w:r>
        <w:rPr>
          <w:rFonts w:ascii="Calibri" w:eastAsia="Calibri" w:hAnsi="Calibri" w:cs="Calibri"/>
          <w:spacing w:val="-6"/>
          <w:sz w:val="20"/>
          <w:szCs w:val="20"/>
        </w:rPr>
        <w:t xml:space="preserve"> </w:t>
      </w:r>
      <w:r>
        <w:rPr>
          <w:rFonts w:ascii="Calibri" w:eastAsia="Calibri" w:hAnsi="Calibri" w:cs="Calibri"/>
          <w:sz w:val="20"/>
          <w:szCs w:val="20"/>
        </w:rPr>
        <w:t>Complia</w:t>
      </w:r>
      <w:r>
        <w:rPr>
          <w:rFonts w:ascii="Calibri" w:eastAsia="Calibri" w:hAnsi="Calibri" w:cs="Calibri"/>
          <w:spacing w:val="1"/>
          <w:sz w:val="20"/>
          <w:szCs w:val="20"/>
        </w:rPr>
        <w:t>n</w:t>
      </w:r>
      <w:r>
        <w:rPr>
          <w:rFonts w:ascii="Calibri" w:eastAsia="Calibri" w:hAnsi="Calibri" w:cs="Calibri"/>
          <w:sz w:val="20"/>
          <w:szCs w:val="20"/>
        </w:rPr>
        <w:t>ce</w:t>
      </w:r>
      <w:r>
        <w:rPr>
          <w:rFonts w:ascii="Calibri" w:eastAsia="Calibri" w:hAnsi="Calibri" w:cs="Calibri"/>
          <w:spacing w:val="-4"/>
          <w:sz w:val="20"/>
          <w:szCs w:val="20"/>
        </w:rPr>
        <w:t xml:space="preserve"> </w:t>
      </w:r>
      <w:r>
        <w:rPr>
          <w:rFonts w:ascii="Calibri" w:eastAsia="Calibri" w:hAnsi="Calibri" w:cs="Calibri"/>
          <w:sz w:val="20"/>
          <w:szCs w:val="20"/>
        </w:rPr>
        <w:t>Schedule</w:t>
      </w:r>
      <w:r>
        <w:rPr>
          <w:rFonts w:ascii="Calibri" w:eastAsia="Calibri" w:hAnsi="Calibri" w:cs="Calibri"/>
          <w:w w:val="99"/>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tated</w:t>
      </w:r>
      <w:r>
        <w:rPr>
          <w:rFonts w:ascii="Calibri" w:eastAsia="Calibri" w:hAnsi="Calibri" w:cs="Calibri"/>
          <w:spacing w:val="-11"/>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low</w:t>
      </w:r>
    </w:p>
    <w:p w14:paraId="026449AA" w14:textId="77777777" w:rsidR="007C62E7" w:rsidRDefault="007C62E7" w:rsidP="007C62E7">
      <w:pPr>
        <w:ind w:left="113"/>
        <w:rPr>
          <w:rFonts w:ascii="Calibri" w:eastAsia="Calibri" w:hAnsi="Calibri" w:cs="Calibri"/>
          <w:sz w:val="20"/>
          <w:szCs w:val="20"/>
        </w:rPr>
      </w:pPr>
      <w:r>
        <w:rPr>
          <w:rFonts w:ascii="Calibri" w:eastAsia="Calibri" w:hAnsi="Calibri" w:cs="Calibri"/>
          <w:sz w:val="20"/>
          <w:szCs w:val="20"/>
        </w:rPr>
        <w:t>.</w:t>
      </w:r>
    </w:p>
    <w:p w14:paraId="5C6AB17C" w14:textId="77777777" w:rsidR="007C62E7" w:rsidRDefault="007C62E7" w:rsidP="007C62E7">
      <w:pPr>
        <w:ind w:left="113"/>
        <w:rPr>
          <w:rFonts w:ascii="Calibri" w:eastAsia="Calibri" w:hAnsi="Calibri" w:cs="Calibri"/>
          <w:sz w:val="20"/>
          <w:szCs w:val="20"/>
        </w:rPr>
      </w:pPr>
      <w:r>
        <w:rPr>
          <w:rFonts w:ascii="Calibri" w:eastAsia="Calibri" w:hAnsi="Calibri" w:cs="Calibri"/>
          <w:i/>
          <w:spacing w:val="-2"/>
          <w:sz w:val="20"/>
          <w:szCs w:val="20"/>
        </w:rPr>
        <w:t>[</w:t>
      </w:r>
      <w:r>
        <w:rPr>
          <w:rFonts w:ascii="Calibri" w:eastAsia="Calibri" w:hAnsi="Calibri" w:cs="Calibri"/>
          <w:i/>
          <w:sz w:val="20"/>
          <w:szCs w:val="20"/>
        </w:rPr>
        <w:t>In</w:t>
      </w:r>
      <w:r>
        <w:rPr>
          <w:rFonts w:ascii="Calibri" w:eastAsia="Calibri" w:hAnsi="Calibri" w:cs="Calibri"/>
          <w:i/>
          <w:spacing w:val="-1"/>
          <w:sz w:val="20"/>
          <w:szCs w:val="20"/>
        </w:rPr>
        <w:t>s</w:t>
      </w:r>
      <w:r>
        <w:rPr>
          <w:rFonts w:ascii="Calibri" w:eastAsia="Calibri" w:hAnsi="Calibri" w:cs="Calibri"/>
          <w:i/>
          <w:sz w:val="20"/>
          <w:szCs w:val="20"/>
        </w:rPr>
        <w:t>e</w:t>
      </w:r>
      <w:r>
        <w:rPr>
          <w:rFonts w:ascii="Calibri" w:eastAsia="Calibri" w:hAnsi="Calibri" w:cs="Calibri"/>
          <w:i/>
          <w:spacing w:val="-2"/>
          <w:sz w:val="20"/>
          <w:szCs w:val="20"/>
        </w:rPr>
        <w:t>r</w:t>
      </w:r>
      <w:r>
        <w:rPr>
          <w:rFonts w:ascii="Calibri" w:eastAsia="Calibri" w:hAnsi="Calibri" w:cs="Calibri"/>
          <w:i/>
          <w:sz w:val="20"/>
          <w:szCs w:val="20"/>
        </w:rPr>
        <w:t>t</w:t>
      </w:r>
      <w:r>
        <w:rPr>
          <w:rFonts w:ascii="Calibri" w:eastAsia="Calibri" w:hAnsi="Calibri" w:cs="Calibri"/>
          <w:i/>
          <w:spacing w:val="-7"/>
          <w:sz w:val="20"/>
          <w:szCs w:val="20"/>
        </w:rPr>
        <w:t xml:space="preserve"> </w:t>
      </w:r>
      <w:r>
        <w:rPr>
          <w:rFonts w:ascii="Calibri" w:eastAsia="Calibri" w:hAnsi="Calibri" w:cs="Calibri"/>
          <w:i/>
          <w:sz w:val="20"/>
          <w:szCs w:val="20"/>
        </w:rPr>
        <w:t>the</w:t>
      </w:r>
      <w:r>
        <w:rPr>
          <w:rFonts w:ascii="Calibri" w:eastAsia="Calibri" w:hAnsi="Calibri" w:cs="Calibri"/>
          <w:i/>
          <w:spacing w:val="-7"/>
          <w:sz w:val="20"/>
          <w:szCs w:val="20"/>
        </w:rPr>
        <w:t xml:space="preserve"> </w:t>
      </w:r>
      <w:r>
        <w:rPr>
          <w:rFonts w:ascii="Calibri" w:eastAsia="Calibri" w:hAnsi="Calibri" w:cs="Calibri"/>
          <w:i/>
          <w:spacing w:val="1"/>
          <w:sz w:val="20"/>
          <w:szCs w:val="20"/>
        </w:rPr>
        <w:t>a</w:t>
      </w:r>
      <w:r>
        <w:rPr>
          <w:rFonts w:ascii="Calibri" w:eastAsia="Calibri" w:hAnsi="Calibri" w:cs="Calibri"/>
          <w:i/>
          <w:sz w:val="20"/>
          <w:szCs w:val="20"/>
        </w:rPr>
        <w:t>g</w:t>
      </w:r>
      <w:r>
        <w:rPr>
          <w:rFonts w:ascii="Calibri" w:eastAsia="Calibri" w:hAnsi="Calibri" w:cs="Calibri"/>
          <w:i/>
          <w:spacing w:val="-2"/>
          <w:sz w:val="20"/>
          <w:szCs w:val="20"/>
        </w:rPr>
        <w:t>r</w:t>
      </w:r>
      <w:r>
        <w:rPr>
          <w:rFonts w:ascii="Calibri" w:eastAsia="Calibri" w:hAnsi="Calibri" w:cs="Calibri"/>
          <w:i/>
          <w:sz w:val="20"/>
          <w:szCs w:val="20"/>
        </w:rPr>
        <w:t>eed</w:t>
      </w:r>
      <w:r>
        <w:rPr>
          <w:rFonts w:ascii="Calibri" w:eastAsia="Calibri" w:hAnsi="Calibri" w:cs="Calibri"/>
          <w:i/>
          <w:spacing w:val="-4"/>
          <w:sz w:val="20"/>
          <w:szCs w:val="20"/>
        </w:rPr>
        <w:t xml:space="preserve"> </w:t>
      </w:r>
      <w:r>
        <w:rPr>
          <w:rFonts w:ascii="Calibri" w:eastAsia="Calibri" w:hAnsi="Calibri" w:cs="Calibri"/>
          <w:i/>
          <w:sz w:val="20"/>
          <w:szCs w:val="20"/>
        </w:rPr>
        <w:t>AS</w:t>
      </w:r>
      <w:r>
        <w:rPr>
          <w:rFonts w:ascii="Calibri" w:eastAsia="Calibri" w:hAnsi="Calibri" w:cs="Calibri"/>
          <w:i/>
          <w:spacing w:val="-1"/>
          <w:sz w:val="20"/>
          <w:szCs w:val="20"/>
        </w:rPr>
        <w:t>G</w:t>
      </w:r>
      <w:r>
        <w:rPr>
          <w:rFonts w:ascii="Calibri" w:eastAsia="Calibri" w:hAnsi="Calibri" w:cs="Calibri"/>
          <w:i/>
          <w:sz w:val="20"/>
          <w:szCs w:val="20"/>
        </w:rPr>
        <w:t>I</w:t>
      </w:r>
      <w:r>
        <w:rPr>
          <w:rFonts w:ascii="Calibri" w:eastAsia="Calibri" w:hAnsi="Calibri" w:cs="Calibri"/>
          <w:i/>
          <w:spacing w:val="-1"/>
          <w:sz w:val="20"/>
          <w:szCs w:val="20"/>
        </w:rPr>
        <w:t>-</w:t>
      </w:r>
      <w:r>
        <w:rPr>
          <w:rFonts w:ascii="Calibri" w:eastAsia="Calibri" w:hAnsi="Calibri" w:cs="Calibri"/>
          <w:i/>
          <w:sz w:val="20"/>
          <w:szCs w:val="20"/>
        </w:rPr>
        <w:t>SA</w:t>
      </w:r>
      <w:r>
        <w:rPr>
          <w:rFonts w:ascii="Calibri" w:eastAsia="Calibri" w:hAnsi="Calibri" w:cs="Calibri"/>
          <w:i/>
          <w:spacing w:val="-8"/>
          <w:sz w:val="20"/>
          <w:szCs w:val="20"/>
        </w:rPr>
        <w:t xml:space="preserve"> </w:t>
      </w:r>
      <w:r>
        <w:rPr>
          <w:rFonts w:ascii="Calibri" w:eastAsia="Calibri" w:hAnsi="Calibri" w:cs="Calibri"/>
          <w:i/>
          <w:sz w:val="20"/>
          <w:szCs w:val="20"/>
        </w:rPr>
        <w:t>C</w:t>
      </w:r>
      <w:r>
        <w:rPr>
          <w:rFonts w:ascii="Calibri" w:eastAsia="Calibri" w:hAnsi="Calibri" w:cs="Calibri"/>
          <w:i/>
          <w:spacing w:val="2"/>
          <w:sz w:val="20"/>
          <w:szCs w:val="20"/>
        </w:rPr>
        <w:t>o</w:t>
      </w:r>
      <w:r>
        <w:rPr>
          <w:rFonts w:ascii="Calibri" w:eastAsia="Calibri" w:hAnsi="Calibri" w:cs="Calibri"/>
          <w:i/>
          <w:sz w:val="20"/>
          <w:szCs w:val="20"/>
        </w:rPr>
        <w:t>mplia</w:t>
      </w:r>
      <w:r>
        <w:rPr>
          <w:rFonts w:ascii="Calibri" w:eastAsia="Calibri" w:hAnsi="Calibri" w:cs="Calibri"/>
          <w:i/>
          <w:spacing w:val="1"/>
          <w:sz w:val="20"/>
          <w:szCs w:val="20"/>
        </w:rPr>
        <w:t>nc</w:t>
      </w:r>
      <w:r>
        <w:rPr>
          <w:rFonts w:ascii="Calibri" w:eastAsia="Calibri" w:hAnsi="Calibri" w:cs="Calibri"/>
          <w:i/>
          <w:sz w:val="20"/>
          <w:szCs w:val="20"/>
        </w:rPr>
        <w:t>e</w:t>
      </w:r>
      <w:r>
        <w:rPr>
          <w:rFonts w:ascii="Calibri" w:eastAsia="Calibri" w:hAnsi="Calibri" w:cs="Calibri"/>
          <w:i/>
          <w:spacing w:val="-7"/>
          <w:sz w:val="20"/>
          <w:szCs w:val="20"/>
        </w:rPr>
        <w:t xml:space="preserve"> </w:t>
      </w:r>
      <w:r>
        <w:rPr>
          <w:rFonts w:ascii="Calibri" w:eastAsia="Calibri" w:hAnsi="Calibri" w:cs="Calibri"/>
          <w:i/>
          <w:spacing w:val="-1"/>
          <w:sz w:val="20"/>
          <w:szCs w:val="20"/>
        </w:rPr>
        <w:t>S</w:t>
      </w:r>
      <w:r>
        <w:rPr>
          <w:rFonts w:ascii="Calibri" w:eastAsia="Calibri" w:hAnsi="Calibri" w:cs="Calibri"/>
          <w:i/>
          <w:spacing w:val="1"/>
          <w:sz w:val="20"/>
          <w:szCs w:val="20"/>
        </w:rPr>
        <w:t>c</w:t>
      </w:r>
      <w:r>
        <w:rPr>
          <w:rFonts w:ascii="Calibri" w:eastAsia="Calibri" w:hAnsi="Calibri" w:cs="Calibri"/>
          <w:i/>
          <w:sz w:val="20"/>
          <w:szCs w:val="20"/>
        </w:rPr>
        <w:t>hedule</w:t>
      </w:r>
      <w:r>
        <w:rPr>
          <w:rFonts w:ascii="Calibri" w:eastAsia="Calibri" w:hAnsi="Calibri" w:cs="Calibri"/>
          <w:i/>
          <w:spacing w:val="-8"/>
          <w:sz w:val="20"/>
          <w:szCs w:val="20"/>
        </w:rPr>
        <w:t xml:space="preserve"> </w:t>
      </w:r>
      <w:r>
        <w:rPr>
          <w:rFonts w:ascii="Calibri" w:eastAsia="Calibri" w:hAnsi="Calibri" w:cs="Calibri"/>
          <w:i/>
          <w:sz w:val="20"/>
          <w:szCs w:val="20"/>
        </w:rPr>
        <w:t>he</w:t>
      </w:r>
      <w:r>
        <w:rPr>
          <w:rFonts w:ascii="Calibri" w:eastAsia="Calibri" w:hAnsi="Calibri" w:cs="Calibri"/>
          <w:i/>
          <w:spacing w:val="-2"/>
          <w:sz w:val="20"/>
          <w:szCs w:val="20"/>
        </w:rPr>
        <w:t>r</w:t>
      </w:r>
      <w:r>
        <w:rPr>
          <w:rFonts w:ascii="Calibri" w:eastAsia="Calibri" w:hAnsi="Calibri" w:cs="Calibri"/>
          <w:i/>
          <w:sz w:val="20"/>
          <w:szCs w:val="20"/>
        </w:rPr>
        <w:t>e]</w:t>
      </w:r>
    </w:p>
    <w:p w14:paraId="0427BAC5" w14:textId="77777777" w:rsidR="007C62E7" w:rsidRDefault="007C62E7" w:rsidP="007C62E7">
      <w:pPr>
        <w:spacing w:before="3" w:line="240" w:lineRule="exact"/>
        <w:rPr>
          <w:sz w:val="24"/>
          <w:szCs w:val="24"/>
        </w:rPr>
      </w:pPr>
    </w:p>
    <w:p w14:paraId="0334BE15" w14:textId="77777777" w:rsidR="007C62E7" w:rsidRDefault="007C62E7" w:rsidP="007C62E7">
      <w:pPr>
        <w:ind w:left="113" w:right="11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hall</w:t>
      </w:r>
      <w:r>
        <w:rPr>
          <w:rFonts w:ascii="Calibri" w:eastAsia="Calibri" w:hAnsi="Calibri" w:cs="Calibri"/>
          <w:spacing w:val="-6"/>
          <w:sz w:val="20"/>
          <w:szCs w:val="20"/>
        </w:rPr>
        <w:t xml:space="preserve"> </w:t>
      </w:r>
      <w:r>
        <w:rPr>
          <w:rFonts w:ascii="Calibri" w:eastAsia="Calibri" w:hAnsi="Calibri" w:cs="Calibri"/>
          <w:sz w:val="20"/>
          <w:szCs w:val="20"/>
        </w:rPr>
        <w:t>ke</w:t>
      </w:r>
      <w:r>
        <w:rPr>
          <w:rFonts w:ascii="Calibri" w:eastAsia="Calibri" w:hAnsi="Calibri" w:cs="Calibri"/>
          <w:spacing w:val="-1"/>
          <w:sz w:val="20"/>
          <w:szCs w:val="20"/>
        </w:rPr>
        <w:t>e</w:t>
      </w:r>
      <w:r>
        <w:rPr>
          <w:rFonts w:ascii="Calibri" w:eastAsia="Calibri" w:hAnsi="Calibri" w:cs="Calibri"/>
          <w:sz w:val="20"/>
          <w:szCs w:val="20"/>
        </w:rPr>
        <w:t>p</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w:t>
      </w:r>
      <w:r>
        <w:rPr>
          <w:rFonts w:ascii="Calibri" w:eastAsia="Calibri" w:hAnsi="Calibri" w:cs="Calibri"/>
          <w:spacing w:val="1"/>
          <w:sz w:val="20"/>
          <w:szCs w:val="20"/>
        </w:rPr>
        <w:t>c</w:t>
      </w:r>
      <w:r>
        <w:rPr>
          <w:rFonts w:ascii="Calibri" w:eastAsia="Calibri" w:hAnsi="Calibri" w:cs="Calibri"/>
          <w:sz w:val="20"/>
          <w:szCs w:val="20"/>
        </w:rPr>
        <w:t>urate</w:t>
      </w:r>
      <w:r>
        <w:rPr>
          <w:rFonts w:ascii="Calibri" w:eastAsia="Calibri" w:hAnsi="Calibri" w:cs="Calibri"/>
          <w:spacing w:val="-7"/>
          <w:sz w:val="20"/>
          <w:szCs w:val="20"/>
        </w:rPr>
        <w:t xml:space="preserve"> </w:t>
      </w:r>
      <w:r>
        <w:rPr>
          <w:rFonts w:ascii="Calibri" w:eastAsia="Calibri" w:hAnsi="Calibri" w:cs="Calibri"/>
          <w:sz w:val="20"/>
          <w:szCs w:val="20"/>
        </w:rPr>
        <w:t>re</w:t>
      </w:r>
      <w:r>
        <w:rPr>
          <w:rFonts w:ascii="Calibri" w:eastAsia="Calibri" w:hAnsi="Calibri" w:cs="Calibri"/>
          <w:spacing w:val="-1"/>
          <w:sz w:val="20"/>
          <w:szCs w:val="20"/>
        </w:rPr>
        <w:t>c</w:t>
      </w:r>
      <w:r>
        <w:rPr>
          <w:rFonts w:ascii="Calibri" w:eastAsia="Calibri" w:hAnsi="Calibri" w:cs="Calibri"/>
          <w:sz w:val="20"/>
          <w:szCs w:val="20"/>
        </w:rPr>
        <w:t>or</w:t>
      </w:r>
      <w:r>
        <w:rPr>
          <w:rFonts w:ascii="Calibri" w:eastAsia="Calibri" w:hAnsi="Calibri" w:cs="Calibri"/>
          <w:spacing w:val="1"/>
          <w:sz w:val="20"/>
          <w:szCs w:val="20"/>
        </w:rPr>
        <w:t>d</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w:t>
      </w:r>
      <w:r>
        <w:rPr>
          <w:rFonts w:ascii="Calibri" w:eastAsia="Calibri" w:hAnsi="Calibri" w:cs="Calibri"/>
          <w:spacing w:val="-2"/>
          <w:sz w:val="20"/>
          <w:szCs w:val="20"/>
        </w:rPr>
        <w:t>v</w:t>
      </w:r>
      <w:r>
        <w:rPr>
          <w:rFonts w:ascii="Calibri" w:eastAsia="Calibri" w:hAnsi="Calibri" w:cs="Calibri"/>
          <w:sz w:val="20"/>
          <w:szCs w:val="20"/>
        </w:rPr>
        <w:t>ide</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i/>
          <w:sz w:val="20"/>
          <w:szCs w:val="20"/>
        </w:rPr>
        <w:t>Se</w:t>
      </w:r>
      <w:r>
        <w:rPr>
          <w:rFonts w:ascii="Calibri" w:eastAsia="Calibri" w:hAnsi="Calibri" w:cs="Calibri"/>
          <w:i/>
          <w:spacing w:val="-2"/>
          <w:sz w:val="20"/>
          <w:szCs w:val="20"/>
        </w:rPr>
        <w:t>r</w:t>
      </w:r>
      <w:r>
        <w:rPr>
          <w:rFonts w:ascii="Calibri" w:eastAsia="Calibri" w:hAnsi="Calibri" w:cs="Calibri"/>
          <w:i/>
          <w:sz w:val="20"/>
          <w:szCs w:val="20"/>
        </w:rPr>
        <w:t>vice</w:t>
      </w:r>
      <w:r>
        <w:rPr>
          <w:rFonts w:ascii="Calibri" w:eastAsia="Calibri" w:hAnsi="Calibri" w:cs="Calibri"/>
          <w:i/>
          <w:spacing w:val="-5"/>
          <w:sz w:val="20"/>
          <w:szCs w:val="20"/>
        </w:rPr>
        <w:t xml:space="preserve"> </w:t>
      </w:r>
      <w:r>
        <w:rPr>
          <w:rFonts w:ascii="Calibri" w:eastAsia="Calibri" w:hAnsi="Calibri" w:cs="Calibri"/>
          <w:i/>
          <w:sz w:val="20"/>
          <w:szCs w:val="20"/>
        </w:rPr>
        <w:t>Manager</w:t>
      </w:r>
      <w:r>
        <w:rPr>
          <w:rFonts w:ascii="Calibri" w:eastAsia="Calibri" w:hAnsi="Calibri" w:cs="Calibri"/>
          <w: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ports</w:t>
      </w:r>
      <w:r>
        <w:rPr>
          <w:rFonts w:ascii="Calibri" w:eastAsia="Calibri" w:hAnsi="Calibri" w:cs="Calibri"/>
          <w:spacing w:val="-6"/>
          <w:sz w:val="20"/>
          <w:szCs w:val="20"/>
        </w:rPr>
        <w:t xml:space="preserve"> </w:t>
      </w:r>
      <w:r>
        <w:rPr>
          <w:rFonts w:ascii="Calibri" w:eastAsia="Calibri" w:hAnsi="Calibri" w:cs="Calibri"/>
          <w:sz w:val="20"/>
          <w:szCs w:val="20"/>
        </w:rPr>
        <w:t>on</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3"/>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ct</w:t>
      </w:r>
      <w:r>
        <w:rPr>
          <w:rFonts w:ascii="Calibri" w:eastAsia="Calibri" w:hAnsi="Calibri" w:cs="Calibri"/>
          <w:spacing w:val="1"/>
          <w:sz w:val="20"/>
          <w:szCs w:val="20"/>
        </w:rPr>
        <w:t>u</w:t>
      </w:r>
      <w:r>
        <w:rPr>
          <w:rFonts w:ascii="Calibri" w:eastAsia="Calibri" w:hAnsi="Calibri" w:cs="Calibri"/>
          <w:sz w:val="20"/>
          <w:szCs w:val="20"/>
        </w:rPr>
        <w:t>al</w:t>
      </w:r>
      <w:r>
        <w:rPr>
          <w:rFonts w:ascii="Calibri" w:eastAsia="Calibri" w:hAnsi="Calibri" w:cs="Calibri"/>
          <w:w w:val="99"/>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liv</w:t>
      </w:r>
      <w:r>
        <w:rPr>
          <w:rFonts w:ascii="Calibri" w:eastAsia="Calibri" w:hAnsi="Calibri" w:cs="Calibri"/>
          <w:spacing w:val="-1"/>
          <w:sz w:val="20"/>
          <w:szCs w:val="20"/>
        </w:rPr>
        <w:t>e</w:t>
      </w:r>
      <w:r>
        <w:rPr>
          <w:rFonts w:ascii="Calibri" w:eastAsia="Calibri" w:hAnsi="Calibri" w:cs="Calibri"/>
          <w:sz w:val="20"/>
          <w:szCs w:val="20"/>
        </w:rPr>
        <w:t>ry</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gai</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bo</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3"/>
          <w:sz w:val="20"/>
          <w:szCs w:val="20"/>
        </w:rPr>
        <w:t>a</w:t>
      </w:r>
      <w:r>
        <w:rPr>
          <w:rFonts w:ascii="Calibri" w:eastAsia="Calibri" w:hAnsi="Calibri" w:cs="Calibri"/>
          <w:sz w:val="20"/>
          <w:szCs w:val="20"/>
        </w:rPr>
        <w:t>ted</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spacing w:val="-1"/>
          <w:sz w:val="20"/>
          <w:szCs w:val="20"/>
        </w:rPr>
        <w:t>G</w:t>
      </w:r>
      <w:r>
        <w:rPr>
          <w:rFonts w:ascii="Calibri" w:eastAsia="Calibri" w:hAnsi="Calibri" w:cs="Calibri"/>
          <w:spacing w:val="5"/>
          <w:sz w:val="20"/>
          <w:szCs w:val="20"/>
        </w:rPr>
        <w:t>I</w:t>
      </w:r>
      <w:r>
        <w:rPr>
          <w:rFonts w:ascii="Calibri" w:eastAsia="Calibri" w:hAnsi="Calibri" w:cs="Calibri"/>
          <w:spacing w:val="-1"/>
          <w:sz w:val="20"/>
          <w:szCs w:val="20"/>
        </w:rPr>
        <w:t>-</w:t>
      </w:r>
      <w:r>
        <w:rPr>
          <w:rFonts w:ascii="Calibri" w:eastAsia="Calibri" w:hAnsi="Calibri" w:cs="Calibri"/>
          <w:sz w:val="20"/>
          <w:szCs w:val="20"/>
        </w:rPr>
        <w:t>SA</w:t>
      </w:r>
      <w:r>
        <w:rPr>
          <w:rFonts w:ascii="Calibri" w:eastAsia="Calibri" w:hAnsi="Calibri" w:cs="Calibri"/>
          <w:spacing w:val="-5"/>
          <w:sz w:val="20"/>
          <w:szCs w:val="20"/>
        </w:rPr>
        <w:t xml:space="preserve"> </w:t>
      </w:r>
      <w:r>
        <w:rPr>
          <w:rFonts w:ascii="Calibri" w:eastAsia="Calibri" w:hAnsi="Calibri" w:cs="Calibri"/>
          <w:sz w:val="20"/>
          <w:szCs w:val="20"/>
        </w:rPr>
        <w:t>cri</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 xml:space="preserve">ria. </w:t>
      </w:r>
      <w:r>
        <w:rPr>
          <w:rFonts w:ascii="Calibri" w:eastAsia="Calibri" w:hAnsi="Calibri" w:cs="Calibri"/>
          <w:spacing w:val="34"/>
          <w:sz w:val="20"/>
          <w:szCs w:val="20"/>
        </w:rPr>
        <w:t xml:space="preserve"> </w:t>
      </w:r>
      <w:r>
        <w:rPr>
          <w:rFonts w:ascii="Calibri" w:eastAsia="Calibri" w:hAnsi="Calibri" w:cs="Calibri"/>
          <w:spacing w:val="-2"/>
          <w:sz w:val="20"/>
          <w:szCs w:val="20"/>
        </w:rPr>
        <w:t>[</w:t>
      </w:r>
      <w:r>
        <w:rPr>
          <w:rFonts w:ascii="Calibri" w:eastAsia="Calibri" w:hAnsi="Calibri" w:cs="Calibri"/>
          <w:sz w:val="20"/>
          <w:szCs w:val="20"/>
        </w:rPr>
        <w:t>Ela</w:t>
      </w:r>
      <w:r>
        <w:rPr>
          <w:rFonts w:ascii="Calibri" w:eastAsia="Calibri" w:hAnsi="Calibri" w:cs="Calibri"/>
          <w:spacing w:val="1"/>
          <w:sz w:val="20"/>
          <w:szCs w:val="20"/>
        </w:rPr>
        <w:t>b</w:t>
      </w:r>
      <w:r>
        <w:rPr>
          <w:rFonts w:ascii="Calibri" w:eastAsia="Calibri" w:hAnsi="Calibri" w:cs="Calibri"/>
          <w:sz w:val="20"/>
          <w:szCs w:val="20"/>
        </w:rPr>
        <w:t>orate</w:t>
      </w:r>
      <w:r>
        <w:rPr>
          <w:rFonts w:ascii="Calibri" w:eastAsia="Calibri" w:hAnsi="Calibri" w:cs="Calibri"/>
          <w:spacing w:val="-6"/>
          <w:sz w:val="20"/>
          <w:szCs w:val="20"/>
        </w:rPr>
        <w:t xml:space="preserve"> </w:t>
      </w:r>
      <w:r>
        <w:rPr>
          <w:rFonts w:ascii="Calibri" w:eastAsia="Calibri" w:hAnsi="Calibri" w:cs="Calibri"/>
          <w:sz w:val="20"/>
          <w:szCs w:val="20"/>
        </w:rPr>
        <w:t>on</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cc</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4"/>
          <w:sz w:val="20"/>
          <w:szCs w:val="20"/>
        </w:rPr>
        <w:t xml:space="preserve"> </w:t>
      </w:r>
      <w:r>
        <w:rPr>
          <w:rFonts w:ascii="Calibri" w:eastAsia="Calibri" w:hAnsi="Calibri" w:cs="Calibri"/>
          <w:sz w:val="20"/>
          <w:szCs w:val="20"/>
        </w:rPr>
        <w:t>format of</w:t>
      </w:r>
      <w:r>
        <w:rPr>
          <w:rFonts w:ascii="Calibri" w:eastAsia="Calibri" w:hAnsi="Calibri" w:cs="Calibri"/>
          <w:spacing w:val="-4"/>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cor</w:t>
      </w:r>
      <w:r>
        <w:rPr>
          <w:rFonts w:ascii="Calibri" w:eastAsia="Calibri" w:hAnsi="Calibri" w:cs="Calibri"/>
          <w:spacing w:val="1"/>
          <w:sz w:val="20"/>
          <w:szCs w:val="20"/>
        </w:rPr>
        <w:t>d</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z w:val="20"/>
          <w:szCs w:val="20"/>
        </w:rPr>
        <w:t>fr</w:t>
      </w:r>
      <w:r>
        <w:rPr>
          <w:rFonts w:ascii="Calibri" w:eastAsia="Calibri" w:hAnsi="Calibri" w:cs="Calibri"/>
          <w:spacing w:val="-1"/>
          <w:sz w:val="20"/>
          <w:szCs w:val="20"/>
        </w:rPr>
        <w:t>e</w:t>
      </w:r>
      <w:r>
        <w:rPr>
          <w:rFonts w:ascii="Calibri" w:eastAsia="Calibri" w:hAnsi="Calibri" w:cs="Calibri"/>
          <w:sz w:val="20"/>
          <w:szCs w:val="20"/>
        </w:rPr>
        <w:t>qu</w:t>
      </w:r>
      <w:r>
        <w:rPr>
          <w:rFonts w:ascii="Calibri" w:eastAsia="Calibri" w:hAnsi="Calibri" w:cs="Calibri"/>
          <w:spacing w:val="-1"/>
          <w:sz w:val="20"/>
          <w:szCs w:val="20"/>
        </w:rPr>
        <w:t>e</w:t>
      </w:r>
      <w:r>
        <w:rPr>
          <w:rFonts w:ascii="Calibri" w:eastAsia="Calibri" w:hAnsi="Calibri" w:cs="Calibri"/>
          <w:sz w:val="20"/>
          <w:szCs w:val="20"/>
        </w:rPr>
        <w:t>ncy</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w w:val="99"/>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ub</w:t>
      </w:r>
      <w:r>
        <w:rPr>
          <w:rFonts w:ascii="Calibri" w:eastAsia="Calibri" w:hAnsi="Calibri" w:cs="Calibri"/>
          <w:spacing w:val="-1"/>
          <w:sz w:val="20"/>
          <w:szCs w:val="20"/>
        </w:rPr>
        <w:t>m</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z w:val="20"/>
          <w:szCs w:val="20"/>
        </w:rPr>
        <w:t>ion</w:t>
      </w:r>
      <w:r>
        <w:rPr>
          <w:rFonts w:ascii="Calibri" w:eastAsia="Calibri" w:hAnsi="Calibri" w:cs="Calibri"/>
          <w:spacing w:val="-13"/>
          <w:sz w:val="20"/>
          <w:szCs w:val="20"/>
        </w:rPr>
        <w:t xml:space="preserve"> </w:t>
      </w:r>
      <w:r>
        <w:rPr>
          <w:rFonts w:ascii="Calibri" w:eastAsia="Calibri" w:hAnsi="Calibri" w:cs="Calibri"/>
          <w:sz w:val="20"/>
          <w:szCs w:val="20"/>
        </w:rPr>
        <w:t>etc</w:t>
      </w:r>
      <w:r>
        <w:rPr>
          <w:rFonts w:ascii="Calibri" w:eastAsia="Calibri" w:hAnsi="Calibri" w:cs="Calibri"/>
          <w:spacing w:val="2"/>
          <w:sz w:val="20"/>
          <w:szCs w:val="20"/>
        </w:rPr>
        <w:t>.</w:t>
      </w:r>
      <w:r>
        <w:rPr>
          <w:rFonts w:ascii="Calibri" w:eastAsia="Calibri" w:hAnsi="Calibri" w:cs="Calibri"/>
          <w:sz w:val="20"/>
          <w:szCs w:val="20"/>
        </w:rPr>
        <w:t>]</w:t>
      </w:r>
    </w:p>
    <w:p w14:paraId="196CED0B" w14:textId="77777777" w:rsidR="007C62E7" w:rsidRDefault="007C62E7" w:rsidP="007C62E7">
      <w:pPr>
        <w:rPr>
          <w:rFonts w:ascii="Calibri" w:eastAsia="Calibri" w:hAnsi="Calibri" w:cs="Calibri"/>
          <w:sz w:val="20"/>
          <w:szCs w:val="20"/>
        </w:rPr>
        <w:sectPr w:rsidR="007C62E7">
          <w:pgSz w:w="11907" w:h="16840"/>
          <w:pgMar w:top="1360" w:right="1020" w:bottom="1080" w:left="1020" w:header="755" w:footer="891" w:gutter="0"/>
          <w:cols w:space="720"/>
        </w:sectPr>
      </w:pPr>
    </w:p>
    <w:p w14:paraId="02CE886F" w14:textId="77777777" w:rsidR="007C62E7" w:rsidRDefault="007C62E7" w:rsidP="007C62E7">
      <w:pPr>
        <w:spacing w:before="43"/>
        <w:ind w:left="113"/>
        <w:rPr>
          <w:rFonts w:ascii="Calibri" w:eastAsia="Calibri" w:hAnsi="Calibri" w:cs="Calibri"/>
          <w:sz w:val="20"/>
          <w:szCs w:val="20"/>
        </w:rPr>
      </w:pPr>
      <w:r>
        <w:rPr>
          <w:rFonts w:ascii="Calibri" w:eastAsia="Calibri" w:hAnsi="Calibri" w:cs="Calibri"/>
          <w:spacing w:val="-2"/>
          <w:sz w:val="20"/>
          <w:szCs w:val="20"/>
        </w:rPr>
        <w:lastRenderedPageBreak/>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pacing w:val="-1"/>
          <w:sz w:val="20"/>
          <w:szCs w:val="20"/>
        </w:rPr>
        <w:t>r</w:t>
      </w:r>
      <w:r>
        <w:rPr>
          <w:rFonts w:ascii="Calibri" w:eastAsia="Calibri" w:hAnsi="Calibri" w:cs="Calibri"/>
          <w:spacing w:val="2"/>
          <w:sz w:val="20"/>
          <w:szCs w:val="20"/>
        </w:rPr>
        <w:t>’</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failure</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3"/>
          <w:sz w:val="20"/>
          <w:szCs w:val="20"/>
        </w:rPr>
        <w:t>o</w:t>
      </w:r>
      <w:r>
        <w:rPr>
          <w:rFonts w:ascii="Calibri" w:eastAsia="Calibri" w:hAnsi="Calibri" w:cs="Calibri"/>
          <w:spacing w:val="-1"/>
          <w:sz w:val="20"/>
          <w:szCs w:val="20"/>
        </w:rPr>
        <w:t>m</w:t>
      </w:r>
      <w:r>
        <w:rPr>
          <w:rFonts w:ascii="Calibri" w:eastAsia="Calibri" w:hAnsi="Calibri" w:cs="Calibri"/>
          <w:sz w:val="20"/>
          <w:szCs w:val="20"/>
        </w:rPr>
        <w:t>ply</w:t>
      </w:r>
      <w:r>
        <w:rPr>
          <w:rFonts w:ascii="Calibri" w:eastAsia="Calibri" w:hAnsi="Calibri" w:cs="Calibri"/>
          <w:spacing w:val="-5"/>
          <w:sz w:val="20"/>
          <w:szCs w:val="20"/>
        </w:rPr>
        <w:t xml:space="preserve"> </w:t>
      </w:r>
      <w:r>
        <w:rPr>
          <w:rFonts w:ascii="Calibri" w:eastAsia="Calibri" w:hAnsi="Calibri" w:cs="Calibri"/>
          <w:sz w:val="20"/>
          <w:szCs w:val="20"/>
        </w:rPr>
        <w:t>with</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S</w:t>
      </w:r>
      <w:r>
        <w:rPr>
          <w:rFonts w:ascii="Calibri" w:eastAsia="Calibri" w:hAnsi="Calibri" w:cs="Calibri"/>
          <w:spacing w:val="-1"/>
          <w:sz w:val="20"/>
          <w:szCs w:val="20"/>
        </w:rPr>
        <w:t>G</w:t>
      </w:r>
      <w:r>
        <w:rPr>
          <w:rFonts w:ascii="Calibri" w:eastAsia="Calibri" w:hAnsi="Calibri" w:cs="Calibri"/>
          <w:spacing w:val="2"/>
          <w:sz w:val="20"/>
          <w:szCs w:val="20"/>
        </w:rPr>
        <w:t>I</w:t>
      </w:r>
      <w:r>
        <w:rPr>
          <w:rFonts w:ascii="Calibri" w:eastAsia="Calibri" w:hAnsi="Calibri" w:cs="Calibri"/>
          <w:spacing w:val="1"/>
          <w:sz w:val="20"/>
          <w:szCs w:val="20"/>
        </w:rPr>
        <w:t>-</w:t>
      </w:r>
      <w:r>
        <w:rPr>
          <w:rFonts w:ascii="Calibri" w:eastAsia="Calibri" w:hAnsi="Calibri" w:cs="Calibri"/>
          <w:sz w:val="20"/>
          <w:szCs w:val="20"/>
        </w:rPr>
        <w:t>SA</w:t>
      </w:r>
      <w:r>
        <w:rPr>
          <w:rFonts w:ascii="Calibri" w:eastAsia="Calibri" w:hAnsi="Calibri" w:cs="Calibri"/>
          <w:spacing w:val="-6"/>
          <w:sz w:val="20"/>
          <w:szCs w:val="20"/>
        </w:rPr>
        <w:t xml:space="preserve"> </w:t>
      </w:r>
      <w:r>
        <w:rPr>
          <w:rFonts w:ascii="Calibri" w:eastAsia="Calibri" w:hAnsi="Calibri" w:cs="Calibri"/>
          <w:sz w:val="20"/>
          <w:szCs w:val="20"/>
        </w:rPr>
        <w:t>obli</w:t>
      </w:r>
      <w:r>
        <w:rPr>
          <w:rFonts w:ascii="Calibri" w:eastAsia="Calibri" w:hAnsi="Calibri" w:cs="Calibri"/>
          <w:spacing w:val="-1"/>
          <w:sz w:val="20"/>
          <w:szCs w:val="20"/>
        </w:rPr>
        <w:t>g</w:t>
      </w:r>
      <w:r>
        <w:rPr>
          <w:rFonts w:ascii="Calibri" w:eastAsia="Calibri" w:hAnsi="Calibri" w:cs="Calibri"/>
          <w:sz w:val="20"/>
          <w:szCs w:val="20"/>
        </w:rPr>
        <w:t>at</w:t>
      </w:r>
      <w:r>
        <w:rPr>
          <w:rFonts w:ascii="Calibri" w:eastAsia="Calibri" w:hAnsi="Calibri" w:cs="Calibri"/>
          <w:spacing w:val="2"/>
          <w:sz w:val="20"/>
          <w:szCs w:val="20"/>
        </w:rPr>
        <w:t>i</w:t>
      </w:r>
      <w:r>
        <w:rPr>
          <w:rFonts w:ascii="Calibri" w:eastAsia="Calibri" w:hAnsi="Calibri" w:cs="Calibri"/>
          <w:sz w:val="20"/>
          <w:szCs w:val="20"/>
        </w:rPr>
        <w:t>ons</w:t>
      </w:r>
      <w:r>
        <w:rPr>
          <w:rFonts w:ascii="Calibri" w:eastAsia="Calibri" w:hAnsi="Calibri" w:cs="Calibri"/>
          <w:spacing w:val="-7"/>
          <w:sz w:val="20"/>
          <w:szCs w:val="20"/>
        </w:rPr>
        <w:t xml:space="preserve"> </w:t>
      </w:r>
      <w:r>
        <w:rPr>
          <w:rFonts w:ascii="Calibri" w:eastAsia="Calibri" w:hAnsi="Calibri" w:cs="Calibri"/>
          <w:sz w:val="20"/>
          <w:szCs w:val="20"/>
        </w:rPr>
        <w:t>con</w:t>
      </w:r>
      <w:r>
        <w:rPr>
          <w:rFonts w:ascii="Calibri" w:eastAsia="Calibri" w:hAnsi="Calibri" w:cs="Calibri"/>
          <w:spacing w:val="-1"/>
          <w:sz w:val="20"/>
          <w:szCs w:val="20"/>
        </w:rPr>
        <w:t>s</w:t>
      </w:r>
      <w:r>
        <w:rPr>
          <w:rFonts w:ascii="Calibri" w:eastAsia="Calibri" w:hAnsi="Calibri" w:cs="Calibri"/>
          <w:sz w:val="20"/>
          <w:szCs w:val="20"/>
        </w:rPr>
        <w:t>titutes</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ub</w:t>
      </w:r>
      <w:r>
        <w:rPr>
          <w:rFonts w:ascii="Calibri" w:eastAsia="Calibri" w:hAnsi="Calibri" w:cs="Calibri"/>
          <w:spacing w:val="-1"/>
          <w:sz w:val="20"/>
          <w:szCs w:val="20"/>
        </w:rPr>
        <w:t>s</w:t>
      </w:r>
      <w:r>
        <w:rPr>
          <w:rFonts w:ascii="Calibri" w:eastAsia="Calibri" w:hAnsi="Calibri" w:cs="Calibri"/>
          <w:sz w:val="20"/>
          <w:szCs w:val="20"/>
        </w:rPr>
        <w:t>tantial</w:t>
      </w:r>
      <w:r>
        <w:rPr>
          <w:rFonts w:ascii="Calibri" w:eastAsia="Calibri" w:hAnsi="Calibri" w:cs="Calibri"/>
          <w:spacing w:val="-6"/>
          <w:sz w:val="20"/>
          <w:szCs w:val="20"/>
        </w:rPr>
        <w:t xml:space="preserve"> </w:t>
      </w:r>
      <w:r>
        <w:rPr>
          <w:rFonts w:ascii="Calibri" w:eastAsia="Calibri" w:hAnsi="Calibri" w:cs="Calibri"/>
          <w:sz w:val="20"/>
          <w:szCs w:val="20"/>
        </w:rPr>
        <w:t>fa</w:t>
      </w:r>
      <w:r>
        <w:rPr>
          <w:rFonts w:ascii="Calibri" w:eastAsia="Calibri" w:hAnsi="Calibri" w:cs="Calibri"/>
          <w:spacing w:val="2"/>
          <w:sz w:val="20"/>
          <w:szCs w:val="20"/>
        </w:rPr>
        <w:t>i</w:t>
      </w:r>
      <w:r>
        <w:rPr>
          <w:rFonts w:ascii="Calibri" w:eastAsia="Calibri" w:hAnsi="Calibri" w:cs="Calibri"/>
          <w:sz w:val="20"/>
          <w:szCs w:val="20"/>
        </w:rPr>
        <w:t>lure</w:t>
      </w:r>
      <w:r>
        <w:rPr>
          <w:rFonts w:ascii="Calibri" w:eastAsia="Calibri" w:hAnsi="Calibri" w:cs="Calibri"/>
          <w:spacing w:val="-7"/>
          <w:sz w:val="20"/>
          <w:szCs w:val="20"/>
        </w:rPr>
        <w:t xml:space="preserve"> </w:t>
      </w:r>
      <w:r>
        <w:rPr>
          <w:rFonts w:ascii="Calibri" w:eastAsia="Calibri" w:hAnsi="Calibri" w:cs="Calibri"/>
          <w:sz w:val="20"/>
          <w:szCs w:val="20"/>
        </w:rPr>
        <w:t>on</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art</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the</w:t>
      </w:r>
    </w:p>
    <w:p w14:paraId="4854AEBD" w14:textId="77777777" w:rsidR="007C62E7" w:rsidRDefault="007C62E7" w:rsidP="007C62E7">
      <w:pPr>
        <w:spacing w:before="1"/>
        <w:ind w:left="113"/>
        <w:rPr>
          <w:rFonts w:ascii="Calibri" w:eastAsia="Calibri" w:hAnsi="Calibri" w:cs="Calibri"/>
          <w:sz w:val="20"/>
          <w:szCs w:val="20"/>
        </w:rPr>
      </w:pP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6"/>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m</w:t>
      </w:r>
      <w:r>
        <w:rPr>
          <w:rFonts w:ascii="Calibri" w:eastAsia="Calibri" w:hAnsi="Calibri" w:cs="Calibri"/>
          <w:sz w:val="20"/>
          <w:szCs w:val="20"/>
        </w:rPr>
        <w:t>ply</w:t>
      </w:r>
      <w:r>
        <w:rPr>
          <w:rFonts w:ascii="Calibri" w:eastAsia="Calibri" w:hAnsi="Calibri" w:cs="Calibri"/>
          <w:spacing w:val="-6"/>
          <w:sz w:val="20"/>
          <w:szCs w:val="20"/>
        </w:rPr>
        <w:t xml:space="preserve"> </w:t>
      </w:r>
      <w:r>
        <w:rPr>
          <w:rFonts w:ascii="Calibri" w:eastAsia="Calibri" w:hAnsi="Calibri" w:cs="Calibri"/>
          <w:sz w:val="20"/>
          <w:szCs w:val="20"/>
        </w:rPr>
        <w:t>with</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obli</w:t>
      </w:r>
      <w:r>
        <w:rPr>
          <w:rFonts w:ascii="Calibri" w:eastAsia="Calibri" w:hAnsi="Calibri" w:cs="Calibri"/>
          <w:spacing w:val="-1"/>
          <w:sz w:val="20"/>
          <w:szCs w:val="20"/>
        </w:rPr>
        <w:t>g</w:t>
      </w:r>
      <w:r>
        <w:rPr>
          <w:rFonts w:ascii="Calibri" w:eastAsia="Calibri" w:hAnsi="Calibri" w:cs="Calibri"/>
          <w:sz w:val="20"/>
          <w:szCs w:val="20"/>
        </w:rPr>
        <w:t>atio</w:t>
      </w:r>
      <w:r>
        <w:rPr>
          <w:rFonts w:ascii="Calibri" w:eastAsia="Calibri" w:hAnsi="Calibri" w:cs="Calibri"/>
          <w:spacing w:val="1"/>
          <w:sz w:val="20"/>
          <w:szCs w:val="20"/>
        </w:rPr>
        <w:t>n</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u</w:t>
      </w:r>
      <w:r>
        <w:rPr>
          <w:rFonts w:ascii="Calibri" w:eastAsia="Calibri" w:hAnsi="Calibri" w:cs="Calibri"/>
          <w:sz w:val="20"/>
          <w:szCs w:val="20"/>
        </w:rPr>
        <w:t>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8"/>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z w:val="20"/>
          <w:szCs w:val="20"/>
        </w:rPr>
        <w:t>ct.</w:t>
      </w:r>
    </w:p>
    <w:p w14:paraId="73C06D23" w14:textId="77777777" w:rsidR="007C62E7" w:rsidRDefault="007C62E7" w:rsidP="007C62E7">
      <w:pPr>
        <w:spacing w:before="3" w:line="160" w:lineRule="exact"/>
        <w:rPr>
          <w:sz w:val="16"/>
          <w:szCs w:val="16"/>
        </w:rPr>
      </w:pPr>
    </w:p>
    <w:p w14:paraId="3827DED0" w14:textId="77777777" w:rsidR="007C62E7" w:rsidRDefault="007C62E7" w:rsidP="007C62E7">
      <w:pPr>
        <w:spacing w:line="200" w:lineRule="exact"/>
        <w:rPr>
          <w:sz w:val="20"/>
          <w:szCs w:val="20"/>
        </w:rPr>
      </w:pPr>
    </w:p>
    <w:p w14:paraId="6C9B9838" w14:textId="77777777" w:rsidR="007C62E7" w:rsidRDefault="007C62E7" w:rsidP="005B3361">
      <w:pPr>
        <w:pStyle w:val="Heading5"/>
        <w:numPr>
          <w:ilvl w:val="1"/>
          <w:numId w:val="16"/>
        </w:numPr>
        <w:tabs>
          <w:tab w:val="left" w:pos="689"/>
        </w:tabs>
        <w:rPr>
          <w:b w:val="0"/>
          <w:bCs w:val="0"/>
        </w:rPr>
      </w:pPr>
      <w:bookmarkStart w:id="50" w:name="_bookmark63"/>
      <w:bookmarkEnd w:id="50"/>
      <w:r>
        <w:t>Subcon</w:t>
      </w:r>
      <w:r>
        <w:rPr>
          <w:spacing w:val="-2"/>
        </w:rPr>
        <w:t>t</w:t>
      </w:r>
      <w:r>
        <w:t>r</w:t>
      </w:r>
      <w:r>
        <w:rPr>
          <w:spacing w:val="-1"/>
        </w:rPr>
        <w:t>a</w:t>
      </w:r>
      <w:r>
        <w:t>ct</w:t>
      </w:r>
      <w:r>
        <w:rPr>
          <w:spacing w:val="-2"/>
        </w:rPr>
        <w:t>i</w:t>
      </w:r>
      <w:r>
        <w:t>ng</w:t>
      </w:r>
    </w:p>
    <w:p w14:paraId="282B8133" w14:textId="77777777" w:rsidR="007C62E7" w:rsidRDefault="007C62E7" w:rsidP="007C62E7">
      <w:pPr>
        <w:spacing w:before="10" w:line="110" w:lineRule="exact"/>
        <w:rPr>
          <w:sz w:val="11"/>
          <w:szCs w:val="11"/>
        </w:rPr>
      </w:pPr>
    </w:p>
    <w:p w14:paraId="280847E3" w14:textId="77777777" w:rsidR="007C62E7" w:rsidRDefault="007C62E7" w:rsidP="005B3361">
      <w:pPr>
        <w:numPr>
          <w:ilvl w:val="2"/>
          <w:numId w:val="16"/>
        </w:numPr>
        <w:tabs>
          <w:tab w:val="left" w:pos="833"/>
        </w:tabs>
        <w:ind w:left="833"/>
        <w:rPr>
          <w:rFonts w:ascii="Calibri" w:eastAsia="Calibri" w:hAnsi="Calibri" w:cs="Calibri"/>
          <w:sz w:val="20"/>
          <w:szCs w:val="20"/>
        </w:rPr>
      </w:pPr>
      <w:bookmarkStart w:id="51" w:name="_bookmark64"/>
      <w:bookmarkEnd w:id="51"/>
      <w:r>
        <w:rPr>
          <w:rFonts w:ascii="Calibri" w:eastAsia="Calibri" w:hAnsi="Calibri" w:cs="Calibri"/>
          <w:b/>
          <w:bCs/>
          <w:sz w:val="20"/>
          <w:szCs w:val="20"/>
        </w:rPr>
        <w:t>Preferred</w:t>
      </w:r>
      <w:r>
        <w:rPr>
          <w:rFonts w:ascii="Calibri" w:eastAsia="Calibri" w:hAnsi="Calibri" w:cs="Calibri"/>
          <w:b/>
          <w:bCs/>
          <w:spacing w:val="-21"/>
          <w:sz w:val="20"/>
          <w:szCs w:val="20"/>
        </w:rPr>
        <w:t xml:space="preserve"> </w:t>
      </w:r>
      <w:r>
        <w:rPr>
          <w:rFonts w:ascii="Calibri" w:eastAsia="Calibri" w:hAnsi="Calibri" w:cs="Calibri"/>
          <w:b/>
          <w:bCs/>
          <w:sz w:val="20"/>
          <w:szCs w:val="20"/>
        </w:rPr>
        <w:t>s</w:t>
      </w:r>
      <w:r>
        <w:rPr>
          <w:rFonts w:ascii="Calibri" w:eastAsia="Calibri" w:hAnsi="Calibri" w:cs="Calibri"/>
          <w:b/>
          <w:bCs/>
          <w:spacing w:val="1"/>
          <w:sz w:val="20"/>
          <w:szCs w:val="20"/>
        </w:rPr>
        <w:t>u</w:t>
      </w:r>
      <w:r>
        <w:rPr>
          <w:rFonts w:ascii="Calibri" w:eastAsia="Calibri" w:hAnsi="Calibri" w:cs="Calibri"/>
          <w:b/>
          <w:bCs/>
          <w:sz w:val="20"/>
          <w:szCs w:val="20"/>
        </w:rPr>
        <w:t>b</w:t>
      </w:r>
      <w:r>
        <w:rPr>
          <w:rFonts w:ascii="Calibri" w:eastAsia="Calibri" w:hAnsi="Calibri" w:cs="Calibri"/>
          <w:b/>
          <w:bCs/>
          <w:spacing w:val="-2"/>
          <w:sz w:val="20"/>
          <w:szCs w:val="20"/>
        </w:rPr>
        <w:t>c</w:t>
      </w:r>
      <w:r>
        <w:rPr>
          <w:rFonts w:ascii="Calibri" w:eastAsia="Calibri" w:hAnsi="Calibri" w:cs="Calibri"/>
          <w:b/>
          <w:bCs/>
          <w:sz w:val="20"/>
          <w:szCs w:val="20"/>
        </w:rPr>
        <w:t>on</w:t>
      </w:r>
      <w:r>
        <w:rPr>
          <w:rFonts w:ascii="Calibri" w:eastAsia="Calibri" w:hAnsi="Calibri" w:cs="Calibri"/>
          <w:b/>
          <w:bCs/>
          <w:spacing w:val="3"/>
          <w:sz w:val="20"/>
          <w:szCs w:val="20"/>
        </w:rPr>
        <w:t>t</w:t>
      </w:r>
      <w:r>
        <w:rPr>
          <w:rFonts w:ascii="Calibri" w:eastAsia="Calibri" w:hAnsi="Calibri" w:cs="Calibri"/>
          <w:b/>
          <w:bCs/>
          <w:sz w:val="20"/>
          <w:szCs w:val="20"/>
        </w:rPr>
        <w:t>rac</w:t>
      </w:r>
      <w:r>
        <w:rPr>
          <w:rFonts w:ascii="Calibri" w:eastAsia="Calibri" w:hAnsi="Calibri" w:cs="Calibri"/>
          <w:b/>
          <w:bCs/>
          <w:spacing w:val="-2"/>
          <w:sz w:val="20"/>
          <w:szCs w:val="20"/>
        </w:rPr>
        <w:t>t</w:t>
      </w:r>
      <w:r>
        <w:rPr>
          <w:rFonts w:ascii="Calibri" w:eastAsia="Calibri" w:hAnsi="Calibri" w:cs="Calibri"/>
          <w:b/>
          <w:bCs/>
          <w:sz w:val="20"/>
          <w:szCs w:val="20"/>
        </w:rPr>
        <w:t>ors</w:t>
      </w:r>
    </w:p>
    <w:p w14:paraId="60BA9871" w14:textId="77777777" w:rsidR="007C62E7" w:rsidRDefault="007C62E7" w:rsidP="007C62E7">
      <w:pPr>
        <w:spacing w:before="1" w:line="120" w:lineRule="exact"/>
        <w:rPr>
          <w:sz w:val="12"/>
          <w:szCs w:val="12"/>
        </w:rPr>
      </w:pPr>
    </w:p>
    <w:p w14:paraId="7177241A" w14:textId="77777777" w:rsidR="007C62E7" w:rsidRDefault="007C62E7" w:rsidP="007C62E7">
      <w:pPr>
        <w:ind w:left="113"/>
        <w:rPr>
          <w:rFonts w:ascii="Calibri" w:eastAsia="Calibri" w:hAnsi="Calibri" w:cs="Calibri"/>
          <w:sz w:val="20"/>
          <w:szCs w:val="20"/>
        </w:rPr>
      </w:pPr>
      <w:r>
        <w:rPr>
          <w:rFonts w:ascii="Calibri" w:eastAsia="Calibri" w:hAnsi="Calibri" w:cs="Calibri"/>
          <w:sz w:val="20"/>
          <w:szCs w:val="20"/>
        </w:rPr>
        <w:t>Pre</w:t>
      </w:r>
      <w:r>
        <w:rPr>
          <w:rFonts w:ascii="Calibri" w:eastAsia="Calibri" w:hAnsi="Calibri" w:cs="Calibri"/>
          <w:spacing w:val="-2"/>
          <w:sz w:val="20"/>
          <w:szCs w:val="20"/>
        </w:rPr>
        <w:t>f</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nce</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1"/>
          <w:sz w:val="20"/>
          <w:szCs w:val="20"/>
        </w:rPr>
        <w:t>ev</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po</w:t>
      </w:r>
      <w:r>
        <w:rPr>
          <w:rFonts w:ascii="Calibri" w:eastAsia="Calibri" w:hAnsi="Calibri" w:cs="Calibri"/>
          <w:spacing w:val="-1"/>
          <w:sz w:val="20"/>
          <w:szCs w:val="20"/>
        </w:rPr>
        <w:t>ss</w:t>
      </w:r>
      <w:r>
        <w:rPr>
          <w:rFonts w:ascii="Calibri" w:eastAsia="Calibri" w:hAnsi="Calibri" w:cs="Calibri"/>
          <w:sz w:val="20"/>
          <w:szCs w:val="20"/>
        </w:rPr>
        <w:t>ib</w:t>
      </w:r>
      <w:r>
        <w:rPr>
          <w:rFonts w:ascii="Calibri" w:eastAsia="Calibri" w:hAnsi="Calibri" w:cs="Calibri"/>
          <w:spacing w:val="2"/>
          <w:sz w:val="20"/>
          <w:szCs w:val="20"/>
        </w:rPr>
        <w:t>l</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o</w:t>
      </w:r>
      <w:r>
        <w:rPr>
          <w:rFonts w:ascii="Calibri" w:eastAsia="Calibri" w:hAnsi="Calibri" w:cs="Calibri"/>
          <w:sz w:val="20"/>
          <w:szCs w:val="20"/>
        </w:rPr>
        <w:t>n</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ll</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ubco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cting</w:t>
      </w:r>
      <w:r>
        <w:rPr>
          <w:rFonts w:ascii="Calibri" w:eastAsia="Calibri" w:hAnsi="Calibri" w:cs="Calibri"/>
          <w:spacing w:val="-6"/>
          <w:sz w:val="20"/>
          <w:szCs w:val="20"/>
        </w:rPr>
        <w:t xml:space="preserve"> </w:t>
      </w:r>
      <w:r>
        <w:rPr>
          <w:rFonts w:ascii="Calibri" w:eastAsia="Calibri" w:hAnsi="Calibri" w:cs="Calibri"/>
          <w:sz w:val="20"/>
          <w:szCs w:val="20"/>
        </w:rPr>
        <w:t>work</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hall</w:t>
      </w:r>
      <w:r>
        <w:rPr>
          <w:rFonts w:ascii="Calibri" w:eastAsia="Calibri" w:hAnsi="Calibri" w:cs="Calibri"/>
          <w:spacing w:val="-5"/>
          <w:sz w:val="20"/>
          <w:szCs w:val="20"/>
        </w:rPr>
        <w:t xml:space="preserve"> </w:t>
      </w:r>
      <w:r>
        <w:rPr>
          <w:rFonts w:ascii="Calibri" w:eastAsia="Calibri" w:hAnsi="Calibri" w:cs="Calibri"/>
          <w:sz w:val="20"/>
          <w:szCs w:val="20"/>
        </w:rPr>
        <w:t>be</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llocat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BWO’</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pacing w:val="2"/>
          <w:sz w:val="20"/>
          <w:szCs w:val="20"/>
        </w:rPr>
        <w:t>S</w:t>
      </w:r>
      <w:r>
        <w:rPr>
          <w:rFonts w:ascii="Calibri" w:eastAsia="Calibri" w:hAnsi="Calibri" w:cs="Calibri"/>
          <w:sz w:val="20"/>
          <w:szCs w:val="20"/>
        </w:rPr>
        <w:t>MM’s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EE</w:t>
      </w:r>
      <w:r>
        <w:rPr>
          <w:rFonts w:ascii="Calibri" w:eastAsia="Calibri" w:hAnsi="Calibri" w:cs="Calibri"/>
          <w:sz w:val="20"/>
          <w:szCs w:val="20"/>
        </w:rPr>
        <w:t>’</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he</w:t>
      </w:r>
    </w:p>
    <w:p w14:paraId="02B0FFB9" w14:textId="77777777" w:rsidR="007C62E7" w:rsidRDefault="007C62E7" w:rsidP="007C62E7">
      <w:pPr>
        <w:ind w:left="113"/>
        <w:rPr>
          <w:rFonts w:ascii="Calibri" w:eastAsia="Calibri" w:hAnsi="Calibri" w:cs="Calibri"/>
          <w:sz w:val="20"/>
          <w:szCs w:val="20"/>
        </w:rPr>
      </w:pPr>
      <w:proofErr w:type="gramStart"/>
      <w:r>
        <w:rPr>
          <w:rFonts w:ascii="Calibri" w:eastAsia="Calibri" w:hAnsi="Calibri" w:cs="Calibri"/>
          <w:i/>
          <w:sz w:val="20"/>
          <w:szCs w:val="20"/>
        </w:rPr>
        <w:t>Employers</w:t>
      </w:r>
      <w:proofErr w:type="gramEnd"/>
      <w:r>
        <w:rPr>
          <w:rFonts w:ascii="Calibri" w:eastAsia="Calibri" w:hAnsi="Calibri" w:cs="Calibri"/>
          <w:i/>
          <w:spacing w:val="-8"/>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ef</w:t>
      </w:r>
      <w:r>
        <w:rPr>
          <w:rFonts w:ascii="Calibri" w:eastAsia="Calibri" w:hAnsi="Calibri" w:cs="Calibri"/>
          <w:sz w:val="20"/>
          <w:szCs w:val="20"/>
        </w:rPr>
        <w:t>initions</w:t>
      </w:r>
      <w:r>
        <w:rPr>
          <w:rFonts w:ascii="Calibri" w:eastAsia="Calibri" w:hAnsi="Calibri" w:cs="Calibri"/>
          <w:spacing w:val="-6"/>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z w:val="20"/>
          <w:szCs w:val="20"/>
        </w:rPr>
        <w:t>categor</w:t>
      </w:r>
      <w:r>
        <w:rPr>
          <w:rFonts w:ascii="Calibri" w:eastAsia="Calibri" w:hAnsi="Calibri" w:cs="Calibri"/>
          <w:spacing w:val="2"/>
          <w:sz w:val="20"/>
          <w:szCs w:val="20"/>
        </w:rPr>
        <w:t>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z w:val="20"/>
          <w:szCs w:val="20"/>
        </w:rPr>
        <w:t>compa</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pply.</w:t>
      </w:r>
    </w:p>
    <w:p w14:paraId="5B4EFC80" w14:textId="77777777" w:rsidR="007C62E7" w:rsidRDefault="007C62E7" w:rsidP="007C62E7">
      <w:pPr>
        <w:spacing w:before="3" w:line="160" w:lineRule="exact"/>
        <w:rPr>
          <w:sz w:val="16"/>
          <w:szCs w:val="16"/>
        </w:rPr>
      </w:pPr>
    </w:p>
    <w:p w14:paraId="00399F5C" w14:textId="77777777" w:rsidR="007C62E7" w:rsidRDefault="007C62E7" w:rsidP="007C62E7">
      <w:pPr>
        <w:spacing w:line="200" w:lineRule="exact"/>
        <w:rPr>
          <w:sz w:val="20"/>
          <w:szCs w:val="20"/>
        </w:rPr>
      </w:pPr>
    </w:p>
    <w:p w14:paraId="3DA34345" w14:textId="77777777" w:rsidR="007C62E7" w:rsidRDefault="007C62E7" w:rsidP="005B3361">
      <w:pPr>
        <w:numPr>
          <w:ilvl w:val="2"/>
          <w:numId w:val="15"/>
        </w:numPr>
        <w:tabs>
          <w:tab w:val="left" w:pos="708"/>
        </w:tabs>
        <w:ind w:left="708"/>
        <w:rPr>
          <w:rFonts w:ascii="Calibri" w:eastAsia="Calibri" w:hAnsi="Calibri" w:cs="Calibri"/>
          <w:sz w:val="20"/>
          <w:szCs w:val="20"/>
        </w:rPr>
      </w:pPr>
      <w:bookmarkStart w:id="52" w:name="_bookmark65"/>
      <w:bookmarkEnd w:id="52"/>
      <w:r>
        <w:rPr>
          <w:rFonts w:ascii="Calibri" w:eastAsia="Calibri" w:hAnsi="Calibri" w:cs="Calibri"/>
          <w:b/>
          <w:bCs/>
          <w:spacing w:val="-1"/>
          <w:sz w:val="20"/>
          <w:szCs w:val="20"/>
        </w:rPr>
        <w:t>S</w:t>
      </w:r>
      <w:r>
        <w:rPr>
          <w:rFonts w:ascii="Calibri" w:eastAsia="Calibri" w:hAnsi="Calibri" w:cs="Calibri"/>
          <w:b/>
          <w:bCs/>
          <w:sz w:val="20"/>
          <w:szCs w:val="20"/>
        </w:rPr>
        <w:t>ubcont</w:t>
      </w:r>
      <w:r>
        <w:rPr>
          <w:rFonts w:ascii="Calibri" w:eastAsia="Calibri" w:hAnsi="Calibri" w:cs="Calibri"/>
          <w:b/>
          <w:bCs/>
          <w:spacing w:val="1"/>
          <w:sz w:val="20"/>
          <w:szCs w:val="20"/>
        </w:rPr>
        <w:t>r</w:t>
      </w:r>
      <w:r>
        <w:rPr>
          <w:rFonts w:ascii="Calibri" w:eastAsia="Calibri" w:hAnsi="Calibri" w:cs="Calibri"/>
          <w:b/>
          <w:bCs/>
          <w:sz w:val="20"/>
          <w:szCs w:val="20"/>
        </w:rPr>
        <w:t>act</w:t>
      </w:r>
      <w:r>
        <w:rPr>
          <w:rFonts w:ascii="Calibri" w:eastAsia="Calibri" w:hAnsi="Calibri" w:cs="Calibri"/>
          <w:b/>
          <w:bCs/>
          <w:spacing w:val="-10"/>
          <w:sz w:val="20"/>
          <w:szCs w:val="20"/>
        </w:rPr>
        <w:t xml:space="preserve"> </w:t>
      </w:r>
      <w:r>
        <w:rPr>
          <w:rFonts w:ascii="Calibri" w:eastAsia="Calibri" w:hAnsi="Calibri" w:cs="Calibri"/>
          <w:b/>
          <w:bCs/>
          <w:sz w:val="20"/>
          <w:szCs w:val="20"/>
        </w:rPr>
        <w:t>doc</w:t>
      </w:r>
      <w:r>
        <w:rPr>
          <w:rFonts w:ascii="Calibri" w:eastAsia="Calibri" w:hAnsi="Calibri" w:cs="Calibri"/>
          <w:b/>
          <w:bCs/>
          <w:spacing w:val="-2"/>
          <w:sz w:val="20"/>
          <w:szCs w:val="20"/>
        </w:rPr>
        <w:t>u</w:t>
      </w:r>
      <w:r>
        <w:rPr>
          <w:rFonts w:ascii="Calibri" w:eastAsia="Calibri" w:hAnsi="Calibri" w:cs="Calibri"/>
          <w:b/>
          <w:bCs/>
          <w:sz w:val="20"/>
          <w:szCs w:val="20"/>
        </w:rPr>
        <w:t>ment</w:t>
      </w:r>
      <w:r>
        <w:rPr>
          <w:rFonts w:ascii="Calibri" w:eastAsia="Calibri" w:hAnsi="Calibri" w:cs="Calibri"/>
          <w:b/>
          <w:bCs/>
          <w:spacing w:val="-2"/>
          <w:sz w:val="20"/>
          <w:szCs w:val="20"/>
        </w:rPr>
        <w:t>a</w:t>
      </w:r>
      <w:r>
        <w:rPr>
          <w:rFonts w:ascii="Calibri" w:eastAsia="Calibri" w:hAnsi="Calibri" w:cs="Calibri"/>
          <w:b/>
          <w:bCs/>
          <w:sz w:val="20"/>
          <w:szCs w:val="20"/>
        </w:rPr>
        <w:t>tio</w:t>
      </w:r>
      <w:r>
        <w:rPr>
          <w:rFonts w:ascii="Calibri" w:eastAsia="Calibri" w:hAnsi="Calibri" w:cs="Calibri"/>
          <w:b/>
          <w:bCs/>
          <w:spacing w:val="1"/>
          <w:sz w:val="20"/>
          <w:szCs w:val="20"/>
        </w:rPr>
        <w:t>n</w:t>
      </w:r>
      <w:r>
        <w:rPr>
          <w:rFonts w:ascii="Calibri" w:eastAsia="Calibri" w:hAnsi="Calibri" w:cs="Calibri"/>
          <w:b/>
          <w:bCs/>
          <w:sz w:val="20"/>
          <w:szCs w:val="20"/>
        </w:rPr>
        <w:t>,</w:t>
      </w:r>
      <w:r>
        <w:rPr>
          <w:rFonts w:ascii="Calibri" w:eastAsia="Calibri" w:hAnsi="Calibri" w:cs="Calibri"/>
          <w:b/>
          <w:bCs/>
          <w:spacing w:val="-10"/>
          <w:sz w:val="20"/>
          <w:szCs w:val="20"/>
        </w:rPr>
        <w:t xml:space="preserve"> </w:t>
      </w:r>
      <w:r>
        <w:rPr>
          <w:rFonts w:ascii="Calibri" w:eastAsia="Calibri" w:hAnsi="Calibri" w:cs="Calibri"/>
          <w:b/>
          <w:bCs/>
          <w:sz w:val="20"/>
          <w:szCs w:val="20"/>
        </w:rPr>
        <w:t>a</w:t>
      </w:r>
      <w:r>
        <w:rPr>
          <w:rFonts w:ascii="Calibri" w:eastAsia="Calibri" w:hAnsi="Calibri" w:cs="Calibri"/>
          <w:b/>
          <w:bCs/>
          <w:spacing w:val="1"/>
          <w:sz w:val="20"/>
          <w:szCs w:val="20"/>
        </w:rPr>
        <w:t>n</w:t>
      </w:r>
      <w:r>
        <w:rPr>
          <w:rFonts w:ascii="Calibri" w:eastAsia="Calibri" w:hAnsi="Calibri" w:cs="Calibri"/>
          <w:b/>
          <w:bCs/>
          <w:sz w:val="20"/>
          <w:szCs w:val="20"/>
        </w:rPr>
        <w:t>d</w:t>
      </w:r>
      <w:r>
        <w:rPr>
          <w:rFonts w:ascii="Calibri" w:eastAsia="Calibri" w:hAnsi="Calibri" w:cs="Calibri"/>
          <w:b/>
          <w:bCs/>
          <w:spacing w:val="-9"/>
          <w:sz w:val="20"/>
          <w:szCs w:val="20"/>
        </w:rPr>
        <w:t xml:space="preserve"> </w:t>
      </w:r>
      <w:r>
        <w:rPr>
          <w:rFonts w:ascii="Calibri" w:eastAsia="Calibri" w:hAnsi="Calibri" w:cs="Calibri"/>
          <w:b/>
          <w:bCs/>
          <w:sz w:val="20"/>
          <w:szCs w:val="20"/>
        </w:rPr>
        <w:t>assessment</w:t>
      </w:r>
      <w:r>
        <w:rPr>
          <w:rFonts w:ascii="Calibri" w:eastAsia="Calibri" w:hAnsi="Calibri" w:cs="Calibri"/>
          <w:b/>
          <w:bCs/>
          <w:spacing w:val="-9"/>
          <w:sz w:val="20"/>
          <w:szCs w:val="20"/>
        </w:rPr>
        <w:t xml:space="preserve"> </w:t>
      </w:r>
      <w:r>
        <w:rPr>
          <w:rFonts w:ascii="Calibri" w:eastAsia="Calibri" w:hAnsi="Calibri" w:cs="Calibri"/>
          <w:b/>
          <w:bCs/>
          <w:sz w:val="20"/>
          <w:szCs w:val="20"/>
        </w:rPr>
        <w:t>of</w:t>
      </w:r>
      <w:r>
        <w:rPr>
          <w:rFonts w:ascii="Calibri" w:eastAsia="Calibri" w:hAnsi="Calibri" w:cs="Calibri"/>
          <w:b/>
          <w:bCs/>
          <w:spacing w:val="-10"/>
          <w:sz w:val="20"/>
          <w:szCs w:val="20"/>
        </w:rPr>
        <w:t xml:space="preserve"> </w:t>
      </w:r>
      <w:r>
        <w:rPr>
          <w:rFonts w:ascii="Calibri" w:eastAsia="Calibri" w:hAnsi="Calibri" w:cs="Calibri"/>
          <w:b/>
          <w:bCs/>
          <w:sz w:val="20"/>
          <w:szCs w:val="20"/>
        </w:rPr>
        <w:t>subcont</w:t>
      </w:r>
      <w:r>
        <w:rPr>
          <w:rFonts w:ascii="Calibri" w:eastAsia="Calibri" w:hAnsi="Calibri" w:cs="Calibri"/>
          <w:b/>
          <w:bCs/>
          <w:spacing w:val="1"/>
          <w:sz w:val="20"/>
          <w:szCs w:val="20"/>
        </w:rPr>
        <w:t>r</w:t>
      </w:r>
      <w:r>
        <w:rPr>
          <w:rFonts w:ascii="Calibri" w:eastAsia="Calibri" w:hAnsi="Calibri" w:cs="Calibri"/>
          <w:b/>
          <w:bCs/>
          <w:sz w:val="20"/>
          <w:szCs w:val="20"/>
        </w:rPr>
        <w:t>act</w:t>
      </w:r>
      <w:r>
        <w:rPr>
          <w:rFonts w:ascii="Calibri" w:eastAsia="Calibri" w:hAnsi="Calibri" w:cs="Calibri"/>
          <w:b/>
          <w:bCs/>
          <w:spacing w:val="-9"/>
          <w:sz w:val="20"/>
          <w:szCs w:val="20"/>
        </w:rPr>
        <w:t xml:space="preserve"> </w:t>
      </w:r>
      <w:r>
        <w:rPr>
          <w:rFonts w:ascii="Calibri" w:eastAsia="Calibri" w:hAnsi="Calibri" w:cs="Calibri"/>
          <w:b/>
          <w:bCs/>
          <w:sz w:val="20"/>
          <w:szCs w:val="20"/>
        </w:rPr>
        <w:t>t</w:t>
      </w:r>
      <w:r>
        <w:rPr>
          <w:rFonts w:ascii="Calibri" w:eastAsia="Calibri" w:hAnsi="Calibri" w:cs="Calibri"/>
          <w:b/>
          <w:bCs/>
          <w:spacing w:val="-2"/>
          <w:sz w:val="20"/>
          <w:szCs w:val="20"/>
        </w:rPr>
        <w:t>e</w:t>
      </w:r>
      <w:r>
        <w:rPr>
          <w:rFonts w:ascii="Calibri" w:eastAsia="Calibri" w:hAnsi="Calibri" w:cs="Calibri"/>
          <w:b/>
          <w:bCs/>
          <w:sz w:val="20"/>
          <w:szCs w:val="20"/>
        </w:rPr>
        <w:t>nders</w:t>
      </w:r>
    </w:p>
    <w:p w14:paraId="3B588669" w14:textId="77777777" w:rsidR="007C62E7" w:rsidRDefault="007C62E7" w:rsidP="007C62E7">
      <w:pPr>
        <w:spacing w:before="7" w:line="110" w:lineRule="exact"/>
        <w:rPr>
          <w:sz w:val="11"/>
          <w:szCs w:val="11"/>
        </w:rPr>
      </w:pPr>
    </w:p>
    <w:p w14:paraId="4E2931ED" w14:textId="77777777" w:rsidR="007C62E7" w:rsidRDefault="007C62E7" w:rsidP="007C62E7">
      <w:pPr>
        <w:spacing w:line="242" w:lineRule="exact"/>
        <w:ind w:left="113" w:right="27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w:t>
      </w:r>
      <w:r>
        <w:rPr>
          <w:rFonts w:ascii="Calibri" w:eastAsia="Calibri" w:hAnsi="Calibri" w:cs="Calibri"/>
          <w:i/>
          <w:spacing w:val="1"/>
          <w:sz w:val="20"/>
          <w:szCs w:val="20"/>
        </w:rPr>
        <w:t>n</w:t>
      </w:r>
      <w:r>
        <w:rPr>
          <w:rFonts w:ascii="Calibri" w:eastAsia="Calibri" w:hAnsi="Calibri" w:cs="Calibri"/>
          <w:i/>
          <w:sz w:val="20"/>
          <w:szCs w:val="20"/>
        </w:rPr>
        <w:t>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ub</w:t>
      </w:r>
      <w:r>
        <w:rPr>
          <w:rFonts w:ascii="Calibri" w:eastAsia="Calibri" w:hAnsi="Calibri" w:cs="Calibri"/>
          <w:spacing w:val="-1"/>
          <w:sz w:val="20"/>
          <w:szCs w:val="20"/>
        </w:rPr>
        <w:t>m</w:t>
      </w:r>
      <w:r>
        <w:rPr>
          <w:rFonts w:ascii="Calibri" w:eastAsia="Calibri" w:hAnsi="Calibri" w:cs="Calibri"/>
          <w:sz w:val="20"/>
          <w:szCs w:val="20"/>
        </w:rPr>
        <w:t>its</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3"/>
          <w:sz w:val="20"/>
          <w:szCs w:val="20"/>
        </w:rPr>
        <w:t>a</w:t>
      </w:r>
      <w:r>
        <w:rPr>
          <w:rFonts w:ascii="Calibri" w:eastAsia="Calibri" w:hAnsi="Calibri" w:cs="Calibri"/>
          <w:sz w:val="20"/>
          <w:szCs w:val="20"/>
        </w:rPr>
        <w:t>il</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li</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ropo</w:t>
      </w:r>
      <w:r>
        <w:rPr>
          <w:rFonts w:ascii="Calibri" w:eastAsia="Calibri" w:hAnsi="Calibri" w:cs="Calibri"/>
          <w:spacing w:val="-1"/>
          <w:sz w:val="20"/>
          <w:szCs w:val="20"/>
        </w:rPr>
        <w:t>se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pacing w:val="2"/>
          <w:sz w:val="20"/>
          <w:szCs w:val="20"/>
        </w:rPr>
        <w:t>c</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data</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su</w:t>
      </w:r>
      <w:r>
        <w:rPr>
          <w:rFonts w:ascii="Calibri" w:eastAsia="Calibri" w:hAnsi="Calibri" w:cs="Calibri"/>
          <w:spacing w:val="1"/>
          <w:sz w:val="20"/>
          <w:szCs w:val="20"/>
        </w:rPr>
        <w:t>b</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ctors</w:t>
      </w:r>
      <w:r>
        <w:rPr>
          <w:rFonts w:ascii="Calibri" w:eastAsia="Calibri" w:hAnsi="Calibri" w:cs="Calibri"/>
          <w:spacing w:val="-7"/>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u</w:t>
      </w:r>
      <w:r>
        <w:rPr>
          <w:rFonts w:ascii="Calibri" w:eastAsia="Calibri" w:hAnsi="Calibri" w:cs="Calibri"/>
          <w:spacing w:val="-1"/>
          <w:sz w:val="20"/>
          <w:szCs w:val="20"/>
        </w:rPr>
        <w:t>se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clu</w:t>
      </w:r>
      <w:r>
        <w:rPr>
          <w:rFonts w:ascii="Calibri" w:eastAsia="Calibri" w:hAnsi="Calibri" w:cs="Calibri"/>
          <w:spacing w:val="1"/>
          <w:sz w:val="20"/>
          <w:szCs w:val="20"/>
        </w:rPr>
        <w:t>d</w:t>
      </w:r>
      <w:r>
        <w:rPr>
          <w:rFonts w:ascii="Calibri" w:eastAsia="Calibri" w:hAnsi="Calibri" w:cs="Calibri"/>
          <w:sz w:val="20"/>
          <w:szCs w:val="20"/>
        </w:rPr>
        <w:t>ing</w:t>
      </w:r>
      <w:r>
        <w:rPr>
          <w:rFonts w:ascii="Calibri" w:eastAsia="Calibri" w:hAnsi="Calibri" w:cs="Calibri"/>
          <w:spacing w:val="-6"/>
          <w:sz w:val="20"/>
          <w:szCs w:val="20"/>
        </w:rPr>
        <w:t xml:space="preserve"> </w:t>
      </w:r>
      <w:proofErr w:type="spellStart"/>
      <w:r>
        <w:rPr>
          <w:rFonts w:ascii="Calibri" w:eastAsia="Calibri" w:hAnsi="Calibri" w:cs="Calibri"/>
          <w:sz w:val="20"/>
          <w:szCs w:val="20"/>
        </w:rPr>
        <w:t>labour</w:t>
      </w:r>
      <w:proofErr w:type="spellEnd"/>
      <w:r>
        <w:rPr>
          <w:rFonts w:ascii="Calibri" w:eastAsia="Calibri" w:hAnsi="Calibri" w:cs="Calibri"/>
          <w:spacing w:val="-6"/>
          <w:sz w:val="20"/>
          <w:szCs w:val="20"/>
        </w:rPr>
        <w:t xml:space="preserve"> </w:t>
      </w:r>
      <w:r>
        <w:rPr>
          <w:rFonts w:ascii="Calibri" w:eastAsia="Calibri" w:hAnsi="Calibri" w:cs="Calibri"/>
          <w:sz w:val="20"/>
          <w:szCs w:val="20"/>
        </w:rPr>
        <w:t>hire</w:t>
      </w:r>
      <w:r>
        <w:rPr>
          <w:rFonts w:ascii="Calibri" w:eastAsia="Calibri" w:hAnsi="Calibri" w:cs="Calibri"/>
          <w:w w:val="99"/>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clo</w:t>
      </w:r>
      <w:r>
        <w:rPr>
          <w:rFonts w:ascii="Calibri" w:eastAsia="Calibri" w:hAnsi="Calibri" w:cs="Calibri"/>
          <w:spacing w:val="-1"/>
          <w:sz w:val="20"/>
          <w:szCs w:val="20"/>
        </w:rPr>
        <w:t>se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cor</w:t>
      </w:r>
      <w:r>
        <w:rPr>
          <w:rFonts w:ascii="Calibri" w:eastAsia="Calibri" w:hAnsi="Calibri" w:cs="Calibri"/>
          <w:spacing w:val="1"/>
          <w:sz w:val="20"/>
          <w:szCs w:val="20"/>
        </w:rPr>
        <w:t>p</w:t>
      </w:r>
      <w:r>
        <w:rPr>
          <w:rFonts w:ascii="Calibri" w:eastAsia="Calibri" w:hAnsi="Calibri" w:cs="Calibri"/>
          <w:sz w:val="20"/>
          <w:szCs w:val="20"/>
        </w:rPr>
        <w:t>orations</w:t>
      </w:r>
      <w:r>
        <w:rPr>
          <w:rFonts w:ascii="Calibri" w:eastAsia="Calibri" w:hAnsi="Calibri" w:cs="Calibri"/>
          <w:spacing w:val="-8"/>
          <w:sz w:val="20"/>
          <w:szCs w:val="20"/>
        </w:rPr>
        <w:t xml:space="preserve"> </w:t>
      </w:r>
      <w:r>
        <w:rPr>
          <w:rFonts w:ascii="Calibri" w:eastAsia="Calibri" w:hAnsi="Calibri" w:cs="Calibri"/>
          <w:sz w:val="20"/>
          <w:szCs w:val="20"/>
        </w:rPr>
        <w:t>with</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nd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p</w:t>
      </w:r>
      <w:r>
        <w:rPr>
          <w:rFonts w:ascii="Calibri" w:eastAsia="Calibri" w:hAnsi="Calibri" w:cs="Calibri"/>
          <w:sz w:val="20"/>
          <w:szCs w:val="20"/>
        </w:rPr>
        <w:t>pro</w:t>
      </w:r>
      <w:r>
        <w:rPr>
          <w:rFonts w:ascii="Calibri" w:eastAsia="Calibri" w:hAnsi="Calibri" w:cs="Calibri"/>
          <w:spacing w:val="-2"/>
          <w:sz w:val="20"/>
          <w:szCs w:val="20"/>
        </w:rPr>
        <w:t>v</w:t>
      </w:r>
      <w:r>
        <w:rPr>
          <w:rFonts w:ascii="Calibri" w:eastAsia="Calibri" w:hAnsi="Calibri" w:cs="Calibri"/>
          <w:sz w:val="20"/>
          <w:szCs w:val="20"/>
        </w:rPr>
        <w:t>al.</w:t>
      </w:r>
    </w:p>
    <w:p w14:paraId="1D6D2B64" w14:textId="77777777" w:rsidR="007C62E7" w:rsidRDefault="007C62E7" w:rsidP="007C62E7">
      <w:pPr>
        <w:spacing w:before="11" w:line="240" w:lineRule="exact"/>
        <w:rPr>
          <w:sz w:val="24"/>
          <w:szCs w:val="24"/>
        </w:rPr>
      </w:pPr>
    </w:p>
    <w:p w14:paraId="00264A16" w14:textId="77777777" w:rsidR="007C62E7" w:rsidRDefault="007C62E7" w:rsidP="007C62E7">
      <w:pPr>
        <w:ind w:left="113"/>
        <w:rPr>
          <w:rFonts w:ascii="Calibri" w:eastAsia="Calibri" w:hAnsi="Calibri" w:cs="Calibri"/>
          <w:sz w:val="20"/>
          <w:szCs w:val="20"/>
        </w:rPr>
      </w:pPr>
      <w:r>
        <w:rPr>
          <w:rFonts w:ascii="Calibri" w:eastAsia="Calibri" w:hAnsi="Calibri" w:cs="Calibri"/>
          <w:sz w:val="20"/>
          <w:szCs w:val="20"/>
        </w:rPr>
        <w:t>If</w:t>
      </w:r>
      <w:r>
        <w:rPr>
          <w:rFonts w:ascii="Calibri" w:eastAsia="Calibri" w:hAnsi="Calibri" w:cs="Calibri"/>
          <w:spacing w:val="-6"/>
          <w:sz w:val="20"/>
          <w:szCs w:val="20"/>
        </w:rPr>
        <w:t xml:space="preserve"> </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z w:val="20"/>
          <w:szCs w:val="20"/>
        </w:rPr>
        <w:t>w</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w:t>
      </w:r>
      <w:r>
        <w:rPr>
          <w:rFonts w:ascii="Calibri" w:eastAsia="Calibri" w:hAnsi="Calibri" w:cs="Calibri"/>
          <w:spacing w:val="1"/>
          <w:sz w:val="20"/>
          <w:szCs w:val="20"/>
        </w:rPr>
        <w:t>b</w:t>
      </w:r>
      <w:r>
        <w:rPr>
          <w:rFonts w:ascii="Calibri" w:eastAsia="Calibri" w:hAnsi="Calibri" w:cs="Calibri"/>
          <w:spacing w:val="-2"/>
          <w:sz w:val="20"/>
          <w:szCs w:val="20"/>
        </w:rPr>
        <w:t>-</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pacing w:val="-2"/>
          <w:sz w:val="20"/>
          <w:szCs w:val="20"/>
        </w:rPr>
        <w:t>r</w:t>
      </w:r>
      <w:r>
        <w:rPr>
          <w:rFonts w:ascii="Calibri" w:eastAsia="Calibri" w:hAnsi="Calibri" w:cs="Calibri"/>
          <w:i/>
          <w:sz w:val="20"/>
          <w:szCs w:val="20"/>
        </w:rPr>
        <w:t>s</w:t>
      </w:r>
      <w:r>
        <w:rPr>
          <w:rFonts w:ascii="Calibri" w:eastAsia="Calibri" w:hAnsi="Calibri" w:cs="Calibri"/>
          <w:i/>
          <w:spacing w:val="-5"/>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go</w:t>
      </w:r>
      <w:r>
        <w:rPr>
          <w:rFonts w:ascii="Calibri" w:eastAsia="Calibri" w:hAnsi="Calibri" w:cs="Calibri"/>
          <w:spacing w:val="2"/>
          <w:sz w:val="20"/>
          <w:szCs w:val="20"/>
        </w:rPr>
        <w:t>i</w:t>
      </w:r>
      <w:r>
        <w:rPr>
          <w:rFonts w:ascii="Calibri" w:eastAsia="Calibri" w:hAnsi="Calibri" w:cs="Calibri"/>
          <w:sz w:val="20"/>
          <w:szCs w:val="20"/>
        </w:rPr>
        <w:t>ng</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u</w:t>
      </w:r>
      <w:r>
        <w:rPr>
          <w:rFonts w:ascii="Calibri" w:eastAsia="Calibri" w:hAnsi="Calibri" w:cs="Calibri"/>
          <w:spacing w:val="-1"/>
          <w:sz w:val="20"/>
          <w:szCs w:val="20"/>
        </w:rPr>
        <w:t>se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uring</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z w:val="20"/>
          <w:szCs w:val="20"/>
        </w:rPr>
        <w:t>ct</w:t>
      </w:r>
      <w:r>
        <w:rPr>
          <w:rFonts w:ascii="Calibri" w:eastAsia="Calibri" w:hAnsi="Calibri" w:cs="Calibri"/>
          <w:spacing w:val="-4"/>
          <w:sz w:val="20"/>
          <w:szCs w:val="20"/>
        </w:rPr>
        <w:t xml:space="preserve"> </w:t>
      </w:r>
      <w:r>
        <w:rPr>
          <w:rFonts w:ascii="Calibri" w:eastAsia="Calibri" w:hAnsi="Calibri" w:cs="Calibri"/>
          <w:sz w:val="20"/>
          <w:szCs w:val="20"/>
        </w:rPr>
        <w:t>duration</w:t>
      </w:r>
      <w:r>
        <w:rPr>
          <w:rFonts w:ascii="Calibri" w:eastAsia="Calibri" w:hAnsi="Calibri" w:cs="Calibri"/>
          <w:spacing w:val="-5"/>
          <w:sz w:val="20"/>
          <w:szCs w:val="20"/>
        </w:rPr>
        <w:t xml:space="preserve"> </w:t>
      </w:r>
      <w:r>
        <w:rPr>
          <w:rFonts w:ascii="Calibri" w:eastAsia="Calibri" w:hAnsi="Calibri" w:cs="Calibri"/>
          <w:sz w:val="20"/>
          <w:szCs w:val="20"/>
        </w:rPr>
        <w:t>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4"/>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tails</w:t>
      </w:r>
      <w:r>
        <w:rPr>
          <w:rFonts w:ascii="Calibri" w:eastAsia="Calibri" w:hAnsi="Calibri" w:cs="Calibri"/>
          <w:spacing w:val="-6"/>
          <w:sz w:val="20"/>
          <w:szCs w:val="20"/>
        </w:rPr>
        <w:t xml:space="preserve"> </w:t>
      </w:r>
      <w:r>
        <w:rPr>
          <w:rFonts w:ascii="Calibri" w:eastAsia="Calibri" w:hAnsi="Calibri" w:cs="Calibri"/>
          <w:spacing w:val="9"/>
          <w:sz w:val="20"/>
          <w:szCs w:val="20"/>
        </w:rPr>
        <w:t>n</w:t>
      </w:r>
      <w:r>
        <w:rPr>
          <w:rFonts w:ascii="Calibri" w:eastAsia="Calibri" w:hAnsi="Calibri" w:cs="Calibri"/>
          <w:spacing w:val="-1"/>
          <w:sz w:val="20"/>
          <w:szCs w:val="20"/>
        </w:rPr>
        <w:t>e</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su</w:t>
      </w:r>
      <w:r>
        <w:rPr>
          <w:rFonts w:ascii="Calibri" w:eastAsia="Calibri" w:hAnsi="Calibri" w:cs="Calibri"/>
          <w:spacing w:val="1"/>
          <w:sz w:val="20"/>
          <w:szCs w:val="20"/>
        </w:rPr>
        <w:t>p</w:t>
      </w:r>
      <w:r>
        <w:rPr>
          <w:rFonts w:ascii="Calibri" w:eastAsia="Calibri" w:hAnsi="Calibri" w:cs="Calibri"/>
          <w:sz w:val="20"/>
          <w:szCs w:val="20"/>
        </w:rPr>
        <w:t>pli</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the</w:t>
      </w:r>
    </w:p>
    <w:p w14:paraId="57F4EEA7" w14:textId="77777777" w:rsidR="007C62E7" w:rsidRDefault="007C62E7" w:rsidP="007C62E7">
      <w:pPr>
        <w:ind w:left="113"/>
        <w:rPr>
          <w:rFonts w:ascii="Calibri" w:eastAsia="Calibri" w:hAnsi="Calibri" w:cs="Calibri"/>
          <w:sz w:val="20"/>
          <w:szCs w:val="20"/>
        </w:rPr>
      </w:pPr>
      <w:r>
        <w:rPr>
          <w:rFonts w:ascii="Calibri" w:eastAsia="Calibri" w:hAnsi="Calibri" w:cs="Calibri"/>
          <w:i/>
          <w:sz w:val="20"/>
          <w:szCs w:val="20"/>
        </w:rPr>
        <w:t>Se</w:t>
      </w:r>
      <w:r>
        <w:rPr>
          <w:rFonts w:ascii="Calibri" w:eastAsia="Calibri" w:hAnsi="Calibri" w:cs="Calibri"/>
          <w:i/>
          <w:spacing w:val="-2"/>
          <w:sz w:val="20"/>
          <w:szCs w:val="20"/>
        </w:rPr>
        <w:t>r</w:t>
      </w:r>
      <w:r>
        <w:rPr>
          <w:rFonts w:ascii="Calibri" w:eastAsia="Calibri" w:hAnsi="Calibri" w:cs="Calibri"/>
          <w:i/>
          <w:sz w:val="20"/>
          <w:szCs w:val="20"/>
        </w:rPr>
        <w:t>vice</w:t>
      </w:r>
      <w:r>
        <w:rPr>
          <w:rFonts w:ascii="Calibri" w:eastAsia="Calibri" w:hAnsi="Calibri" w:cs="Calibri"/>
          <w:i/>
          <w:spacing w:val="-6"/>
          <w:sz w:val="20"/>
          <w:szCs w:val="20"/>
        </w:rPr>
        <w:t xml:space="preserve"> </w:t>
      </w:r>
      <w:r>
        <w:rPr>
          <w:rFonts w:ascii="Calibri" w:eastAsia="Calibri" w:hAnsi="Calibri" w:cs="Calibri"/>
          <w:i/>
          <w:spacing w:val="1"/>
          <w:sz w:val="20"/>
          <w:szCs w:val="20"/>
        </w:rPr>
        <w:t>m</w:t>
      </w:r>
      <w:r>
        <w:rPr>
          <w:rFonts w:ascii="Calibri" w:eastAsia="Calibri" w:hAnsi="Calibri" w:cs="Calibri"/>
          <w:i/>
          <w:sz w:val="20"/>
          <w:szCs w:val="20"/>
        </w:rPr>
        <w:t>anager</w:t>
      </w:r>
      <w:r>
        <w:rPr>
          <w:rFonts w:ascii="Calibri" w:eastAsia="Calibri" w:hAnsi="Calibri" w:cs="Calibri"/>
          <w: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p</w:t>
      </w:r>
      <w:r>
        <w:rPr>
          <w:rFonts w:ascii="Calibri" w:eastAsia="Calibri" w:hAnsi="Calibri" w:cs="Calibri"/>
          <w:sz w:val="20"/>
          <w:szCs w:val="20"/>
        </w:rPr>
        <w:t>pro</w:t>
      </w:r>
      <w:r>
        <w:rPr>
          <w:rFonts w:ascii="Calibri" w:eastAsia="Calibri" w:hAnsi="Calibri" w:cs="Calibri"/>
          <w:spacing w:val="-2"/>
          <w:sz w:val="20"/>
          <w:szCs w:val="20"/>
        </w:rPr>
        <w:t>v</w:t>
      </w:r>
      <w:r>
        <w:rPr>
          <w:rFonts w:ascii="Calibri" w:eastAsia="Calibri" w:hAnsi="Calibri" w:cs="Calibri"/>
          <w:sz w:val="20"/>
          <w:szCs w:val="20"/>
        </w:rPr>
        <w:t>al</w:t>
      </w:r>
      <w:r>
        <w:rPr>
          <w:rFonts w:ascii="Calibri" w:eastAsia="Calibri" w:hAnsi="Calibri" w:cs="Calibri"/>
          <w:spacing w:val="-8"/>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ef</w:t>
      </w:r>
      <w:r>
        <w:rPr>
          <w:rFonts w:ascii="Calibri" w:eastAsia="Calibri" w:hAnsi="Calibri" w:cs="Calibri"/>
          <w:sz w:val="20"/>
          <w:szCs w:val="20"/>
        </w:rPr>
        <w:t>ore</w:t>
      </w:r>
      <w:r>
        <w:rPr>
          <w:rFonts w:ascii="Calibri" w:eastAsia="Calibri" w:hAnsi="Calibri" w:cs="Calibri"/>
          <w:spacing w:val="-6"/>
          <w:sz w:val="20"/>
          <w:szCs w:val="20"/>
        </w:rPr>
        <w:t xml:space="preserve"> </w:t>
      </w:r>
      <w:r>
        <w:rPr>
          <w:rFonts w:ascii="Calibri" w:eastAsia="Calibri" w:hAnsi="Calibri" w:cs="Calibri"/>
          <w:sz w:val="20"/>
          <w:szCs w:val="20"/>
        </w:rPr>
        <w:t>th</w:t>
      </w:r>
      <w:r>
        <w:rPr>
          <w:rFonts w:ascii="Calibri" w:eastAsia="Calibri" w:hAnsi="Calibri" w:cs="Calibri"/>
          <w:spacing w:val="-1"/>
          <w:sz w:val="20"/>
          <w:szCs w:val="20"/>
        </w:rPr>
        <w:t>e</w:t>
      </w:r>
      <w:r>
        <w:rPr>
          <w:rFonts w:ascii="Calibri" w:eastAsia="Calibri" w:hAnsi="Calibri" w:cs="Calibri"/>
          <w:sz w:val="20"/>
          <w:szCs w:val="20"/>
        </w:rPr>
        <w:t>y</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re</w:t>
      </w:r>
      <w:r>
        <w:rPr>
          <w:rFonts w:ascii="Calibri" w:eastAsia="Calibri" w:hAnsi="Calibri" w:cs="Calibri"/>
          <w:spacing w:val="-6"/>
          <w:sz w:val="20"/>
          <w:szCs w:val="20"/>
        </w:rPr>
        <w:t xml:space="preserve"> </w:t>
      </w:r>
      <w:r>
        <w:rPr>
          <w:rFonts w:ascii="Calibri" w:eastAsia="Calibri" w:hAnsi="Calibri" w:cs="Calibri"/>
          <w:spacing w:val="1"/>
          <w:sz w:val="20"/>
          <w:szCs w:val="20"/>
        </w:rPr>
        <w:t>us</w:t>
      </w:r>
      <w:r>
        <w:rPr>
          <w:rFonts w:ascii="Calibri" w:eastAsia="Calibri" w:hAnsi="Calibri" w:cs="Calibri"/>
          <w:spacing w:val="-1"/>
          <w:sz w:val="20"/>
          <w:szCs w:val="20"/>
        </w:rPr>
        <w:t>e</w:t>
      </w:r>
      <w:r>
        <w:rPr>
          <w:rFonts w:ascii="Calibri" w:eastAsia="Calibri" w:hAnsi="Calibri" w:cs="Calibri"/>
          <w:sz w:val="20"/>
          <w:szCs w:val="20"/>
        </w:rPr>
        <w:t>d.</w:t>
      </w:r>
    </w:p>
    <w:p w14:paraId="6A747381" w14:textId="77777777" w:rsidR="007C62E7" w:rsidRDefault="007C62E7" w:rsidP="007C62E7">
      <w:pPr>
        <w:spacing w:before="3" w:line="160" w:lineRule="exact"/>
        <w:rPr>
          <w:sz w:val="16"/>
          <w:szCs w:val="16"/>
        </w:rPr>
      </w:pPr>
    </w:p>
    <w:p w14:paraId="1080073D" w14:textId="77777777" w:rsidR="007C62E7" w:rsidRDefault="007C62E7" w:rsidP="007C62E7">
      <w:pPr>
        <w:spacing w:line="200" w:lineRule="exact"/>
        <w:rPr>
          <w:sz w:val="20"/>
          <w:szCs w:val="20"/>
        </w:rPr>
      </w:pPr>
    </w:p>
    <w:p w14:paraId="1AA26DCE" w14:textId="77777777" w:rsidR="007C62E7" w:rsidRDefault="007C62E7" w:rsidP="005B3361">
      <w:pPr>
        <w:numPr>
          <w:ilvl w:val="2"/>
          <w:numId w:val="15"/>
        </w:numPr>
        <w:tabs>
          <w:tab w:val="left" w:pos="708"/>
        </w:tabs>
        <w:ind w:left="708"/>
        <w:rPr>
          <w:rFonts w:ascii="Calibri" w:eastAsia="Calibri" w:hAnsi="Calibri" w:cs="Calibri"/>
          <w:sz w:val="20"/>
          <w:szCs w:val="20"/>
        </w:rPr>
      </w:pPr>
      <w:bookmarkStart w:id="53" w:name="_bookmark66"/>
      <w:bookmarkEnd w:id="53"/>
      <w:r>
        <w:rPr>
          <w:rFonts w:ascii="Calibri" w:eastAsia="Calibri" w:hAnsi="Calibri" w:cs="Calibri"/>
          <w:b/>
          <w:bCs/>
          <w:spacing w:val="2"/>
          <w:sz w:val="20"/>
          <w:szCs w:val="20"/>
        </w:rPr>
        <w:t>L</w:t>
      </w:r>
      <w:r>
        <w:rPr>
          <w:rFonts w:ascii="Calibri" w:eastAsia="Calibri" w:hAnsi="Calibri" w:cs="Calibri"/>
          <w:b/>
          <w:bCs/>
          <w:spacing w:val="-1"/>
          <w:sz w:val="20"/>
          <w:szCs w:val="20"/>
        </w:rPr>
        <w:t>i</w:t>
      </w:r>
      <w:r>
        <w:rPr>
          <w:rFonts w:ascii="Calibri" w:eastAsia="Calibri" w:hAnsi="Calibri" w:cs="Calibri"/>
          <w:b/>
          <w:bCs/>
          <w:sz w:val="20"/>
          <w:szCs w:val="20"/>
        </w:rPr>
        <w:t>m</w:t>
      </w:r>
      <w:r>
        <w:rPr>
          <w:rFonts w:ascii="Calibri" w:eastAsia="Calibri" w:hAnsi="Calibri" w:cs="Calibri"/>
          <w:b/>
          <w:bCs/>
          <w:spacing w:val="-1"/>
          <w:sz w:val="20"/>
          <w:szCs w:val="20"/>
        </w:rPr>
        <w:t>i</w:t>
      </w:r>
      <w:r>
        <w:rPr>
          <w:rFonts w:ascii="Calibri" w:eastAsia="Calibri" w:hAnsi="Calibri" w:cs="Calibri"/>
          <w:b/>
          <w:bCs/>
          <w:sz w:val="20"/>
          <w:szCs w:val="20"/>
        </w:rPr>
        <w:t>ta</w:t>
      </w:r>
      <w:r>
        <w:rPr>
          <w:rFonts w:ascii="Calibri" w:eastAsia="Calibri" w:hAnsi="Calibri" w:cs="Calibri"/>
          <w:b/>
          <w:bCs/>
          <w:spacing w:val="1"/>
          <w:sz w:val="20"/>
          <w:szCs w:val="20"/>
        </w:rPr>
        <w:t>t</w:t>
      </w:r>
      <w:r>
        <w:rPr>
          <w:rFonts w:ascii="Calibri" w:eastAsia="Calibri" w:hAnsi="Calibri" w:cs="Calibri"/>
          <w:b/>
          <w:bCs/>
          <w:spacing w:val="-1"/>
          <w:sz w:val="20"/>
          <w:szCs w:val="20"/>
        </w:rPr>
        <w:t>i</w:t>
      </w:r>
      <w:r>
        <w:rPr>
          <w:rFonts w:ascii="Calibri" w:eastAsia="Calibri" w:hAnsi="Calibri" w:cs="Calibri"/>
          <w:b/>
          <w:bCs/>
          <w:sz w:val="20"/>
          <w:szCs w:val="20"/>
        </w:rPr>
        <w:t>ons</w:t>
      </w:r>
      <w:r>
        <w:rPr>
          <w:rFonts w:ascii="Calibri" w:eastAsia="Calibri" w:hAnsi="Calibri" w:cs="Calibri"/>
          <w:b/>
          <w:bCs/>
          <w:spacing w:val="-13"/>
          <w:sz w:val="20"/>
          <w:szCs w:val="20"/>
        </w:rPr>
        <w:t xml:space="preserve"> </w:t>
      </w:r>
      <w:r>
        <w:rPr>
          <w:rFonts w:ascii="Calibri" w:eastAsia="Calibri" w:hAnsi="Calibri" w:cs="Calibri"/>
          <w:b/>
          <w:bCs/>
          <w:spacing w:val="1"/>
          <w:sz w:val="20"/>
          <w:szCs w:val="20"/>
        </w:rPr>
        <w:t>o</w:t>
      </w:r>
      <w:r>
        <w:rPr>
          <w:rFonts w:ascii="Calibri" w:eastAsia="Calibri" w:hAnsi="Calibri" w:cs="Calibri"/>
          <w:b/>
          <w:bCs/>
          <w:sz w:val="20"/>
          <w:szCs w:val="20"/>
        </w:rPr>
        <w:t>n</w:t>
      </w:r>
      <w:r>
        <w:rPr>
          <w:rFonts w:ascii="Calibri" w:eastAsia="Calibri" w:hAnsi="Calibri" w:cs="Calibri"/>
          <w:b/>
          <w:bCs/>
          <w:spacing w:val="-12"/>
          <w:sz w:val="20"/>
          <w:szCs w:val="20"/>
        </w:rPr>
        <w:t xml:space="preserve"> </w:t>
      </w:r>
      <w:r>
        <w:rPr>
          <w:rFonts w:ascii="Calibri" w:eastAsia="Calibri" w:hAnsi="Calibri" w:cs="Calibri"/>
          <w:b/>
          <w:bCs/>
          <w:sz w:val="20"/>
          <w:szCs w:val="20"/>
        </w:rPr>
        <w:t>s</w:t>
      </w:r>
      <w:r>
        <w:rPr>
          <w:rFonts w:ascii="Calibri" w:eastAsia="Calibri" w:hAnsi="Calibri" w:cs="Calibri"/>
          <w:b/>
          <w:bCs/>
          <w:spacing w:val="1"/>
          <w:sz w:val="20"/>
          <w:szCs w:val="20"/>
        </w:rPr>
        <w:t>u</w:t>
      </w:r>
      <w:r>
        <w:rPr>
          <w:rFonts w:ascii="Calibri" w:eastAsia="Calibri" w:hAnsi="Calibri" w:cs="Calibri"/>
          <w:b/>
          <w:bCs/>
          <w:sz w:val="20"/>
          <w:szCs w:val="20"/>
        </w:rPr>
        <w:t>bcont</w:t>
      </w:r>
      <w:r>
        <w:rPr>
          <w:rFonts w:ascii="Calibri" w:eastAsia="Calibri" w:hAnsi="Calibri" w:cs="Calibri"/>
          <w:b/>
          <w:bCs/>
          <w:spacing w:val="-1"/>
          <w:sz w:val="20"/>
          <w:szCs w:val="20"/>
        </w:rPr>
        <w:t>r</w:t>
      </w:r>
      <w:r>
        <w:rPr>
          <w:rFonts w:ascii="Calibri" w:eastAsia="Calibri" w:hAnsi="Calibri" w:cs="Calibri"/>
          <w:b/>
          <w:bCs/>
          <w:sz w:val="20"/>
          <w:szCs w:val="20"/>
        </w:rPr>
        <w:t>acting</w:t>
      </w:r>
    </w:p>
    <w:p w14:paraId="645B259E" w14:textId="77777777" w:rsidR="007C62E7" w:rsidRDefault="007C62E7" w:rsidP="007C62E7">
      <w:pPr>
        <w:spacing w:before="1" w:line="120" w:lineRule="exact"/>
        <w:rPr>
          <w:sz w:val="12"/>
          <w:szCs w:val="12"/>
        </w:rPr>
      </w:pPr>
    </w:p>
    <w:p w14:paraId="17BEF791" w14:textId="77777777" w:rsidR="007C62E7" w:rsidRDefault="007C62E7" w:rsidP="007C62E7">
      <w:pPr>
        <w:ind w:left="11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proofErr w:type="spellStart"/>
      <w:r>
        <w:rPr>
          <w:rFonts w:ascii="Calibri" w:eastAsia="Calibri" w:hAnsi="Calibri" w:cs="Calibri"/>
          <w:spacing w:val="1"/>
          <w:sz w:val="20"/>
          <w:szCs w:val="20"/>
        </w:rPr>
        <w:t>u</w:t>
      </w:r>
      <w:r>
        <w:rPr>
          <w:rFonts w:ascii="Calibri" w:eastAsia="Calibri" w:hAnsi="Calibri" w:cs="Calibri"/>
          <w:sz w:val="20"/>
          <w:szCs w:val="20"/>
        </w:rPr>
        <w:t>tili</w:t>
      </w:r>
      <w:r>
        <w:rPr>
          <w:rFonts w:ascii="Calibri" w:eastAsia="Calibri" w:hAnsi="Calibri" w:cs="Calibri"/>
          <w:spacing w:val="-1"/>
          <w:sz w:val="20"/>
          <w:szCs w:val="20"/>
        </w:rPr>
        <w:t>s</w:t>
      </w:r>
      <w:r>
        <w:rPr>
          <w:rFonts w:ascii="Calibri" w:eastAsia="Calibri" w:hAnsi="Calibri" w:cs="Calibri"/>
          <w:sz w:val="20"/>
          <w:szCs w:val="20"/>
        </w:rPr>
        <w:t>ation</w:t>
      </w:r>
      <w:proofErr w:type="spellEnd"/>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proofErr w:type="spellStart"/>
      <w:r>
        <w:rPr>
          <w:rFonts w:ascii="Calibri" w:eastAsia="Calibri" w:hAnsi="Calibri" w:cs="Calibri"/>
          <w:sz w:val="20"/>
          <w:szCs w:val="20"/>
        </w:rPr>
        <w:t>labour</w:t>
      </w:r>
      <w:proofErr w:type="spellEnd"/>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w:t>
      </w:r>
      <w:r>
        <w:rPr>
          <w:rFonts w:ascii="Calibri" w:eastAsia="Calibri" w:hAnsi="Calibri" w:cs="Calibri"/>
          <w:spacing w:val="4"/>
          <w:sz w:val="20"/>
          <w:szCs w:val="20"/>
        </w:rPr>
        <w:t>b</w:t>
      </w:r>
      <w:r>
        <w:rPr>
          <w:rFonts w:ascii="Calibri" w:eastAsia="Calibri" w:hAnsi="Calibri" w:cs="Calibri"/>
          <w:spacing w:val="-1"/>
          <w:sz w:val="20"/>
          <w:szCs w:val="20"/>
        </w:rPr>
        <w:t>-</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ctors</w:t>
      </w:r>
      <w:r>
        <w:rPr>
          <w:rFonts w:ascii="Calibri" w:eastAsia="Calibri" w:hAnsi="Calibri" w:cs="Calibri"/>
          <w:spacing w:val="-8"/>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z w:val="20"/>
          <w:szCs w:val="20"/>
        </w:rPr>
        <w:t>local</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o</w:t>
      </w:r>
      <w:r>
        <w:rPr>
          <w:rFonts w:ascii="Calibri" w:eastAsia="Calibri" w:hAnsi="Calibri" w:cs="Calibri"/>
          <w:spacing w:val="-1"/>
          <w:sz w:val="20"/>
          <w:szCs w:val="20"/>
        </w:rPr>
        <w:t>mm</w:t>
      </w:r>
      <w:r>
        <w:rPr>
          <w:rFonts w:ascii="Calibri" w:eastAsia="Calibri" w:hAnsi="Calibri" w:cs="Calibri"/>
          <w:sz w:val="20"/>
          <w:szCs w:val="20"/>
        </w:rPr>
        <w:t>unity</w:t>
      </w:r>
      <w:r>
        <w:rPr>
          <w:rFonts w:ascii="Calibri" w:eastAsia="Calibri" w:hAnsi="Calibri" w:cs="Calibri"/>
          <w:spacing w:val="-6"/>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co</w:t>
      </w:r>
      <w:r>
        <w:rPr>
          <w:rFonts w:ascii="Calibri" w:eastAsia="Calibri" w:hAnsi="Calibri" w:cs="Calibri"/>
          <w:spacing w:val="1"/>
          <w:sz w:val="20"/>
          <w:szCs w:val="20"/>
        </w:rPr>
        <w:t>m</w:t>
      </w:r>
      <w:r>
        <w:rPr>
          <w:rFonts w:ascii="Calibri" w:eastAsia="Calibri" w:hAnsi="Calibri" w:cs="Calibri"/>
          <w:spacing w:val="-1"/>
          <w:sz w:val="20"/>
          <w:szCs w:val="20"/>
        </w:rPr>
        <w:t>me</w:t>
      </w:r>
      <w:r>
        <w:rPr>
          <w:rFonts w:ascii="Calibri" w:eastAsia="Calibri" w:hAnsi="Calibri" w:cs="Calibri"/>
          <w:sz w:val="20"/>
          <w:szCs w:val="20"/>
        </w:rPr>
        <w:t>nd</w:t>
      </w:r>
      <w:r>
        <w:rPr>
          <w:rFonts w:ascii="Calibri" w:eastAsia="Calibri" w:hAnsi="Calibri" w:cs="Calibri"/>
          <w:spacing w:val="-1"/>
          <w:sz w:val="20"/>
          <w:szCs w:val="20"/>
        </w:rPr>
        <w:t>e</w:t>
      </w:r>
      <w:r>
        <w:rPr>
          <w:rFonts w:ascii="Calibri" w:eastAsia="Calibri" w:hAnsi="Calibri" w:cs="Calibri"/>
          <w:sz w:val="20"/>
          <w:szCs w:val="20"/>
        </w:rPr>
        <w:t>d.</w:t>
      </w:r>
    </w:p>
    <w:p w14:paraId="142C2F00" w14:textId="77777777" w:rsidR="007C62E7" w:rsidRDefault="007C62E7" w:rsidP="007C62E7">
      <w:pPr>
        <w:spacing w:before="2" w:line="238" w:lineRule="auto"/>
        <w:ind w:left="113" w:right="167"/>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a</w:t>
      </w:r>
      <w:r>
        <w:rPr>
          <w:rFonts w:ascii="Calibri" w:eastAsia="Calibri" w:hAnsi="Calibri" w:cs="Calibri"/>
          <w:spacing w:val="1"/>
          <w:sz w:val="20"/>
          <w:szCs w:val="20"/>
        </w:rPr>
        <w:t>k</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ote</w:t>
      </w:r>
      <w:r>
        <w:rPr>
          <w:rFonts w:ascii="Calibri" w:eastAsia="Calibri" w:hAnsi="Calibri" w:cs="Calibri"/>
          <w:spacing w:val="-5"/>
          <w:sz w:val="20"/>
          <w:szCs w:val="20"/>
        </w:rPr>
        <w:t xml:space="preserve"> </w:t>
      </w:r>
      <w:r>
        <w:rPr>
          <w:rFonts w:ascii="Calibri" w:eastAsia="Calibri" w:hAnsi="Calibri" w:cs="Calibri"/>
          <w:sz w:val="20"/>
          <w:szCs w:val="20"/>
        </w:rPr>
        <w:t>that</w:t>
      </w:r>
      <w:r>
        <w:rPr>
          <w:rFonts w:ascii="Calibri" w:eastAsia="Calibri" w:hAnsi="Calibri" w:cs="Calibri"/>
          <w:spacing w:val="-4"/>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5"/>
          <w:sz w:val="20"/>
          <w:szCs w:val="20"/>
        </w:rPr>
        <w:t xml:space="preserve"> </w:t>
      </w:r>
      <w:proofErr w:type="spellStart"/>
      <w:r>
        <w:rPr>
          <w:rFonts w:ascii="Calibri" w:eastAsia="Calibri" w:hAnsi="Calibri" w:cs="Calibri"/>
          <w:sz w:val="20"/>
          <w:szCs w:val="20"/>
        </w:rPr>
        <w:t>labour</w:t>
      </w:r>
      <w:proofErr w:type="spellEnd"/>
      <w:r>
        <w:rPr>
          <w:rFonts w:ascii="Calibri" w:eastAsia="Calibri" w:hAnsi="Calibri" w:cs="Calibri"/>
          <w:spacing w:val="-4"/>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7"/>
          <w:sz w:val="20"/>
          <w:szCs w:val="20"/>
        </w:rPr>
        <w:t xml:space="preserve"> </w:t>
      </w:r>
      <w:r>
        <w:rPr>
          <w:rFonts w:ascii="Calibri" w:eastAsia="Calibri" w:hAnsi="Calibri" w:cs="Calibri"/>
          <w:sz w:val="20"/>
          <w:szCs w:val="20"/>
        </w:rPr>
        <w:t>be</w:t>
      </w:r>
      <w:r>
        <w:rPr>
          <w:rFonts w:ascii="Calibri" w:eastAsia="Calibri" w:hAnsi="Calibri" w:cs="Calibri"/>
          <w:spacing w:val="-5"/>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ir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 Maj</w:t>
      </w:r>
      <w:r>
        <w:rPr>
          <w:rFonts w:ascii="Calibri" w:eastAsia="Calibri" w:hAnsi="Calibri" w:cs="Calibri"/>
          <w:spacing w:val="1"/>
          <w:sz w:val="20"/>
          <w:szCs w:val="20"/>
        </w:rPr>
        <w:t>u</w:t>
      </w:r>
      <w:r>
        <w:rPr>
          <w:rFonts w:ascii="Calibri" w:eastAsia="Calibri" w:hAnsi="Calibri" w:cs="Calibri"/>
          <w:sz w:val="20"/>
          <w:szCs w:val="20"/>
        </w:rPr>
        <w:t>ba</w:t>
      </w:r>
      <w:r>
        <w:rPr>
          <w:rFonts w:ascii="Calibri" w:eastAsia="Calibri" w:hAnsi="Calibri" w:cs="Calibri"/>
          <w:spacing w:val="-4"/>
          <w:sz w:val="20"/>
          <w:szCs w:val="20"/>
        </w:rPr>
        <w:t xml:space="preserve"> </w:t>
      </w:r>
      <w:r>
        <w:rPr>
          <w:rFonts w:ascii="Calibri" w:eastAsia="Calibri" w:hAnsi="Calibri" w:cs="Calibri"/>
          <w:sz w:val="20"/>
          <w:szCs w:val="20"/>
        </w:rPr>
        <w:t>Po</w:t>
      </w:r>
      <w:r>
        <w:rPr>
          <w:rFonts w:ascii="Calibri" w:eastAsia="Calibri" w:hAnsi="Calibri" w:cs="Calibri"/>
          <w:spacing w:val="-1"/>
          <w:sz w:val="20"/>
          <w:szCs w:val="20"/>
        </w:rPr>
        <w:t>we</w:t>
      </w:r>
      <w:r>
        <w:rPr>
          <w:rFonts w:ascii="Calibri" w:eastAsia="Calibri" w:hAnsi="Calibri" w:cs="Calibri"/>
          <w:sz w:val="20"/>
          <w:szCs w:val="20"/>
        </w:rPr>
        <w:t>r</w:t>
      </w:r>
      <w:r>
        <w:rPr>
          <w:rFonts w:ascii="Calibri" w:eastAsia="Calibri" w:hAnsi="Calibri" w:cs="Calibri"/>
          <w:spacing w:val="-3"/>
          <w:sz w:val="20"/>
          <w:szCs w:val="20"/>
        </w:rPr>
        <w:t xml:space="preserve"> </w:t>
      </w:r>
      <w:r>
        <w:rPr>
          <w:rFonts w:ascii="Calibri" w:eastAsia="Calibri" w:hAnsi="Calibri" w:cs="Calibri"/>
          <w:sz w:val="20"/>
          <w:szCs w:val="20"/>
        </w:rPr>
        <w:t>Station,</w:t>
      </w:r>
      <w:r>
        <w:rPr>
          <w:rFonts w:ascii="Calibri" w:eastAsia="Calibri" w:hAnsi="Calibri" w:cs="Calibri"/>
          <w:spacing w:val="-4"/>
          <w:sz w:val="20"/>
          <w:szCs w:val="20"/>
        </w:rPr>
        <w:t xml:space="preserve"> </w:t>
      </w:r>
      <w:r>
        <w:rPr>
          <w:rFonts w:ascii="Calibri" w:eastAsia="Calibri" w:hAnsi="Calibri" w:cs="Calibri"/>
          <w:sz w:val="20"/>
          <w:szCs w:val="20"/>
        </w:rPr>
        <w:t>Maj</w:t>
      </w:r>
      <w:r>
        <w:rPr>
          <w:rFonts w:ascii="Calibri" w:eastAsia="Calibri" w:hAnsi="Calibri" w:cs="Calibri"/>
          <w:spacing w:val="1"/>
          <w:sz w:val="20"/>
          <w:szCs w:val="20"/>
        </w:rPr>
        <w:t>u</w:t>
      </w:r>
      <w:r>
        <w:rPr>
          <w:rFonts w:ascii="Calibri" w:eastAsia="Calibri" w:hAnsi="Calibri" w:cs="Calibri"/>
          <w:sz w:val="20"/>
          <w:szCs w:val="20"/>
        </w:rPr>
        <w:t>ba</w:t>
      </w:r>
      <w:r>
        <w:rPr>
          <w:rFonts w:ascii="Calibri" w:eastAsia="Calibri" w:hAnsi="Calibri" w:cs="Calibri"/>
          <w:spacing w:val="-3"/>
          <w:sz w:val="20"/>
          <w:szCs w:val="20"/>
        </w:rPr>
        <w:t xml:space="preserve"> </w:t>
      </w:r>
      <w:r>
        <w:rPr>
          <w:rFonts w:ascii="Calibri" w:eastAsia="Calibri" w:hAnsi="Calibri" w:cs="Calibri"/>
          <w:sz w:val="20"/>
          <w:szCs w:val="20"/>
        </w:rPr>
        <w:t>Coal</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tock</w:t>
      </w:r>
      <w:r>
        <w:rPr>
          <w:rFonts w:ascii="Calibri" w:eastAsia="Calibri" w:hAnsi="Calibri" w:cs="Calibri"/>
          <w:spacing w:val="1"/>
          <w:sz w:val="20"/>
          <w:szCs w:val="20"/>
        </w:rPr>
        <w:t>y</w:t>
      </w:r>
      <w:r>
        <w:rPr>
          <w:rFonts w:ascii="Calibri" w:eastAsia="Calibri" w:hAnsi="Calibri" w:cs="Calibri"/>
          <w:sz w:val="20"/>
          <w:szCs w:val="20"/>
        </w:rPr>
        <w:t>ard</w:t>
      </w:r>
      <w:r>
        <w:rPr>
          <w:rFonts w:ascii="Calibri" w:eastAsia="Calibri" w:hAnsi="Calibri" w:cs="Calibri"/>
          <w:spacing w:val="-5"/>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nd</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s</w:t>
      </w:r>
      <w:r>
        <w:rPr>
          <w:rFonts w:ascii="Calibri" w:eastAsia="Calibri" w:hAnsi="Calibri" w:cs="Calibri"/>
          <w:sz w:val="20"/>
          <w:szCs w:val="20"/>
        </w:rPr>
        <w:t>h</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z w:val="20"/>
          <w:szCs w:val="20"/>
        </w:rPr>
        <w:t>po</w:t>
      </w:r>
      <w:r>
        <w:rPr>
          <w:rFonts w:ascii="Calibri" w:eastAsia="Calibri" w:hAnsi="Calibri" w:cs="Calibri"/>
          <w:spacing w:val="-1"/>
          <w:sz w:val="20"/>
          <w:szCs w:val="20"/>
        </w:rPr>
        <w:t>s</w:t>
      </w:r>
      <w:r>
        <w:rPr>
          <w:rFonts w:ascii="Calibri" w:eastAsia="Calibri" w:hAnsi="Calibri" w:cs="Calibri"/>
          <w:sz w:val="20"/>
          <w:szCs w:val="20"/>
        </w:rPr>
        <w:t>al</w:t>
      </w:r>
      <w:r>
        <w:rPr>
          <w:rFonts w:ascii="Calibri" w:eastAsia="Calibri" w:hAnsi="Calibri" w:cs="Calibri"/>
          <w:spacing w:val="-4"/>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z w:val="20"/>
          <w:szCs w:val="20"/>
        </w:rPr>
        <w:t>curity</w:t>
      </w:r>
      <w:r>
        <w:rPr>
          <w:rFonts w:ascii="Calibri" w:eastAsia="Calibri" w:hAnsi="Calibri" w:cs="Calibri"/>
          <w:w w:val="99"/>
          <w:sz w:val="20"/>
          <w:szCs w:val="20"/>
        </w:rPr>
        <w:t xml:space="preserve"> </w:t>
      </w:r>
      <w:r>
        <w:rPr>
          <w:rFonts w:ascii="Calibri" w:eastAsia="Calibri" w:hAnsi="Calibri" w:cs="Calibri"/>
          <w:sz w:val="20"/>
          <w:szCs w:val="20"/>
        </w:rPr>
        <w:t>gat</w:t>
      </w:r>
      <w:r>
        <w:rPr>
          <w:rFonts w:ascii="Calibri" w:eastAsia="Calibri" w:hAnsi="Calibri" w:cs="Calibri"/>
          <w:spacing w:val="-1"/>
          <w:sz w:val="20"/>
          <w:szCs w:val="20"/>
        </w:rPr>
        <w:t>es</w:t>
      </w:r>
      <w:r>
        <w:rPr>
          <w:rFonts w:ascii="Calibri" w:eastAsia="Calibri" w:hAnsi="Calibri" w:cs="Calibri"/>
          <w:sz w:val="20"/>
          <w:szCs w:val="20"/>
        </w:rPr>
        <w:t>.</w:t>
      </w:r>
    </w:p>
    <w:p w14:paraId="7E13C4C0" w14:textId="77777777" w:rsidR="007C62E7" w:rsidRDefault="007C62E7" w:rsidP="007C62E7">
      <w:pPr>
        <w:spacing w:before="6" w:line="160" w:lineRule="exact"/>
        <w:rPr>
          <w:sz w:val="16"/>
          <w:szCs w:val="16"/>
        </w:rPr>
      </w:pPr>
    </w:p>
    <w:p w14:paraId="576FEAF7" w14:textId="77777777" w:rsidR="007C62E7" w:rsidRDefault="007C62E7" w:rsidP="007C62E7">
      <w:pPr>
        <w:spacing w:line="200" w:lineRule="exact"/>
        <w:rPr>
          <w:sz w:val="20"/>
          <w:szCs w:val="20"/>
        </w:rPr>
      </w:pPr>
    </w:p>
    <w:p w14:paraId="7B95F140" w14:textId="77777777" w:rsidR="007C62E7" w:rsidRDefault="007C62E7" w:rsidP="005B3361">
      <w:pPr>
        <w:numPr>
          <w:ilvl w:val="2"/>
          <w:numId w:val="15"/>
        </w:numPr>
        <w:tabs>
          <w:tab w:val="left" w:pos="708"/>
        </w:tabs>
        <w:ind w:left="708"/>
        <w:rPr>
          <w:rFonts w:ascii="Calibri" w:eastAsia="Calibri" w:hAnsi="Calibri" w:cs="Calibri"/>
          <w:sz w:val="20"/>
          <w:szCs w:val="20"/>
        </w:rPr>
      </w:pPr>
      <w:bookmarkStart w:id="54" w:name="_bookmark67"/>
      <w:bookmarkEnd w:id="54"/>
      <w:r>
        <w:rPr>
          <w:rFonts w:ascii="Calibri" w:eastAsia="Calibri" w:hAnsi="Calibri" w:cs="Calibri"/>
          <w:b/>
          <w:bCs/>
          <w:sz w:val="20"/>
          <w:szCs w:val="20"/>
        </w:rPr>
        <w:t>The</w:t>
      </w:r>
      <w:r>
        <w:rPr>
          <w:rFonts w:ascii="Calibri" w:eastAsia="Calibri" w:hAnsi="Calibri" w:cs="Calibri"/>
          <w:b/>
          <w:bCs/>
          <w:spacing w:val="-10"/>
          <w:sz w:val="20"/>
          <w:szCs w:val="20"/>
        </w:rPr>
        <w:t xml:space="preserve"> </w:t>
      </w:r>
      <w:r>
        <w:rPr>
          <w:rFonts w:ascii="Calibri" w:eastAsia="Calibri" w:hAnsi="Calibri" w:cs="Calibri"/>
          <w:b/>
          <w:bCs/>
          <w:i/>
          <w:spacing w:val="-2"/>
          <w:sz w:val="20"/>
          <w:szCs w:val="20"/>
        </w:rPr>
        <w:t>E</w:t>
      </w:r>
      <w:r>
        <w:rPr>
          <w:rFonts w:ascii="Calibri" w:eastAsia="Calibri" w:hAnsi="Calibri" w:cs="Calibri"/>
          <w:b/>
          <w:bCs/>
          <w:i/>
          <w:sz w:val="20"/>
          <w:szCs w:val="20"/>
        </w:rPr>
        <w:t>mployers</w:t>
      </w:r>
      <w:r>
        <w:rPr>
          <w:rFonts w:ascii="Calibri" w:eastAsia="Calibri" w:hAnsi="Calibri" w:cs="Calibri"/>
          <w:b/>
          <w:bCs/>
          <w:i/>
          <w:spacing w:val="-11"/>
          <w:sz w:val="20"/>
          <w:szCs w:val="20"/>
        </w:rPr>
        <w:t xml:space="preserve"> </w:t>
      </w:r>
      <w:r>
        <w:rPr>
          <w:rFonts w:ascii="Calibri" w:eastAsia="Calibri" w:hAnsi="Calibri" w:cs="Calibri"/>
          <w:b/>
          <w:bCs/>
          <w:sz w:val="20"/>
          <w:szCs w:val="20"/>
        </w:rPr>
        <w:t>subcont</w:t>
      </w:r>
      <w:r>
        <w:rPr>
          <w:rFonts w:ascii="Calibri" w:eastAsia="Calibri" w:hAnsi="Calibri" w:cs="Calibri"/>
          <w:b/>
          <w:bCs/>
          <w:spacing w:val="1"/>
          <w:sz w:val="20"/>
          <w:szCs w:val="20"/>
        </w:rPr>
        <w:t>r</w:t>
      </w:r>
      <w:r>
        <w:rPr>
          <w:rFonts w:ascii="Calibri" w:eastAsia="Calibri" w:hAnsi="Calibri" w:cs="Calibri"/>
          <w:b/>
          <w:bCs/>
          <w:sz w:val="20"/>
          <w:szCs w:val="20"/>
        </w:rPr>
        <w:t>act</w:t>
      </w:r>
      <w:r>
        <w:rPr>
          <w:rFonts w:ascii="Calibri" w:eastAsia="Calibri" w:hAnsi="Calibri" w:cs="Calibri"/>
          <w:b/>
          <w:bCs/>
          <w:spacing w:val="1"/>
          <w:sz w:val="20"/>
          <w:szCs w:val="20"/>
        </w:rPr>
        <w:t>o</w:t>
      </w:r>
      <w:r>
        <w:rPr>
          <w:rFonts w:ascii="Calibri" w:eastAsia="Calibri" w:hAnsi="Calibri" w:cs="Calibri"/>
          <w:b/>
          <w:bCs/>
          <w:sz w:val="20"/>
          <w:szCs w:val="20"/>
        </w:rPr>
        <w:t>rs</w:t>
      </w:r>
    </w:p>
    <w:p w14:paraId="42551731" w14:textId="77777777" w:rsidR="007C62E7" w:rsidRDefault="007C62E7" w:rsidP="007C62E7">
      <w:pPr>
        <w:spacing w:before="8" w:line="110" w:lineRule="exact"/>
        <w:rPr>
          <w:sz w:val="11"/>
          <w:szCs w:val="11"/>
        </w:rPr>
      </w:pPr>
    </w:p>
    <w:p w14:paraId="55677EDA" w14:textId="77777777" w:rsidR="007C62E7" w:rsidRDefault="007C62E7" w:rsidP="007C62E7">
      <w:pPr>
        <w:ind w:left="113"/>
        <w:rPr>
          <w:rFonts w:ascii="Calibri" w:eastAsia="Calibri" w:hAnsi="Calibri" w:cs="Calibri"/>
          <w:sz w:val="20"/>
          <w:szCs w:val="20"/>
        </w:rPr>
      </w:pPr>
      <w:r>
        <w:rPr>
          <w:rFonts w:ascii="Calibri" w:eastAsia="Calibri" w:hAnsi="Calibri" w:cs="Calibri"/>
          <w:sz w:val="20"/>
          <w:szCs w:val="20"/>
        </w:rPr>
        <w:t>Subco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ctors</w:t>
      </w:r>
      <w:r>
        <w:rPr>
          <w:rFonts w:ascii="Calibri" w:eastAsia="Calibri" w:hAnsi="Calibri" w:cs="Calibri"/>
          <w:spacing w:val="-7"/>
          <w:sz w:val="20"/>
          <w:szCs w:val="20"/>
        </w:rPr>
        <w:t xml:space="preserve"> </w:t>
      </w:r>
      <w:r>
        <w:rPr>
          <w:rFonts w:ascii="Calibri" w:eastAsia="Calibri" w:hAnsi="Calibri" w:cs="Calibri"/>
          <w:spacing w:val="1"/>
          <w:sz w:val="20"/>
          <w:szCs w:val="20"/>
        </w:rPr>
        <w:t>u</w:t>
      </w:r>
      <w:r>
        <w:rPr>
          <w:rFonts w:ascii="Calibri" w:eastAsia="Calibri" w:hAnsi="Calibri" w:cs="Calibri"/>
          <w:spacing w:val="-1"/>
          <w:sz w:val="20"/>
          <w:szCs w:val="20"/>
        </w:rPr>
        <w:t>se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3"/>
          <w:sz w:val="20"/>
          <w:szCs w:val="20"/>
        </w:rPr>
        <w:t xml:space="preserve"> </w:t>
      </w:r>
      <w:r>
        <w:rPr>
          <w:rFonts w:ascii="Calibri" w:eastAsia="Calibri" w:hAnsi="Calibri" w:cs="Calibri"/>
          <w:i/>
          <w:sz w:val="20"/>
          <w:szCs w:val="20"/>
        </w:rPr>
        <w:t>Employer</w:t>
      </w:r>
      <w:r>
        <w:rPr>
          <w:rFonts w:ascii="Calibri" w:eastAsia="Calibri" w:hAnsi="Calibri" w:cs="Calibri"/>
          <w: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3"/>
          <w:sz w:val="20"/>
          <w:szCs w:val="20"/>
        </w:rPr>
        <w:t xml:space="preserve"> </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z w:val="20"/>
          <w:szCs w:val="20"/>
        </w:rPr>
        <w:t>it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ite</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2"/>
          <w:sz w:val="20"/>
          <w:szCs w:val="20"/>
        </w:rPr>
        <w:t>c</w:t>
      </w:r>
      <w:r>
        <w:rPr>
          <w:rFonts w:ascii="Calibri" w:eastAsia="Calibri" w:hAnsi="Calibri" w:cs="Calibri"/>
          <w:sz w:val="20"/>
          <w:szCs w:val="20"/>
        </w:rPr>
        <w:t>arry</w:t>
      </w:r>
      <w:r>
        <w:rPr>
          <w:rFonts w:ascii="Calibri" w:eastAsia="Calibri" w:hAnsi="Calibri" w:cs="Calibri"/>
          <w:spacing w:val="-5"/>
          <w:sz w:val="20"/>
          <w:szCs w:val="20"/>
        </w:rPr>
        <w:t xml:space="preserve"> </w:t>
      </w:r>
      <w:r>
        <w:rPr>
          <w:rFonts w:ascii="Calibri" w:eastAsia="Calibri" w:hAnsi="Calibri" w:cs="Calibri"/>
          <w:sz w:val="20"/>
          <w:szCs w:val="20"/>
        </w:rPr>
        <w:t>out</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s</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ctions</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z w:val="20"/>
          <w:szCs w:val="20"/>
        </w:rPr>
        <w:t>mai</w:t>
      </w:r>
      <w:r>
        <w:rPr>
          <w:rFonts w:ascii="Calibri" w:eastAsia="Calibri" w:hAnsi="Calibri" w:cs="Calibri"/>
          <w:spacing w:val="1"/>
          <w:sz w:val="20"/>
          <w:szCs w:val="20"/>
        </w:rPr>
        <w:t>n</w:t>
      </w:r>
      <w:r>
        <w:rPr>
          <w:rFonts w:ascii="Calibri" w:eastAsia="Calibri" w:hAnsi="Calibri" w:cs="Calibri"/>
          <w:sz w:val="20"/>
          <w:szCs w:val="20"/>
        </w:rPr>
        <w:t>tena</w:t>
      </w:r>
      <w:r>
        <w:rPr>
          <w:rFonts w:ascii="Calibri" w:eastAsia="Calibri" w:hAnsi="Calibri" w:cs="Calibri"/>
          <w:spacing w:val="1"/>
          <w:sz w:val="20"/>
          <w:szCs w:val="20"/>
        </w:rPr>
        <w:t>n</w:t>
      </w:r>
      <w:r>
        <w:rPr>
          <w:rFonts w:ascii="Calibri" w:eastAsia="Calibri" w:hAnsi="Calibri" w:cs="Calibri"/>
          <w:sz w:val="20"/>
          <w:szCs w:val="20"/>
        </w:rPr>
        <w:t>ce</w:t>
      </w:r>
      <w:r>
        <w:rPr>
          <w:rFonts w:ascii="Calibri" w:eastAsia="Calibri" w:hAnsi="Calibri" w:cs="Calibri"/>
          <w:spacing w:val="-7"/>
          <w:sz w:val="20"/>
          <w:szCs w:val="20"/>
        </w:rPr>
        <w:t xml:space="preserve"> </w:t>
      </w:r>
      <w:r>
        <w:rPr>
          <w:rFonts w:ascii="Calibri" w:eastAsia="Calibri" w:hAnsi="Calibri" w:cs="Calibri"/>
          <w:sz w:val="20"/>
          <w:szCs w:val="20"/>
        </w:rPr>
        <w:t>on</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qu</w:t>
      </w:r>
      <w:r>
        <w:rPr>
          <w:rFonts w:ascii="Calibri" w:eastAsia="Calibri" w:hAnsi="Calibri" w:cs="Calibri"/>
          <w:spacing w:val="-1"/>
          <w:sz w:val="20"/>
          <w:szCs w:val="20"/>
        </w:rPr>
        <w:t>es</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w:t>
      </w:r>
      <w:r>
        <w:rPr>
          <w:rFonts w:ascii="Calibri" w:eastAsia="Calibri" w:hAnsi="Calibri" w:cs="Calibri"/>
          <w:spacing w:val="3"/>
          <w:sz w:val="20"/>
          <w:szCs w:val="20"/>
        </w:rPr>
        <w:t>o</w:t>
      </w:r>
      <w:r>
        <w:rPr>
          <w:rFonts w:ascii="Calibri" w:eastAsia="Calibri" w:hAnsi="Calibri" w:cs="Calibri"/>
          <w:sz w:val="20"/>
          <w:szCs w:val="20"/>
        </w:rPr>
        <w:t>m</w:t>
      </w:r>
      <w:r>
        <w:rPr>
          <w:rFonts w:ascii="Calibri" w:eastAsia="Calibri" w:hAnsi="Calibri" w:cs="Calibri"/>
          <w:spacing w:val="-6"/>
          <w:sz w:val="20"/>
          <w:szCs w:val="20"/>
        </w:rPr>
        <w:t xml:space="preserve"> </w:t>
      </w:r>
      <w:r>
        <w:rPr>
          <w:rFonts w:ascii="Calibri" w:eastAsia="Calibri" w:hAnsi="Calibri" w:cs="Calibri"/>
          <w:sz w:val="20"/>
          <w:szCs w:val="20"/>
        </w:rPr>
        <w:t>the</w:t>
      </w:r>
    </w:p>
    <w:p w14:paraId="7E7A590B" w14:textId="77777777" w:rsidR="007C62E7" w:rsidRDefault="007C62E7" w:rsidP="007C62E7">
      <w:pPr>
        <w:ind w:left="113"/>
        <w:rPr>
          <w:rFonts w:ascii="Calibri" w:eastAsia="Calibri" w:hAnsi="Calibri" w:cs="Calibri"/>
          <w:sz w:val="20"/>
          <w:szCs w:val="20"/>
        </w:rPr>
      </w:pP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8"/>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8"/>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i/>
          <w:sz w:val="20"/>
          <w:szCs w:val="20"/>
        </w:rPr>
        <w:t>Employer.</w:t>
      </w:r>
    </w:p>
    <w:p w14:paraId="36B6F1C2" w14:textId="77777777" w:rsidR="007C62E7" w:rsidRDefault="007C62E7" w:rsidP="007C62E7">
      <w:pPr>
        <w:spacing w:before="1"/>
        <w:ind w:left="113" w:right="36"/>
        <w:rPr>
          <w:rFonts w:ascii="Calibri" w:eastAsia="Calibri" w:hAnsi="Calibri" w:cs="Calibri"/>
          <w:sz w:val="20"/>
          <w:szCs w:val="20"/>
        </w:rPr>
      </w:pPr>
      <w:r>
        <w:rPr>
          <w:rFonts w:ascii="Calibri" w:eastAsia="Calibri" w:hAnsi="Calibri" w:cs="Calibri"/>
          <w:sz w:val="20"/>
          <w:szCs w:val="20"/>
        </w:rPr>
        <w:t>Subco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ctors</w:t>
      </w:r>
      <w:r>
        <w:rPr>
          <w:rFonts w:ascii="Calibri" w:eastAsia="Calibri" w:hAnsi="Calibri" w:cs="Calibri"/>
          <w:spacing w:val="-7"/>
          <w:sz w:val="20"/>
          <w:szCs w:val="20"/>
        </w:rPr>
        <w:t xml:space="preserve"> </w:t>
      </w:r>
      <w:r>
        <w:rPr>
          <w:rFonts w:ascii="Calibri" w:eastAsia="Calibri" w:hAnsi="Calibri" w:cs="Calibri"/>
          <w:sz w:val="20"/>
          <w:szCs w:val="20"/>
        </w:rPr>
        <w:t>may</w:t>
      </w:r>
      <w:r>
        <w:rPr>
          <w:rFonts w:ascii="Calibri" w:eastAsia="Calibri" w:hAnsi="Calibri" w:cs="Calibri"/>
          <w:spacing w:val="-4"/>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ge</w:t>
      </w:r>
      <w:r>
        <w:rPr>
          <w:rFonts w:ascii="Calibri" w:eastAsia="Calibri" w:hAnsi="Calibri" w:cs="Calibri"/>
          <w:spacing w:val="-7"/>
          <w:sz w:val="20"/>
          <w:szCs w:val="20"/>
        </w:rPr>
        <w:t xml:space="preserve"> </w:t>
      </w:r>
      <w:r>
        <w:rPr>
          <w:rFonts w:ascii="Calibri" w:eastAsia="Calibri" w:hAnsi="Calibri" w:cs="Calibri"/>
          <w:sz w:val="20"/>
          <w:szCs w:val="20"/>
        </w:rPr>
        <w:t>f</w:t>
      </w:r>
      <w:r>
        <w:rPr>
          <w:rFonts w:ascii="Calibri" w:eastAsia="Calibri" w:hAnsi="Calibri" w:cs="Calibri"/>
          <w:spacing w:val="2"/>
          <w:sz w:val="20"/>
          <w:szCs w:val="20"/>
        </w:rPr>
        <w:t>r</w:t>
      </w:r>
      <w:r>
        <w:rPr>
          <w:rFonts w:ascii="Calibri" w:eastAsia="Calibri" w:hAnsi="Calibri" w:cs="Calibri"/>
          <w:sz w:val="20"/>
          <w:szCs w:val="20"/>
        </w:rPr>
        <w:t>om</w:t>
      </w:r>
      <w:r>
        <w:rPr>
          <w:rFonts w:ascii="Calibri" w:eastAsia="Calibri" w:hAnsi="Calibri" w:cs="Calibri"/>
          <w:spacing w:val="-6"/>
          <w:sz w:val="20"/>
          <w:szCs w:val="20"/>
        </w:rPr>
        <w:t xml:space="preserve"> </w:t>
      </w:r>
      <w:r>
        <w:rPr>
          <w:rFonts w:ascii="Calibri" w:eastAsia="Calibri" w:hAnsi="Calibri" w:cs="Calibri"/>
          <w:sz w:val="20"/>
          <w:szCs w:val="20"/>
        </w:rPr>
        <w:t>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ue</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3"/>
          <w:sz w:val="20"/>
          <w:szCs w:val="20"/>
        </w:rPr>
        <w:t xml:space="preserve"> </w:t>
      </w:r>
      <w:r>
        <w:rPr>
          <w:rFonts w:ascii="Calibri" w:eastAsia="Calibri" w:hAnsi="Calibri" w:cs="Calibri"/>
          <w:sz w:val="20"/>
          <w:szCs w:val="20"/>
        </w:rPr>
        <w:t>agre</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z w:val="20"/>
          <w:szCs w:val="20"/>
        </w:rPr>
        <w:t>nts</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5"/>
          <w:sz w:val="20"/>
          <w:szCs w:val="20"/>
        </w:rPr>
        <w:t xml:space="preserve"> </w:t>
      </w:r>
      <w:r>
        <w:rPr>
          <w:rFonts w:ascii="Calibri" w:eastAsia="Calibri" w:hAnsi="Calibri" w:cs="Calibri"/>
          <w:sz w:val="20"/>
          <w:szCs w:val="20"/>
        </w:rPr>
        <w:t xml:space="preserve">the </w:t>
      </w:r>
      <w:r>
        <w:rPr>
          <w:rFonts w:ascii="Calibri" w:eastAsia="Calibri" w:hAnsi="Calibri" w:cs="Calibri"/>
          <w:i/>
          <w:sz w:val="20"/>
          <w:szCs w:val="20"/>
        </w:rPr>
        <w:t>Employer</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proofErr w:type="gramStart"/>
      <w:r>
        <w:rPr>
          <w:rFonts w:ascii="Calibri" w:eastAsia="Calibri" w:hAnsi="Calibri" w:cs="Calibri"/>
          <w:spacing w:val="3"/>
          <w:sz w:val="20"/>
          <w:szCs w:val="20"/>
        </w:rPr>
        <w:t>a</w:t>
      </w:r>
      <w:r>
        <w:rPr>
          <w:rFonts w:ascii="Calibri" w:eastAsia="Calibri" w:hAnsi="Calibri" w:cs="Calibri"/>
          <w:spacing w:val="-1"/>
          <w:sz w:val="20"/>
          <w:szCs w:val="20"/>
        </w:rPr>
        <w:t>m</w:t>
      </w:r>
      <w:r>
        <w:rPr>
          <w:rFonts w:ascii="Calibri" w:eastAsia="Calibri" w:hAnsi="Calibri" w:cs="Calibri"/>
          <w:sz w:val="20"/>
          <w:szCs w:val="20"/>
        </w:rPr>
        <w:t>ount</w:t>
      </w:r>
      <w:proofErr w:type="gramEnd"/>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w w:val="99"/>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ubco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ctors</w:t>
      </w:r>
      <w:r>
        <w:rPr>
          <w:rFonts w:ascii="Calibri" w:eastAsia="Calibri" w:hAnsi="Calibri" w:cs="Calibri"/>
          <w:spacing w:val="-8"/>
          <w:sz w:val="20"/>
          <w:szCs w:val="20"/>
        </w:rPr>
        <w:t xml:space="preserve"> </w:t>
      </w:r>
      <w:r>
        <w:rPr>
          <w:rFonts w:ascii="Calibri" w:eastAsia="Calibri" w:hAnsi="Calibri" w:cs="Calibri"/>
          <w:sz w:val="20"/>
          <w:szCs w:val="20"/>
        </w:rPr>
        <w:t>m</w:t>
      </w:r>
      <w:r>
        <w:rPr>
          <w:rFonts w:ascii="Calibri" w:eastAsia="Calibri" w:hAnsi="Calibri" w:cs="Calibri"/>
          <w:spacing w:val="1"/>
          <w:sz w:val="20"/>
          <w:szCs w:val="20"/>
        </w:rPr>
        <w:t>i</w:t>
      </w:r>
      <w:r>
        <w:rPr>
          <w:rFonts w:ascii="Calibri" w:eastAsia="Calibri" w:hAnsi="Calibri" w:cs="Calibri"/>
          <w:sz w:val="20"/>
          <w:szCs w:val="20"/>
        </w:rPr>
        <w:t>ght</w:t>
      </w:r>
      <w:r>
        <w:rPr>
          <w:rFonts w:ascii="Calibri" w:eastAsia="Calibri" w:hAnsi="Calibri" w:cs="Calibri"/>
          <w:spacing w:val="-5"/>
          <w:sz w:val="20"/>
          <w:szCs w:val="20"/>
        </w:rPr>
        <w:t xml:space="preserve"> </w:t>
      </w:r>
      <w:r>
        <w:rPr>
          <w:rFonts w:ascii="Calibri" w:eastAsia="Calibri" w:hAnsi="Calibri" w:cs="Calibri"/>
          <w:sz w:val="20"/>
          <w:szCs w:val="20"/>
        </w:rPr>
        <w:t>al</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6"/>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2"/>
          <w:sz w:val="20"/>
          <w:szCs w:val="20"/>
        </w:rPr>
        <w:t>c</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or</w:t>
      </w:r>
      <w:r>
        <w:rPr>
          <w:rFonts w:ascii="Calibri" w:eastAsia="Calibri" w:hAnsi="Calibri" w:cs="Calibri"/>
          <w:spacing w:val="-5"/>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cr</w:t>
      </w:r>
      <w:r>
        <w:rPr>
          <w:rFonts w:ascii="Calibri" w:eastAsia="Calibri" w:hAnsi="Calibri" w:cs="Calibri"/>
          <w:spacing w:val="-1"/>
          <w:sz w:val="20"/>
          <w:szCs w:val="20"/>
        </w:rPr>
        <w:t>e</w:t>
      </w:r>
      <w:r>
        <w:rPr>
          <w:rFonts w:ascii="Calibri" w:eastAsia="Calibri" w:hAnsi="Calibri" w:cs="Calibri"/>
          <w:spacing w:val="2"/>
          <w:sz w:val="20"/>
          <w:szCs w:val="20"/>
        </w:rPr>
        <w:t>a</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rom</w:t>
      </w:r>
      <w:r>
        <w:rPr>
          <w:rFonts w:ascii="Calibri" w:eastAsia="Calibri" w:hAnsi="Calibri" w:cs="Calibri"/>
          <w:spacing w:val="-6"/>
          <w:sz w:val="20"/>
          <w:szCs w:val="20"/>
        </w:rPr>
        <w:t xml:space="preserve"> </w:t>
      </w:r>
      <w:r>
        <w:rPr>
          <w:rFonts w:ascii="Calibri" w:eastAsia="Calibri" w:hAnsi="Calibri" w:cs="Calibri"/>
          <w:sz w:val="20"/>
          <w:szCs w:val="20"/>
        </w:rPr>
        <w:t>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3"/>
          <w:sz w:val="20"/>
          <w:szCs w:val="20"/>
        </w:rPr>
        <w:t>t</w:t>
      </w:r>
      <w:r>
        <w:rPr>
          <w:rFonts w:ascii="Calibri" w:eastAsia="Calibri" w:hAnsi="Calibri" w:cs="Calibri"/>
          <w:sz w:val="20"/>
          <w:szCs w:val="20"/>
        </w:rPr>
        <w:t>o</w:t>
      </w:r>
      <w:r>
        <w:rPr>
          <w:rFonts w:ascii="Calibri" w:eastAsia="Calibri" w:hAnsi="Calibri" w:cs="Calibri"/>
          <w:spacing w:val="-5"/>
          <w:sz w:val="20"/>
          <w:szCs w:val="20"/>
        </w:rPr>
        <w:t xml:space="preserve"> </w:t>
      </w:r>
      <w:r>
        <w:rPr>
          <w:rFonts w:ascii="Calibri" w:eastAsia="Calibri" w:hAnsi="Calibri" w:cs="Calibri"/>
          <w:sz w:val="20"/>
          <w:szCs w:val="20"/>
        </w:rPr>
        <w:t>ti</w:t>
      </w:r>
      <w:r>
        <w:rPr>
          <w:rFonts w:ascii="Calibri" w:eastAsia="Calibri" w:hAnsi="Calibri" w:cs="Calibri"/>
          <w:spacing w:val="-1"/>
          <w:sz w:val="20"/>
          <w:szCs w:val="20"/>
        </w:rPr>
        <w:t>me</w:t>
      </w:r>
      <w:r>
        <w:rPr>
          <w:rFonts w:ascii="Calibri" w:eastAsia="Calibri" w:hAnsi="Calibri" w:cs="Calibri"/>
          <w:sz w:val="20"/>
          <w:szCs w:val="20"/>
        </w:rPr>
        <w:t>.</w:t>
      </w:r>
    </w:p>
    <w:p w14:paraId="23657592" w14:textId="77777777" w:rsidR="007C62E7" w:rsidRDefault="007C62E7" w:rsidP="007C62E7">
      <w:pPr>
        <w:spacing w:before="2" w:line="160" w:lineRule="exact"/>
        <w:rPr>
          <w:sz w:val="16"/>
          <w:szCs w:val="16"/>
        </w:rPr>
      </w:pPr>
    </w:p>
    <w:p w14:paraId="065C3091" w14:textId="77777777" w:rsidR="007C62E7" w:rsidRDefault="007C62E7" w:rsidP="007C62E7">
      <w:pPr>
        <w:spacing w:line="200" w:lineRule="exact"/>
        <w:rPr>
          <w:sz w:val="20"/>
          <w:szCs w:val="20"/>
        </w:rPr>
      </w:pPr>
    </w:p>
    <w:p w14:paraId="19BFEBF1" w14:textId="77777777" w:rsidR="007C62E7" w:rsidRDefault="007C62E7" w:rsidP="005B3361">
      <w:pPr>
        <w:numPr>
          <w:ilvl w:val="2"/>
          <w:numId w:val="16"/>
        </w:numPr>
        <w:tabs>
          <w:tab w:val="left" w:pos="833"/>
        </w:tabs>
        <w:ind w:left="833"/>
        <w:rPr>
          <w:rFonts w:ascii="Calibri" w:eastAsia="Calibri" w:hAnsi="Calibri" w:cs="Calibri"/>
          <w:sz w:val="20"/>
          <w:szCs w:val="20"/>
        </w:rPr>
      </w:pPr>
      <w:bookmarkStart w:id="55" w:name="_bookmark68"/>
      <w:bookmarkEnd w:id="55"/>
      <w:r>
        <w:rPr>
          <w:rFonts w:ascii="Calibri" w:eastAsia="Calibri" w:hAnsi="Calibri" w:cs="Calibri"/>
          <w:b/>
          <w:bCs/>
          <w:spacing w:val="-1"/>
          <w:sz w:val="20"/>
          <w:szCs w:val="20"/>
        </w:rPr>
        <w:t>S</w:t>
      </w:r>
      <w:r>
        <w:rPr>
          <w:rFonts w:ascii="Calibri" w:eastAsia="Calibri" w:hAnsi="Calibri" w:cs="Calibri"/>
          <w:b/>
          <w:bCs/>
          <w:sz w:val="20"/>
          <w:szCs w:val="20"/>
        </w:rPr>
        <w:t>ubcont</w:t>
      </w:r>
      <w:r>
        <w:rPr>
          <w:rFonts w:ascii="Calibri" w:eastAsia="Calibri" w:hAnsi="Calibri" w:cs="Calibri"/>
          <w:b/>
          <w:bCs/>
          <w:spacing w:val="1"/>
          <w:sz w:val="20"/>
          <w:szCs w:val="20"/>
        </w:rPr>
        <w:t>r</w:t>
      </w:r>
      <w:r>
        <w:rPr>
          <w:rFonts w:ascii="Calibri" w:eastAsia="Calibri" w:hAnsi="Calibri" w:cs="Calibri"/>
          <w:b/>
          <w:bCs/>
          <w:sz w:val="20"/>
          <w:szCs w:val="20"/>
        </w:rPr>
        <w:t>act</w:t>
      </w:r>
      <w:r>
        <w:rPr>
          <w:rFonts w:ascii="Calibri" w:eastAsia="Calibri" w:hAnsi="Calibri" w:cs="Calibri"/>
          <w:b/>
          <w:bCs/>
          <w:spacing w:val="-12"/>
          <w:sz w:val="20"/>
          <w:szCs w:val="20"/>
        </w:rPr>
        <w:t xml:space="preserve"> </w:t>
      </w:r>
      <w:r>
        <w:rPr>
          <w:rFonts w:ascii="Calibri" w:eastAsia="Calibri" w:hAnsi="Calibri" w:cs="Calibri"/>
          <w:b/>
          <w:bCs/>
          <w:spacing w:val="1"/>
          <w:sz w:val="20"/>
          <w:szCs w:val="20"/>
        </w:rPr>
        <w:t>d</w:t>
      </w:r>
      <w:r>
        <w:rPr>
          <w:rFonts w:ascii="Calibri" w:eastAsia="Calibri" w:hAnsi="Calibri" w:cs="Calibri"/>
          <w:b/>
          <w:bCs/>
          <w:sz w:val="20"/>
          <w:szCs w:val="20"/>
        </w:rPr>
        <w:t>oc</w:t>
      </w:r>
      <w:r>
        <w:rPr>
          <w:rFonts w:ascii="Calibri" w:eastAsia="Calibri" w:hAnsi="Calibri" w:cs="Calibri"/>
          <w:b/>
          <w:bCs/>
          <w:spacing w:val="-2"/>
          <w:sz w:val="20"/>
          <w:szCs w:val="20"/>
        </w:rPr>
        <w:t>u</w:t>
      </w:r>
      <w:r>
        <w:rPr>
          <w:rFonts w:ascii="Calibri" w:eastAsia="Calibri" w:hAnsi="Calibri" w:cs="Calibri"/>
          <w:b/>
          <w:bCs/>
          <w:sz w:val="20"/>
          <w:szCs w:val="20"/>
        </w:rPr>
        <w:t>menta</w:t>
      </w:r>
      <w:r>
        <w:rPr>
          <w:rFonts w:ascii="Calibri" w:eastAsia="Calibri" w:hAnsi="Calibri" w:cs="Calibri"/>
          <w:b/>
          <w:bCs/>
          <w:spacing w:val="1"/>
          <w:sz w:val="20"/>
          <w:szCs w:val="20"/>
        </w:rPr>
        <w:t>t</w:t>
      </w:r>
      <w:r>
        <w:rPr>
          <w:rFonts w:ascii="Calibri" w:eastAsia="Calibri" w:hAnsi="Calibri" w:cs="Calibri"/>
          <w:b/>
          <w:bCs/>
          <w:spacing w:val="-1"/>
          <w:sz w:val="20"/>
          <w:szCs w:val="20"/>
        </w:rPr>
        <w:t>i</w:t>
      </w:r>
      <w:r>
        <w:rPr>
          <w:rFonts w:ascii="Calibri" w:eastAsia="Calibri" w:hAnsi="Calibri" w:cs="Calibri"/>
          <w:b/>
          <w:bCs/>
          <w:sz w:val="20"/>
          <w:szCs w:val="20"/>
        </w:rPr>
        <w:t>on,</w:t>
      </w:r>
      <w:r>
        <w:rPr>
          <w:rFonts w:ascii="Calibri" w:eastAsia="Calibri" w:hAnsi="Calibri" w:cs="Calibri"/>
          <w:b/>
          <w:bCs/>
          <w:spacing w:val="-12"/>
          <w:sz w:val="20"/>
          <w:szCs w:val="20"/>
        </w:rPr>
        <w:t xml:space="preserve"> </w:t>
      </w:r>
      <w:r>
        <w:rPr>
          <w:rFonts w:ascii="Calibri" w:eastAsia="Calibri" w:hAnsi="Calibri" w:cs="Calibri"/>
          <w:b/>
          <w:bCs/>
          <w:sz w:val="20"/>
          <w:szCs w:val="20"/>
        </w:rPr>
        <w:t>and</w:t>
      </w:r>
      <w:r>
        <w:rPr>
          <w:rFonts w:ascii="Calibri" w:eastAsia="Calibri" w:hAnsi="Calibri" w:cs="Calibri"/>
          <w:b/>
          <w:bCs/>
          <w:spacing w:val="-9"/>
          <w:sz w:val="20"/>
          <w:szCs w:val="20"/>
        </w:rPr>
        <w:t xml:space="preserve"> </w:t>
      </w:r>
      <w:r>
        <w:rPr>
          <w:rFonts w:ascii="Calibri" w:eastAsia="Calibri" w:hAnsi="Calibri" w:cs="Calibri"/>
          <w:b/>
          <w:bCs/>
          <w:sz w:val="20"/>
          <w:szCs w:val="20"/>
        </w:rPr>
        <w:t>assessment</w:t>
      </w:r>
      <w:r>
        <w:rPr>
          <w:rFonts w:ascii="Calibri" w:eastAsia="Calibri" w:hAnsi="Calibri" w:cs="Calibri"/>
          <w:b/>
          <w:bCs/>
          <w:spacing w:val="-9"/>
          <w:sz w:val="20"/>
          <w:szCs w:val="20"/>
        </w:rPr>
        <w:t xml:space="preserve"> </w:t>
      </w:r>
      <w:r>
        <w:rPr>
          <w:rFonts w:ascii="Calibri" w:eastAsia="Calibri" w:hAnsi="Calibri" w:cs="Calibri"/>
          <w:b/>
          <w:bCs/>
          <w:sz w:val="20"/>
          <w:szCs w:val="20"/>
        </w:rPr>
        <w:t>of</w:t>
      </w:r>
      <w:r>
        <w:rPr>
          <w:rFonts w:ascii="Calibri" w:eastAsia="Calibri" w:hAnsi="Calibri" w:cs="Calibri"/>
          <w:b/>
          <w:bCs/>
          <w:spacing w:val="-10"/>
          <w:sz w:val="20"/>
          <w:szCs w:val="20"/>
        </w:rPr>
        <w:t xml:space="preserve"> </w:t>
      </w:r>
      <w:r>
        <w:rPr>
          <w:rFonts w:ascii="Calibri" w:eastAsia="Calibri" w:hAnsi="Calibri" w:cs="Calibri"/>
          <w:b/>
          <w:bCs/>
          <w:sz w:val="20"/>
          <w:szCs w:val="20"/>
        </w:rPr>
        <w:t>subcon</w:t>
      </w:r>
      <w:r>
        <w:rPr>
          <w:rFonts w:ascii="Calibri" w:eastAsia="Calibri" w:hAnsi="Calibri" w:cs="Calibri"/>
          <w:b/>
          <w:bCs/>
          <w:spacing w:val="-2"/>
          <w:sz w:val="20"/>
          <w:szCs w:val="20"/>
        </w:rPr>
        <w:t>t</w:t>
      </w:r>
      <w:r>
        <w:rPr>
          <w:rFonts w:ascii="Calibri" w:eastAsia="Calibri" w:hAnsi="Calibri" w:cs="Calibri"/>
          <w:b/>
          <w:bCs/>
          <w:sz w:val="20"/>
          <w:szCs w:val="20"/>
        </w:rPr>
        <w:t>r</w:t>
      </w:r>
      <w:r>
        <w:rPr>
          <w:rFonts w:ascii="Calibri" w:eastAsia="Calibri" w:hAnsi="Calibri" w:cs="Calibri"/>
          <w:b/>
          <w:bCs/>
          <w:spacing w:val="-3"/>
          <w:sz w:val="20"/>
          <w:szCs w:val="20"/>
        </w:rPr>
        <w:t>a</w:t>
      </w:r>
      <w:r>
        <w:rPr>
          <w:rFonts w:ascii="Calibri" w:eastAsia="Calibri" w:hAnsi="Calibri" w:cs="Calibri"/>
          <w:b/>
          <w:bCs/>
          <w:sz w:val="20"/>
          <w:szCs w:val="20"/>
        </w:rPr>
        <w:t>ct</w:t>
      </w:r>
      <w:r>
        <w:rPr>
          <w:rFonts w:ascii="Calibri" w:eastAsia="Calibri" w:hAnsi="Calibri" w:cs="Calibri"/>
          <w:b/>
          <w:bCs/>
          <w:spacing w:val="-9"/>
          <w:sz w:val="20"/>
          <w:szCs w:val="20"/>
        </w:rPr>
        <w:t xml:space="preserve"> </w:t>
      </w:r>
      <w:r>
        <w:rPr>
          <w:rFonts w:ascii="Calibri" w:eastAsia="Calibri" w:hAnsi="Calibri" w:cs="Calibri"/>
          <w:b/>
          <w:bCs/>
          <w:sz w:val="20"/>
          <w:szCs w:val="20"/>
        </w:rPr>
        <w:t>tend</w:t>
      </w:r>
      <w:r>
        <w:rPr>
          <w:rFonts w:ascii="Calibri" w:eastAsia="Calibri" w:hAnsi="Calibri" w:cs="Calibri"/>
          <w:b/>
          <w:bCs/>
          <w:spacing w:val="-2"/>
          <w:sz w:val="20"/>
          <w:szCs w:val="20"/>
        </w:rPr>
        <w:t>e</w:t>
      </w:r>
      <w:r>
        <w:rPr>
          <w:rFonts w:ascii="Calibri" w:eastAsia="Calibri" w:hAnsi="Calibri" w:cs="Calibri"/>
          <w:b/>
          <w:bCs/>
          <w:sz w:val="20"/>
          <w:szCs w:val="20"/>
        </w:rPr>
        <w:t>rs</w:t>
      </w:r>
    </w:p>
    <w:p w14:paraId="72CB380B" w14:textId="77777777" w:rsidR="007C62E7" w:rsidRDefault="007C62E7" w:rsidP="007C62E7">
      <w:pPr>
        <w:spacing w:before="1" w:line="120" w:lineRule="exact"/>
        <w:rPr>
          <w:sz w:val="12"/>
          <w:szCs w:val="12"/>
        </w:rPr>
      </w:pPr>
    </w:p>
    <w:p w14:paraId="7931E060" w14:textId="77777777" w:rsidR="007C62E7" w:rsidRDefault="007C62E7" w:rsidP="007C62E7">
      <w:pPr>
        <w:ind w:left="11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proofErr w:type="spellStart"/>
      <w:r>
        <w:rPr>
          <w:rFonts w:ascii="Calibri" w:eastAsia="Calibri" w:hAnsi="Calibri" w:cs="Calibri"/>
          <w:spacing w:val="1"/>
          <w:sz w:val="20"/>
          <w:szCs w:val="20"/>
        </w:rPr>
        <w:t>u</w:t>
      </w:r>
      <w:r>
        <w:rPr>
          <w:rFonts w:ascii="Calibri" w:eastAsia="Calibri" w:hAnsi="Calibri" w:cs="Calibri"/>
          <w:sz w:val="20"/>
          <w:szCs w:val="20"/>
        </w:rPr>
        <w:t>tili</w:t>
      </w:r>
      <w:r>
        <w:rPr>
          <w:rFonts w:ascii="Calibri" w:eastAsia="Calibri" w:hAnsi="Calibri" w:cs="Calibri"/>
          <w:spacing w:val="-1"/>
          <w:sz w:val="20"/>
          <w:szCs w:val="20"/>
        </w:rPr>
        <w:t>s</w:t>
      </w:r>
      <w:r>
        <w:rPr>
          <w:rFonts w:ascii="Calibri" w:eastAsia="Calibri" w:hAnsi="Calibri" w:cs="Calibri"/>
          <w:sz w:val="20"/>
          <w:szCs w:val="20"/>
        </w:rPr>
        <w:t>ation</w:t>
      </w:r>
      <w:proofErr w:type="spellEnd"/>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proofErr w:type="spellStart"/>
      <w:r>
        <w:rPr>
          <w:rFonts w:ascii="Calibri" w:eastAsia="Calibri" w:hAnsi="Calibri" w:cs="Calibri"/>
          <w:sz w:val="20"/>
          <w:szCs w:val="20"/>
        </w:rPr>
        <w:t>labour</w:t>
      </w:r>
      <w:proofErr w:type="spellEnd"/>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w:t>
      </w:r>
      <w:r>
        <w:rPr>
          <w:rFonts w:ascii="Calibri" w:eastAsia="Calibri" w:hAnsi="Calibri" w:cs="Calibri"/>
          <w:spacing w:val="4"/>
          <w:sz w:val="20"/>
          <w:szCs w:val="20"/>
        </w:rPr>
        <w:t>b</w:t>
      </w:r>
      <w:r>
        <w:rPr>
          <w:rFonts w:ascii="Calibri" w:eastAsia="Calibri" w:hAnsi="Calibri" w:cs="Calibri"/>
          <w:spacing w:val="-1"/>
          <w:sz w:val="20"/>
          <w:szCs w:val="20"/>
        </w:rPr>
        <w:t>-</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ctors</w:t>
      </w:r>
      <w:r>
        <w:rPr>
          <w:rFonts w:ascii="Calibri" w:eastAsia="Calibri" w:hAnsi="Calibri" w:cs="Calibri"/>
          <w:spacing w:val="-8"/>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z w:val="20"/>
          <w:szCs w:val="20"/>
        </w:rPr>
        <w:t>local</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o</w:t>
      </w:r>
      <w:r>
        <w:rPr>
          <w:rFonts w:ascii="Calibri" w:eastAsia="Calibri" w:hAnsi="Calibri" w:cs="Calibri"/>
          <w:spacing w:val="-1"/>
          <w:sz w:val="20"/>
          <w:szCs w:val="20"/>
        </w:rPr>
        <w:t>mm</w:t>
      </w:r>
      <w:r>
        <w:rPr>
          <w:rFonts w:ascii="Calibri" w:eastAsia="Calibri" w:hAnsi="Calibri" w:cs="Calibri"/>
          <w:sz w:val="20"/>
          <w:szCs w:val="20"/>
        </w:rPr>
        <w:t>unity</w:t>
      </w:r>
      <w:r>
        <w:rPr>
          <w:rFonts w:ascii="Calibri" w:eastAsia="Calibri" w:hAnsi="Calibri" w:cs="Calibri"/>
          <w:spacing w:val="-6"/>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co</w:t>
      </w:r>
      <w:r>
        <w:rPr>
          <w:rFonts w:ascii="Calibri" w:eastAsia="Calibri" w:hAnsi="Calibri" w:cs="Calibri"/>
          <w:spacing w:val="1"/>
          <w:sz w:val="20"/>
          <w:szCs w:val="20"/>
        </w:rPr>
        <w:t>m</w:t>
      </w:r>
      <w:r>
        <w:rPr>
          <w:rFonts w:ascii="Calibri" w:eastAsia="Calibri" w:hAnsi="Calibri" w:cs="Calibri"/>
          <w:spacing w:val="-1"/>
          <w:sz w:val="20"/>
          <w:szCs w:val="20"/>
        </w:rPr>
        <w:t>me</w:t>
      </w:r>
      <w:r>
        <w:rPr>
          <w:rFonts w:ascii="Calibri" w:eastAsia="Calibri" w:hAnsi="Calibri" w:cs="Calibri"/>
          <w:sz w:val="20"/>
          <w:szCs w:val="20"/>
        </w:rPr>
        <w:t>nd</w:t>
      </w:r>
      <w:r>
        <w:rPr>
          <w:rFonts w:ascii="Calibri" w:eastAsia="Calibri" w:hAnsi="Calibri" w:cs="Calibri"/>
          <w:spacing w:val="-1"/>
          <w:sz w:val="20"/>
          <w:szCs w:val="20"/>
        </w:rPr>
        <w:t>e</w:t>
      </w:r>
      <w:r>
        <w:rPr>
          <w:rFonts w:ascii="Calibri" w:eastAsia="Calibri" w:hAnsi="Calibri" w:cs="Calibri"/>
          <w:sz w:val="20"/>
          <w:szCs w:val="20"/>
        </w:rPr>
        <w:t>d.</w:t>
      </w:r>
    </w:p>
    <w:p w14:paraId="0979AFC0" w14:textId="77777777" w:rsidR="007C62E7" w:rsidRDefault="007C62E7" w:rsidP="007C62E7">
      <w:pPr>
        <w:spacing w:line="242" w:lineRule="exact"/>
        <w:ind w:left="11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a</w:t>
      </w:r>
      <w:r>
        <w:rPr>
          <w:rFonts w:ascii="Calibri" w:eastAsia="Calibri" w:hAnsi="Calibri" w:cs="Calibri"/>
          <w:spacing w:val="1"/>
          <w:sz w:val="20"/>
          <w:szCs w:val="20"/>
        </w:rPr>
        <w:t>k</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ote</w:t>
      </w:r>
      <w:r>
        <w:rPr>
          <w:rFonts w:ascii="Calibri" w:eastAsia="Calibri" w:hAnsi="Calibri" w:cs="Calibri"/>
          <w:spacing w:val="-5"/>
          <w:sz w:val="20"/>
          <w:szCs w:val="20"/>
        </w:rPr>
        <w:t xml:space="preserve"> </w:t>
      </w:r>
      <w:r>
        <w:rPr>
          <w:rFonts w:ascii="Calibri" w:eastAsia="Calibri" w:hAnsi="Calibri" w:cs="Calibri"/>
          <w:sz w:val="20"/>
          <w:szCs w:val="20"/>
        </w:rPr>
        <w:t>that</w:t>
      </w:r>
      <w:r>
        <w:rPr>
          <w:rFonts w:ascii="Calibri" w:eastAsia="Calibri" w:hAnsi="Calibri" w:cs="Calibri"/>
          <w:spacing w:val="-4"/>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5"/>
          <w:sz w:val="20"/>
          <w:szCs w:val="20"/>
        </w:rPr>
        <w:t xml:space="preserve"> </w:t>
      </w:r>
      <w:proofErr w:type="spellStart"/>
      <w:r>
        <w:rPr>
          <w:rFonts w:ascii="Calibri" w:eastAsia="Calibri" w:hAnsi="Calibri" w:cs="Calibri"/>
          <w:sz w:val="20"/>
          <w:szCs w:val="20"/>
        </w:rPr>
        <w:t>labour</w:t>
      </w:r>
      <w:proofErr w:type="spellEnd"/>
      <w:r>
        <w:rPr>
          <w:rFonts w:ascii="Calibri" w:eastAsia="Calibri" w:hAnsi="Calibri" w:cs="Calibri"/>
          <w:spacing w:val="-4"/>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7"/>
          <w:sz w:val="20"/>
          <w:szCs w:val="20"/>
        </w:rPr>
        <w:t xml:space="preserve"> </w:t>
      </w:r>
      <w:r>
        <w:rPr>
          <w:rFonts w:ascii="Calibri" w:eastAsia="Calibri" w:hAnsi="Calibri" w:cs="Calibri"/>
          <w:sz w:val="20"/>
          <w:szCs w:val="20"/>
        </w:rPr>
        <w:t>be</w:t>
      </w:r>
      <w:r>
        <w:rPr>
          <w:rFonts w:ascii="Calibri" w:eastAsia="Calibri" w:hAnsi="Calibri" w:cs="Calibri"/>
          <w:spacing w:val="-5"/>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ir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t Maj</w:t>
      </w:r>
      <w:r>
        <w:rPr>
          <w:rFonts w:ascii="Calibri" w:eastAsia="Calibri" w:hAnsi="Calibri" w:cs="Calibri"/>
          <w:spacing w:val="1"/>
          <w:sz w:val="20"/>
          <w:szCs w:val="20"/>
        </w:rPr>
        <w:t>u</w:t>
      </w:r>
      <w:r>
        <w:rPr>
          <w:rFonts w:ascii="Calibri" w:eastAsia="Calibri" w:hAnsi="Calibri" w:cs="Calibri"/>
          <w:sz w:val="20"/>
          <w:szCs w:val="20"/>
        </w:rPr>
        <w:t>ba</w:t>
      </w:r>
      <w:r>
        <w:rPr>
          <w:rFonts w:ascii="Calibri" w:eastAsia="Calibri" w:hAnsi="Calibri" w:cs="Calibri"/>
          <w:spacing w:val="-4"/>
          <w:sz w:val="20"/>
          <w:szCs w:val="20"/>
        </w:rPr>
        <w:t xml:space="preserve"> </w:t>
      </w:r>
      <w:r>
        <w:rPr>
          <w:rFonts w:ascii="Calibri" w:eastAsia="Calibri" w:hAnsi="Calibri" w:cs="Calibri"/>
          <w:sz w:val="20"/>
          <w:szCs w:val="20"/>
        </w:rPr>
        <w:t>Po</w:t>
      </w:r>
      <w:r>
        <w:rPr>
          <w:rFonts w:ascii="Calibri" w:eastAsia="Calibri" w:hAnsi="Calibri" w:cs="Calibri"/>
          <w:spacing w:val="-1"/>
          <w:sz w:val="20"/>
          <w:szCs w:val="20"/>
        </w:rPr>
        <w:t>we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z w:val="20"/>
          <w:szCs w:val="20"/>
        </w:rPr>
        <w:t>Station,</w:t>
      </w:r>
      <w:r>
        <w:rPr>
          <w:rFonts w:ascii="Calibri" w:eastAsia="Calibri" w:hAnsi="Calibri" w:cs="Calibri"/>
          <w:spacing w:val="-3"/>
          <w:sz w:val="20"/>
          <w:szCs w:val="20"/>
        </w:rPr>
        <w:t xml:space="preserve"> </w:t>
      </w:r>
      <w:r>
        <w:rPr>
          <w:rFonts w:ascii="Calibri" w:eastAsia="Calibri" w:hAnsi="Calibri" w:cs="Calibri"/>
          <w:sz w:val="20"/>
          <w:szCs w:val="20"/>
        </w:rPr>
        <w:t>Maj</w:t>
      </w:r>
      <w:r>
        <w:rPr>
          <w:rFonts w:ascii="Calibri" w:eastAsia="Calibri" w:hAnsi="Calibri" w:cs="Calibri"/>
          <w:spacing w:val="1"/>
          <w:sz w:val="20"/>
          <w:szCs w:val="20"/>
        </w:rPr>
        <w:t>u</w:t>
      </w:r>
      <w:r>
        <w:rPr>
          <w:rFonts w:ascii="Calibri" w:eastAsia="Calibri" w:hAnsi="Calibri" w:cs="Calibri"/>
          <w:sz w:val="20"/>
          <w:szCs w:val="20"/>
        </w:rPr>
        <w:t>ba</w:t>
      </w:r>
      <w:r>
        <w:rPr>
          <w:rFonts w:ascii="Calibri" w:eastAsia="Calibri" w:hAnsi="Calibri" w:cs="Calibri"/>
          <w:spacing w:val="-3"/>
          <w:sz w:val="20"/>
          <w:szCs w:val="20"/>
        </w:rPr>
        <w:t xml:space="preserve"> </w:t>
      </w:r>
      <w:r>
        <w:rPr>
          <w:rFonts w:ascii="Calibri" w:eastAsia="Calibri" w:hAnsi="Calibri" w:cs="Calibri"/>
          <w:sz w:val="20"/>
          <w:szCs w:val="20"/>
        </w:rPr>
        <w:t>Coal</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tock</w:t>
      </w:r>
      <w:r>
        <w:rPr>
          <w:rFonts w:ascii="Calibri" w:eastAsia="Calibri" w:hAnsi="Calibri" w:cs="Calibri"/>
          <w:spacing w:val="1"/>
          <w:sz w:val="20"/>
          <w:szCs w:val="20"/>
        </w:rPr>
        <w:t>y</w:t>
      </w:r>
      <w:r>
        <w:rPr>
          <w:rFonts w:ascii="Calibri" w:eastAsia="Calibri" w:hAnsi="Calibri" w:cs="Calibri"/>
          <w:sz w:val="20"/>
          <w:szCs w:val="20"/>
        </w:rPr>
        <w:t>ard</w:t>
      </w:r>
      <w:r>
        <w:rPr>
          <w:rFonts w:ascii="Calibri" w:eastAsia="Calibri" w:hAnsi="Calibri" w:cs="Calibri"/>
          <w:spacing w:val="-5"/>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nd</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s</w:t>
      </w:r>
      <w:r>
        <w:rPr>
          <w:rFonts w:ascii="Calibri" w:eastAsia="Calibri" w:hAnsi="Calibri" w:cs="Calibri"/>
          <w:sz w:val="20"/>
          <w:szCs w:val="20"/>
        </w:rPr>
        <w:t>h</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z w:val="20"/>
          <w:szCs w:val="20"/>
        </w:rPr>
        <w:t>po</w:t>
      </w:r>
      <w:r>
        <w:rPr>
          <w:rFonts w:ascii="Calibri" w:eastAsia="Calibri" w:hAnsi="Calibri" w:cs="Calibri"/>
          <w:spacing w:val="-1"/>
          <w:sz w:val="20"/>
          <w:szCs w:val="20"/>
        </w:rPr>
        <w:t>s</w:t>
      </w:r>
      <w:r>
        <w:rPr>
          <w:rFonts w:ascii="Calibri" w:eastAsia="Calibri" w:hAnsi="Calibri" w:cs="Calibri"/>
          <w:sz w:val="20"/>
          <w:szCs w:val="20"/>
        </w:rPr>
        <w:t>al</w:t>
      </w:r>
      <w:r>
        <w:rPr>
          <w:rFonts w:ascii="Calibri" w:eastAsia="Calibri" w:hAnsi="Calibri" w:cs="Calibri"/>
          <w:spacing w:val="-4"/>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z w:val="20"/>
          <w:szCs w:val="20"/>
        </w:rPr>
        <w:t>curity</w:t>
      </w:r>
    </w:p>
    <w:p w14:paraId="1C580962" w14:textId="77777777" w:rsidR="007C62E7" w:rsidRDefault="007C62E7" w:rsidP="007C62E7">
      <w:pPr>
        <w:ind w:left="113"/>
        <w:rPr>
          <w:rFonts w:ascii="Calibri" w:eastAsia="Calibri" w:hAnsi="Calibri" w:cs="Calibri"/>
          <w:sz w:val="20"/>
          <w:szCs w:val="20"/>
        </w:rPr>
      </w:pPr>
      <w:r>
        <w:rPr>
          <w:rFonts w:ascii="Calibri" w:eastAsia="Calibri" w:hAnsi="Calibri" w:cs="Calibri"/>
          <w:sz w:val="20"/>
          <w:szCs w:val="20"/>
        </w:rPr>
        <w:t>gat</w:t>
      </w:r>
      <w:r>
        <w:rPr>
          <w:rFonts w:ascii="Calibri" w:eastAsia="Calibri" w:hAnsi="Calibri" w:cs="Calibri"/>
          <w:spacing w:val="-1"/>
          <w:sz w:val="20"/>
          <w:szCs w:val="20"/>
        </w:rPr>
        <w:t>es</w:t>
      </w:r>
      <w:r>
        <w:rPr>
          <w:rFonts w:ascii="Calibri" w:eastAsia="Calibri" w:hAnsi="Calibri" w:cs="Calibri"/>
          <w:sz w:val="20"/>
          <w:szCs w:val="20"/>
        </w:rPr>
        <w:t>.</w:t>
      </w:r>
    </w:p>
    <w:p w14:paraId="786CA3A7" w14:textId="77777777" w:rsidR="007C62E7" w:rsidRDefault="007C62E7" w:rsidP="007C62E7">
      <w:pPr>
        <w:spacing w:before="5" w:line="160" w:lineRule="exact"/>
        <w:rPr>
          <w:sz w:val="16"/>
          <w:szCs w:val="16"/>
        </w:rPr>
      </w:pPr>
    </w:p>
    <w:p w14:paraId="7ACF4090" w14:textId="77777777" w:rsidR="007C62E7" w:rsidRDefault="007C62E7" w:rsidP="007C62E7">
      <w:pPr>
        <w:spacing w:line="200" w:lineRule="exact"/>
        <w:rPr>
          <w:sz w:val="20"/>
          <w:szCs w:val="20"/>
        </w:rPr>
      </w:pPr>
    </w:p>
    <w:p w14:paraId="7BECE119" w14:textId="77777777" w:rsidR="007C62E7" w:rsidRDefault="007C62E7" w:rsidP="005B3361">
      <w:pPr>
        <w:numPr>
          <w:ilvl w:val="2"/>
          <w:numId w:val="16"/>
        </w:numPr>
        <w:tabs>
          <w:tab w:val="left" w:pos="833"/>
        </w:tabs>
        <w:ind w:left="833"/>
        <w:rPr>
          <w:rFonts w:ascii="Calibri" w:eastAsia="Calibri" w:hAnsi="Calibri" w:cs="Calibri"/>
          <w:sz w:val="20"/>
          <w:szCs w:val="20"/>
        </w:rPr>
      </w:pPr>
      <w:bookmarkStart w:id="56" w:name="_bookmark69"/>
      <w:bookmarkEnd w:id="56"/>
      <w:r>
        <w:rPr>
          <w:rFonts w:ascii="Calibri" w:eastAsia="Calibri" w:hAnsi="Calibri" w:cs="Calibri"/>
          <w:b/>
          <w:bCs/>
          <w:sz w:val="20"/>
          <w:szCs w:val="20"/>
        </w:rPr>
        <w:t>L</w:t>
      </w:r>
      <w:r>
        <w:rPr>
          <w:rFonts w:ascii="Calibri" w:eastAsia="Calibri" w:hAnsi="Calibri" w:cs="Calibri"/>
          <w:b/>
          <w:bCs/>
          <w:spacing w:val="-2"/>
          <w:sz w:val="20"/>
          <w:szCs w:val="20"/>
        </w:rPr>
        <w:t>i</w:t>
      </w:r>
      <w:r>
        <w:rPr>
          <w:rFonts w:ascii="Calibri" w:eastAsia="Calibri" w:hAnsi="Calibri" w:cs="Calibri"/>
          <w:b/>
          <w:bCs/>
          <w:sz w:val="20"/>
          <w:szCs w:val="20"/>
        </w:rPr>
        <w:t>m</w:t>
      </w:r>
      <w:r>
        <w:rPr>
          <w:rFonts w:ascii="Calibri" w:eastAsia="Calibri" w:hAnsi="Calibri" w:cs="Calibri"/>
          <w:b/>
          <w:bCs/>
          <w:spacing w:val="-1"/>
          <w:sz w:val="20"/>
          <w:szCs w:val="20"/>
        </w:rPr>
        <w:t>i</w:t>
      </w:r>
      <w:r>
        <w:rPr>
          <w:rFonts w:ascii="Calibri" w:eastAsia="Calibri" w:hAnsi="Calibri" w:cs="Calibri"/>
          <w:b/>
          <w:bCs/>
          <w:sz w:val="20"/>
          <w:szCs w:val="20"/>
        </w:rPr>
        <w:t>ta</w:t>
      </w:r>
      <w:r>
        <w:rPr>
          <w:rFonts w:ascii="Calibri" w:eastAsia="Calibri" w:hAnsi="Calibri" w:cs="Calibri"/>
          <w:b/>
          <w:bCs/>
          <w:spacing w:val="1"/>
          <w:sz w:val="20"/>
          <w:szCs w:val="20"/>
        </w:rPr>
        <w:t>t</w:t>
      </w:r>
      <w:r>
        <w:rPr>
          <w:rFonts w:ascii="Calibri" w:eastAsia="Calibri" w:hAnsi="Calibri" w:cs="Calibri"/>
          <w:b/>
          <w:bCs/>
          <w:spacing w:val="-1"/>
          <w:sz w:val="20"/>
          <w:szCs w:val="20"/>
        </w:rPr>
        <w:t>i</w:t>
      </w:r>
      <w:r>
        <w:rPr>
          <w:rFonts w:ascii="Calibri" w:eastAsia="Calibri" w:hAnsi="Calibri" w:cs="Calibri"/>
          <w:b/>
          <w:bCs/>
          <w:sz w:val="20"/>
          <w:szCs w:val="20"/>
        </w:rPr>
        <w:t>ons</w:t>
      </w:r>
      <w:r>
        <w:rPr>
          <w:rFonts w:ascii="Calibri" w:eastAsia="Calibri" w:hAnsi="Calibri" w:cs="Calibri"/>
          <w:b/>
          <w:bCs/>
          <w:spacing w:val="-13"/>
          <w:sz w:val="20"/>
          <w:szCs w:val="20"/>
        </w:rPr>
        <w:t xml:space="preserve"> </w:t>
      </w:r>
      <w:r>
        <w:rPr>
          <w:rFonts w:ascii="Calibri" w:eastAsia="Calibri" w:hAnsi="Calibri" w:cs="Calibri"/>
          <w:b/>
          <w:bCs/>
          <w:spacing w:val="1"/>
          <w:sz w:val="20"/>
          <w:szCs w:val="20"/>
        </w:rPr>
        <w:t>o</w:t>
      </w:r>
      <w:r>
        <w:rPr>
          <w:rFonts w:ascii="Calibri" w:eastAsia="Calibri" w:hAnsi="Calibri" w:cs="Calibri"/>
          <w:b/>
          <w:bCs/>
          <w:sz w:val="20"/>
          <w:szCs w:val="20"/>
        </w:rPr>
        <w:t>n</w:t>
      </w:r>
      <w:r>
        <w:rPr>
          <w:rFonts w:ascii="Calibri" w:eastAsia="Calibri" w:hAnsi="Calibri" w:cs="Calibri"/>
          <w:b/>
          <w:bCs/>
          <w:spacing w:val="-12"/>
          <w:sz w:val="20"/>
          <w:szCs w:val="20"/>
        </w:rPr>
        <w:t xml:space="preserve"> </w:t>
      </w:r>
      <w:r>
        <w:rPr>
          <w:rFonts w:ascii="Calibri" w:eastAsia="Calibri" w:hAnsi="Calibri" w:cs="Calibri"/>
          <w:b/>
          <w:bCs/>
          <w:sz w:val="20"/>
          <w:szCs w:val="20"/>
        </w:rPr>
        <w:t>s</w:t>
      </w:r>
      <w:r>
        <w:rPr>
          <w:rFonts w:ascii="Calibri" w:eastAsia="Calibri" w:hAnsi="Calibri" w:cs="Calibri"/>
          <w:b/>
          <w:bCs/>
          <w:spacing w:val="1"/>
          <w:sz w:val="20"/>
          <w:szCs w:val="20"/>
        </w:rPr>
        <w:t>u</w:t>
      </w:r>
      <w:r>
        <w:rPr>
          <w:rFonts w:ascii="Calibri" w:eastAsia="Calibri" w:hAnsi="Calibri" w:cs="Calibri"/>
          <w:b/>
          <w:bCs/>
          <w:sz w:val="20"/>
          <w:szCs w:val="20"/>
        </w:rPr>
        <w:t>bcont</w:t>
      </w:r>
      <w:r>
        <w:rPr>
          <w:rFonts w:ascii="Calibri" w:eastAsia="Calibri" w:hAnsi="Calibri" w:cs="Calibri"/>
          <w:b/>
          <w:bCs/>
          <w:spacing w:val="1"/>
          <w:sz w:val="20"/>
          <w:szCs w:val="20"/>
        </w:rPr>
        <w:t>r</w:t>
      </w:r>
      <w:r>
        <w:rPr>
          <w:rFonts w:ascii="Calibri" w:eastAsia="Calibri" w:hAnsi="Calibri" w:cs="Calibri"/>
          <w:b/>
          <w:bCs/>
          <w:sz w:val="20"/>
          <w:szCs w:val="20"/>
        </w:rPr>
        <w:t>acti</w:t>
      </w:r>
      <w:r>
        <w:rPr>
          <w:rFonts w:ascii="Calibri" w:eastAsia="Calibri" w:hAnsi="Calibri" w:cs="Calibri"/>
          <w:b/>
          <w:bCs/>
          <w:spacing w:val="-2"/>
          <w:sz w:val="20"/>
          <w:szCs w:val="20"/>
        </w:rPr>
        <w:t>n</w:t>
      </w:r>
      <w:r>
        <w:rPr>
          <w:rFonts w:ascii="Calibri" w:eastAsia="Calibri" w:hAnsi="Calibri" w:cs="Calibri"/>
          <w:b/>
          <w:bCs/>
          <w:sz w:val="20"/>
          <w:szCs w:val="20"/>
        </w:rPr>
        <w:t>g</w:t>
      </w:r>
    </w:p>
    <w:p w14:paraId="498487F9" w14:textId="77777777" w:rsidR="007C62E7" w:rsidRDefault="007C62E7" w:rsidP="007C62E7">
      <w:pPr>
        <w:spacing w:before="8" w:line="110" w:lineRule="exact"/>
        <w:rPr>
          <w:sz w:val="11"/>
          <w:szCs w:val="11"/>
        </w:rPr>
      </w:pPr>
    </w:p>
    <w:p w14:paraId="7C613A17" w14:textId="77777777" w:rsidR="007C62E7" w:rsidRDefault="007C62E7" w:rsidP="007C62E7">
      <w:pPr>
        <w:ind w:left="113"/>
        <w:rPr>
          <w:rFonts w:ascii="Calibri" w:eastAsia="Calibri" w:hAnsi="Calibri" w:cs="Calibri"/>
          <w:sz w:val="20"/>
          <w:szCs w:val="20"/>
        </w:rPr>
      </w:pPr>
      <w:r>
        <w:rPr>
          <w:rFonts w:ascii="Calibri" w:eastAsia="Calibri" w:hAnsi="Calibri" w:cs="Calibri"/>
          <w:sz w:val="20"/>
          <w:szCs w:val="20"/>
        </w:rPr>
        <w:t>Subco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ctors</w:t>
      </w:r>
      <w:r>
        <w:rPr>
          <w:rFonts w:ascii="Calibri" w:eastAsia="Calibri" w:hAnsi="Calibri" w:cs="Calibri"/>
          <w:spacing w:val="-7"/>
          <w:sz w:val="20"/>
          <w:szCs w:val="20"/>
        </w:rPr>
        <w:t xml:space="preserve"> </w:t>
      </w:r>
      <w:r>
        <w:rPr>
          <w:rFonts w:ascii="Calibri" w:eastAsia="Calibri" w:hAnsi="Calibri" w:cs="Calibri"/>
          <w:spacing w:val="1"/>
          <w:sz w:val="20"/>
          <w:szCs w:val="20"/>
        </w:rPr>
        <w:t>u</w:t>
      </w:r>
      <w:r>
        <w:rPr>
          <w:rFonts w:ascii="Calibri" w:eastAsia="Calibri" w:hAnsi="Calibri" w:cs="Calibri"/>
          <w:spacing w:val="-1"/>
          <w:sz w:val="20"/>
          <w:szCs w:val="20"/>
        </w:rPr>
        <w:t>se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3"/>
          <w:sz w:val="20"/>
          <w:szCs w:val="20"/>
        </w:rPr>
        <w:t xml:space="preserve"> </w:t>
      </w:r>
      <w:r>
        <w:rPr>
          <w:rFonts w:ascii="Calibri" w:eastAsia="Calibri" w:hAnsi="Calibri" w:cs="Calibri"/>
          <w:i/>
          <w:sz w:val="20"/>
          <w:szCs w:val="20"/>
        </w:rPr>
        <w:t>Employer</w:t>
      </w:r>
      <w:r>
        <w:rPr>
          <w:rFonts w:ascii="Calibri" w:eastAsia="Calibri" w:hAnsi="Calibri" w:cs="Calibri"/>
          <w: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3"/>
          <w:sz w:val="20"/>
          <w:szCs w:val="20"/>
        </w:rPr>
        <w:t xml:space="preserve"> </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z w:val="20"/>
          <w:szCs w:val="20"/>
        </w:rPr>
        <w:t>it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ite</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2"/>
          <w:sz w:val="20"/>
          <w:szCs w:val="20"/>
        </w:rPr>
        <w:t>c</w:t>
      </w:r>
      <w:r>
        <w:rPr>
          <w:rFonts w:ascii="Calibri" w:eastAsia="Calibri" w:hAnsi="Calibri" w:cs="Calibri"/>
          <w:sz w:val="20"/>
          <w:szCs w:val="20"/>
        </w:rPr>
        <w:t>arry</w:t>
      </w:r>
      <w:r>
        <w:rPr>
          <w:rFonts w:ascii="Calibri" w:eastAsia="Calibri" w:hAnsi="Calibri" w:cs="Calibri"/>
          <w:spacing w:val="-5"/>
          <w:sz w:val="20"/>
          <w:szCs w:val="20"/>
        </w:rPr>
        <w:t xml:space="preserve"> </w:t>
      </w:r>
      <w:r>
        <w:rPr>
          <w:rFonts w:ascii="Calibri" w:eastAsia="Calibri" w:hAnsi="Calibri" w:cs="Calibri"/>
          <w:sz w:val="20"/>
          <w:szCs w:val="20"/>
        </w:rPr>
        <w:t>out</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s</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ctions</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z w:val="20"/>
          <w:szCs w:val="20"/>
        </w:rPr>
        <w:t>mai</w:t>
      </w:r>
      <w:r>
        <w:rPr>
          <w:rFonts w:ascii="Calibri" w:eastAsia="Calibri" w:hAnsi="Calibri" w:cs="Calibri"/>
          <w:spacing w:val="1"/>
          <w:sz w:val="20"/>
          <w:szCs w:val="20"/>
        </w:rPr>
        <w:t>n</w:t>
      </w:r>
      <w:r>
        <w:rPr>
          <w:rFonts w:ascii="Calibri" w:eastAsia="Calibri" w:hAnsi="Calibri" w:cs="Calibri"/>
          <w:sz w:val="20"/>
          <w:szCs w:val="20"/>
        </w:rPr>
        <w:t>tena</w:t>
      </w:r>
      <w:r>
        <w:rPr>
          <w:rFonts w:ascii="Calibri" w:eastAsia="Calibri" w:hAnsi="Calibri" w:cs="Calibri"/>
          <w:spacing w:val="1"/>
          <w:sz w:val="20"/>
          <w:szCs w:val="20"/>
        </w:rPr>
        <w:t>n</w:t>
      </w:r>
      <w:r>
        <w:rPr>
          <w:rFonts w:ascii="Calibri" w:eastAsia="Calibri" w:hAnsi="Calibri" w:cs="Calibri"/>
          <w:sz w:val="20"/>
          <w:szCs w:val="20"/>
        </w:rPr>
        <w:t>ce</w:t>
      </w:r>
      <w:r>
        <w:rPr>
          <w:rFonts w:ascii="Calibri" w:eastAsia="Calibri" w:hAnsi="Calibri" w:cs="Calibri"/>
          <w:spacing w:val="-7"/>
          <w:sz w:val="20"/>
          <w:szCs w:val="20"/>
        </w:rPr>
        <w:t xml:space="preserve"> </w:t>
      </w:r>
      <w:r>
        <w:rPr>
          <w:rFonts w:ascii="Calibri" w:eastAsia="Calibri" w:hAnsi="Calibri" w:cs="Calibri"/>
          <w:sz w:val="20"/>
          <w:szCs w:val="20"/>
        </w:rPr>
        <w:t>on</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qu</w:t>
      </w:r>
      <w:r>
        <w:rPr>
          <w:rFonts w:ascii="Calibri" w:eastAsia="Calibri" w:hAnsi="Calibri" w:cs="Calibri"/>
          <w:spacing w:val="-1"/>
          <w:sz w:val="20"/>
          <w:szCs w:val="20"/>
        </w:rPr>
        <w:t>es</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w:t>
      </w:r>
      <w:r>
        <w:rPr>
          <w:rFonts w:ascii="Calibri" w:eastAsia="Calibri" w:hAnsi="Calibri" w:cs="Calibri"/>
          <w:spacing w:val="3"/>
          <w:sz w:val="20"/>
          <w:szCs w:val="20"/>
        </w:rPr>
        <w:t>o</w:t>
      </w:r>
      <w:r>
        <w:rPr>
          <w:rFonts w:ascii="Calibri" w:eastAsia="Calibri" w:hAnsi="Calibri" w:cs="Calibri"/>
          <w:sz w:val="20"/>
          <w:szCs w:val="20"/>
        </w:rPr>
        <w:t>m</w:t>
      </w:r>
      <w:r>
        <w:rPr>
          <w:rFonts w:ascii="Calibri" w:eastAsia="Calibri" w:hAnsi="Calibri" w:cs="Calibri"/>
          <w:spacing w:val="-6"/>
          <w:sz w:val="20"/>
          <w:szCs w:val="20"/>
        </w:rPr>
        <w:t xml:space="preserve"> </w:t>
      </w:r>
      <w:r>
        <w:rPr>
          <w:rFonts w:ascii="Calibri" w:eastAsia="Calibri" w:hAnsi="Calibri" w:cs="Calibri"/>
          <w:sz w:val="20"/>
          <w:szCs w:val="20"/>
        </w:rPr>
        <w:t>the</w:t>
      </w:r>
    </w:p>
    <w:p w14:paraId="38FE6E01" w14:textId="77777777" w:rsidR="007C62E7" w:rsidRDefault="007C62E7" w:rsidP="007C62E7">
      <w:pPr>
        <w:ind w:left="113"/>
        <w:rPr>
          <w:rFonts w:ascii="Calibri" w:eastAsia="Calibri" w:hAnsi="Calibri" w:cs="Calibri"/>
          <w:sz w:val="20"/>
          <w:szCs w:val="20"/>
        </w:rPr>
      </w:pP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8"/>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8"/>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i/>
          <w:sz w:val="20"/>
          <w:szCs w:val="20"/>
        </w:rPr>
        <w:t>Employer.</w:t>
      </w:r>
    </w:p>
    <w:p w14:paraId="13CEFAB3" w14:textId="77777777" w:rsidR="007C62E7" w:rsidRDefault="007C62E7" w:rsidP="007C62E7">
      <w:pPr>
        <w:spacing w:before="1"/>
        <w:ind w:left="113" w:right="36"/>
        <w:rPr>
          <w:rFonts w:ascii="Calibri" w:eastAsia="Calibri" w:hAnsi="Calibri" w:cs="Calibri"/>
          <w:sz w:val="20"/>
          <w:szCs w:val="20"/>
        </w:rPr>
      </w:pPr>
      <w:r>
        <w:rPr>
          <w:rFonts w:ascii="Calibri" w:eastAsia="Calibri" w:hAnsi="Calibri" w:cs="Calibri"/>
          <w:sz w:val="20"/>
          <w:szCs w:val="20"/>
        </w:rPr>
        <w:t>Subco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ctors</w:t>
      </w:r>
      <w:r>
        <w:rPr>
          <w:rFonts w:ascii="Calibri" w:eastAsia="Calibri" w:hAnsi="Calibri" w:cs="Calibri"/>
          <w:spacing w:val="-7"/>
          <w:sz w:val="20"/>
          <w:szCs w:val="20"/>
        </w:rPr>
        <w:t xml:space="preserve"> </w:t>
      </w:r>
      <w:r>
        <w:rPr>
          <w:rFonts w:ascii="Calibri" w:eastAsia="Calibri" w:hAnsi="Calibri" w:cs="Calibri"/>
          <w:sz w:val="20"/>
          <w:szCs w:val="20"/>
        </w:rPr>
        <w:t>may</w:t>
      </w:r>
      <w:r>
        <w:rPr>
          <w:rFonts w:ascii="Calibri" w:eastAsia="Calibri" w:hAnsi="Calibri" w:cs="Calibri"/>
          <w:spacing w:val="-4"/>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ge</w:t>
      </w:r>
      <w:r>
        <w:rPr>
          <w:rFonts w:ascii="Calibri" w:eastAsia="Calibri" w:hAnsi="Calibri" w:cs="Calibri"/>
          <w:spacing w:val="-7"/>
          <w:sz w:val="20"/>
          <w:szCs w:val="20"/>
        </w:rPr>
        <w:t xml:space="preserve"> </w:t>
      </w:r>
      <w:r>
        <w:rPr>
          <w:rFonts w:ascii="Calibri" w:eastAsia="Calibri" w:hAnsi="Calibri" w:cs="Calibri"/>
          <w:sz w:val="20"/>
          <w:szCs w:val="20"/>
        </w:rPr>
        <w:t>f</w:t>
      </w:r>
      <w:r>
        <w:rPr>
          <w:rFonts w:ascii="Calibri" w:eastAsia="Calibri" w:hAnsi="Calibri" w:cs="Calibri"/>
          <w:spacing w:val="2"/>
          <w:sz w:val="20"/>
          <w:szCs w:val="20"/>
        </w:rPr>
        <w:t>r</w:t>
      </w:r>
      <w:r>
        <w:rPr>
          <w:rFonts w:ascii="Calibri" w:eastAsia="Calibri" w:hAnsi="Calibri" w:cs="Calibri"/>
          <w:sz w:val="20"/>
          <w:szCs w:val="20"/>
        </w:rPr>
        <w:t>om</w:t>
      </w:r>
      <w:r>
        <w:rPr>
          <w:rFonts w:ascii="Calibri" w:eastAsia="Calibri" w:hAnsi="Calibri" w:cs="Calibri"/>
          <w:spacing w:val="-6"/>
          <w:sz w:val="20"/>
          <w:szCs w:val="20"/>
        </w:rPr>
        <w:t xml:space="preserve"> </w:t>
      </w:r>
      <w:r>
        <w:rPr>
          <w:rFonts w:ascii="Calibri" w:eastAsia="Calibri" w:hAnsi="Calibri" w:cs="Calibri"/>
          <w:sz w:val="20"/>
          <w:szCs w:val="20"/>
        </w:rPr>
        <w:t>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ue</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th</w:t>
      </w:r>
      <w:r>
        <w:rPr>
          <w:rFonts w:ascii="Calibri" w:eastAsia="Calibri" w:hAnsi="Calibri" w:cs="Calibri"/>
          <w:spacing w:val="-1"/>
          <w:sz w:val="20"/>
          <w:szCs w:val="20"/>
        </w:rPr>
        <w:t>e</w:t>
      </w:r>
      <w:r>
        <w:rPr>
          <w:rFonts w:ascii="Calibri" w:eastAsia="Calibri" w:hAnsi="Calibri" w:cs="Calibri"/>
          <w:sz w:val="20"/>
          <w:szCs w:val="20"/>
        </w:rPr>
        <w:t>ir</w:t>
      </w:r>
      <w:r>
        <w:rPr>
          <w:rFonts w:ascii="Calibri" w:eastAsia="Calibri" w:hAnsi="Calibri" w:cs="Calibri"/>
          <w:spacing w:val="-3"/>
          <w:sz w:val="20"/>
          <w:szCs w:val="20"/>
        </w:rPr>
        <w:t xml:space="preserve"> </w:t>
      </w:r>
      <w:r>
        <w:rPr>
          <w:rFonts w:ascii="Calibri" w:eastAsia="Calibri" w:hAnsi="Calibri" w:cs="Calibri"/>
          <w:sz w:val="20"/>
          <w:szCs w:val="20"/>
        </w:rPr>
        <w:t>agre</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z w:val="20"/>
          <w:szCs w:val="20"/>
        </w:rPr>
        <w:t>nts</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i/>
          <w:sz w:val="20"/>
          <w:szCs w:val="20"/>
        </w:rPr>
        <w:t>Employer</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proofErr w:type="gramStart"/>
      <w:r>
        <w:rPr>
          <w:rFonts w:ascii="Calibri" w:eastAsia="Calibri" w:hAnsi="Calibri" w:cs="Calibri"/>
          <w:spacing w:val="3"/>
          <w:sz w:val="20"/>
          <w:szCs w:val="20"/>
        </w:rPr>
        <w:t>a</w:t>
      </w:r>
      <w:r>
        <w:rPr>
          <w:rFonts w:ascii="Calibri" w:eastAsia="Calibri" w:hAnsi="Calibri" w:cs="Calibri"/>
          <w:spacing w:val="-1"/>
          <w:sz w:val="20"/>
          <w:szCs w:val="20"/>
        </w:rPr>
        <w:t>m</w:t>
      </w:r>
      <w:r>
        <w:rPr>
          <w:rFonts w:ascii="Calibri" w:eastAsia="Calibri" w:hAnsi="Calibri" w:cs="Calibri"/>
          <w:sz w:val="20"/>
          <w:szCs w:val="20"/>
        </w:rPr>
        <w:t>ount</w:t>
      </w:r>
      <w:proofErr w:type="gramEnd"/>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w w:val="99"/>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ubco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ctors</w:t>
      </w:r>
      <w:r>
        <w:rPr>
          <w:rFonts w:ascii="Calibri" w:eastAsia="Calibri" w:hAnsi="Calibri" w:cs="Calibri"/>
          <w:spacing w:val="-8"/>
          <w:sz w:val="20"/>
          <w:szCs w:val="20"/>
        </w:rPr>
        <w:t xml:space="preserve"> </w:t>
      </w:r>
      <w:r>
        <w:rPr>
          <w:rFonts w:ascii="Calibri" w:eastAsia="Calibri" w:hAnsi="Calibri" w:cs="Calibri"/>
          <w:sz w:val="20"/>
          <w:szCs w:val="20"/>
        </w:rPr>
        <w:t>m</w:t>
      </w:r>
      <w:r>
        <w:rPr>
          <w:rFonts w:ascii="Calibri" w:eastAsia="Calibri" w:hAnsi="Calibri" w:cs="Calibri"/>
          <w:spacing w:val="1"/>
          <w:sz w:val="20"/>
          <w:szCs w:val="20"/>
        </w:rPr>
        <w:t>i</w:t>
      </w:r>
      <w:r>
        <w:rPr>
          <w:rFonts w:ascii="Calibri" w:eastAsia="Calibri" w:hAnsi="Calibri" w:cs="Calibri"/>
          <w:sz w:val="20"/>
          <w:szCs w:val="20"/>
        </w:rPr>
        <w:t>ght</w:t>
      </w:r>
      <w:r>
        <w:rPr>
          <w:rFonts w:ascii="Calibri" w:eastAsia="Calibri" w:hAnsi="Calibri" w:cs="Calibri"/>
          <w:spacing w:val="-5"/>
          <w:sz w:val="20"/>
          <w:szCs w:val="20"/>
        </w:rPr>
        <w:t xml:space="preserve"> </w:t>
      </w:r>
      <w:r>
        <w:rPr>
          <w:rFonts w:ascii="Calibri" w:eastAsia="Calibri" w:hAnsi="Calibri" w:cs="Calibri"/>
          <w:sz w:val="20"/>
          <w:szCs w:val="20"/>
        </w:rPr>
        <w:t>al</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6"/>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2"/>
          <w:sz w:val="20"/>
          <w:szCs w:val="20"/>
        </w:rPr>
        <w:t>c</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or</w:t>
      </w:r>
      <w:r>
        <w:rPr>
          <w:rFonts w:ascii="Calibri" w:eastAsia="Calibri" w:hAnsi="Calibri" w:cs="Calibri"/>
          <w:spacing w:val="-5"/>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cr</w:t>
      </w:r>
      <w:r>
        <w:rPr>
          <w:rFonts w:ascii="Calibri" w:eastAsia="Calibri" w:hAnsi="Calibri" w:cs="Calibri"/>
          <w:spacing w:val="-1"/>
          <w:sz w:val="20"/>
          <w:szCs w:val="20"/>
        </w:rPr>
        <w:t>e</w:t>
      </w:r>
      <w:r>
        <w:rPr>
          <w:rFonts w:ascii="Calibri" w:eastAsia="Calibri" w:hAnsi="Calibri" w:cs="Calibri"/>
          <w:spacing w:val="2"/>
          <w:sz w:val="20"/>
          <w:szCs w:val="20"/>
        </w:rPr>
        <w:t>a</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rom</w:t>
      </w:r>
      <w:r>
        <w:rPr>
          <w:rFonts w:ascii="Calibri" w:eastAsia="Calibri" w:hAnsi="Calibri" w:cs="Calibri"/>
          <w:spacing w:val="-6"/>
          <w:sz w:val="20"/>
          <w:szCs w:val="20"/>
        </w:rPr>
        <w:t xml:space="preserve"> </w:t>
      </w:r>
      <w:r>
        <w:rPr>
          <w:rFonts w:ascii="Calibri" w:eastAsia="Calibri" w:hAnsi="Calibri" w:cs="Calibri"/>
          <w:sz w:val="20"/>
          <w:szCs w:val="20"/>
        </w:rPr>
        <w:t>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3"/>
          <w:sz w:val="20"/>
          <w:szCs w:val="20"/>
        </w:rPr>
        <w:t>t</w:t>
      </w:r>
      <w:r>
        <w:rPr>
          <w:rFonts w:ascii="Calibri" w:eastAsia="Calibri" w:hAnsi="Calibri" w:cs="Calibri"/>
          <w:sz w:val="20"/>
          <w:szCs w:val="20"/>
        </w:rPr>
        <w:t>o</w:t>
      </w:r>
      <w:r>
        <w:rPr>
          <w:rFonts w:ascii="Calibri" w:eastAsia="Calibri" w:hAnsi="Calibri" w:cs="Calibri"/>
          <w:spacing w:val="-5"/>
          <w:sz w:val="20"/>
          <w:szCs w:val="20"/>
        </w:rPr>
        <w:t xml:space="preserve"> </w:t>
      </w:r>
      <w:r>
        <w:rPr>
          <w:rFonts w:ascii="Calibri" w:eastAsia="Calibri" w:hAnsi="Calibri" w:cs="Calibri"/>
          <w:spacing w:val="6"/>
          <w:sz w:val="20"/>
          <w:szCs w:val="20"/>
        </w:rPr>
        <w:t>t</w:t>
      </w:r>
      <w:r>
        <w:rPr>
          <w:rFonts w:ascii="Calibri" w:eastAsia="Calibri" w:hAnsi="Calibri" w:cs="Calibri"/>
          <w:sz w:val="20"/>
          <w:szCs w:val="20"/>
        </w:rPr>
        <w:t>i</w:t>
      </w:r>
      <w:r>
        <w:rPr>
          <w:rFonts w:ascii="Calibri" w:eastAsia="Calibri" w:hAnsi="Calibri" w:cs="Calibri"/>
          <w:spacing w:val="-1"/>
          <w:sz w:val="20"/>
          <w:szCs w:val="20"/>
        </w:rPr>
        <w:t>me</w:t>
      </w:r>
      <w:r>
        <w:rPr>
          <w:rFonts w:ascii="Calibri" w:eastAsia="Calibri" w:hAnsi="Calibri" w:cs="Calibri"/>
          <w:sz w:val="20"/>
          <w:szCs w:val="20"/>
        </w:rPr>
        <w:t>.</w:t>
      </w:r>
    </w:p>
    <w:p w14:paraId="067472CF" w14:textId="77777777" w:rsidR="007C62E7" w:rsidRDefault="007C62E7" w:rsidP="007C62E7">
      <w:pPr>
        <w:spacing w:line="200" w:lineRule="exact"/>
        <w:rPr>
          <w:sz w:val="20"/>
          <w:szCs w:val="20"/>
        </w:rPr>
      </w:pPr>
    </w:p>
    <w:p w14:paraId="3C651124" w14:textId="77777777" w:rsidR="007C62E7" w:rsidRDefault="007C62E7" w:rsidP="007C62E7">
      <w:pPr>
        <w:spacing w:line="200" w:lineRule="exact"/>
        <w:rPr>
          <w:sz w:val="20"/>
          <w:szCs w:val="20"/>
        </w:rPr>
      </w:pPr>
    </w:p>
    <w:p w14:paraId="0C4F76C9" w14:textId="77777777" w:rsidR="007C62E7" w:rsidRDefault="007C62E7" w:rsidP="007C62E7">
      <w:pPr>
        <w:spacing w:before="7" w:line="200" w:lineRule="exact"/>
        <w:rPr>
          <w:sz w:val="20"/>
          <w:szCs w:val="20"/>
        </w:rPr>
      </w:pPr>
    </w:p>
    <w:p w14:paraId="5F8CB54A" w14:textId="77777777" w:rsidR="007C62E7" w:rsidRDefault="007C62E7" w:rsidP="005B3361">
      <w:pPr>
        <w:pStyle w:val="Heading5"/>
        <w:numPr>
          <w:ilvl w:val="1"/>
          <w:numId w:val="16"/>
        </w:numPr>
        <w:tabs>
          <w:tab w:val="left" w:pos="689"/>
        </w:tabs>
        <w:rPr>
          <w:b w:val="0"/>
          <w:bCs w:val="0"/>
        </w:rPr>
      </w:pPr>
      <w:bookmarkStart w:id="57" w:name="_bookmark70"/>
      <w:bookmarkEnd w:id="57"/>
      <w:r>
        <w:t>Plant</w:t>
      </w:r>
      <w:r>
        <w:rPr>
          <w:spacing w:val="-6"/>
        </w:rPr>
        <w:t xml:space="preserve"> </w:t>
      </w:r>
      <w:r>
        <w:rPr>
          <w:spacing w:val="-1"/>
        </w:rPr>
        <w:t>a</w:t>
      </w:r>
      <w:r>
        <w:t>nd</w:t>
      </w:r>
      <w:r>
        <w:rPr>
          <w:spacing w:val="-8"/>
        </w:rPr>
        <w:t xml:space="preserve"> </w:t>
      </w:r>
      <w:r>
        <w:rPr>
          <w:spacing w:val="-1"/>
        </w:rPr>
        <w:t>Ma</w:t>
      </w:r>
      <w:r>
        <w:t>teri</w:t>
      </w:r>
      <w:r>
        <w:rPr>
          <w:spacing w:val="-1"/>
        </w:rPr>
        <w:t>a</w:t>
      </w:r>
      <w:r>
        <w:t>ls</w:t>
      </w:r>
    </w:p>
    <w:p w14:paraId="3413C188" w14:textId="77777777" w:rsidR="007C62E7" w:rsidRDefault="007C62E7" w:rsidP="007C62E7">
      <w:pPr>
        <w:spacing w:before="10" w:line="110" w:lineRule="exact"/>
        <w:rPr>
          <w:sz w:val="11"/>
          <w:szCs w:val="11"/>
        </w:rPr>
      </w:pPr>
    </w:p>
    <w:p w14:paraId="74F45C97" w14:textId="77777777" w:rsidR="007C62E7" w:rsidRDefault="007C62E7" w:rsidP="005B3361">
      <w:pPr>
        <w:numPr>
          <w:ilvl w:val="2"/>
          <w:numId w:val="16"/>
        </w:numPr>
        <w:tabs>
          <w:tab w:val="left" w:pos="833"/>
        </w:tabs>
        <w:ind w:left="833"/>
        <w:rPr>
          <w:rFonts w:ascii="Calibri" w:eastAsia="Calibri" w:hAnsi="Calibri" w:cs="Calibri"/>
          <w:sz w:val="20"/>
          <w:szCs w:val="20"/>
        </w:rPr>
      </w:pPr>
      <w:bookmarkStart w:id="58" w:name="_bookmark71"/>
      <w:bookmarkEnd w:id="58"/>
      <w:r>
        <w:rPr>
          <w:rFonts w:ascii="Calibri" w:eastAsia="Calibri" w:hAnsi="Calibri" w:cs="Calibri"/>
          <w:b/>
          <w:bCs/>
          <w:spacing w:val="-1"/>
          <w:sz w:val="20"/>
          <w:szCs w:val="20"/>
        </w:rPr>
        <w:t>S</w:t>
      </w:r>
      <w:r>
        <w:rPr>
          <w:rFonts w:ascii="Calibri" w:eastAsia="Calibri" w:hAnsi="Calibri" w:cs="Calibri"/>
          <w:b/>
          <w:bCs/>
          <w:sz w:val="20"/>
          <w:szCs w:val="20"/>
        </w:rPr>
        <w:t>pec</w:t>
      </w:r>
      <w:r>
        <w:rPr>
          <w:rFonts w:ascii="Calibri" w:eastAsia="Calibri" w:hAnsi="Calibri" w:cs="Calibri"/>
          <w:b/>
          <w:bCs/>
          <w:spacing w:val="-1"/>
          <w:sz w:val="20"/>
          <w:szCs w:val="20"/>
        </w:rPr>
        <w:t>i</w:t>
      </w:r>
      <w:r>
        <w:rPr>
          <w:rFonts w:ascii="Calibri" w:eastAsia="Calibri" w:hAnsi="Calibri" w:cs="Calibri"/>
          <w:b/>
          <w:bCs/>
          <w:sz w:val="20"/>
          <w:szCs w:val="20"/>
        </w:rPr>
        <w:t>f</w:t>
      </w:r>
      <w:r>
        <w:rPr>
          <w:rFonts w:ascii="Calibri" w:eastAsia="Calibri" w:hAnsi="Calibri" w:cs="Calibri"/>
          <w:b/>
          <w:bCs/>
          <w:spacing w:val="-2"/>
          <w:sz w:val="20"/>
          <w:szCs w:val="20"/>
        </w:rPr>
        <w:t>i</w:t>
      </w:r>
      <w:r>
        <w:rPr>
          <w:rFonts w:ascii="Calibri" w:eastAsia="Calibri" w:hAnsi="Calibri" w:cs="Calibri"/>
          <w:b/>
          <w:bCs/>
          <w:sz w:val="20"/>
          <w:szCs w:val="20"/>
        </w:rPr>
        <w:t>ca</w:t>
      </w:r>
      <w:r>
        <w:rPr>
          <w:rFonts w:ascii="Calibri" w:eastAsia="Calibri" w:hAnsi="Calibri" w:cs="Calibri"/>
          <w:b/>
          <w:bCs/>
          <w:spacing w:val="2"/>
          <w:sz w:val="20"/>
          <w:szCs w:val="20"/>
        </w:rPr>
        <w:t>t</w:t>
      </w:r>
      <w:r>
        <w:rPr>
          <w:rFonts w:ascii="Calibri" w:eastAsia="Calibri" w:hAnsi="Calibri" w:cs="Calibri"/>
          <w:b/>
          <w:bCs/>
          <w:spacing w:val="-1"/>
          <w:sz w:val="20"/>
          <w:szCs w:val="20"/>
        </w:rPr>
        <w:t>i</w:t>
      </w:r>
      <w:r>
        <w:rPr>
          <w:rFonts w:ascii="Calibri" w:eastAsia="Calibri" w:hAnsi="Calibri" w:cs="Calibri"/>
          <w:b/>
          <w:bCs/>
          <w:sz w:val="20"/>
          <w:szCs w:val="20"/>
        </w:rPr>
        <w:t>ons</w:t>
      </w:r>
    </w:p>
    <w:p w14:paraId="5D90F30E" w14:textId="77777777" w:rsidR="007C62E7" w:rsidRDefault="007C62E7" w:rsidP="007C62E7">
      <w:pPr>
        <w:spacing w:before="1" w:line="120" w:lineRule="exact"/>
        <w:rPr>
          <w:sz w:val="12"/>
          <w:szCs w:val="12"/>
        </w:rPr>
      </w:pPr>
    </w:p>
    <w:p w14:paraId="1CC95700" w14:textId="77777777" w:rsidR="007C62E7" w:rsidRDefault="007C62E7" w:rsidP="007C62E7">
      <w:pPr>
        <w:ind w:left="11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tegr</w:t>
      </w:r>
      <w:r>
        <w:rPr>
          <w:rFonts w:ascii="Calibri" w:eastAsia="Calibri" w:hAnsi="Calibri" w:cs="Calibri"/>
          <w:spacing w:val="-1"/>
          <w:sz w:val="20"/>
          <w:szCs w:val="20"/>
        </w:rPr>
        <w:t>i</w:t>
      </w:r>
      <w:r>
        <w:rPr>
          <w:rFonts w:ascii="Calibri" w:eastAsia="Calibri" w:hAnsi="Calibri" w:cs="Calibri"/>
          <w:sz w:val="20"/>
          <w:szCs w:val="20"/>
        </w:rPr>
        <w:t>ty</w:t>
      </w:r>
      <w:r>
        <w:rPr>
          <w:rFonts w:ascii="Calibri" w:eastAsia="Calibri" w:hAnsi="Calibri" w:cs="Calibri"/>
          <w:spacing w:val="-3"/>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ll</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w:t>
      </w:r>
      <w:r>
        <w:rPr>
          <w:rFonts w:ascii="Calibri" w:eastAsia="Calibri" w:hAnsi="Calibri" w:cs="Calibri"/>
          <w:spacing w:val="2"/>
          <w:sz w:val="20"/>
          <w:szCs w:val="20"/>
        </w:rPr>
        <w:t>m</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5"/>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5"/>
          <w:sz w:val="20"/>
          <w:szCs w:val="20"/>
        </w:rPr>
        <w:t xml:space="preserve"> </w:t>
      </w:r>
      <w:r>
        <w:rPr>
          <w:rFonts w:ascii="Calibri" w:eastAsia="Calibri" w:hAnsi="Calibri" w:cs="Calibri"/>
          <w:sz w:val="20"/>
          <w:szCs w:val="20"/>
        </w:rPr>
        <w:t>be</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ffe</w:t>
      </w:r>
      <w:r>
        <w:rPr>
          <w:rFonts w:ascii="Calibri" w:eastAsia="Calibri" w:hAnsi="Calibri" w:cs="Calibri"/>
          <w:sz w:val="20"/>
          <w:szCs w:val="20"/>
        </w:rPr>
        <w:t>cted.</w:t>
      </w:r>
    </w:p>
    <w:p w14:paraId="731B5897" w14:textId="77777777" w:rsidR="007C62E7" w:rsidRDefault="007C62E7" w:rsidP="007C62E7">
      <w:pPr>
        <w:spacing w:before="3" w:line="160" w:lineRule="exact"/>
        <w:rPr>
          <w:sz w:val="16"/>
          <w:szCs w:val="16"/>
        </w:rPr>
      </w:pPr>
    </w:p>
    <w:p w14:paraId="7B227E88" w14:textId="77777777" w:rsidR="007C62E7" w:rsidRDefault="007C62E7" w:rsidP="007C62E7">
      <w:pPr>
        <w:spacing w:line="200" w:lineRule="exact"/>
        <w:rPr>
          <w:sz w:val="20"/>
          <w:szCs w:val="20"/>
        </w:rPr>
      </w:pPr>
    </w:p>
    <w:p w14:paraId="755D13F9" w14:textId="77777777" w:rsidR="007C62E7" w:rsidRDefault="007C62E7" w:rsidP="005B3361">
      <w:pPr>
        <w:numPr>
          <w:ilvl w:val="2"/>
          <w:numId w:val="16"/>
        </w:numPr>
        <w:tabs>
          <w:tab w:val="left" w:pos="833"/>
        </w:tabs>
        <w:ind w:left="833"/>
        <w:rPr>
          <w:rFonts w:ascii="Calibri" w:eastAsia="Calibri" w:hAnsi="Calibri" w:cs="Calibri"/>
          <w:sz w:val="20"/>
          <w:szCs w:val="20"/>
        </w:rPr>
      </w:pPr>
      <w:bookmarkStart w:id="59" w:name="_bookmark72"/>
      <w:bookmarkEnd w:id="59"/>
      <w:r>
        <w:rPr>
          <w:rFonts w:ascii="Calibri" w:eastAsia="Calibri" w:hAnsi="Calibri" w:cs="Calibri"/>
          <w:b/>
          <w:bCs/>
          <w:sz w:val="20"/>
          <w:szCs w:val="20"/>
        </w:rPr>
        <w:t>Correction</w:t>
      </w:r>
      <w:r>
        <w:rPr>
          <w:rFonts w:ascii="Calibri" w:eastAsia="Calibri" w:hAnsi="Calibri" w:cs="Calibri"/>
          <w:b/>
          <w:bCs/>
          <w:spacing w:val="-8"/>
          <w:sz w:val="20"/>
          <w:szCs w:val="20"/>
        </w:rPr>
        <w:t xml:space="preserve"> </w:t>
      </w:r>
      <w:r>
        <w:rPr>
          <w:rFonts w:ascii="Calibri" w:eastAsia="Calibri" w:hAnsi="Calibri" w:cs="Calibri"/>
          <w:b/>
          <w:bCs/>
          <w:spacing w:val="1"/>
          <w:sz w:val="20"/>
          <w:szCs w:val="20"/>
        </w:rPr>
        <w:t>o</w:t>
      </w:r>
      <w:r>
        <w:rPr>
          <w:rFonts w:ascii="Calibri" w:eastAsia="Calibri" w:hAnsi="Calibri" w:cs="Calibri"/>
          <w:b/>
          <w:bCs/>
          <w:sz w:val="20"/>
          <w:szCs w:val="20"/>
        </w:rPr>
        <w:t>f</w:t>
      </w:r>
      <w:r>
        <w:rPr>
          <w:rFonts w:ascii="Calibri" w:eastAsia="Calibri" w:hAnsi="Calibri" w:cs="Calibri"/>
          <w:b/>
          <w:bCs/>
          <w:spacing w:val="-11"/>
          <w:sz w:val="20"/>
          <w:szCs w:val="20"/>
        </w:rPr>
        <w:t xml:space="preserve"> </w:t>
      </w:r>
      <w:r>
        <w:rPr>
          <w:rFonts w:ascii="Calibri" w:eastAsia="Calibri" w:hAnsi="Calibri" w:cs="Calibri"/>
          <w:b/>
          <w:bCs/>
          <w:sz w:val="20"/>
          <w:szCs w:val="20"/>
        </w:rPr>
        <w:t>defects</w:t>
      </w:r>
    </w:p>
    <w:p w14:paraId="0ED43F4E" w14:textId="77777777" w:rsidR="007C62E7" w:rsidRDefault="007C62E7" w:rsidP="007C62E7">
      <w:pPr>
        <w:spacing w:before="7" w:line="110" w:lineRule="exact"/>
        <w:rPr>
          <w:sz w:val="11"/>
          <w:szCs w:val="11"/>
        </w:rPr>
      </w:pPr>
    </w:p>
    <w:p w14:paraId="7F8D52F2" w14:textId="77777777" w:rsidR="007C62E7" w:rsidRDefault="007C62E7" w:rsidP="007C62E7">
      <w:pPr>
        <w:spacing w:line="242" w:lineRule="exact"/>
        <w:ind w:left="113" w:right="167"/>
        <w:rPr>
          <w:rFonts w:ascii="Calibri" w:eastAsia="Calibri" w:hAnsi="Calibri" w:cs="Calibri"/>
          <w:sz w:val="20"/>
          <w:szCs w:val="20"/>
        </w:rPr>
      </w:pPr>
      <w:r>
        <w:rPr>
          <w:rFonts w:ascii="Calibri" w:eastAsia="Calibri" w:hAnsi="Calibri" w:cs="Calibri"/>
          <w:sz w:val="20"/>
          <w:szCs w:val="20"/>
        </w:rPr>
        <w:t>W</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re</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tegr</w:t>
      </w:r>
      <w:r>
        <w:rPr>
          <w:rFonts w:ascii="Calibri" w:eastAsia="Calibri" w:hAnsi="Calibri" w:cs="Calibri"/>
          <w:spacing w:val="-1"/>
          <w:sz w:val="20"/>
          <w:szCs w:val="20"/>
        </w:rPr>
        <w:t>i</w:t>
      </w:r>
      <w:r>
        <w:rPr>
          <w:rFonts w:ascii="Calibri" w:eastAsia="Calibri" w:hAnsi="Calibri" w:cs="Calibri"/>
          <w:sz w:val="20"/>
          <w:szCs w:val="20"/>
        </w:rPr>
        <w:t>ty</w:t>
      </w:r>
      <w:r>
        <w:rPr>
          <w:rFonts w:ascii="Calibri" w:eastAsia="Calibri" w:hAnsi="Calibri" w:cs="Calibri"/>
          <w:spacing w:val="-2"/>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as</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f</w:t>
      </w:r>
      <w:r>
        <w:rPr>
          <w:rFonts w:ascii="Calibri" w:eastAsia="Calibri" w:hAnsi="Calibri" w:cs="Calibri"/>
          <w:spacing w:val="-1"/>
          <w:sz w:val="20"/>
          <w:szCs w:val="20"/>
        </w:rPr>
        <w:t>fe</w:t>
      </w:r>
      <w:r>
        <w:rPr>
          <w:rFonts w:ascii="Calibri" w:eastAsia="Calibri" w:hAnsi="Calibri" w:cs="Calibri"/>
          <w:spacing w:val="2"/>
          <w:sz w:val="20"/>
          <w:szCs w:val="20"/>
        </w:rPr>
        <w:t>c</w:t>
      </w:r>
      <w:r>
        <w:rPr>
          <w:rFonts w:ascii="Calibri" w:eastAsia="Calibri" w:hAnsi="Calibri" w:cs="Calibri"/>
          <w:sz w:val="20"/>
          <w:szCs w:val="20"/>
        </w:rPr>
        <w:t>ted</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amage</w:t>
      </w:r>
      <w:r>
        <w:rPr>
          <w:rFonts w:ascii="Calibri" w:eastAsia="Calibri" w:hAnsi="Calibri" w:cs="Calibri"/>
          <w:spacing w:val="-6"/>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pacing w:val="2"/>
          <w:sz w:val="20"/>
          <w:szCs w:val="20"/>
        </w:rPr>
        <w:t>e</w:t>
      </w:r>
      <w:r>
        <w:rPr>
          <w:rFonts w:ascii="Calibri" w:eastAsia="Calibri" w:hAnsi="Calibri" w:cs="Calibri"/>
          <w:spacing w:val="-2"/>
          <w:sz w:val="20"/>
          <w:szCs w:val="20"/>
        </w:rPr>
        <w:t>v</w:t>
      </w:r>
      <w:r>
        <w:rPr>
          <w:rFonts w:ascii="Calibri" w:eastAsia="Calibri" w:hAnsi="Calibri" w:cs="Calibri"/>
          <w:sz w:val="20"/>
          <w:szCs w:val="20"/>
        </w:rPr>
        <w:t>id</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4"/>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a</w:t>
      </w:r>
      <w:r>
        <w:rPr>
          <w:rFonts w:ascii="Calibri" w:eastAsia="Calibri" w:hAnsi="Calibri" w:cs="Calibri"/>
          <w:sz w:val="20"/>
          <w:szCs w:val="20"/>
        </w:rPr>
        <w:t>u</w:t>
      </w:r>
      <w:r>
        <w:rPr>
          <w:rFonts w:ascii="Calibri" w:eastAsia="Calibri" w:hAnsi="Calibri" w:cs="Calibri"/>
          <w:spacing w:val="-1"/>
          <w:sz w:val="20"/>
          <w:szCs w:val="20"/>
        </w:rPr>
        <w:t>se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z w:val="20"/>
          <w:szCs w:val="20"/>
        </w:rPr>
        <w:t>ctor,</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z w:val="20"/>
          <w:szCs w:val="20"/>
        </w:rPr>
        <w:t>ctor</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liable</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pacing w:val="11"/>
          <w:sz w:val="20"/>
          <w:szCs w:val="20"/>
        </w:rPr>
        <w:t>n</w:t>
      </w:r>
      <w:r>
        <w:rPr>
          <w:rFonts w:ascii="Calibri" w:eastAsia="Calibri" w:hAnsi="Calibri" w:cs="Calibri"/>
          <w:sz w:val="20"/>
          <w:szCs w:val="20"/>
        </w:rPr>
        <w:t>d</w:t>
      </w:r>
      <w:r>
        <w:rPr>
          <w:rFonts w:ascii="Calibri" w:eastAsia="Calibri" w:hAnsi="Calibri" w:cs="Calibri"/>
          <w:w w:val="99"/>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ld</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es</w:t>
      </w:r>
      <w:r>
        <w:rPr>
          <w:rFonts w:ascii="Calibri" w:eastAsia="Calibri" w:hAnsi="Calibri" w:cs="Calibri"/>
          <w:sz w:val="20"/>
          <w:szCs w:val="20"/>
        </w:rPr>
        <w:t>pon</w:t>
      </w:r>
      <w:r>
        <w:rPr>
          <w:rFonts w:ascii="Calibri" w:eastAsia="Calibri" w:hAnsi="Calibri" w:cs="Calibri"/>
          <w:spacing w:val="-1"/>
          <w:sz w:val="20"/>
          <w:szCs w:val="20"/>
        </w:rPr>
        <w:t>s</w:t>
      </w:r>
      <w:r>
        <w:rPr>
          <w:rFonts w:ascii="Calibri" w:eastAsia="Calibri" w:hAnsi="Calibri" w:cs="Calibri"/>
          <w:sz w:val="20"/>
          <w:szCs w:val="20"/>
        </w:rPr>
        <w:t>ib</w:t>
      </w:r>
      <w:r>
        <w:rPr>
          <w:rFonts w:ascii="Calibri" w:eastAsia="Calibri" w:hAnsi="Calibri" w:cs="Calibri"/>
          <w:spacing w:val="2"/>
          <w:sz w:val="20"/>
          <w:szCs w:val="20"/>
        </w:rPr>
        <w:t>l</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for</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pa</w:t>
      </w:r>
      <w:r>
        <w:rPr>
          <w:rFonts w:ascii="Calibri" w:eastAsia="Calibri" w:hAnsi="Calibri" w:cs="Calibri"/>
          <w:spacing w:val="2"/>
          <w:sz w:val="20"/>
          <w:szCs w:val="20"/>
        </w:rPr>
        <w:t>i</w:t>
      </w:r>
      <w:r>
        <w:rPr>
          <w:rFonts w:ascii="Calibri" w:eastAsia="Calibri" w:hAnsi="Calibri" w:cs="Calibri"/>
          <w:sz w:val="20"/>
          <w:szCs w:val="20"/>
        </w:rPr>
        <w:t>rs</w:t>
      </w:r>
      <w:r>
        <w:rPr>
          <w:rFonts w:ascii="Calibri" w:eastAsia="Calibri" w:hAnsi="Calibri" w:cs="Calibri"/>
          <w:spacing w:val="-8"/>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plo</w:t>
      </w:r>
      <w:r>
        <w:rPr>
          <w:rFonts w:ascii="Calibri" w:eastAsia="Calibri" w:hAnsi="Calibri" w:cs="Calibri"/>
          <w:spacing w:val="1"/>
          <w:sz w:val="20"/>
          <w:szCs w:val="20"/>
        </w:rPr>
        <w:t>y</w:t>
      </w:r>
      <w:r>
        <w:rPr>
          <w:rFonts w:ascii="Calibri" w:eastAsia="Calibri" w:hAnsi="Calibri" w:cs="Calibri"/>
          <w:spacing w:val="-1"/>
          <w:sz w:val="20"/>
          <w:szCs w:val="20"/>
        </w:rPr>
        <w:t>e</w:t>
      </w:r>
      <w:r>
        <w:rPr>
          <w:rFonts w:ascii="Calibri" w:eastAsia="Calibri" w:hAnsi="Calibri" w:cs="Calibri"/>
          <w:sz w:val="20"/>
          <w:szCs w:val="20"/>
        </w:rPr>
        <w:t>r’s</w:t>
      </w:r>
      <w:r>
        <w:rPr>
          <w:rFonts w:ascii="Calibri" w:eastAsia="Calibri" w:hAnsi="Calibri" w:cs="Calibri"/>
          <w:spacing w:val="-8"/>
          <w:sz w:val="20"/>
          <w:szCs w:val="20"/>
        </w:rPr>
        <w:t xml:space="preserve"> </w:t>
      </w:r>
      <w:r>
        <w:rPr>
          <w:rFonts w:ascii="Calibri" w:eastAsia="Calibri" w:hAnsi="Calibri" w:cs="Calibri"/>
          <w:sz w:val="20"/>
          <w:szCs w:val="20"/>
        </w:rPr>
        <w:t>sat</w:t>
      </w:r>
      <w:r>
        <w:rPr>
          <w:rFonts w:ascii="Calibri" w:eastAsia="Calibri" w:hAnsi="Calibri" w:cs="Calibri"/>
          <w:spacing w:val="2"/>
          <w:sz w:val="20"/>
          <w:szCs w:val="20"/>
        </w:rPr>
        <w:t>i</w:t>
      </w:r>
      <w:r>
        <w:rPr>
          <w:rFonts w:ascii="Calibri" w:eastAsia="Calibri" w:hAnsi="Calibri" w:cs="Calibri"/>
          <w:spacing w:val="-1"/>
          <w:sz w:val="20"/>
          <w:szCs w:val="20"/>
        </w:rPr>
        <w:t>sf</w:t>
      </w:r>
      <w:r>
        <w:rPr>
          <w:rFonts w:ascii="Calibri" w:eastAsia="Calibri" w:hAnsi="Calibri" w:cs="Calibri"/>
          <w:spacing w:val="2"/>
          <w:sz w:val="20"/>
          <w:szCs w:val="20"/>
        </w:rPr>
        <w:t>a</w:t>
      </w:r>
      <w:r>
        <w:rPr>
          <w:rFonts w:ascii="Calibri" w:eastAsia="Calibri" w:hAnsi="Calibri" w:cs="Calibri"/>
          <w:sz w:val="20"/>
          <w:szCs w:val="20"/>
        </w:rPr>
        <w:t>ct</w:t>
      </w:r>
      <w:r>
        <w:rPr>
          <w:rFonts w:ascii="Calibri" w:eastAsia="Calibri" w:hAnsi="Calibri" w:cs="Calibri"/>
          <w:spacing w:val="2"/>
          <w:sz w:val="20"/>
          <w:szCs w:val="20"/>
        </w:rPr>
        <w:t>i</w:t>
      </w:r>
      <w:r>
        <w:rPr>
          <w:rFonts w:ascii="Calibri" w:eastAsia="Calibri" w:hAnsi="Calibri" w:cs="Calibri"/>
          <w:sz w:val="20"/>
          <w:szCs w:val="20"/>
        </w:rPr>
        <w:t>on.</w:t>
      </w:r>
    </w:p>
    <w:p w14:paraId="6BB41648" w14:textId="77777777" w:rsidR="007C62E7" w:rsidRDefault="007C62E7" w:rsidP="007C62E7">
      <w:pPr>
        <w:spacing w:line="242" w:lineRule="exact"/>
        <w:rPr>
          <w:rFonts w:ascii="Calibri" w:eastAsia="Calibri" w:hAnsi="Calibri" w:cs="Calibri"/>
          <w:sz w:val="20"/>
          <w:szCs w:val="20"/>
        </w:rPr>
        <w:sectPr w:rsidR="007C62E7">
          <w:pgSz w:w="11907" w:h="16840"/>
          <w:pgMar w:top="1360" w:right="1020" w:bottom="1080" w:left="1020" w:header="755" w:footer="891" w:gutter="0"/>
          <w:cols w:space="720"/>
        </w:sectPr>
      </w:pPr>
    </w:p>
    <w:p w14:paraId="76C7B879" w14:textId="77777777" w:rsidR="007C62E7" w:rsidRDefault="007C62E7" w:rsidP="005B3361">
      <w:pPr>
        <w:numPr>
          <w:ilvl w:val="2"/>
          <w:numId w:val="16"/>
        </w:numPr>
        <w:tabs>
          <w:tab w:val="left" w:pos="833"/>
        </w:tabs>
        <w:spacing w:before="43"/>
        <w:ind w:left="833"/>
        <w:rPr>
          <w:rFonts w:ascii="Calibri" w:eastAsia="Calibri" w:hAnsi="Calibri" w:cs="Calibri"/>
          <w:sz w:val="20"/>
          <w:szCs w:val="20"/>
        </w:rPr>
      </w:pPr>
      <w:bookmarkStart w:id="60" w:name="_bookmark73"/>
      <w:bookmarkEnd w:id="60"/>
      <w:r>
        <w:rPr>
          <w:rFonts w:ascii="Calibri" w:eastAsia="Calibri" w:hAnsi="Calibri" w:cs="Calibri"/>
          <w:b/>
          <w:bCs/>
          <w:i/>
          <w:sz w:val="20"/>
          <w:szCs w:val="20"/>
        </w:rPr>
        <w:lastRenderedPageBreak/>
        <w:t>Contracto</w:t>
      </w:r>
      <w:r>
        <w:rPr>
          <w:rFonts w:ascii="Calibri" w:eastAsia="Calibri" w:hAnsi="Calibri" w:cs="Calibri"/>
          <w:b/>
          <w:bCs/>
          <w:i/>
          <w:spacing w:val="-1"/>
          <w:sz w:val="20"/>
          <w:szCs w:val="20"/>
        </w:rPr>
        <w:t>r</w:t>
      </w:r>
      <w:r>
        <w:rPr>
          <w:rFonts w:ascii="Calibri" w:eastAsia="Calibri" w:hAnsi="Calibri" w:cs="Calibri"/>
          <w:b/>
          <w:bCs/>
          <w:spacing w:val="1"/>
          <w:sz w:val="20"/>
          <w:szCs w:val="20"/>
        </w:rPr>
        <w:t>’</w:t>
      </w:r>
      <w:r>
        <w:rPr>
          <w:rFonts w:ascii="Calibri" w:eastAsia="Calibri" w:hAnsi="Calibri" w:cs="Calibri"/>
          <w:b/>
          <w:bCs/>
          <w:sz w:val="20"/>
          <w:szCs w:val="20"/>
        </w:rPr>
        <w:t>s</w:t>
      </w:r>
      <w:r>
        <w:rPr>
          <w:rFonts w:ascii="Calibri" w:eastAsia="Calibri" w:hAnsi="Calibri" w:cs="Calibri"/>
          <w:b/>
          <w:bCs/>
          <w:spacing w:val="-9"/>
          <w:sz w:val="20"/>
          <w:szCs w:val="20"/>
        </w:rPr>
        <w:t xml:space="preserve"> </w:t>
      </w:r>
      <w:r>
        <w:rPr>
          <w:rFonts w:ascii="Calibri" w:eastAsia="Calibri" w:hAnsi="Calibri" w:cs="Calibri"/>
          <w:b/>
          <w:bCs/>
          <w:spacing w:val="1"/>
          <w:sz w:val="20"/>
          <w:szCs w:val="20"/>
        </w:rPr>
        <w:t>pr</w:t>
      </w:r>
      <w:r>
        <w:rPr>
          <w:rFonts w:ascii="Calibri" w:eastAsia="Calibri" w:hAnsi="Calibri" w:cs="Calibri"/>
          <w:b/>
          <w:bCs/>
          <w:sz w:val="20"/>
          <w:szCs w:val="20"/>
        </w:rPr>
        <w:t>ocu</w:t>
      </w:r>
      <w:r>
        <w:rPr>
          <w:rFonts w:ascii="Calibri" w:eastAsia="Calibri" w:hAnsi="Calibri" w:cs="Calibri"/>
          <w:b/>
          <w:bCs/>
          <w:spacing w:val="1"/>
          <w:sz w:val="20"/>
          <w:szCs w:val="20"/>
        </w:rPr>
        <w:t>r</w:t>
      </w:r>
      <w:r>
        <w:rPr>
          <w:rFonts w:ascii="Calibri" w:eastAsia="Calibri" w:hAnsi="Calibri" w:cs="Calibri"/>
          <w:b/>
          <w:bCs/>
          <w:sz w:val="20"/>
          <w:szCs w:val="20"/>
        </w:rPr>
        <w:t>e</w:t>
      </w:r>
      <w:r>
        <w:rPr>
          <w:rFonts w:ascii="Calibri" w:eastAsia="Calibri" w:hAnsi="Calibri" w:cs="Calibri"/>
          <w:b/>
          <w:bCs/>
          <w:spacing w:val="-2"/>
          <w:sz w:val="20"/>
          <w:szCs w:val="20"/>
        </w:rPr>
        <w:t>m</w:t>
      </w:r>
      <w:r>
        <w:rPr>
          <w:rFonts w:ascii="Calibri" w:eastAsia="Calibri" w:hAnsi="Calibri" w:cs="Calibri"/>
          <w:b/>
          <w:bCs/>
          <w:sz w:val="20"/>
          <w:szCs w:val="20"/>
        </w:rPr>
        <w:t>ent</w:t>
      </w:r>
      <w:r>
        <w:rPr>
          <w:rFonts w:ascii="Calibri" w:eastAsia="Calibri" w:hAnsi="Calibri" w:cs="Calibri"/>
          <w:b/>
          <w:bCs/>
          <w:spacing w:val="-8"/>
          <w:sz w:val="20"/>
          <w:szCs w:val="20"/>
        </w:rPr>
        <w:t xml:space="preserve"> </w:t>
      </w:r>
      <w:r>
        <w:rPr>
          <w:rFonts w:ascii="Calibri" w:eastAsia="Calibri" w:hAnsi="Calibri" w:cs="Calibri"/>
          <w:b/>
          <w:bCs/>
          <w:sz w:val="20"/>
          <w:szCs w:val="20"/>
        </w:rPr>
        <w:t>of</w:t>
      </w:r>
      <w:r>
        <w:rPr>
          <w:rFonts w:ascii="Calibri" w:eastAsia="Calibri" w:hAnsi="Calibri" w:cs="Calibri"/>
          <w:b/>
          <w:bCs/>
          <w:spacing w:val="-10"/>
          <w:sz w:val="20"/>
          <w:szCs w:val="20"/>
        </w:rPr>
        <w:t xml:space="preserve"> </w:t>
      </w:r>
      <w:r>
        <w:rPr>
          <w:rFonts w:ascii="Calibri" w:eastAsia="Calibri" w:hAnsi="Calibri" w:cs="Calibri"/>
          <w:b/>
          <w:bCs/>
          <w:sz w:val="20"/>
          <w:szCs w:val="20"/>
        </w:rPr>
        <w:t>P</w:t>
      </w:r>
      <w:r>
        <w:rPr>
          <w:rFonts w:ascii="Calibri" w:eastAsia="Calibri" w:hAnsi="Calibri" w:cs="Calibri"/>
          <w:b/>
          <w:bCs/>
          <w:spacing w:val="-2"/>
          <w:sz w:val="20"/>
          <w:szCs w:val="20"/>
        </w:rPr>
        <w:t>l</w:t>
      </w:r>
      <w:r>
        <w:rPr>
          <w:rFonts w:ascii="Calibri" w:eastAsia="Calibri" w:hAnsi="Calibri" w:cs="Calibri"/>
          <w:b/>
          <w:bCs/>
          <w:sz w:val="20"/>
          <w:szCs w:val="20"/>
        </w:rPr>
        <w:t>ant</w:t>
      </w:r>
      <w:r>
        <w:rPr>
          <w:rFonts w:ascii="Calibri" w:eastAsia="Calibri" w:hAnsi="Calibri" w:cs="Calibri"/>
          <w:b/>
          <w:bCs/>
          <w:spacing w:val="-8"/>
          <w:sz w:val="20"/>
          <w:szCs w:val="20"/>
        </w:rPr>
        <w:t xml:space="preserve"> </w:t>
      </w:r>
      <w:r>
        <w:rPr>
          <w:rFonts w:ascii="Calibri" w:eastAsia="Calibri" w:hAnsi="Calibri" w:cs="Calibri"/>
          <w:b/>
          <w:bCs/>
          <w:sz w:val="20"/>
          <w:szCs w:val="20"/>
        </w:rPr>
        <w:t>and</w:t>
      </w:r>
      <w:r>
        <w:rPr>
          <w:rFonts w:ascii="Calibri" w:eastAsia="Calibri" w:hAnsi="Calibri" w:cs="Calibri"/>
          <w:b/>
          <w:bCs/>
          <w:spacing w:val="-8"/>
          <w:sz w:val="20"/>
          <w:szCs w:val="20"/>
        </w:rPr>
        <w:t xml:space="preserve"> </w:t>
      </w:r>
      <w:r>
        <w:rPr>
          <w:rFonts w:ascii="Calibri" w:eastAsia="Calibri" w:hAnsi="Calibri" w:cs="Calibri"/>
          <w:b/>
          <w:bCs/>
          <w:spacing w:val="1"/>
          <w:sz w:val="20"/>
          <w:szCs w:val="20"/>
        </w:rPr>
        <w:t>M</w:t>
      </w:r>
      <w:r>
        <w:rPr>
          <w:rFonts w:ascii="Calibri" w:eastAsia="Calibri" w:hAnsi="Calibri" w:cs="Calibri"/>
          <w:b/>
          <w:bCs/>
          <w:sz w:val="20"/>
          <w:szCs w:val="20"/>
        </w:rPr>
        <w:t>ate</w:t>
      </w:r>
      <w:r>
        <w:rPr>
          <w:rFonts w:ascii="Calibri" w:eastAsia="Calibri" w:hAnsi="Calibri" w:cs="Calibri"/>
          <w:b/>
          <w:bCs/>
          <w:spacing w:val="1"/>
          <w:sz w:val="20"/>
          <w:szCs w:val="20"/>
        </w:rPr>
        <w:t>r</w:t>
      </w:r>
      <w:r>
        <w:rPr>
          <w:rFonts w:ascii="Calibri" w:eastAsia="Calibri" w:hAnsi="Calibri" w:cs="Calibri"/>
          <w:b/>
          <w:bCs/>
          <w:spacing w:val="-1"/>
          <w:sz w:val="20"/>
          <w:szCs w:val="20"/>
        </w:rPr>
        <w:t>i</w:t>
      </w:r>
      <w:r>
        <w:rPr>
          <w:rFonts w:ascii="Calibri" w:eastAsia="Calibri" w:hAnsi="Calibri" w:cs="Calibri"/>
          <w:b/>
          <w:bCs/>
          <w:sz w:val="20"/>
          <w:szCs w:val="20"/>
        </w:rPr>
        <w:t>a</w:t>
      </w:r>
      <w:r>
        <w:rPr>
          <w:rFonts w:ascii="Calibri" w:eastAsia="Calibri" w:hAnsi="Calibri" w:cs="Calibri"/>
          <w:b/>
          <w:bCs/>
          <w:spacing w:val="-1"/>
          <w:sz w:val="20"/>
          <w:szCs w:val="20"/>
        </w:rPr>
        <w:t>l</w:t>
      </w:r>
      <w:r>
        <w:rPr>
          <w:rFonts w:ascii="Calibri" w:eastAsia="Calibri" w:hAnsi="Calibri" w:cs="Calibri"/>
          <w:b/>
          <w:bCs/>
          <w:sz w:val="20"/>
          <w:szCs w:val="20"/>
        </w:rPr>
        <w:t>s</w:t>
      </w:r>
    </w:p>
    <w:p w14:paraId="66FCDE95" w14:textId="77777777" w:rsidR="007C62E7" w:rsidRDefault="007C62E7" w:rsidP="007C62E7">
      <w:pPr>
        <w:spacing w:before="1" w:line="120" w:lineRule="exact"/>
        <w:rPr>
          <w:sz w:val="12"/>
          <w:szCs w:val="12"/>
        </w:rPr>
      </w:pPr>
    </w:p>
    <w:p w14:paraId="0DF3F83D" w14:textId="77777777" w:rsidR="007C62E7" w:rsidRDefault="007C62E7" w:rsidP="007C62E7">
      <w:pPr>
        <w:ind w:left="113"/>
        <w:rPr>
          <w:rFonts w:ascii="Calibri" w:eastAsia="Calibri" w:hAnsi="Calibri" w:cs="Calibri"/>
          <w:sz w:val="20"/>
          <w:szCs w:val="20"/>
        </w:rPr>
      </w:pPr>
      <w:r>
        <w:rPr>
          <w:rFonts w:ascii="Calibri" w:eastAsia="Calibri" w:hAnsi="Calibri" w:cs="Calibri"/>
          <w:sz w:val="20"/>
          <w:szCs w:val="20"/>
        </w:rPr>
        <w:t>All</w:t>
      </w:r>
      <w:r>
        <w:rPr>
          <w:rFonts w:ascii="Calibri" w:eastAsia="Calibri" w:hAnsi="Calibri" w:cs="Calibri"/>
          <w:spacing w:val="-5"/>
          <w:sz w:val="20"/>
          <w:szCs w:val="20"/>
        </w:rPr>
        <w:t xml:space="preserve"> </w:t>
      </w:r>
      <w:r>
        <w:rPr>
          <w:rFonts w:ascii="Calibri" w:eastAsia="Calibri" w:hAnsi="Calibri" w:cs="Calibri"/>
          <w:sz w:val="20"/>
          <w:szCs w:val="20"/>
        </w:rPr>
        <w:t>pla</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mat</w:t>
      </w:r>
      <w:r>
        <w:rPr>
          <w:rFonts w:ascii="Calibri" w:eastAsia="Calibri" w:hAnsi="Calibri" w:cs="Calibri"/>
          <w:spacing w:val="-1"/>
          <w:sz w:val="20"/>
          <w:szCs w:val="20"/>
        </w:rPr>
        <w:t>e</w:t>
      </w:r>
      <w:r>
        <w:rPr>
          <w:rFonts w:ascii="Calibri" w:eastAsia="Calibri" w:hAnsi="Calibri" w:cs="Calibri"/>
          <w:sz w:val="20"/>
          <w:szCs w:val="20"/>
        </w:rPr>
        <w:t>rials</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qui</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2"/>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4"/>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su</w:t>
      </w:r>
      <w:r>
        <w:rPr>
          <w:rFonts w:ascii="Calibri" w:eastAsia="Calibri" w:hAnsi="Calibri" w:cs="Calibri"/>
          <w:spacing w:val="1"/>
          <w:sz w:val="20"/>
          <w:szCs w:val="20"/>
        </w:rPr>
        <w:t>p</w:t>
      </w:r>
      <w:r>
        <w:rPr>
          <w:rFonts w:ascii="Calibri" w:eastAsia="Calibri" w:hAnsi="Calibri" w:cs="Calibri"/>
          <w:sz w:val="20"/>
          <w:szCs w:val="20"/>
        </w:rPr>
        <w:t>pli</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p>
    <w:p w14:paraId="6386E42C" w14:textId="77777777" w:rsidR="007C62E7" w:rsidRDefault="007C62E7" w:rsidP="007C62E7">
      <w:pPr>
        <w:spacing w:before="3" w:line="160" w:lineRule="exact"/>
        <w:rPr>
          <w:sz w:val="16"/>
          <w:szCs w:val="16"/>
        </w:rPr>
      </w:pPr>
    </w:p>
    <w:p w14:paraId="48EC45AC" w14:textId="77777777" w:rsidR="007C62E7" w:rsidRDefault="007C62E7" w:rsidP="007C62E7">
      <w:pPr>
        <w:spacing w:line="200" w:lineRule="exact"/>
        <w:rPr>
          <w:sz w:val="20"/>
          <w:szCs w:val="20"/>
        </w:rPr>
      </w:pPr>
    </w:p>
    <w:p w14:paraId="2B39C196" w14:textId="77777777" w:rsidR="007C62E7" w:rsidRDefault="007C62E7" w:rsidP="005B3361">
      <w:pPr>
        <w:numPr>
          <w:ilvl w:val="2"/>
          <w:numId w:val="16"/>
        </w:numPr>
        <w:tabs>
          <w:tab w:val="left" w:pos="833"/>
        </w:tabs>
        <w:ind w:left="833"/>
        <w:rPr>
          <w:rFonts w:ascii="Calibri" w:eastAsia="Calibri" w:hAnsi="Calibri" w:cs="Calibri"/>
          <w:sz w:val="20"/>
          <w:szCs w:val="20"/>
        </w:rPr>
      </w:pPr>
      <w:bookmarkStart w:id="61" w:name="_bookmark74"/>
      <w:bookmarkEnd w:id="61"/>
      <w:r>
        <w:rPr>
          <w:rFonts w:ascii="Calibri" w:eastAsia="Calibri" w:hAnsi="Calibri" w:cs="Calibri"/>
          <w:b/>
          <w:bCs/>
          <w:sz w:val="20"/>
          <w:szCs w:val="20"/>
        </w:rPr>
        <w:t>Tests</w:t>
      </w:r>
      <w:r>
        <w:rPr>
          <w:rFonts w:ascii="Calibri" w:eastAsia="Calibri" w:hAnsi="Calibri" w:cs="Calibri"/>
          <w:b/>
          <w:bCs/>
          <w:spacing w:val="-8"/>
          <w:sz w:val="20"/>
          <w:szCs w:val="20"/>
        </w:rPr>
        <w:t xml:space="preserve"> </w:t>
      </w:r>
      <w:r>
        <w:rPr>
          <w:rFonts w:ascii="Calibri" w:eastAsia="Calibri" w:hAnsi="Calibri" w:cs="Calibri"/>
          <w:b/>
          <w:bCs/>
          <w:sz w:val="20"/>
          <w:szCs w:val="20"/>
        </w:rPr>
        <w:t>and</w:t>
      </w:r>
      <w:r>
        <w:rPr>
          <w:rFonts w:ascii="Calibri" w:eastAsia="Calibri" w:hAnsi="Calibri" w:cs="Calibri"/>
          <w:b/>
          <w:bCs/>
          <w:spacing w:val="-7"/>
          <w:sz w:val="20"/>
          <w:szCs w:val="20"/>
        </w:rPr>
        <w:t xml:space="preserve"> </w:t>
      </w:r>
      <w:r>
        <w:rPr>
          <w:rFonts w:ascii="Calibri" w:eastAsia="Calibri" w:hAnsi="Calibri" w:cs="Calibri"/>
          <w:b/>
          <w:bCs/>
          <w:sz w:val="20"/>
          <w:szCs w:val="20"/>
        </w:rPr>
        <w:t>inspectio</w:t>
      </w:r>
      <w:r>
        <w:rPr>
          <w:rFonts w:ascii="Calibri" w:eastAsia="Calibri" w:hAnsi="Calibri" w:cs="Calibri"/>
          <w:b/>
          <w:bCs/>
          <w:spacing w:val="1"/>
          <w:sz w:val="20"/>
          <w:szCs w:val="20"/>
        </w:rPr>
        <w:t>n</w:t>
      </w:r>
      <w:r>
        <w:rPr>
          <w:rFonts w:ascii="Calibri" w:eastAsia="Calibri" w:hAnsi="Calibri" w:cs="Calibri"/>
          <w:b/>
          <w:bCs/>
          <w:sz w:val="20"/>
          <w:szCs w:val="20"/>
        </w:rPr>
        <w:t>s</w:t>
      </w:r>
      <w:r>
        <w:rPr>
          <w:rFonts w:ascii="Calibri" w:eastAsia="Calibri" w:hAnsi="Calibri" w:cs="Calibri"/>
          <w:b/>
          <w:bCs/>
          <w:spacing w:val="-8"/>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efo</w:t>
      </w:r>
      <w:r>
        <w:rPr>
          <w:rFonts w:ascii="Calibri" w:eastAsia="Calibri" w:hAnsi="Calibri" w:cs="Calibri"/>
          <w:b/>
          <w:bCs/>
          <w:spacing w:val="1"/>
          <w:sz w:val="20"/>
          <w:szCs w:val="20"/>
        </w:rPr>
        <w:t>r</w:t>
      </w:r>
      <w:r>
        <w:rPr>
          <w:rFonts w:ascii="Calibri" w:eastAsia="Calibri" w:hAnsi="Calibri" w:cs="Calibri"/>
          <w:b/>
          <w:bCs/>
          <w:sz w:val="20"/>
          <w:szCs w:val="20"/>
        </w:rPr>
        <w:t>e</w:t>
      </w:r>
      <w:r>
        <w:rPr>
          <w:rFonts w:ascii="Calibri" w:eastAsia="Calibri" w:hAnsi="Calibri" w:cs="Calibri"/>
          <w:b/>
          <w:bCs/>
          <w:spacing w:val="-9"/>
          <w:sz w:val="20"/>
          <w:szCs w:val="20"/>
        </w:rPr>
        <w:t xml:space="preserve"> </w:t>
      </w:r>
      <w:r>
        <w:rPr>
          <w:rFonts w:ascii="Calibri" w:eastAsia="Calibri" w:hAnsi="Calibri" w:cs="Calibri"/>
          <w:b/>
          <w:bCs/>
          <w:sz w:val="20"/>
          <w:szCs w:val="20"/>
        </w:rPr>
        <w:t>de</w:t>
      </w:r>
      <w:r>
        <w:rPr>
          <w:rFonts w:ascii="Calibri" w:eastAsia="Calibri" w:hAnsi="Calibri" w:cs="Calibri"/>
          <w:b/>
          <w:bCs/>
          <w:spacing w:val="-1"/>
          <w:sz w:val="20"/>
          <w:szCs w:val="20"/>
        </w:rPr>
        <w:t>liv</w:t>
      </w:r>
      <w:r>
        <w:rPr>
          <w:rFonts w:ascii="Calibri" w:eastAsia="Calibri" w:hAnsi="Calibri" w:cs="Calibri"/>
          <w:b/>
          <w:bCs/>
          <w:sz w:val="20"/>
          <w:szCs w:val="20"/>
        </w:rPr>
        <w:t>ery</w:t>
      </w:r>
    </w:p>
    <w:p w14:paraId="61C452C2" w14:textId="77777777" w:rsidR="007C62E7" w:rsidRDefault="007C62E7" w:rsidP="007C62E7">
      <w:pPr>
        <w:spacing w:before="1" w:line="120" w:lineRule="exact"/>
        <w:rPr>
          <w:sz w:val="12"/>
          <w:szCs w:val="12"/>
        </w:rPr>
      </w:pPr>
    </w:p>
    <w:p w14:paraId="43A7D051" w14:textId="77777777" w:rsidR="007C62E7" w:rsidRDefault="007C62E7" w:rsidP="007C62E7">
      <w:pPr>
        <w:ind w:left="821"/>
        <w:rPr>
          <w:rFonts w:ascii="Calibri" w:eastAsia="Calibri" w:hAnsi="Calibri" w:cs="Calibri"/>
          <w:sz w:val="20"/>
          <w:szCs w:val="20"/>
        </w:rPr>
      </w:pPr>
      <w:r>
        <w:rPr>
          <w:rFonts w:ascii="Calibri" w:eastAsia="Calibri" w:hAnsi="Calibri" w:cs="Calibri"/>
          <w:sz w:val="20"/>
          <w:szCs w:val="20"/>
        </w:rPr>
        <w:t>N/A</w:t>
      </w:r>
    </w:p>
    <w:p w14:paraId="17EF8639" w14:textId="77777777" w:rsidR="007C62E7" w:rsidRDefault="007C62E7" w:rsidP="007C62E7">
      <w:pPr>
        <w:spacing w:before="3" w:line="160" w:lineRule="exact"/>
        <w:rPr>
          <w:sz w:val="16"/>
          <w:szCs w:val="16"/>
        </w:rPr>
      </w:pPr>
    </w:p>
    <w:p w14:paraId="5AFD0788" w14:textId="77777777" w:rsidR="007C62E7" w:rsidRDefault="007C62E7" w:rsidP="007C62E7">
      <w:pPr>
        <w:spacing w:line="200" w:lineRule="exact"/>
        <w:rPr>
          <w:sz w:val="20"/>
          <w:szCs w:val="20"/>
        </w:rPr>
      </w:pPr>
    </w:p>
    <w:p w14:paraId="3816C98B" w14:textId="77777777" w:rsidR="007C62E7" w:rsidRDefault="007C62E7" w:rsidP="005B3361">
      <w:pPr>
        <w:numPr>
          <w:ilvl w:val="2"/>
          <w:numId w:val="16"/>
        </w:numPr>
        <w:tabs>
          <w:tab w:val="left" w:pos="833"/>
        </w:tabs>
        <w:ind w:left="833"/>
        <w:rPr>
          <w:rFonts w:ascii="Calibri" w:eastAsia="Calibri" w:hAnsi="Calibri" w:cs="Calibri"/>
          <w:sz w:val="20"/>
          <w:szCs w:val="20"/>
        </w:rPr>
      </w:pPr>
      <w:bookmarkStart w:id="62" w:name="_bookmark75"/>
      <w:bookmarkEnd w:id="62"/>
      <w:r>
        <w:rPr>
          <w:rFonts w:ascii="Calibri" w:eastAsia="Calibri" w:hAnsi="Calibri" w:cs="Calibri"/>
          <w:b/>
          <w:bCs/>
          <w:sz w:val="20"/>
          <w:szCs w:val="20"/>
        </w:rPr>
        <w:t>P</w:t>
      </w:r>
      <w:r>
        <w:rPr>
          <w:rFonts w:ascii="Calibri" w:eastAsia="Calibri" w:hAnsi="Calibri" w:cs="Calibri"/>
          <w:b/>
          <w:bCs/>
          <w:spacing w:val="-2"/>
          <w:sz w:val="20"/>
          <w:szCs w:val="20"/>
        </w:rPr>
        <w:t>l</w:t>
      </w:r>
      <w:r>
        <w:rPr>
          <w:rFonts w:ascii="Calibri" w:eastAsia="Calibri" w:hAnsi="Calibri" w:cs="Calibri"/>
          <w:b/>
          <w:bCs/>
          <w:sz w:val="20"/>
          <w:szCs w:val="20"/>
        </w:rPr>
        <w:t>ant</w:t>
      </w:r>
      <w:r>
        <w:rPr>
          <w:rFonts w:ascii="Calibri" w:eastAsia="Calibri" w:hAnsi="Calibri" w:cs="Calibri"/>
          <w:b/>
          <w:bCs/>
          <w:spacing w:val="-6"/>
          <w:sz w:val="20"/>
          <w:szCs w:val="20"/>
        </w:rPr>
        <w:t xml:space="preserve"> </w:t>
      </w:r>
      <w:r>
        <w:rPr>
          <w:rFonts w:ascii="Calibri" w:eastAsia="Calibri" w:hAnsi="Calibri" w:cs="Calibri"/>
          <w:b/>
          <w:bCs/>
          <w:sz w:val="20"/>
          <w:szCs w:val="20"/>
        </w:rPr>
        <w:t>&amp;</w:t>
      </w:r>
      <w:r>
        <w:rPr>
          <w:rFonts w:ascii="Calibri" w:eastAsia="Calibri" w:hAnsi="Calibri" w:cs="Calibri"/>
          <w:b/>
          <w:bCs/>
          <w:spacing w:val="-7"/>
          <w:sz w:val="20"/>
          <w:szCs w:val="20"/>
        </w:rPr>
        <w:t xml:space="preserve"> </w:t>
      </w:r>
      <w:r>
        <w:rPr>
          <w:rFonts w:ascii="Calibri" w:eastAsia="Calibri" w:hAnsi="Calibri" w:cs="Calibri"/>
          <w:b/>
          <w:bCs/>
          <w:spacing w:val="1"/>
          <w:sz w:val="20"/>
          <w:szCs w:val="20"/>
        </w:rPr>
        <w:t>M</w:t>
      </w:r>
      <w:r>
        <w:rPr>
          <w:rFonts w:ascii="Calibri" w:eastAsia="Calibri" w:hAnsi="Calibri" w:cs="Calibri"/>
          <w:b/>
          <w:bCs/>
          <w:sz w:val="20"/>
          <w:szCs w:val="20"/>
        </w:rPr>
        <w:t>a</w:t>
      </w:r>
      <w:r>
        <w:rPr>
          <w:rFonts w:ascii="Calibri" w:eastAsia="Calibri" w:hAnsi="Calibri" w:cs="Calibri"/>
          <w:b/>
          <w:bCs/>
          <w:spacing w:val="1"/>
          <w:sz w:val="20"/>
          <w:szCs w:val="20"/>
        </w:rPr>
        <w:t>t</w:t>
      </w:r>
      <w:r>
        <w:rPr>
          <w:rFonts w:ascii="Calibri" w:eastAsia="Calibri" w:hAnsi="Calibri" w:cs="Calibri"/>
          <w:b/>
          <w:bCs/>
          <w:sz w:val="20"/>
          <w:szCs w:val="20"/>
        </w:rPr>
        <w:t>e</w:t>
      </w:r>
      <w:r>
        <w:rPr>
          <w:rFonts w:ascii="Calibri" w:eastAsia="Calibri" w:hAnsi="Calibri" w:cs="Calibri"/>
          <w:b/>
          <w:bCs/>
          <w:spacing w:val="1"/>
          <w:sz w:val="20"/>
          <w:szCs w:val="20"/>
        </w:rPr>
        <w:t>r</w:t>
      </w:r>
      <w:r>
        <w:rPr>
          <w:rFonts w:ascii="Calibri" w:eastAsia="Calibri" w:hAnsi="Calibri" w:cs="Calibri"/>
          <w:b/>
          <w:bCs/>
          <w:spacing w:val="-1"/>
          <w:sz w:val="20"/>
          <w:szCs w:val="20"/>
        </w:rPr>
        <w:t>i</w:t>
      </w:r>
      <w:r>
        <w:rPr>
          <w:rFonts w:ascii="Calibri" w:eastAsia="Calibri" w:hAnsi="Calibri" w:cs="Calibri"/>
          <w:b/>
          <w:bCs/>
          <w:spacing w:val="2"/>
          <w:sz w:val="20"/>
          <w:szCs w:val="20"/>
        </w:rPr>
        <w:t>a</w:t>
      </w:r>
      <w:r>
        <w:rPr>
          <w:rFonts w:ascii="Calibri" w:eastAsia="Calibri" w:hAnsi="Calibri" w:cs="Calibri"/>
          <w:b/>
          <w:bCs/>
          <w:spacing w:val="-1"/>
          <w:sz w:val="20"/>
          <w:szCs w:val="20"/>
        </w:rPr>
        <w:t>l</w:t>
      </w:r>
      <w:r>
        <w:rPr>
          <w:rFonts w:ascii="Calibri" w:eastAsia="Calibri" w:hAnsi="Calibri" w:cs="Calibri"/>
          <w:b/>
          <w:bCs/>
          <w:sz w:val="20"/>
          <w:szCs w:val="20"/>
        </w:rPr>
        <w:t>s</w:t>
      </w:r>
      <w:r>
        <w:rPr>
          <w:rFonts w:ascii="Calibri" w:eastAsia="Calibri" w:hAnsi="Calibri" w:cs="Calibri"/>
          <w:b/>
          <w:bCs/>
          <w:spacing w:val="-6"/>
          <w:sz w:val="20"/>
          <w:szCs w:val="20"/>
        </w:rPr>
        <w:t xml:space="preserve"> </w:t>
      </w:r>
      <w:r>
        <w:rPr>
          <w:rFonts w:ascii="Calibri" w:eastAsia="Calibri" w:hAnsi="Calibri" w:cs="Calibri"/>
          <w:b/>
          <w:bCs/>
          <w:spacing w:val="1"/>
          <w:sz w:val="20"/>
          <w:szCs w:val="20"/>
        </w:rPr>
        <w:t>pr</w:t>
      </w:r>
      <w:r>
        <w:rPr>
          <w:rFonts w:ascii="Calibri" w:eastAsia="Calibri" w:hAnsi="Calibri" w:cs="Calibri"/>
          <w:b/>
          <w:bCs/>
          <w:sz w:val="20"/>
          <w:szCs w:val="20"/>
        </w:rPr>
        <w:t>o</w:t>
      </w:r>
      <w:r>
        <w:rPr>
          <w:rFonts w:ascii="Calibri" w:eastAsia="Calibri" w:hAnsi="Calibri" w:cs="Calibri"/>
          <w:b/>
          <w:bCs/>
          <w:spacing w:val="-1"/>
          <w:sz w:val="20"/>
          <w:szCs w:val="20"/>
        </w:rPr>
        <w:t>vi</w:t>
      </w:r>
      <w:r>
        <w:rPr>
          <w:rFonts w:ascii="Calibri" w:eastAsia="Calibri" w:hAnsi="Calibri" w:cs="Calibri"/>
          <w:b/>
          <w:bCs/>
          <w:sz w:val="20"/>
          <w:szCs w:val="20"/>
        </w:rPr>
        <w:t>ded</w:t>
      </w:r>
      <w:r>
        <w:rPr>
          <w:rFonts w:ascii="Calibri" w:eastAsia="Calibri" w:hAnsi="Calibri" w:cs="Calibri"/>
          <w:b/>
          <w:bCs/>
          <w:spacing w:val="-6"/>
          <w:sz w:val="20"/>
          <w:szCs w:val="20"/>
        </w:rPr>
        <w:t xml:space="preserve"> </w:t>
      </w:r>
      <w:r>
        <w:rPr>
          <w:rFonts w:ascii="Calibri" w:eastAsia="Calibri" w:hAnsi="Calibri" w:cs="Calibri"/>
          <w:b/>
          <w:bCs/>
          <w:sz w:val="20"/>
          <w:szCs w:val="20"/>
        </w:rPr>
        <w:t>“</w:t>
      </w:r>
      <w:r>
        <w:rPr>
          <w:rFonts w:ascii="Calibri" w:eastAsia="Calibri" w:hAnsi="Calibri" w:cs="Calibri"/>
          <w:b/>
          <w:bCs/>
          <w:spacing w:val="2"/>
          <w:sz w:val="20"/>
          <w:szCs w:val="20"/>
        </w:rPr>
        <w:t>f</w:t>
      </w:r>
      <w:r>
        <w:rPr>
          <w:rFonts w:ascii="Calibri" w:eastAsia="Calibri" w:hAnsi="Calibri" w:cs="Calibri"/>
          <w:b/>
          <w:bCs/>
          <w:spacing w:val="1"/>
          <w:sz w:val="20"/>
          <w:szCs w:val="20"/>
        </w:rPr>
        <w:t>r</w:t>
      </w:r>
      <w:r>
        <w:rPr>
          <w:rFonts w:ascii="Calibri" w:eastAsia="Calibri" w:hAnsi="Calibri" w:cs="Calibri"/>
          <w:b/>
          <w:bCs/>
          <w:sz w:val="20"/>
          <w:szCs w:val="20"/>
        </w:rPr>
        <w:t>ee</w:t>
      </w:r>
      <w:r>
        <w:rPr>
          <w:rFonts w:ascii="Calibri" w:eastAsia="Calibri" w:hAnsi="Calibri" w:cs="Calibri"/>
          <w:b/>
          <w:bCs/>
          <w:spacing w:val="-5"/>
          <w:sz w:val="20"/>
          <w:szCs w:val="20"/>
        </w:rPr>
        <w:t xml:space="preserve"> </w:t>
      </w:r>
      <w:r>
        <w:rPr>
          <w:rFonts w:ascii="Calibri" w:eastAsia="Calibri" w:hAnsi="Calibri" w:cs="Calibri"/>
          <w:b/>
          <w:bCs/>
          <w:sz w:val="20"/>
          <w:szCs w:val="20"/>
        </w:rPr>
        <w:t>i</w:t>
      </w:r>
      <w:r>
        <w:rPr>
          <w:rFonts w:ascii="Calibri" w:eastAsia="Calibri" w:hAnsi="Calibri" w:cs="Calibri"/>
          <w:b/>
          <w:bCs/>
          <w:spacing w:val="-1"/>
          <w:sz w:val="20"/>
          <w:szCs w:val="20"/>
        </w:rPr>
        <w:t>s</w:t>
      </w:r>
      <w:r>
        <w:rPr>
          <w:rFonts w:ascii="Calibri" w:eastAsia="Calibri" w:hAnsi="Calibri" w:cs="Calibri"/>
          <w:b/>
          <w:bCs/>
          <w:sz w:val="20"/>
          <w:szCs w:val="20"/>
        </w:rPr>
        <w:t>sue”</w:t>
      </w:r>
      <w:r>
        <w:rPr>
          <w:rFonts w:ascii="Calibri" w:eastAsia="Calibri" w:hAnsi="Calibri" w:cs="Calibri"/>
          <w:b/>
          <w:bCs/>
          <w:spacing w:val="-6"/>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y</w:t>
      </w:r>
      <w:r>
        <w:rPr>
          <w:rFonts w:ascii="Calibri" w:eastAsia="Calibri" w:hAnsi="Calibri" w:cs="Calibri"/>
          <w:b/>
          <w:bCs/>
          <w:spacing w:val="-6"/>
          <w:sz w:val="20"/>
          <w:szCs w:val="20"/>
        </w:rPr>
        <w:t xml:space="preserve"> </w:t>
      </w:r>
      <w:r>
        <w:rPr>
          <w:rFonts w:ascii="Calibri" w:eastAsia="Calibri" w:hAnsi="Calibri" w:cs="Calibri"/>
          <w:b/>
          <w:bCs/>
          <w:sz w:val="20"/>
          <w:szCs w:val="20"/>
        </w:rPr>
        <w:t>the</w:t>
      </w:r>
      <w:r>
        <w:rPr>
          <w:rFonts w:ascii="Calibri" w:eastAsia="Calibri" w:hAnsi="Calibri" w:cs="Calibri"/>
          <w:b/>
          <w:bCs/>
          <w:spacing w:val="-1"/>
          <w:sz w:val="20"/>
          <w:szCs w:val="20"/>
        </w:rPr>
        <w:t xml:space="preserve"> </w:t>
      </w:r>
      <w:r>
        <w:rPr>
          <w:rFonts w:ascii="Calibri" w:eastAsia="Calibri" w:hAnsi="Calibri" w:cs="Calibri"/>
          <w:b/>
          <w:bCs/>
          <w:i/>
          <w:spacing w:val="-2"/>
          <w:sz w:val="20"/>
          <w:szCs w:val="20"/>
        </w:rPr>
        <w:t>E</w:t>
      </w:r>
      <w:r>
        <w:rPr>
          <w:rFonts w:ascii="Calibri" w:eastAsia="Calibri" w:hAnsi="Calibri" w:cs="Calibri"/>
          <w:b/>
          <w:bCs/>
          <w:i/>
          <w:sz w:val="20"/>
          <w:szCs w:val="20"/>
        </w:rPr>
        <w:t>mployer</w:t>
      </w:r>
    </w:p>
    <w:p w14:paraId="5D3EAADE" w14:textId="77777777" w:rsidR="007C62E7" w:rsidRDefault="007C62E7" w:rsidP="007C62E7">
      <w:pPr>
        <w:spacing w:before="1" w:line="120" w:lineRule="exact"/>
        <w:rPr>
          <w:sz w:val="12"/>
          <w:szCs w:val="12"/>
        </w:rPr>
      </w:pPr>
    </w:p>
    <w:p w14:paraId="482DEA87" w14:textId="77777777" w:rsidR="007C62E7" w:rsidRDefault="007C62E7" w:rsidP="007C62E7">
      <w:pPr>
        <w:ind w:left="113"/>
        <w:rPr>
          <w:rFonts w:ascii="Calibri" w:eastAsia="Calibri" w:hAnsi="Calibri" w:cs="Calibri"/>
          <w:sz w:val="20"/>
          <w:szCs w:val="20"/>
        </w:rPr>
      </w:pPr>
      <w:r>
        <w:rPr>
          <w:noProof/>
          <w:lang w:val="en-ZA" w:eastAsia="en-ZA"/>
        </w:rPr>
        <mc:AlternateContent>
          <mc:Choice Requires="wpg">
            <w:drawing>
              <wp:anchor distT="0" distB="0" distL="114300" distR="114300" simplePos="0" relativeHeight="251662336" behindDoc="1" locked="0" layoutInCell="1" allowOverlap="1" wp14:anchorId="354FA0E5" wp14:editId="4ADC38D3">
                <wp:simplePos x="0" y="0"/>
                <wp:positionH relativeFrom="page">
                  <wp:posOffset>610870</wp:posOffset>
                </wp:positionH>
                <wp:positionV relativeFrom="paragraph">
                  <wp:posOffset>635</wp:posOffset>
                </wp:positionV>
                <wp:extent cx="1270" cy="155575"/>
                <wp:effectExtent l="10795" t="5715" r="6985" b="1016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55575"/>
                          <a:chOff x="962" y="1"/>
                          <a:chExt cx="2" cy="245"/>
                        </a:xfrm>
                      </wpg:grpSpPr>
                      <wps:wsp>
                        <wps:cNvPr id="12" name="Freeform 8"/>
                        <wps:cNvSpPr>
                          <a:spLocks/>
                        </wps:cNvSpPr>
                        <wps:spPr bwMode="auto">
                          <a:xfrm>
                            <a:off x="962" y="1"/>
                            <a:ext cx="2" cy="245"/>
                          </a:xfrm>
                          <a:custGeom>
                            <a:avLst/>
                            <a:gdLst>
                              <a:gd name="T0" fmla="+- 0 1 1"/>
                              <a:gd name="T1" fmla="*/ 1 h 245"/>
                              <a:gd name="T2" fmla="+- 0 246 1"/>
                              <a:gd name="T3" fmla="*/ 246 h 245"/>
                            </a:gdLst>
                            <a:ahLst/>
                            <a:cxnLst>
                              <a:cxn ang="0">
                                <a:pos x="0" y="T1"/>
                              </a:cxn>
                              <a:cxn ang="0">
                                <a:pos x="0" y="T3"/>
                              </a:cxn>
                            </a:cxnLst>
                            <a:rect l="0" t="0" r="r" b="b"/>
                            <a:pathLst>
                              <a:path h="245">
                                <a:moveTo>
                                  <a:pt x="0" y="0"/>
                                </a:moveTo>
                                <a:lnTo>
                                  <a:pt x="0" y="245"/>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5519DC" id="Group 11" o:spid="_x0000_s1026" style="position:absolute;margin-left:48.1pt;margin-top:.05pt;width:.1pt;height:12.25pt;z-index:-251654144;mso-position-horizontal-relative:page" coordorigin="962,1" coordsize="2,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">
                <v:shape id="Freeform 8" o:spid="_x0000_s1027" style="position:absolute;left:962;top:1;width:2;height:245;visibility:visible;mso-wrap-style:square;v-text-anchor:top" coordsize="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" path="m,l,245e" filled="f" strokeweight=".82pt">
                  <v:path arrowok="t" o:connecttype="custom" o:connectlocs="0,1;0,246" o:connectangles="0,0"/>
                </v:shape>
                <w10:wrap anchorx="page"/>
              </v:group>
            </w:pict>
          </mc:Fallback>
        </mc:AlternateContent>
      </w: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i/>
          <w:sz w:val="20"/>
          <w:szCs w:val="20"/>
        </w:rPr>
        <w:t>Employer</w:t>
      </w:r>
      <w:r>
        <w:rPr>
          <w:rFonts w:ascii="Calibri" w:eastAsia="Calibri" w:hAnsi="Calibri" w:cs="Calibri"/>
          <w:i/>
          <w:spacing w:val="-6"/>
          <w:sz w:val="20"/>
          <w:szCs w:val="20"/>
        </w:rPr>
        <w:t xml:space="preserve"> </w:t>
      </w:r>
      <w:r>
        <w:rPr>
          <w:rFonts w:ascii="Calibri" w:eastAsia="Calibri" w:hAnsi="Calibri" w:cs="Calibri"/>
          <w:sz w:val="20"/>
          <w:szCs w:val="20"/>
        </w:rPr>
        <w:t>do</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upply</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nyt</w:t>
      </w:r>
      <w:r>
        <w:rPr>
          <w:rFonts w:ascii="Calibri" w:eastAsia="Calibri" w:hAnsi="Calibri" w:cs="Calibri"/>
          <w:spacing w:val="1"/>
          <w:sz w:val="20"/>
          <w:szCs w:val="20"/>
        </w:rPr>
        <w:t>h</w:t>
      </w:r>
      <w:r>
        <w:rPr>
          <w:rFonts w:ascii="Calibri" w:eastAsia="Calibri" w:hAnsi="Calibri" w:cs="Calibri"/>
          <w:sz w:val="20"/>
          <w:szCs w:val="20"/>
        </w:rPr>
        <w:t>ing</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wor</w:t>
      </w:r>
      <w:r>
        <w:rPr>
          <w:rFonts w:ascii="Calibri" w:eastAsia="Calibri" w:hAnsi="Calibri" w:cs="Calibri"/>
          <w:spacing w:val="5"/>
          <w:sz w:val="20"/>
          <w:szCs w:val="20"/>
        </w:rPr>
        <w:t>k</w:t>
      </w:r>
      <w:r>
        <w:rPr>
          <w:rFonts w:ascii="Calibri" w:eastAsia="Calibri" w:hAnsi="Calibri" w:cs="Calibri"/>
          <w:strike/>
          <w:color w:val="C75100"/>
          <w:spacing w:val="-2"/>
          <w:sz w:val="20"/>
          <w:szCs w:val="20"/>
        </w:rPr>
        <w:t>s.</w:t>
      </w:r>
    </w:p>
    <w:p w14:paraId="248B1BC1" w14:textId="77777777" w:rsidR="007C62E7" w:rsidRDefault="007C62E7" w:rsidP="007C62E7">
      <w:pPr>
        <w:spacing w:line="200" w:lineRule="exact"/>
        <w:rPr>
          <w:sz w:val="20"/>
          <w:szCs w:val="20"/>
        </w:rPr>
      </w:pPr>
    </w:p>
    <w:p w14:paraId="07B4855F" w14:textId="77777777" w:rsidR="007C62E7" w:rsidRDefault="007C62E7" w:rsidP="007C62E7">
      <w:pPr>
        <w:spacing w:before="9" w:line="220" w:lineRule="exact"/>
      </w:pPr>
    </w:p>
    <w:p w14:paraId="336D4137" w14:textId="77777777" w:rsidR="007C62E7" w:rsidRDefault="007C62E7" w:rsidP="007C62E7">
      <w:pPr>
        <w:spacing w:before="59"/>
        <w:ind w:left="113"/>
        <w:rPr>
          <w:rFonts w:ascii="Calibri" w:eastAsia="Calibri" w:hAnsi="Calibri" w:cs="Calibri"/>
          <w:sz w:val="20"/>
          <w:szCs w:val="20"/>
        </w:rPr>
      </w:pPr>
      <w:r>
        <w:rPr>
          <w:rFonts w:ascii="Calibri" w:eastAsia="Calibri" w:hAnsi="Calibri" w:cs="Calibri"/>
          <w:sz w:val="20"/>
          <w:szCs w:val="20"/>
        </w:rPr>
        <w:t>Working</w:t>
      </w:r>
      <w:r>
        <w:rPr>
          <w:rFonts w:ascii="Calibri" w:eastAsia="Calibri" w:hAnsi="Calibri" w:cs="Calibri"/>
          <w:spacing w:val="-8"/>
          <w:sz w:val="20"/>
          <w:szCs w:val="20"/>
        </w:rPr>
        <w:t xml:space="preserve"> </w:t>
      </w:r>
      <w:r>
        <w:rPr>
          <w:rFonts w:ascii="Calibri" w:eastAsia="Calibri" w:hAnsi="Calibri" w:cs="Calibri"/>
          <w:sz w:val="20"/>
          <w:szCs w:val="20"/>
        </w:rPr>
        <w:t>on</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8"/>
          <w:sz w:val="20"/>
          <w:szCs w:val="20"/>
        </w:rPr>
        <w:t xml:space="preserve"> </w:t>
      </w:r>
      <w:r>
        <w:rPr>
          <w:rFonts w:ascii="Calibri" w:eastAsia="Calibri" w:hAnsi="Calibri" w:cs="Calibri"/>
          <w:sz w:val="20"/>
          <w:szCs w:val="20"/>
        </w:rPr>
        <w:t>Af</w:t>
      </w:r>
      <w:r>
        <w:rPr>
          <w:rFonts w:ascii="Calibri" w:eastAsia="Calibri" w:hAnsi="Calibri" w:cs="Calibri"/>
          <w:spacing w:val="-1"/>
          <w:sz w:val="20"/>
          <w:szCs w:val="20"/>
        </w:rPr>
        <w:t>fe</w:t>
      </w:r>
      <w:r>
        <w:rPr>
          <w:rFonts w:ascii="Calibri" w:eastAsia="Calibri" w:hAnsi="Calibri" w:cs="Calibri"/>
          <w:sz w:val="20"/>
          <w:szCs w:val="20"/>
        </w:rPr>
        <w:t>c</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z w:val="20"/>
          <w:szCs w:val="20"/>
        </w:rPr>
        <w:t>Prop</w:t>
      </w:r>
      <w:r>
        <w:rPr>
          <w:rFonts w:ascii="Calibri" w:eastAsia="Calibri" w:hAnsi="Calibri" w:cs="Calibri"/>
          <w:spacing w:val="-1"/>
          <w:sz w:val="20"/>
          <w:szCs w:val="20"/>
        </w:rPr>
        <w:t>e</w:t>
      </w:r>
      <w:r>
        <w:rPr>
          <w:rFonts w:ascii="Calibri" w:eastAsia="Calibri" w:hAnsi="Calibri" w:cs="Calibri"/>
          <w:sz w:val="20"/>
          <w:szCs w:val="20"/>
        </w:rPr>
        <w:t>rty</w:t>
      </w:r>
    </w:p>
    <w:p w14:paraId="016B9B33" w14:textId="77777777" w:rsidR="007C62E7" w:rsidRDefault="007C62E7" w:rsidP="007C62E7">
      <w:pPr>
        <w:spacing w:before="2" w:line="120" w:lineRule="exact"/>
        <w:rPr>
          <w:sz w:val="12"/>
          <w:szCs w:val="12"/>
        </w:rPr>
      </w:pPr>
    </w:p>
    <w:p w14:paraId="182D9A31" w14:textId="77777777" w:rsidR="007C62E7" w:rsidRDefault="007C62E7" w:rsidP="005B3361">
      <w:pPr>
        <w:pStyle w:val="Heading5"/>
        <w:numPr>
          <w:ilvl w:val="1"/>
          <w:numId w:val="14"/>
        </w:numPr>
        <w:tabs>
          <w:tab w:val="left" w:pos="689"/>
        </w:tabs>
        <w:rPr>
          <w:rFonts w:cs="Calibri"/>
          <w:b w:val="0"/>
          <w:bCs w:val="0"/>
        </w:rPr>
      </w:pPr>
      <w:bookmarkStart w:id="63" w:name="_bookmark76"/>
      <w:bookmarkEnd w:id="63"/>
      <w:r>
        <w:rPr>
          <w:rFonts w:cs="Calibri"/>
          <w:i/>
        </w:rPr>
        <w:t>Employe</w:t>
      </w:r>
      <w:r>
        <w:rPr>
          <w:rFonts w:cs="Calibri"/>
          <w:i/>
          <w:spacing w:val="-1"/>
        </w:rPr>
        <w:t>r</w:t>
      </w:r>
      <w:r>
        <w:rPr>
          <w:rFonts w:cs="Calibri"/>
        </w:rPr>
        <w:t xml:space="preserve">’s </w:t>
      </w:r>
      <w:r>
        <w:rPr>
          <w:rFonts w:cs="Calibri"/>
          <w:spacing w:val="-3"/>
        </w:rPr>
        <w:t>s</w:t>
      </w:r>
      <w:r>
        <w:rPr>
          <w:rFonts w:cs="Calibri"/>
        </w:rPr>
        <w:t>ite</w:t>
      </w:r>
      <w:r>
        <w:rPr>
          <w:rFonts w:cs="Calibri"/>
          <w:spacing w:val="-1"/>
        </w:rPr>
        <w:t xml:space="preserve"> e</w:t>
      </w:r>
      <w:r>
        <w:rPr>
          <w:rFonts w:cs="Calibri"/>
        </w:rPr>
        <w:t>n</w:t>
      </w:r>
      <w:r>
        <w:rPr>
          <w:rFonts w:cs="Calibri"/>
          <w:spacing w:val="-2"/>
        </w:rPr>
        <w:t>t</w:t>
      </w:r>
      <w:r>
        <w:rPr>
          <w:rFonts w:cs="Calibri"/>
        </w:rPr>
        <w:t>ry</w:t>
      </w:r>
      <w:r>
        <w:rPr>
          <w:rFonts w:cs="Calibri"/>
          <w:spacing w:val="-1"/>
        </w:rPr>
        <w:t xml:space="preserve"> a</w:t>
      </w:r>
      <w:r>
        <w:rPr>
          <w:rFonts w:cs="Calibri"/>
          <w:spacing w:val="-2"/>
        </w:rPr>
        <w:t>n</w:t>
      </w:r>
      <w:r>
        <w:rPr>
          <w:rFonts w:cs="Calibri"/>
        </w:rPr>
        <w:t>d security</w:t>
      </w:r>
      <w:r>
        <w:rPr>
          <w:rFonts w:cs="Calibri"/>
          <w:spacing w:val="-1"/>
        </w:rPr>
        <w:t xml:space="preserve"> </w:t>
      </w:r>
      <w:r>
        <w:rPr>
          <w:rFonts w:cs="Calibri"/>
          <w:spacing w:val="-2"/>
        </w:rPr>
        <w:t>c</w:t>
      </w:r>
      <w:r>
        <w:rPr>
          <w:rFonts w:cs="Calibri"/>
        </w:rPr>
        <w:t>on</w:t>
      </w:r>
      <w:r>
        <w:rPr>
          <w:rFonts w:cs="Calibri"/>
          <w:spacing w:val="-2"/>
        </w:rPr>
        <w:t>t</w:t>
      </w:r>
      <w:r>
        <w:rPr>
          <w:rFonts w:cs="Calibri"/>
        </w:rPr>
        <w:t>ro</w:t>
      </w:r>
      <w:r>
        <w:rPr>
          <w:rFonts w:cs="Calibri"/>
          <w:spacing w:val="-1"/>
        </w:rPr>
        <w:t>l</w:t>
      </w:r>
      <w:r>
        <w:rPr>
          <w:rFonts w:cs="Calibri"/>
        </w:rPr>
        <w:t>, p</w:t>
      </w:r>
      <w:r>
        <w:rPr>
          <w:rFonts w:cs="Calibri"/>
          <w:spacing w:val="-1"/>
        </w:rPr>
        <w:t>e</w:t>
      </w:r>
      <w:r>
        <w:rPr>
          <w:rFonts w:cs="Calibri"/>
        </w:rPr>
        <w:t>r</w:t>
      </w:r>
      <w:r>
        <w:rPr>
          <w:rFonts w:cs="Calibri"/>
          <w:spacing w:val="-4"/>
        </w:rPr>
        <w:t>m</w:t>
      </w:r>
      <w:r>
        <w:rPr>
          <w:rFonts w:cs="Calibri"/>
          <w:spacing w:val="-2"/>
        </w:rPr>
        <w:t>i</w:t>
      </w:r>
      <w:r>
        <w:rPr>
          <w:rFonts w:cs="Calibri"/>
        </w:rPr>
        <w:t>ts,</w:t>
      </w:r>
      <w:r>
        <w:rPr>
          <w:rFonts w:cs="Calibri"/>
          <w:spacing w:val="1"/>
        </w:rPr>
        <w:t xml:space="preserve"> </w:t>
      </w:r>
      <w:r>
        <w:rPr>
          <w:rFonts w:cs="Calibri"/>
          <w:spacing w:val="-1"/>
        </w:rPr>
        <w:t>a</w:t>
      </w:r>
      <w:r>
        <w:rPr>
          <w:rFonts w:cs="Calibri"/>
        </w:rPr>
        <w:t>nd</w:t>
      </w:r>
      <w:r>
        <w:rPr>
          <w:rFonts w:cs="Calibri"/>
          <w:spacing w:val="-2"/>
        </w:rPr>
        <w:t xml:space="preserve"> </w:t>
      </w:r>
      <w:r>
        <w:rPr>
          <w:rFonts w:cs="Calibri"/>
        </w:rPr>
        <w:t>s</w:t>
      </w:r>
      <w:r>
        <w:rPr>
          <w:rFonts w:cs="Calibri"/>
          <w:spacing w:val="-2"/>
        </w:rPr>
        <w:t>i</w:t>
      </w:r>
      <w:r>
        <w:rPr>
          <w:rFonts w:cs="Calibri"/>
        </w:rPr>
        <w:t>te r</w:t>
      </w:r>
      <w:r>
        <w:rPr>
          <w:rFonts w:cs="Calibri"/>
          <w:spacing w:val="-1"/>
        </w:rPr>
        <w:t>eg</w:t>
      </w:r>
      <w:r>
        <w:rPr>
          <w:rFonts w:cs="Calibri"/>
        </w:rPr>
        <w:t>ul</w:t>
      </w:r>
      <w:r>
        <w:rPr>
          <w:rFonts w:cs="Calibri"/>
          <w:spacing w:val="-1"/>
        </w:rPr>
        <w:t>a</w:t>
      </w:r>
      <w:r>
        <w:rPr>
          <w:rFonts w:cs="Calibri"/>
          <w:spacing w:val="-2"/>
        </w:rPr>
        <w:t>t</w:t>
      </w:r>
      <w:r>
        <w:rPr>
          <w:rFonts w:cs="Calibri"/>
        </w:rPr>
        <w:t>ions</w:t>
      </w:r>
    </w:p>
    <w:p w14:paraId="28811927" w14:textId="77777777" w:rsidR="007C62E7" w:rsidRDefault="007C62E7" w:rsidP="007C62E7">
      <w:pPr>
        <w:spacing w:before="6" w:line="160" w:lineRule="exact"/>
        <w:rPr>
          <w:sz w:val="16"/>
          <w:szCs w:val="16"/>
        </w:rPr>
      </w:pPr>
    </w:p>
    <w:p w14:paraId="7BAEB9DB" w14:textId="77777777" w:rsidR="007C62E7" w:rsidRDefault="007C62E7" w:rsidP="007C62E7">
      <w:pPr>
        <w:spacing w:line="200" w:lineRule="exact"/>
        <w:rPr>
          <w:sz w:val="20"/>
          <w:szCs w:val="20"/>
        </w:rPr>
      </w:pPr>
    </w:p>
    <w:p w14:paraId="791CF018" w14:textId="77777777" w:rsidR="007C62E7" w:rsidRDefault="007C62E7" w:rsidP="005B3361">
      <w:pPr>
        <w:numPr>
          <w:ilvl w:val="2"/>
          <w:numId w:val="14"/>
        </w:numPr>
        <w:tabs>
          <w:tab w:val="left" w:pos="1245"/>
        </w:tabs>
        <w:ind w:left="1289" w:hanging="600"/>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5"/>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6"/>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p</w:t>
      </w:r>
      <w:r>
        <w:rPr>
          <w:rFonts w:ascii="Calibri" w:eastAsia="Calibri" w:hAnsi="Calibri" w:cs="Calibri"/>
          <w:sz w:val="20"/>
          <w:szCs w:val="20"/>
        </w:rPr>
        <w:t>pli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w:t>
      </w:r>
      <w:r>
        <w:rPr>
          <w:rFonts w:ascii="Calibri" w:eastAsia="Calibri" w:hAnsi="Calibri" w:cs="Calibri"/>
          <w:spacing w:val="1"/>
          <w:sz w:val="20"/>
          <w:szCs w:val="20"/>
        </w:rPr>
        <w:t>c</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m</w:t>
      </w:r>
      <w:r>
        <w:rPr>
          <w:rFonts w:ascii="Calibri" w:eastAsia="Calibri" w:hAnsi="Calibri" w:cs="Calibri"/>
          <w:sz w:val="20"/>
          <w:szCs w:val="20"/>
        </w:rPr>
        <w:t>its</w:t>
      </w:r>
      <w:r>
        <w:rPr>
          <w:rFonts w:ascii="Calibri" w:eastAsia="Calibri" w:hAnsi="Calibri" w:cs="Calibri"/>
          <w:spacing w:val="-6"/>
          <w:sz w:val="20"/>
          <w:szCs w:val="20"/>
        </w:rPr>
        <w:t xml:space="preserve"> </w:t>
      </w:r>
      <w:r>
        <w:rPr>
          <w:rFonts w:ascii="Calibri" w:eastAsia="Calibri" w:hAnsi="Calibri" w:cs="Calibri"/>
          <w:spacing w:val="4"/>
          <w:sz w:val="20"/>
          <w:szCs w:val="20"/>
        </w:rPr>
        <w:t>(</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pacing w:val="-2"/>
          <w:sz w:val="20"/>
          <w:szCs w:val="20"/>
        </w:rPr>
        <w:t>r</w:t>
      </w:r>
      <w:r>
        <w:rPr>
          <w:rFonts w:ascii="Calibri" w:eastAsia="Calibri" w:hAnsi="Calibri" w:cs="Calibri"/>
          <w:i/>
          <w:sz w:val="20"/>
          <w:szCs w:val="20"/>
        </w:rPr>
        <w:t>’s</w:t>
      </w:r>
      <w:r>
        <w:rPr>
          <w:rFonts w:ascii="Calibri" w:eastAsia="Calibri" w:hAnsi="Calibri" w:cs="Calibri"/>
          <w:i/>
          <w:spacing w:val="-6"/>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m</w:t>
      </w:r>
      <w:r>
        <w:rPr>
          <w:rFonts w:ascii="Calibri" w:eastAsia="Calibri" w:hAnsi="Calibri" w:cs="Calibri"/>
          <w:sz w:val="20"/>
          <w:szCs w:val="20"/>
        </w:rPr>
        <w:t>it)</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3"/>
          <w:sz w:val="20"/>
          <w:szCs w:val="20"/>
        </w:rPr>
        <w:t xml:space="preserve"> </w:t>
      </w:r>
      <w:r>
        <w:rPr>
          <w:rFonts w:ascii="Calibri" w:eastAsia="Calibri" w:hAnsi="Calibri" w:cs="Calibri"/>
          <w:i/>
          <w:sz w:val="20"/>
          <w:szCs w:val="20"/>
        </w:rPr>
        <w:t>Se</w:t>
      </w:r>
      <w:r>
        <w:rPr>
          <w:rFonts w:ascii="Calibri" w:eastAsia="Calibri" w:hAnsi="Calibri" w:cs="Calibri"/>
          <w:i/>
          <w:spacing w:val="-2"/>
          <w:sz w:val="20"/>
          <w:szCs w:val="20"/>
        </w:rPr>
        <w:t>r</w:t>
      </w:r>
      <w:r>
        <w:rPr>
          <w:rFonts w:ascii="Calibri" w:eastAsia="Calibri" w:hAnsi="Calibri" w:cs="Calibri"/>
          <w:i/>
          <w:sz w:val="20"/>
          <w:szCs w:val="20"/>
        </w:rPr>
        <w:t>vice</w:t>
      </w:r>
      <w:r>
        <w:rPr>
          <w:rFonts w:ascii="Calibri" w:eastAsia="Calibri" w:hAnsi="Calibri" w:cs="Calibri"/>
          <w:i/>
          <w:spacing w:val="-6"/>
          <w:sz w:val="20"/>
          <w:szCs w:val="20"/>
        </w:rPr>
        <w:t xml:space="preserve"> </w:t>
      </w:r>
      <w:r>
        <w:rPr>
          <w:rFonts w:ascii="Calibri" w:eastAsia="Calibri" w:hAnsi="Calibri" w:cs="Calibri"/>
          <w:i/>
          <w:sz w:val="20"/>
          <w:szCs w:val="20"/>
        </w:rPr>
        <w:t>Manage</w:t>
      </w:r>
      <w:r>
        <w:rPr>
          <w:rFonts w:ascii="Calibri" w:eastAsia="Calibri" w:hAnsi="Calibri" w:cs="Calibri"/>
          <w:i/>
          <w:spacing w:val="1"/>
          <w:sz w:val="20"/>
          <w:szCs w:val="20"/>
        </w:rPr>
        <w:t>r</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4"/>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pacing w:val="-2"/>
          <w:sz w:val="20"/>
          <w:szCs w:val="20"/>
        </w:rPr>
        <w:t>r</w:t>
      </w:r>
      <w:r>
        <w:rPr>
          <w:rFonts w:ascii="Calibri" w:eastAsia="Calibri" w:hAnsi="Calibri" w:cs="Calibri"/>
          <w:i/>
          <w:sz w:val="20"/>
          <w:szCs w:val="20"/>
        </w:rPr>
        <w:t>’s</w:t>
      </w:r>
    </w:p>
    <w:p w14:paraId="6633AFBE" w14:textId="77777777" w:rsidR="007C62E7" w:rsidRDefault="007C62E7" w:rsidP="007C62E7">
      <w:pPr>
        <w:spacing w:line="242" w:lineRule="exact"/>
        <w:ind w:left="1289" w:right="1602"/>
        <w:jc w:val="both"/>
        <w:rPr>
          <w:rFonts w:ascii="Calibri" w:eastAsia="Calibri" w:hAnsi="Calibri" w:cs="Calibri"/>
          <w:sz w:val="20"/>
          <w:szCs w:val="20"/>
        </w:rPr>
      </w:pP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onn</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hall</w:t>
      </w:r>
      <w:r>
        <w:rPr>
          <w:rFonts w:ascii="Calibri" w:eastAsia="Calibri" w:hAnsi="Calibri" w:cs="Calibri"/>
          <w:spacing w:val="-4"/>
          <w:sz w:val="20"/>
          <w:szCs w:val="20"/>
        </w:rPr>
        <w:t xml:space="preserve"> </w:t>
      </w:r>
      <w:r>
        <w:rPr>
          <w:rFonts w:ascii="Calibri" w:eastAsia="Calibri" w:hAnsi="Calibri" w:cs="Calibri"/>
          <w:spacing w:val="3"/>
          <w:sz w:val="20"/>
          <w:szCs w:val="20"/>
        </w:rPr>
        <w:t>b</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quir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proofErr w:type="gramStart"/>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ss</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z w:val="20"/>
          <w:szCs w:val="20"/>
        </w:rPr>
        <w:t>ion</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4"/>
          <w:sz w:val="20"/>
          <w:szCs w:val="20"/>
        </w:rPr>
        <w:t xml:space="preserve"> </w:t>
      </w:r>
      <w:r>
        <w:rPr>
          <w:rFonts w:ascii="Calibri" w:eastAsia="Calibri" w:hAnsi="Calibri" w:cs="Calibri"/>
          <w:sz w:val="20"/>
          <w:szCs w:val="20"/>
        </w:rPr>
        <w:t>Per</w:t>
      </w:r>
      <w:r>
        <w:rPr>
          <w:rFonts w:ascii="Calibri" w:eastAsia="Calibri" w:hAnsi="Calibri" w:cs="Calibri"/>
          <w:spacing w:val="-1"/>
          <w:sz w:val="20"/>
          <w:szCs w:val="20"/>
        </w:rPr>
        <w:t>m</w:t>
      </w:r>
      <w:r>
        <w:rPr>
          <w:rFonts w:ascii="Calibri" w:eastAsia="Calibri" w:hAnsi="Calibri" w:cs="Calibri"/>
          <w:sz w:val="20"/>
          <w:szCs w:val="20"/>
        </w:rPr>
        <w:t>it</w:t>
      </w:r>
      <w:r>
        <w:rPr>
          <w:rFonts w:ascii="Calibri" w:eastAsia="Calibri" w:hAnsi="Calibri" w:cs="Calibri"/>
          <w:spacing w:val="-4"/>
          <w:sz w:val="20"/>
          <w:szCs w:val="20"/>
        </w:rPr>
        <w:t xml:space="preserve"> </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ll</w:t>
      </w:r>
      <w:r>
        <w:rPr>
          <w:rFonts w:ascii="Calibri" w:eastAsia="Calibri" w:hAnsi="Calibri" w:cs="Calibri"/>
          <w:spacing w:val="-4"/>
          <w:sz w:val="20"/>
          <w:szCs w:val="20"/>
        </w:rPr>
        <w:t xml:space="preserve"> </w:t>
      </w:r>
      <w:r>
        <w:rPr>
          <w:rFonts w:ascii="Calibri" w:eastAsia="Calibri" w:hAnsi="Calibri" w:cs="Calibri"/>
          <w:sz w:val="20"/>
          <w:szCs w:val="20"/>
        </w:rPr>
        <w:t>ti</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pacing w:val="1"/>
          <w:sz w:val="20"/>
          <w:szCs w:val="20"/>
        </w:rPr>
        <w:t>s</w:t>
      </w:r>
      <w:proofErr w:type="gramEnd"/>
      <w:r>
        <w:rPr>
          <w:rFonts w:ascii="Calibri" w:eastAsia="Calibri" w:hAnsi="Calibri" w:cs="Calibri"/>
          <w:sz w:val="20"/>
          <w:szCs w:val="20"/>
        </w:rPr>
        <w:t>.</w:t>
      </w:r>
    </w:p>
    <w:p w14:paraId="67EA02EF" w14:textId="77777777" w:rsidR="007C62E7" w:rsidRDefault="007C62E7" w:rsidP="005B3361">
      <w:pPr>
        <w:numPr>
          <w:ilvl w:val="2"/>
          <w:numId w:val="14"/>
        </w:numPr>
        <w:tabs>
          <w:tab w:val="left" w:pos="1245"/>
        </w:tabs>
        <w:spacing w:before="5" w:line="244" w:lineRule="exact"/>
        <w:ind w:left="1289" w:right="117" w:hanging="600"/>
        <w:jc w:val="both"/>
        <w:rPr>
          <w:rFonts w:ascii="Calibri" w:eastAsia="Calibri" w:hAnsi="Calibri" w:cs="Calibri"/>
          <w:sz w:val="20"/>
          <w:szCs w:val="20"/>
        </w:rPr>
      </w:pPr>
      <w:r>
        <w:rPr>
          <w:rFonts w:ascii="Calibri" w:eastAsia="Calibri" w:hAnsi="Calibri" w:cs="Calibri"/>
          <w:spacing w:val="-1"/>
          <w:sz w:val="20"/>
          <w:szCs w:val="20"/>
        </w:rPr>
        <w:t>Al</w:t>
      </w:r>
      <w:r>
        <w:rPr>
          <w:rFonts w:ascii="Calibri" w:eastAsia="Calibri" w:hAnsi="Calibri" w:cs="Calibri"/>
          <w:sz w:val="20"/>
          <w:szCs w:val="20"/>
        </w:rPr>
        <w:t>l</w:t>
      </w:r>
      <w:r>
        <w:rPr>
          <w:rFonts w:ascii="Calibri" w:eastAsia="Calibri" w:hAnsi="Calibri" w:cs="Calibri"/>
          <w:spacing w:val="2"/>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5"/>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s</w:t>
      </w:r>
      <w:r>
        <w:rPr>
          <w:rFonts w:ascii="Calibri" w:eastAsia="Calibri" w:hAnsi="Calibri" w:cs="Calibri"/>
          <w:sz w:val="20"/>
          <w:szCs w:val="20"/>
        </w:rPr>
        <w:t>onn</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hall</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2"/>
          <w:sz w:val="20"/>
          <w:szCs w:val="20"/>
        </w:rPr>
        <w:t xml:space="preserve"> i</w:t>
      </w:r>
      <w:r>
        <w:rPr>
          <w:rFonts w:ascii="Calibri" w:eastAsia="Calibri" w:hAnsi="Calibri" w:cs="Calibri"/>
          <w:spacing w:val="-1"/>
          <w:sz w:val="20"/>
          <w:szCs w:val="20"/>
        </w:rPr>
        <w:t>ss</w:t>
      </w:r>
      <w:r>
        <w:rPr>
          <w:rFonts w:ascii="Calibri" w:eastAsia="Calibri" w:hAnsi="Calibri" w:cs="Calibri"/>
          <w:spacing w:val="3"/>
          <w:sz w:val="20"/>
          <w:szCs w:val="20"/>
        </w:rPr>
        <w:t>u</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3"/>
          <w:sz w:val="20"/>
          <w:szCs w:val="20"/>
        </w:rPr>
        <w:t xml:space="preserve"> </w:t>
      </w:r>
      <w:proofErr w:type="gramStart"/>
      <w:r>
        <w:rPr>
          <w:rFonts w:ascii="Calibri" w:eastAsia="Calibri" w:hAnsi="Calibri" w:cs="Calibri"/>
          <w:sz w:val="20"/>
          <w:szCs w:val="20"/>
        </w:rPr>
        <w:t>a</w:t>
      </w:r>
      <w:proofErr w:type="gramEnd"/>
      <w:r>
        <w:rPr>
          <w:rFonts w:ascii="Calibri" w:eastAsia="Calibri" w:hAnsi="Calibri" w:cs="Calibri"/>
          <w:spacing w:val="7"/>
          <w:sz w:val="20"/>
          <w:szCs w:val="20"/>
        </w:rPr>
        <w:t xml:space="preserve"> </w:t>
      </w:r>
      <w:r>
        <w:rPr>
          <w:rFonts w:ascii="Calibri" w:eastAsia="Calibri" w:hAnsi="Calibri" w:cs="Calibri"/>
          <w:sz w:val="20"/>
          <w:szCs w:val="20"/>
        </w:rPr>
        <w:t>ac</w:t>
      </w:r>
      <w:r>
        <w:rPr>
          <w:rFonts w:ascii="Calibri" w:eastAsia="Calibri" w:hAnsi="Calibri" w:cs="Calibri"/>
          <w:spacing w:val="2"/>
          <w:sz w:val="20"/>
          <w:szCs w:val="20"/>
        </w:rPr>
        <w:t>c</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m</w:t>
      </w:r>
      <w:r>
        <w:rPr>
          <w:rFonts w:ascii="Calibri" w:eastAsia="Calibri" w:hAnsi="Calibri" w:cs="Calibri"/>
          <w:sz w:val="20"/>
          <w:szCs w:val="20"/>
        </w:rPr>
        <w:t>it</w:t>
      </w:r>
      <w:r>
        <w:rPr>
          <w:rFonts w:ascii="Calibri" w:eastAsia="Calibri" w:hAnsi="Calibri" w:cs="Calibri"/>
          <w:spacing w:val="3"/>
          <w:sz w:val="20"/>
          <w:szCs w:val="20"/>
        </w:rPr>
        <w:t xml:space="preserve"> </w:t>
      </w:r>
      <w:r>
        <w:rPr>
          <w:rFonts w:ascii="Calibri" w:eastAsia="Calibri" w:hAnsi="Calibri" w:cs="Calibri"/>
          <w:spacing w:val="7"/>
          <w:sz w:val="20"/>
          <w:szCs w:val="20"/>
        </w:rPr>
        <w:t>(</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2"/>
          <w:sz w:val="20"/>
          <w:szCs w:val="20"/>
        </w:rPr>
        <w:t xml:space="preserve"> </w:t>
      </w:r>
      <w:r>
        <w:rPr>
          <w:rFonts w:ascii="Calibri" w:eastAsia="Calibri" w:hAnsi="Calibri" w:cs="Calibri"/>
          <w:spacing w:val="2"/>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m</w:t>
      </w:r>
      <w:r>
        <w:rPr>
          <w:rFonts w:ascii="Calibri" w:eastAsia="Calibri" w:hAnsi="Calibri" w:cs="Calibri"/>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h</w:t>
      </w:r>
      <w:r>
        <w:rPr>
          <w:rFonts w:ascii="Calibri" w:eastAsia="Calibri" w:hAnsi="Calibri" w:cs="Calibri"/>
          <w:spacing w:val="2"/>
          <w:sz w:val="20"/>
          <w:szCs w:val="20"/>
        </w:rPr>
        <w:t>i</w:t>
      </w:r>
      <w:r>
        <w:rPr>
          <w:rFonts w:ascii="Calibri" w:eastAsia="Calibri" w:hAnsi="Calibri" w:cs="Calibri"/>
          <w:sz w:val="20"/>
          <w:szCs w:val="20"/>
        </w:rPr>
        <w:t>ch</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3"/>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tain</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ollo</w:t>
      </w:r>
      <w:r>
        <w:rPr>
          <w:rFonts w:ascii="Calibri" w:eastAsia="Calibri" w:hAnsi="Calibri" w:cs="Calibri"/>
          <w:spacing w:val="-1"/>
          <w:sz w:val="20"/>
          <w:szCs w:val="20"/>
        </w:rPr>
        <w:t>w</w:t>
      </w:r>
      <w:r>
        <w:rPr>
          <w:rFonts w:ascii="Calibri" w:eastAsia="Calibri" w:hAnsi="Calibri" w:cs="Calibri"/>
          <w:sz w:val="20"/>
          <w:szCs w:val="20"/>
        </w:rPr>
        <w:t>ing</w:t>
      </w:r>
      <w:r>
        <w:rPr>
          <w:rFonts w:ascii="Calibri" w:eastAsia="Calibri" w:hAnsi="Calibri" w:cs="Calibri"/>
          <w:spacing w:val="-19"/>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pacing w:val="-1"/>
          <w:sz w:val="20"/>
          <w:szCs w:val="20"/>
        </w:rPr>
        <w:t>m</w:t>
      </w:r>
      <w:r>
        <w:rPr>
          <w:rFonts w:ascii="Calibri" w:eastAsia="Calibri" w:hAnsi="Calibri" w:cs="Calibri"/>
          <w:sz w:val="20"/>
          <w:szCs w:val="20"/>
        </w:rPr>
        <w:t>atio</w:t>
      </w:r>
      <w:r>
        <w:rPr>
          <w:rFonts w:ascii="Calibri" w:eastAsia="Calibri" w:hAnsi="Calibri" w:cs="Calibri"/>
          <w:spacing w:val="1"/>
          <w:sz w:val="20"/>
          <w:szCs w:val="20"/>
        </w:rPr>
        <w:t>n</w:t>
      </w:r>
      <w:r>
        <w:rPr>
          <w:rFonts w:ascii="Calibri" w:eastAsia="Calibri" w:hAnsi="Calibri" w:cs="Calibri"/>
          <w:sz w:val="20"/>
          <w:szCs w:val="20"/>
        </w:rPr>
        <w:t>:</w:t>
      </w:r>
    </w:p>
    <w:p w14:paraId="177F6EC8" w14:textId="77777777" w:rsidR="007C62E7" w:rsidRDefault="007C62E7" w:rsidP="005B3361">
      <w:pPr>
        <w:numPr>
          <w:ilvl w:val="3"/>
          <w:numId w:val="14"/>
        </w:numPr>
        <w:tabs>
          <w:tab w:val="left" w:pos="1673"/>
        </w:tabs>
        <w:spacing w:before="4"/>
        <w:ind w:left="1673" w:right="7710"/>
        <w:jc w:val="both"/>
        <w:rPr>
          <w:rFonts w:ascii="Calibri" w:eastAsia="Calibri" w:hAnsi="Calibri" w:cs="Calibri"/>
          <w:sz w:val="20"/>
          <w:szCs w:val="20"/>
        </w:rPr>
      </w:pPr>
      <w:r>
        <w:rPr>
          <w:rFonts w:ascii="Calibri" w:eastAsia="Calibri" w:hAnsi="Calibri" w:cs="Calibri"/>
          <w:w w:val="95"/>
          <w:sz w:val="20"/>
          <w:szCs w:val="20"/>
        </w:rPr>
        <w:t>Name</w:t>
      </w:r>
    </w:p>
    <w:p w14:paraId="0EC9ADF9" w14:textId="77777777" w:rsidR="007C62E7" w:rsidRDefault="007C62E7" w:rsidP="005B3361">
      <w:pPr>
        <w:numPr>
          <w:ilvl w:val="3"/>
          <w:numId w:val="14"/>
        </w:numPr>
        <w:tabs>
          <w:tab w:val="left" w:pos="1673"/>
        </w:tabs>
        <w:spacing w:before="2"/>
        <w:ind w:left="1673" w:right="7308"/>
        <w:jc w:val="both"/>
        <w:rPr>
          <w:rFonts w:ascii="Calibri" w:eastAsia="Calibri" w:hAnsi="Calibri" w:cs="Calibri"/>
          <w:sz w:val="20"/>
          <w:szCs w:val="20"/>
        </w:rPr>
      </w:pPr>
      <w:r>
        <w:rPr>
          <w:rFonts w:ascii="Calibri" w:eastAsia="Calibri" w:hAnsi="Calibri" w:cs="Calibri"/>
          <w:sz w:val="20"/>
          <w:szCs w:val="20"/>
        </w:rPr>
        <w:t>ID</w:t>
      </w:r>
      <w:r>
        <w:rPr>
          <w:rFonts w:ascii="Calibri" w:eastAsia="Calibri" w:hAnsi="Calibri" w:cs="Calibri"/>
          <w:spacing w:val="-9"/>
          <w:sz w:val="20"/>
          <w:szCs w:val="20"/>
        </w:rPr>
        <w:t xml:space="preserve"> </w:t>
      </w:r>
      <w:r>
        <w:rPr>
          <w:rFonts w:ascii="Calibri" w:eastAsia="Calibri" w:hAnsi="Calibri" w:cs="Calibri"/>
          <w:sz w:val="20"/>
          <w:szCs w:val="20"/>
        </w:rPr>
        <w:t>Nu</w:t>
      </w:r>
      <w:r>
        <w:rPr>
          <w:rFonts w:ascii="Calibri" w:eastAsia="Calibri" w:hAnsi="Calibri" w:cs="Calibri"/>
          <w:spacing w:val="-1"/>
          <w:sz w:val="20"/>
          <w:szCs w:val="20"/>
        </w:rPr>
        <w:t>m</w:t>
      </w:r>
      <w:r>
        <w:rPr>
          <w:rFonts w:ascii="Calibri" w:eastAsia="Calibri" w:hAnsi="Calibri" w:cs="Calibri"/>
          <w:sz w:val="20"/>
          <w:szCs w:val="20"/>
        </w:rPr>
        <w:t>b</w:t>
      </w:r>
      <w:r>
        <w:rPr>
          <w:rFonts w:ascii="Calibri" w:eastAsia="Calibri" w:hAnsi="Calibri" w:cs="Calibri"/>
          <w:spacing w:val="-1"/>
          <w:sz w:val="20"/>
          <w:szCs w:val="20"/>
        </w:rPr>
        <w:t>e</w:t>
      </w:r>
      <w:r>
        <w:rPr>
          <w:rFonts w:ascii="Calibri" w:eastAsia="Calibri" w:hAnsi="Calibri" w:cs="Calibri"/>
          <w:sz w:val="20"/>
          <w:szCs w:val="20"/>
        </w:rPr>
        <w:t>r</w:t>
      </w:r>
    </w:p>
    <w:p w14:paraId="6A23EF96" w14:textId="77777777" w:rsidR="007C62E7" w:rsidRDefault="007C62E7" w:rsidP="005B3361">
      <w:pPr>
        <w:numPr>
          <w:ilvl w:val="3"/>
          <w:numId w:val="14"/>
        </w:numPr>
        <w:tabs>
          <w:tab w:val="left" w:pos="1661"/>
        </w:tabs>
        <w:spacing w:line="254" w:lineRule="exact"/>
        <w:ind w:left="1661" w:right="7438" w:hanging="372"/>
        <w:jc w:val="both"/>
        <w:rPr>
          <w:rFonts w:ascii="Calibri" w:eastAsia="Calibri" w:hAnsi="Calibri" w:cs="Calibri"/>
          <w:sz w:val="20"/>
          <w:szCs w:val="20"/>
        </w:rPr>
      </w:pPr>
      <w:r>
        <w:rPr>
          <w:rFonts w:ascii="Calibri" w:eastAsia="Calibri" w:hAnsi="Calibri" w:cs="Calibri"/>
          <w:w w:val="95"/>
          <w:sz w:val="20"/>
          <w:szCs w:val="20"/>
        </w:rPr>
        <w:t>Co</w:t>
      </w:r>
      <w:r>
        <w:rPr>
          <w:rFonts w:ascii="Calibri" w:eastAsia="Calibri" w:hAnsi="Calibri" w:cs="Calibri"/>
          <w:spacing w:val="-1"/>
          <w:w w:val="95"/>
          <w:sz w:val="20"/>
          <w:szCs w:val="20"/>
        </w:rPr>
        <w:t>m</w:t>
      </w:r>
      <w:r>
        <w:rPr>
          <w:rFonts w:ascii="Calibri" w:eastAsia="Calibri" w:hAnsi="Calibri" w:cs="Calibri"/>
          <w:w w:val="95"/>
          <w:sz w:val="20"/>
          <w:szCs w:val="20"/>
        </w:rPr>
        <w:t>pany</w:t>
      </w:r>
    </w:p>
    <w:p w14:paraId="7FAB4E4A" w14:textId="77777777" w:rsidR="007C62E7" w:rsidRDefault="007C62E7" w:rsidP="005B3361">
      <w:pPr>
        <w:numPr>
          <w:ilvl w:val="3"/>
          <w:numId w:val="14"/>
        </w:numPr>
        <w:tabs>
          <w:tab w:val="left" w:pos="1661"/>
        </w:tabs>
        <w:spacing w:line="254" w:lineRule="exact"/>
        <w:ind w:left="1661" w:right="7183" w:hanging="372"/>
        <w:jc w:val="both"/>
        <w:rPr>
          <w:rFonts w:ascii="Calibri" w:eastAsia="Calibri" w:hAnsi="Calibri" w:cs="Calibri"/>
          <w:sz w:val="20"/>
          <w:szCs w:val="20"/>
        </w:rPr>
      </w:pPr>
      <w:r>
        <w:rPr>
          <w:rFonts w:ascii="Calibri" w:eastAsia="Calibri" w:hAnsi="Calibri" w:cs="Calibri"/>
          <w:sz w:val="20"/>
          <w:szCs w:val="20"/>
        </w:rPr>
        <w:t>Validity</w:t>
      </w:r>
      <w:r>
        <w:rPr>
          <w:rFonts w:ascii="Calibri" w:eastAsia="Calibri" w:hAnsi="Calibri" w:cs="Calibri"/>
          <w:spacing w:val="-9"/>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ate</w:t>
      </w:r>
    </w:p>
    <w:p w14:paraId="69E7764D" w14:textId="77777777" w:rsidR="007C62E7" w:rsidRDefault="007C62E7" w:rsidP="005B3361">
      <w:pPr>
        <w:numPr>
          <w:ilvl w:val="2"/>
          <w:numId w:val="14"/>
        </w:numPr>
        <w:tabs>
          <w:tab w:val="left" w:pos="1229"/>
        </w:tabs>
        <w:spacing w:before="7" w:line="242" w:lineRule="exact"/>
        <w:ind w:left="1246" w:right="122" w:hanging="533"/>
        <w:jc w:val="both"/>
        <w:rPr>
          <w:rFonts w:ascii="Calibri" w:eastAsia="Calibri" w:hAnsi="Calibri" w:cs="Calibri"/>
          <w:sz w:val="20"/>
          <w:szCs w:val="20"/>
        </w:rPr>
      </w:pPr>
      <w:r>
        <w:rPr>
          <w:rFonts w:ascii="Calibri" w:eastAsia="Calibri" w:hAnsi="Calibri" w:cs="Calibri"/>
          <w:spacing w:val="-1"/>
          <w:sz w:val="20"/>
          <w:szCs w:val="20"/>
        </w:rPr>
        <w:t>Al</w:t>
      </w:r>
      <w:r>
        <w:rPr>
          <w:rFonts w:ascii="Calibri" w:eastAsia="Calibri" w:hAnsi="Calibri" w:cs="Calibri"/>
          <w:sz w:val="20"/>
          <w:szCs w:val="20"/>
        </w:rPr>
        <w:t>l</w:t>
      </w:r>
      <w:r>
        <w:rPr>
          <w:rFonts w:ascii="Calibri" w:eastAsia="Calibri" w:hAnsi="Calibri" w:cs="Calibri"/>
          <w:spacing w:val="3"/>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5"/>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m</w:t>
      </w:r>
      <w:r>
        <w:rPr>
          <w:rFonts w:ascii="Calibri" w:eastAsia="Calibri" w:hAnsi="Calibri" w:cs="Calibri"/>
          <w:sz w:val="20"/>
          <w:szCs w:val="20"/>
        </w:rPr>
        <w:t>its</w:t>
      </w:r>
      <w:r>
        <w:rPr>
          <w:rFonts w:ascii="Calibri" w:eastAsia="Calibri" w:hAnsi="Calibri" w:cs="Calibri"/>
          <w:spacing w:val="4"/>
          <w:sz w:val="20"/>
          <w:szCs w:val="20"/>
        </w:rPr>
        <w:t xml:space="preserve"> </w:t>
      </w:r>
      <w:r>
        <w:rPr>
          <w:rFonts w:ascii="Calibri" w:eastAsia="Calibri" w:hAnsi="Calibri" w:cs="Calibri"/>
          <w:spacing w:val="-1"/>
          <w:sz w:val="20"/>
          <w:szCs w:val="20"/>
        </w:rPr>
        <w:t>m</w:t>
      </w:r>
      <w:r>
        <w:rPr>
          <w:rFonts w:ascii="Calibri" w:eastAsia="Calibri" w:hAnsi="Calibri" w:cs="Calibri"/>
          <w:spacing w:val="3"/>
          <w:sz w:val="20"/>
          <w:szCs w:val="20"/>
        </w:rPr>
        <w:t>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7"/>
          <w:sz w:val="20"/>
          <w:szCs w:val="20"/>
        </w:rPr>
        <w:t xml:space="preserve"> </w:t>
      </w:r>
      <w:r>
        <w:rPr>
          <w:rFonts w:ascii="Calibri" w:eastAsia="Calibri" w:hAnsi="Calibri" w:cs="Calibri"/>
          <w:sz w:val="20"/>
          <w:szCs w:val="20"/>
        </w:rPr>
        <w:t>be</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ub</w:t>
      </w:r>
      <w:r>
        <w:rPr>
          <w:rFonts w:ascii="Calibri" w:eastAsia="Calibri" w:hAnsi="Calibri" w:cs="Calibri"/>
          <w:spacing w:val="-1"/>
          <w:sz w:val="20"/>
          <w:szCs w:val="20"/>
        </w:rPr>
        <w:t>m</w:t>
      </w:r>
      <w:r>
        <w:rPr>
          <w:rFonts w:ascii="Calibri" w:eastAsia="Calibri" w:hAnsi="Calibri" w:cs="Calibri"/>
          <w:sz w:val="20"/>
          <w:szCs w:val="20"/>
        </w:rPr>
        <w:t>it</w:t>
      </w:r>
      <w:r>
        <w:rPr>
          <w:rFonts w:ascii="Calibri" w:eastAsia="Calibri" w:hAnsi="Calibri" w:cs="Calibri"/>
          <w:spacing w:val="3"/>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Protect</w:t>
      </w:r>
      <w:r>
        <w:rPr>
          <w:rFonts w:ascii="Calibri" w:eastAsia="Calibri" w:hAnsi="Calibri" w:cs="Calibri"/>
          <w:spacing w:val="2"/>
          <w:sz w:val="20"/>
          <w:szCs w:val="20"/>
        </w:rPr>
        <w:t>i</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1"/>
          <w:sz w:val="20"/>
          <w:szCs w:val="20"/>
        </w:rPr>
        <w:t>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ork</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z w:val="20"/>
          <w:szCs w:val="20"/>
        </w:rPr>
        <w:t>Si</w:t>
      </w:r>
      <w:r>
        <w:rPr>
          <w:rFonts w:ascii="Calibri" w:eastAsia="Calibri" w:hAnsi="Calibri" w:cs="Calibri"/>
          <w:spacing w:val="2"/>
          <w:sz w:val="20"/>
          <w:szCs w:val="20"/>
        </w:rPr>
        <w:t>t</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z w:val="20"/>
          <w:szCs w:val="20"/>
        </w:rPr>
        <w:t>during</w:t>
      </w:r>
      <w:r>
        <w:rPr>
          <w:rFonts w:ascii="Calibri" w:eastAsia="Calibri" w:hAnsi="Calibri" w:cs="Calibri"/>
          <w:spacing w:val="-4"/>
          <w:sz w:val="20"/>
          <w:szCs w:val="20"/>
        </w:rPr>
        <w:t xml:space="preserve"> </w:t>
      </w:r>
      <w:r>
        <w:rPr>
          <w:rFonts w:ascii="Calibri" w:eastAsia="Calibri" w:hAnsi="Calibri" w:cs="Calibri"/>
          <w:sz w:val="20"/>
          <w:szCs w:val="20"/>
        </w:rPr>
        <w:t>or after</w:t>
      </w:r>
      <w:r>
        <w:rPr>
          <w:rFonts w:ascii="Calibri" w:eastAsia="Calibri" w:hAnsi="Calibri" w:cs="Calibri"/>
          <w:spacing w:val="-7"/>
          <w:sz w:val="20"/>
          <w:szCs w:val="20"/>
        </w:rPr>
        <w:t xml:space="preserve"> </w:t>
      </w:r>
      <w:r>
        <w:rPr>
          <w:rFonts w:ascii="Calibri" w:eastAsia="Calibri" w:hAnsi="Calibri" w:cs="Calibri"/>
          <w:sz w:val="20"/>
          <w:szCs w:val="20"/>
        </w:rPr>
        <w:t>comp</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tion</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w</w:t>
      </w:r>
      <w:r>
        <w:rPr>
          <w:rFonts w:ascii="Calibri" w:eastAsia="Calibri" w:hAnsi="Calibri" w:cs="Calibri"/>
          <w:spacing w:val="2"/>
          <w:sz w:val="20"/>
          <w:szCs w:val="20"/>
        </w:rPr>
        <w:t>o</w:t>
      </w:r>
      <w:r>
        <w:rPr>
          <w:rFonts w:ascii="Calibri" w:eastAsia="Calibri" w:hAnsi="Calibri" w:cs="Calibri"/>
          <w:sz w:val="20"/>
          <w:szCs w:val="20"/>
        </w:rPr>
        <w:t>rk</w:t>
      </w:r>
      <w:r>
        <w:rPr>
          <w:rFonts w:ascii="Calibri" w:eastAsia="Calibri" w:hAnsi="Calibri" w:cs="Calibri"/>
          <w:spacing w:val="-1"/>
          <w:sz w:val="20"/>
          <w:szCs w:val="20"/>
        </w:rPr>
        <w:t>s</w:t>
      </w:r>
      <w:r>
        <w:rPr>
          <w:rFonts w:ascii="Calibri" w:eastAsia="Calibri" w:hAnsi="Calibri" w:cs="Calibri"/>
          <w:sz w:val="20"/>
          <w:szCs w:val="20"/>
        </w:rPr>
        <w:t>.</w:t>
      </w:r>
    </w:p>
    <w:p w14:paraId="6FB246E7" w14:textId="77777777" w:rsidR="007C62E7" w:rsidRDefault="007C62E7" w:rsidP="005B3361">
      <w:pPr>
        <w:numPr>
          <w:ilvl w:val="2"/>
          <w:numId w:val="14"/>
        </w:numPr>
        <w:tabs>
          <w:tab w:val="left" w:pos="1229"/>
        </w:tabs>
        <w:spacing w:before="7"/>
        <w:ind w:left="1246" w:right="116" w:hanging="533"/>
        <w:jc w:val="both"/>
        <w:rPr>
          <w:rFonts w:ascii="Calibri" w:eastAsia="Calibri" w:hAnsi="Calibri" w:cs="Calibri"/>
          <w:sz w:val="20"/>
          <w:szCs w:val="20"/>
        </w:rPr>
      </w:pPr>
      <w:proofErr w:type="gramStart"/>
      <w:r>
        <w:rPr>
          <w:rFonts w:ascii="Calibri" w:eastAsia="Calibri" w:hAnsi="Calibri" w:cs="Calibri"/>
          <w:sz w:val="20"/>
          <w:szCs w:val="20"/>
        </w:rPr>
        <w:t>In</w:t>
      </w:r>
      <w:r>
        <w:rPr>
          <w:rFonts w:ascii="Calibri" w:eastAsia="Calibri" w:hAnsi="Calibri" w:cs="Calibri"/>
          <w:spacing w:val="13"/>
          <w:sz w:val="20"/>
          <w:szCs w:val="20"/>
        </w:rPr>
        <w:t xml:space="preserve"> </w:t>
      </w:r>
      <w:r>
        <w:rPr>
          <w:rFonts w:ascii="Calibri" w:eastAsia="Calibri" w:hAnsi="Calibri" w:cs="Calibri"/>
          <w:sz w:val="20"/>
          <w:szCs w:val="20"/>
        </w:rPr>
        <w:t>or</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3"/>
          <w:sz w:val="20"/>
          <w:szCs w:val="20"/>
        </w:rPr>
        <w:t xml:space="preserve"> </w:t>
      </w:r>
      <w:r>
        <w:rPr>
          <w:rFonts w:ascii="Calibri" w:eastAsia="Calibri" w:hAnsi="Calibri" w:cs="Calibri"/>
          <w:sz w:val="20"/>
          <w:szCs w:val="20"/>
        </w:rPr>
        <w:t>to</w:t>
      </w:r>
      <w:proofErr w:type="gramEnd"/>
      <w:r>
        <w:rPr>
          <w:rFonts w:ascii="Calibri" w:eastAsia="Calibri" w:hAnsi="Calibri" w:cs="Calibri"/>
          <w:spacing w:val="13"/>
          <w:sz w:val="20"/>
          <w:szCs w:val="20"/>
        </w:rPr>
        <w:t xml:space="preserve"> </w:t>
      </w:r>
      <w:r>
        <w:rPr>
          <w:rFonts w:ascii="Calibri" w:eastAsia="Calibri" w:hAnsi="Calibri" w:cs="Calibri"/>
          <w:sz w:val="20"/>
          <w:szCs w:val="20"/>
        </w:rPr>
        <w:t>as</w:t>
      </w:r>
      <w:r>
        <w:rPr>
          <w:rFonts w:ascii="Calibri" w:eastAsia="Calibri" w:hAnsi="Calibri" w:cs="Calibri"/>
          <w:spacing w:val="-2"/>
          <w:sz w:val="20"/>
          <w:szCs w:val="20"/>
        </w:rPr>
        <w:t>s</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3"/>
          <w:sz w:val="20"/>
          <w:szCs w:val="20"/>
        </w:rPr>
        <w:t xml:space="preserve"> </w:t>
      </w:r>
      <w:r>
        <w:rPr>
          <w:rFonts w:ascii="Calibri" w:eastAsia="Calibri" w:hAnsi="Calibri" w:cs="Calibri"/>
          <w:sz w:val="20"/>
          <w:szCs w:val="20"/>
        </w:rPr>
        <w:t>Protect</w:t>
      </w:r>
      <w:r>
        <w:rPr>
          <w:rFonts w:ascii="Calibri" w:eastAsia="Calibri" w:hAnsi="Calibri" w:cs="Calibri"/>
          <w:spacing w:val="2"/>
          <w:sz w:val="20"/>
          <w:szCs w:val="20"/>
        </w:rPr>
        <w:t>i</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13"/>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v</w:t>
      </w:r>
      <w:r>
        <w:rPr>
          <w:rFonts w:ascii="Calibri" w:eastAsia="Calibri" w:hAnsi="Calibri" w:cs="Calibri"/>
          <w:sz w:val="20"/>
          <w:szCs w:val="20"/>
        </w:rPr>
        <w:t>ic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12"/>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1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2"/>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z w:val="20"/>
          <w:szCs w:val="20"/>
        </w:rPr>
        <w:t>uing</w:t>
      </w:r>
      <w:r>
        <w:rPr>
          <w:rFonts w:ascii="Calibri" w:eastAsia="Calibri" w:hAnsi="Calibri" w:cs="Calibri"/>
          <w:spacing w:val="12"/>
          <w:sz w:val="20"/>
          <w:szCs w:val="20"/>
        </w:rPr>
        <w:t xml:space="preserve"> </w:t>
      </w:r>
      <w:r>
        <w:rPr>
          <w:rFonts w:ascii="Calibri" w:eastAsia="Calibri" w:hAnsi="Calibri" w:cs="Calibri"/>
          <w:sz w:val="20"/>
          <w:szCs w:val="20"/>
        </w:rPr>
        <w:t>of</w:t>
      </w:r>
      <w:r>
        <w:rPr>
          <w:rFonts w:ascii="Calibri" w:eastAsia="Calibri" w:hAnsi="Calibri" w:cs="Calibri"/>
          <w:spacing w:val="12"/>
          <w:sz w:val="20"/>
          <w:szCs w:val="20"/>
        </w:rPr>
        <w:t xml:space="preserve"> </w:t>
      </w:r>
      <w:r>
        <w:rPr>
          <w:rFonts w:ascii="Calibri" w:eastAsia="Calibri" w:hAnsi="Calibri" w:cs="Calibri"/>
          <w:spacing w:val="6"/>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m</w:t>
      </w:r>
      <w:r>
        <w:rPr>
          <w:rFonts w:ascii="Calibri" w:eastAsia="Calibri" w:hAnsi="Calibri" w:cs="Calibri"/>
          <w:sz w:val="20"/>
          <w:szCs w:val="20"/>
        </w:rPr>
        <w:t>i</w:t>
      </w:r>
      <w:r>
        <w:rPr>
          <w:rFonts w:ascii="Calibri" w:eastAsia="Calibri" w:hAnsi="Calibri" w:cs="Calibri"/>
          <w:spacing w:val="2"/>
          <w:sz w:val="20"/>
          <w:szCs w:val="20"/>
        </w:rPr>
        <w:t>t</w:t>
      </w:r>
      <w:r>
        <w:rPr>
          <w:rFonts w:ascii="Calibri" w:eastAsia="Calibri" w:hAnsi="Calibri" w:cs="Calibri"/>
          <w:sz w:val="20"/>
          <w:szCs w:val="20"/>
        </w:rPr>
        <w:t>s</w:t>
      </w:r>
      <w:r>
        <w:rPr>
          <w:rFonts w:ascii="Calibri" w:eastAsia="Calibri" w:hAnsi="Calibri" w:cs="Calibri"/>
          <w:spacing w:val="1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1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2"/>
          <w:sz w:val="20"/>
          <w:szCs w:val="20"/>
        </w:rPr>
        <w:t xml:space="preserve"> </w:t>
      </w:r>
      <w:r>
        <w:rPr>
          <w:rFonts w:ascii="Calibri" w:eastAsia="Calibri" w:hAnsi="Calibri" w:cs="Calibri"/>
          <w:sz w:val="20"/>
          <w:szCs w:val="20"/>
        </w:rPr>
        <w:t>id</w:t>
      </w:r>
      <w:r>
        <w:rPr>
          <w:rFonts w:ascii="Calibri" w:eastAsia="Calibri" w:hAnsi="Calibri" w:cs="Calibri"/>
          <w:spacing w:val="-1"/>
          <w:sz w:val="20"/>
          <w:szCs w:val="20"/>
        </w:rPr>
        <w:t>e</w:t>
      </w:r>
      <w:r>
        <w:rPr>
          <w:rFonts w:ascii="Calibri" w:eastAsia="Calibri" w:hAnsi="Calibri" w:cs="Calibri"/>
          <w:sz w:val="20"/>
          <w:szCs w:val="20"/>
        </w:rPr>
        <w:t>ntif</w:t>
      </w:r>
      <w:r>
        <w:rPr>
          <w:rFonts w:ascii="Calibri" w:eastAsia="Calibri" w:hAnsi="Calibri" w:cs="Calibri"/>
          <w:spacing w:val="-1"/>
          <w:sz w:val="20"/>
          <w:szCs w:val="20"/>
        </w:rPr>
        <w:t>i</w:t>
      </w:r>
      <w:r>
        <w:rPr>
          <w:rFonts w:ascii="Calibri" w:eastAsia="Calibri" w:hAnsi="Calibri" w:cs="Calibri"/>
          <w:sz w:val="20"/>
          <w:szCs w:val="20"/>
        </w:rPr>
        <w:t>cation</w:t>
      </w:r>
      <w:r>
        <w:rPr>
          <w:rFonts w:ascii="Calibri" w:eastAsia="Calibri" w:hAnsi="Calibri" w:cs="Calibri"/>
          <w:spacing w:val="14"/>
          <w:sz w:val="20"/>
          <w:szCs w:val="20"/>
        </w:rPr>
        <w:t xml:space="preserve"> </w:t>
      </w:r>
      <w:r>
        <w:rPr>
          <w:rFonts w:ascii="Calibri" w:eastAsia="Calibri" w:hAnsi="Calibri" w:cs="Calibri"/>
          <w:sz w:val="20"/>
          <w:szCs w:val="20"/>
        </w:rPr>
        <w:t>of</w:t>
      </w:r>
      <w:r>
        <w:rPr>
          <w:rFonts w:ascii="Calibri" w:eastAsia="Calibri" w:hAnsi="Calibri" w:cs="Calibri"/>
          <w:spacing w:val="12"/>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onn</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12"/>
          <w:sz w:val="20"/>
          <w:szCs w:val="20"/>
        </w:rPr>
        <w:t xml:space="preserve"> </w:t>
      </w:r>
      <w:r>
        <w:rPr>
          <w:rFonts w:ascii="Calibri" w:eastAsia="Calibri" w:hAnsi="Calibri" w:cs="Calibri"/>
          <w:sz w:val="20"/>
          <w:szCs w:val="20"/>
        </w:rPr>
        <w:t>on</w:t>
      </w:r>
      <w:r>
        <w:rPr>
          <w:rFonts w:ascii="Calibri" w:eastAsia="Calibri" w:hAnsi="Calibri" w:cs="Calibri"/>
          <w:spacing w:val="-3"/>
          <w:sz w:val="20"/>
          <w:szCs w:val="20"/>
        </w:rPr>
        <w:t xml:space="preserve"> </w:t>
      </w:r>
      <w:r>
        <w:rPr>
          <w:rFonts w:ascii="Calibri" w:eastAsia="Calibri" w:hAnsi="Calibri" w:cs="Calibri"/>
          <w:sz w:val="20"/>
          <w:szCs w:val="20"/>
        </w:rPr>
        <w:t>Sit</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2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9"/>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19"/>
          <w:sz w:val="20"/>
          <w:szCs w:val="20"/>
        </w:rPr>
        <w:t xml:space="preserve"> </w:t>
      </w:r>
      <w:r>
        <w:rPr>
          <w:rFonts w:ascii="Calibri" w:eastAsia="Calibri" w:hAnsi="Calibri" w:cs="Calibri"/>
          <w:sz w:val="20"/>
          <w:szCs w:val="20"/>
        </w:rPr>
        <w:t>is</w:t>
      </w:r>
      <w:r>
        <w:rPr>
          <w:rFonts w:ascii="Calibri" w:eastAsia="Calibri" w:hAnsi="Calibri" w:cs="Calibri"/>
          <w:spacing w:val="17"/>
          <w:sz w:val="20"/>
          <w:szCs w:val="20"/>
        </w:rPr>
        <w:t xml:space="preserve"> </w:t>
      </w:r>
      <w:r>
        <w:rPr>
          <w:rFonts w:ascii="Calibri" w:eastAsia="Calibri" w:hAnsi="Calibri" w:cs="Calibri"/>
          <w:sz w:val="20"/>
          <w:szCs w:val="20"/>
        </w:rPr>
        <w:t>to</w:t>
      </w:r>
      <w:r>
        <w:rPr>
          <w:rFonts w:ascii="Calibri" w:eastAsia="Calibri" w:hAnsi="Calibri" w:cs="Calibri"/>
          <w:spacing w:val="19"/>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upply</w:t>
      </w:r>
      <w:r>
        <w:rPr>
          <w:rFonts w:ascii="Calibri" w:eastAsia="Calibri" w:hAnsi="Calibri" w:cs="Calibri"/>
          <w:spacing w:val="19"/>
          <w:sz w:val="20"/>
          <w:szCs w:val="20"/>
        </w:rPr>
        <w:t xml:space="preserve"> </w:t>
      </w:r>
      <w:r>
        <w:rPr>
          <w:rFonts w:ascii="Calibri" w:eastAsia="Calibri" w:hAnsi="Calibri" w:cs="Calibri"/>
          <w:sz w:val="20"/>
          <w:szCs w:val="20"/>
        </w:rPr>
        <w:t>a</w:t>
      </w:r>
      <w:r>
        <w:rPr>
          <w:rFonts w:ascii="Calibri" w:eastAsia="Calibri" w:hAnsi="Calibri" w:cs="Calibri"/>
          <w:spacing w:val="19"/>
          <w:sz w:val="20"/>
          <w:szCs w:val="20"/>
        </w:rPr>
        <w:t xml:space="preserve"> </w:t>
      </w:r>
      <w:r>
        <w:rPr>
          <w:rFonts w:ascii="Calibri" w:eastAsia="Calibri" w:hAnsi="Calibri" w:cs="Calibri"/>
          <w:sz w:val="20"/>
          <w:szCs w:val="20"/>
        </w:rPr>
        <w:t>li</w:t>
      </w:r>
      <w:r>
        <w:rPr>
          <w:rFonts w:ascii="Calibri" w:eastAsia="Calibri" w:hAnsi="Calibri" w:cs="Calibri"/>
          <w:spacing w:val="-2"/>
          <w:sz w:val="20"/>
          <w:szCs w:val="20"/>
        </w:rPr>
        <w:t>s</w:t>
      </w:r>
      <w:r>
        <w:rPr>
          <w:rFonts w:ascii="Calibri" w:eastAsia="Calibri" w:hAnsi="Calibri" w:cs="Calibri"/>
          <w:sz w:val="20"/>
          <w:szCs w:val="20"/>
        </w:rPr>
        <w:t>t</w:t>
      </w:r>
      <w:r>
        <w:rPr>
          <w:rFonts w:ascii="Calibri" w:eastAsia="Calibri" w:hAnsi="Calibri" w:cs="Calibri"/>
          <w:spacing w:val="19"/>
          <w:sz w:val="20"/>
          <w:szCs w:val="20"/>
        </w:rPr>
        <w:t xml:space="preserve"> </w:t>
      </w:r>
      <w:r>
        <w:rPr>
          <w:rFonts w:ascii="Calibri" w:eastAsia="Calibri" w:hAnsi="Calibri" w:cs="Calibri"/>
          <w:sz w:val="20"/>
          <w:szCs w:val="20"/>
        </w:rPr>
        <w:t>of</w:t>
      </w:r>
      <w:r>
        <w:rPr>
          <w:rFonts w:ascii="Calibri" w:eastAsia="Calibri" w:hAnsi="Calibri" w:cs="Calibri"/>
          <w:spacing w:val="18"/>
          <w:sz w:val="20"/>
          <w:szCs w:val="20"/>
        </w:rPr>
        <w:t xml:space="preserve"> </w:t>
      </w:r>
      <w:r>
        <w:rPr>
          <w:rFonts w:ascii="Calibri" w:eastAsia="Calibri" w:hAnsi="Calibri" w:cs="Calibri"/>
          <w:sz w:val="20"/>
          <w:szCs w:val="20"/>
        </w:rPr>
        <w:t>all</w:t>
      </w:r>
      <w:r>
        <w:rPr>
          <w:rFonts w:ascii="Calibri" w:eastAsia="Calibri" w:hAnsi="Calibri" w:cs="Calibri"/>
          <w:spacing w:val="19"/>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onn</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18"/>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pacing w:val="-2"/>
          <w:sz w:val="20"/>
          <w:szCs w:val="20"/>
        </w:rPr>
        <w:t>a</w:t>
      </w:r>
      <w:r>
        <w:rPr>
          <w:rFonts w:ascii="Calibri" w:eastAsia="Calibri" w:hAnsi="Calibri" w:cs="Calibri"/>
          <w:sz w:val="20"/>
          <w:szCs w:val="20"/>
        </w:rPr>
        <w:t>t</w:t>
      </w:r>
      <w:r>
        <w:rPr>
          <w:rFonts w:ascii="Calibri" w:eastAsia="Calibri" w:hAnsi="Calibri" w:cs="Calibri"/>
          <w:spacing w:val="19"/>
          <w:sz w:val="20"/>
          <w:szCs w:val="20"/>
        </w:rPr>
        <w:t xml:space="preserve"> </w:t>
      </w:r>
      <w:r>
        <w:rPr>
          <w:rFonts w:ascii="Calibri" w:eastAsia="Calibri" w:hAnsi="Calibri" w:cs="Calibri"/>
          <w:sz w:val="20"/>
          <w:szCs w:val="20"/>
        </w:rPr>
        <w:t>he</w:t>
      </w:r>
      <w:r>
        <w:rPr>
          <w:rFonts w:ascii="Calibri" w:eastAsia="Calibri" w:hAnsi="Calibri" w:cs="Calibri"/>
          <w:spacing w:val="18"/>
          <w:sz w:val="20"/>
          <w:szCs w:val="20"/>
        </w:rPr>
        <w:t xml:space="preserve"> </w:t>
      </w:r>
      <w:r>
        <w:rPr>
          <w:rFonts w:ascii="Calibri" w:eastAsia="Calibri" w:hAnsi="Calibri" w:cs="Calibri"/>
          <w:sz w:val="20"/>
          <w:szCs w:val="20"/>
        </w:rPr>
        <w:t>intends</w:t>
      </w:r>
      <w:r>
        <w:rPr>
          <w:rFonts w:ascii="Calibri" w:eastAsia="Calibri" w:hAnsi="Calibri" w:cs="Calibri"/>
          <w:spacing w:val="17"/>
          <w:sz w:val="20"/>
          <w:szCs w:val="20"/>
        </w:rPr>
        <w:t xml:space="preserve"> </w:t>
      </w:r>
      <w:r>
        <w:rPr>
          <w:rFonts w:ascii="Calibri" w:eastAsia="Calibri" w:hAnsi="Calibri" w:cs="Calibri"/>
          <w:sz w:val="20"/>
          <w:szCs w:val="20"/>
        </w:rPr>
        <w:t>u</w:t>
      </w:r>
      <w:r>
        <w:rPr>
          <w:rFonts w:ascii="Calibri" w:eastAsia="Calibri" w:hAnsi="Calibri" w:cs="Calibri"/>
          <w:spacing w:val="-1"/>
          <w:sz w:val="20"/>
          <w:szCs w:val="20"/>
        </w:rPr>
        <w:t>s</w:t>
      </w:r>
      <w:r>
        <w:rPr>
          <w:rFonts w:ascii="Calibri" w:eastAsia="Calibri" w:hAnsi="Calibri" w:cs="Calibri"/>
          <w:sz w:val="20"/>
          <w:szCs w:val="20"/>
        </w:rPr>
        <w:t>ing</w:t>
      </w:r>
      <w:r>
        <w:rPr>
          <w:rFonts w:ascii="Calibri" w:eastAsia="Calibri" w:hAnsi="Calibri" w:cs="Calibri"/>
          <w:spacing w:val="18"/>
          <w:sz w:val="20"/>
          <w:szCs w:val="20"/>
        </w:rPr>
        <w:t xml:space="preserve"> </w:t>
      </w:r>
      <w:r>
        <w:rPr>
          <w:rFonts w:ascii="Calibri" w:eastAsia="Calibri" w:hAnsi="Calibri" w:cs="Calibri"/>
          <w:sz w:val="20"/>
          <w:szCs w:val="20"/>
        </w:rPr>
        <w:t>on</w:t>
      </w:r>
      <w:r>
        <w:rPr>
          <w:rFonts w:ascii="Calibri" w:eastAsia="Calibri" w:hAnsi="Calibri" w:cs="Calibri"/>
          <w:spacing w:val="19"/>
          <w:sz w:val="20"/>
          <w:szCs w:val="20"/>
        </w:rPr>
        <w:t xml:space="preserve"> </w:t>
      </w:r>
      <w:r>
        <w:rPr>
          <w:rFonts w:ascii="Calibri" w:eastAsia="Calibri" w:hAnsi="Calibri" w:cs="Calibri"/>
          <w:sz w:val="20"/>
          <w:szCs w:val="20"/>
        </w:rPr>
        <w:t>Sit</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20"/>
          <w:sz w:val="20"/>
          <w:szCs w:val="20"/>
        </w:rPr>
        <w:t xml:space="preserve"> </w:t>
      </w:r>
      <w:r>
        <w:rPr>
          <w:rFonts w:ascii="Calibri" w:eastAsia="Calibri" w:hAnsi="Calibri" w:cs="Calibri"/>
          <w:sz w:val="20"/>
          <w:szCs w:val="20"/>
        </w:rPr>
        <w:t>at</w:t>
      </w:r>
      <w:r>
        <w:rPr>
          <w:rFonts w:ascii="Calibri" w:eastAsia="Calibri" w:hAnsi="Calibri" w:cs="Calibri"/>
          <w:spacing w:val="17"/>
          <w:sz w:val="20"/>
          <w:szCs w:val="20"/>
        </w:rPr>
        <w:t xml:space="preserve"> </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z w:val="20"/>
          <w:szCs w:val="20"/>
        </w:rPr>
        <w:t>ast</w:t>
      </w:r>
      <w:r>
        <w:rPr>
          <w:rFonts w:ascii="Calibri" w:eastAsia="Calibri" w:hAnsi="Calibri" w:cs="Calibri"/>
          <w:spacing w:val="18"/>
          <w:sz w:val="20"/>
          <w:szCs w:val="20"/>
        </w:rPr>
        <w:t xml:space="preserve"> </w:t>
      </w:r>
      <w:r>
        <w:rPr>
          <w:rFonts w:ascii="Calibri" w:eastAsia="Calibri" w:hAnsi="Calibri" w:cs="Calibri"/>
          <w:sz w:val="20"/>
          <w:szCs w:val="20"/>
        </w:rPr>
        <w:t>48</w:t>
      </w:r>
      <w:r>
        <w:rPr>
          <w:rFonts w:ascii="Calibri" w:eastAsia="Calibri" w:hAnsi="Calibri" w:cs="Calibri"/>
          <w:spacing w:val="18"/>
          <w:sz w:val="20"/>
          <w:szCs w:val="20"/>
        </w:rPr>
        <w:t xml:space="preserve"> </w:t>
      </w:r>
      <w:r>
        <w:rPr>
          <w:rFonts w:ascii="Calibri" w:eastAsia="Calibri" w:hAnsi="Calibri" w:cs="Calibri"/>
          <w:sz w:val="20"/>
          <w:szCs w:val="20"/>
        </w:rPr>
        <w:t>hou</w:t>
      </w:r>
      <w:r>
        <w:rPr>
          <w:rFonts w:ascii="Calibri" w:eastAsia="Calibri" w:hAnsi="Calibri" w:cs="Calibri"/>
          <w:spacing w:val="2"/>
          <w:sz w:val="20"/>
          <w:szCs w:val="20"/>
        </w:rPr>
        <w:t>r</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z w:val="20"/>
          <w:szCs w:val="20"/>
        </w:rPr>
        <w:t>prior</w:t>
      </w:r>
      <w:r>
        <w:rPr>
          <w:rFonts w:ascii="Calibri" w:eastAsia="Calibri" w:hAnsi="Calibri" w:cs="Calibri"/>
          <w:spacing w:val="1"/>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ntering 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2"/>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z w:val="20"/>
          <w:szCs w:val="20"/>
        </w:rPr>
        <w:t>curity</w:t>
      </w:r>
      <w:r>
        <w:rPr>
          <w:rFonts w:ascii="Calibri" w:eastAsia="Calibri" w:hAnsi="Calibri" w:cs="Calibri"/>
          <w:spacing w:val="-1"/>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45"/>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his</w:t>
      </w:r>
      <w:r>
        <w:rPr>
          <w:rFonts w:ascii="Calibri" w:eastAsia="Calibri" w:hAnsi="Calibri" w:cs="Calibri"/>
          <w:spacing w:val="-2"/>
          <w:sz w:val="20"/>
          <w:szCs w:val="20"/>
        </w:rPr>
        <w:t xml:space="preserve"> </w:t>
      </w:r>
      <w:r>
        <w:rPr>
          <w:rFonts w:ascii="Calibri" w:eastAsia="Calibri" w:hAnsi="Calibri" w:cs="Calibri"/>
          <w:sz w:val="20"/>
          <w:szCs w:val="20"/>
        </w:rPr>
        <w:t>li</w:t>
      </w:r>
      <w:r>
        <w:rPr>
          <w:rFonts w:ascii="Calibri" w:eastAsia="Calibri" w:hAnsi="Calibri" w:cs="Calibri"/>
          <w:spacing w:val="-2"/>
          <w:sz w:val="20"/>
          <w:szCs w:val="20"/>
        </w:rPr>
        <w:t>s</w:t>
      </w:r>
      <w:r>
        <w:rPr>
          <w:rFonts w:ascii="Calibri" w:eastAsia="Calibri" w:hAnsi="Calibri" w:cs="Calibri"/>
          <w:sz w:val="20"/>
          <w:szCs w:val="20"/>
        </w:rPr>
        <w:t xml:space="preserve">t </w:t>
      </w:r>
      <w:r>
        <w:rPr>
          <w:rFonts w:ascii="Calibri" w:eastAsia="Calibri" w:hAnsi="Calibri" w:cs="Calibri"/>
          <w:spacing w:val="-1"/>
          <w:sz w:val="20"/>
          <w:szCs w:val="20"/>
        </w:rPr>
        <w:t>m</w:t>
      </w:r>
      <w:r>
        <w:rPr>
          <w:rFonts w:ascii="Calibri" w:eastAsia="Calibri" w:hAnsi="Calibri" w:cs="Calibri"/>
          <w:spacing w:val="3"/>
          <w:sz w:val="20"/>
          <w:szCs w:val="20"/>
        </w:rPr>
        <w:t>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sz w:val="20"/>
          <w:szCs w:val="20"/>
        </w:rPr>
        <w:t>be</w:t>
      </w:r>
      <w:r>
        <w:rPr>
          <w:rFonts w:ascii="Calibri" w:eastAsia="Calibri" w:hAnsi="Calibri" w:cs="Calibri"/>
          <w:spacing w:val="-2"/>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li</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d to</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i/>
          <w:spacing w:val="-2"/>
          <w:sz w:val="20"/>
          <w:szCs w:val="20"/>
        </w:rPr>
        <w:t>S</w:t>
      </w:r>
      <w:r>
        <w:rPr>
          <w:rFonts w:ascii="Calibri" w:eastAsia="Calibri" w:hAnsi="Calibri" w:cs="Calibri"/>
          <w:i/>
          <w:sz w:val="20"/>
          <w:szCs w:val="20"/>
        </w:rPr>
        <w:t>e</w:t>
      </w:r>
      <w:r>
        <w:rPr>
          <w:rFonts w:ascii="Calibri" w:eastAsia="Calibri" w:hAnsi="Calibri" w:cs="Calibri"/>
          <w:i/>
          <w:spacing w:val="-2"/>
          <w:sz w:val="20"/>
          <w:szCs w:val="20"/>
        </w:rPr>
        <w:t>r</w:t>
      </w:r>
      <w:r>
        <w:rPr>
          <w:rFonts w:ascii="Calibri" w:eastAsia="Calibri" w:hAnsi="Calibri" w:cs="Calibri"/>
          <w:i/>
          <w:sz w:val="20"/>
          <w:szCs w:val="20"/>
        </w:rPr>
        <w:t>vice Manager</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pacing w:val="-2"/>
          <w:sz w:val="20"/>
          <w:szCs w:val="20"/>
        </w:rPr>
        <w:t>Th</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li</w:t>
      </w:r>
      <w:r>
        <w:rPr>
          <w:rFonts w:ascii="Calibri" w:eastAsia="Calibri" w:hAnsi="Calibri" w:cs="Calibri"/>
          <w:spacing w:val="-2"/>
          <w:sz w:val="20"/>
          <w:szCs w:val="20"/>
        </w:rPr>
        <w:t>s</w:t>
      </w:r>
      <w:r>
        <w:rPr>
          <w:rFonts w:ascii="Calibri" w:eastAsia="Calibri" w:hAnsi="Calibri" w:cs="Calibri"/>
          <w:sz w:val="20"/>
          <w:szCs w:val="20"/>
        </w:rPr>
        <w:t>t id</w:t>
      </w:r>
      <w:r>
        <w:rPr>
          <w:rFonts w:ascii="Calibri" w:eastAsia="Calibri" w:hAnsi="Calibri" w:cs="Calibri"/>
          <w:spacing w:val="-1"/>
          <w:sz w:val="20"/>
          <w:szCs w:val="20"/>
        </w:rPr>
        <w:t>e</w:t>
      </w:r>
      <w:r>
        <w:rPr>
          <w:rFonts w:ascii="Calibri" w:eastAsia="Calibri" w:hAnsi="Calibri" w:cs="Calibri"/>
          <w:spacing w:val="2"/>
          <w:sz w:val="20"/>
          <w:szCs w:val="20"/>
        </w:rPr>
        <w:t>n</w:t>
      </w:r>
      <w:r>
        <w:rPr>
          <w:rFonts w:ascii="Calibri" w:eastAsia="Calibri" w:hAnsi="Calibri" w:cs="Calibri"/>
          <w:sz w:val="20"/>
          <w:szCs w:val="20"/>
        </w:rPr>
        <w:t>tif</w:t>
      </w:r>
      <w:r>
        <w:rPr>
          <w:rFonts w:ascii="Calibri" w:eastAsia="Calibri" w:hAnsi="Calibri" w:cs="Calibri"/>
          <w:spacing w:val="1"/>
          <w:sz w:val="20"/>
          <w:szCs w:val="20"/>
        </w:rPr>
        <w:t>i</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2"/>
          <w:sz w:val="20"/>
          <w:szCs w:val="20"/>
        </w:rPr>
        <w:t xml:space="preserve"> </w:t>
      </w:r>
      <w:r>
        <w:rPr>
          <w:rFonts w:ascii="Calibri" w:eastAsia="Calibri" w:hAnsi="Calibri" w:cs="Calibri"/>
          <w:sz w:val="20"/>
          <w:szCs w:val="20"/>
        </w:rPr>
        <w:t xml:space="preserve">the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pacing w:val="-2"/>
          <w:sz w:val="20"/>
          <w:szCs w:val="20"/>
        </w:rPr>
        <w:t>r</w:t>
      </w:r>
      <w:r>
        <w:rPr>
          <w:rFonts w:ascii="Calibri" w:eastAsia="Calibri" w:hAnsi="Calibri" w:cs="Calibri"/>
          <w:i/>
          <w:sz w:val="20"/>
          <w:szCs w:val="20"/>
        </w:rPr>
        <w:t>’s</w:t>
      </w:r>
      <w:r>
        <w:rPr>
          <w:rFonts w:ascii="Calibri" w:eastAsia="Calibri" w:hAnsi="Calibri" w:cs="Calibri"/>
          <w:i/>
          <w:spacing w:val="-6"/>
          <w:sz w:val="20"/>
          <w:szCs w:val="20"/>
        </w:rPr>
        <w:t xml:space="preserve"> </w:t>
      </w:r>
      <w:r>
        <w:rPr>
          <w:rFonts w:ascii="Calibri" w:eastAsia="Calibri" w:hAnsi="Calibri" w:cs="Calibri"/>
          <w:sz w:val="20"/>
          <w:szCs w:val="20"/>
        </w:rPr>
        <w:t>nam</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z w:val="20"/>
          <w:szCs w:val="20"/>
        </w:rPr>
        <w:t>contain</w:t>
      </w:r>
      <w:r>
        <w:rPr>
          <w:rFonts w:ascii="Calibri" w:eastAsia="Calibri" w:hAnsi="Calibri" w:cs="Calibri"/>
          <w:spacing w:val="-7"/>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z w:val="20"/>
          <w:szCs w:val="20"/>
        </w:rPr>
        <w:t>follo</w:t>
      </w:r>
      <w:r>
        <w:rPr>
          <w:rFonts w:ascii="Calibri" w:eastAsia="Calibri" w:hAnsi="Calibri" w:cs="Calibri"/>
          <w:spacing w:val="-1"/>
          <w:sz w:val="20"/>
          <w:szCs w:val="20"/>
        </w:rPr>
        <w:t>w</w:t>
      </w:r>
      <w:r>
        <w:rPr>
          <w:rFonts w:ascii="Calibri" w:eastAsia="Calibri" w:hAnsi="Calibri" w:cs="Calibri"/>
          <w:sz w:val="20"/>
          <w:szCs w:val="20"/>
        </w:rPr>
        <w:t>ing</w:t>
      </w:r>
      <w:r>
        <w:rPr>
          <w:rFonts w:ascii="Calibri" w:eastAsia="Calibri" w:hAnsi="Calibri" w:cs="Calibri"/>
          <w:spacing w:val="-7"/>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pacing w:val="-1"/>
          <w:sz w:val="20"/>
          <w:szCs w:val="20"/>
        </w:rPr>
        <w:t>m</w:t>
      </w:r>
      <w:r>
        <w:rPr>
          <w:rFonts w:ascii="Calibri" w:eastAsia="Calibri" w:hAnsi="Calibri" w:cs="Calibri"/>
          <w:sz w:val="20"/>
          <w:szCs w:val="20"/>
        </w:rPr>
        <w:t>atio</w:t>
      </w:r>
      <w:r>
        <w:rPr>
          <w:rFonts w:ascii="Calibri" w:eastAsia="Calibri" w:hAnsi="Calibri" w:cs="Calibri"/>
          <w:spacing w:val="1"/>
          <w:sz w:val="20"/>
          <w:szCs w:val="20"/>
        </w:rPr>
        <w:t>n</w:t>
      </w:r>
      <w:r>
        <w:rPr>
          <w:rFonts w:ascii="Calibri" w:eastAsia="Calibri" w:hAnsi="Calibri" w:cs="Calibri"/>
          <w:sz w:val="20"/>
          <w:szCs w:val="20"/>
        </w:rPr>
        <w:t>:</w:t>
      </w:r>
    </w:p>
    <w:p w14:paraId="25571171" w14:textId="77777777" w:rsidR="007C62E7" w:rsidRDefault="007C62E7" w:rsidP="005B3361">
      <w:pPr>
        <w:numPr>
          <w:ilvl w:val="3"/>
          <w:numId w:val="14"/>
        </w:numPr>
        <w:tabs>
          <w:tab w:val="left" w:pos="1709"/>
        </w:tabs>
        <w:spacing w:line="254" w:lineRule="exact"/>
        <w:ind w:left="1673" w:right="6778" w:hanging="360"/>
        <w:jc w:val="both"/>
        <w:rPr>
          <w:rFonts w:ascii="Calibri" w:eastAsia="Calibri" w:hAnsi="Calibri" w:cs="Calibri"/>
          <w:sz w:val="20"/>
          <w:szCs w:val="20"/>
        </w:rPr>
      </w:pPr>
      <w:r>
        <w:rPr>
          <w:rFonts w:ascii="Calibri" w:eastAsia="Calibri" w:hAnsi="Calibri" w:cs="Calibri"/>
          <w:sz w:val="20"/>
          <w:szCs w:val="20"/>
        </w:rPr>
        <w:t>E</w:t>
      </w:r>
      <w:r>
        <w:rPr>
          <w:rFonts w:ascii="Calibri" w:eastAsia="Calibri" w:hAnsi="Calibri" w:cs="Calibri"/>
          <w:spacing w:val="-1"/>
          <w:sz w:val="20"/>
          <w:szCs w:val="20"/>
        </w:rPr>
        <w:t>m</w:t>
      </w:r>
      <w:r>
        <w:rPr>
          <w:rFonts w:ascii="Calibri" w:eastAsia="Calibri" w:hAnsi="Calibri" w:cs="Calibri"/>
          <w:sz w:val="20"/>
          <w:szCs w:val="20"/>
        </w:rPr>
        <w:t>plo</w:t>
      </w:r>
      <w:r>
        <w:rPr>
          <w:rFonts w:ascii="Calibri" w:eastAsia="Calibri" w:hAnsi="Calibri" w:cs="Calibri"/>
          <w:spacing w:val="1"/>
          <w:sz w:val="20"/>
          <w:szCs w:val="20"/>
        </w:rPr>
        <w:t>y</w:t>
      </w:r>
      <w:r>
        <w:rPr>
          <w:rFonts w:ascii="Calibri" w:eastAsia="Calibri" w:hAnsi="Calibri" w:cs="Calibri"/>
          <w:spacing w:val="-1"/>
          <w:sz w:val="20"/>
          <w:szCs w:val="20"/>
        </w:rPr>
        <w:t>e</w:t>
      </w:r>
      <w:r>
        <w:rPr>
          <w:rFonts w:ascii="Calibri" w:eastAsia="Calibri" w:hAnsi="Calibri" w:cs="Calibri"/>
          <w:sz w:val="20"/>
          <w:szCs w:val="20"/>
        </w:rPr>
        <w:t>e</w:t>
      </w:r>
      <w:r>
        <w:rPr>
          <w:rFonts w:ascii="Calibri" w:eastAsia="Calibri" w:hAnsi="Calibri" w:cs="Calibri"/>
          <w:spacing w:val="-15"/>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am</w:t>
      </w:r>
      <w:r>
        <w:rPr>
          <w:rFonts w:ascii="Calibri" w:eastAsia="Calibri" w:hAnsi="Calibri" w:cs="Calibri"/>
          <w:spacing w:val="-1"/>
          <w:sz w:val="20"/>
          <w:szCs w:val="20"/>
        </w:rPr>
        <w:t>e</w:t>
      </w:r>
      <w:r>
        <w:rPr>
          <w:rFonts w:ascii="Calibri" w:eastAsia="Calibri" w:hAnsi="Calibri" w:cs="Calibri"/>
          <w:sz w:val="20"/>
          <w:szCs w:val="20"/>
        </w:rPr>
        <w:t>.</w:t>
      </w:r>
    </w:p>
    <w:p w14:paraId="1844E9E7" w14:textId="77777777" w:rsidR="007C62E7" w:rsidRDefault="007C62E7" w:rsidP="005B3361">
      <w:pPr>
        <w:numPr>
          <w:ilvl w:val="3"/>
          <w:numId w:val="14"/>
        </w:numPr>
        <w:tabs>
          <w:tab w:val="left" w:pos="1709"/>
        </w:tabs>
        <w:spacing w:line="254" w:lineRule="exact"/>
        <w:ind w:left="1709" w:right="6375" w:hanging="396"/>
        <w:jc w:val="both"/>
        <w:rPr>
          <w:rFonts w:ascii="Calibri" w:eastAsia="Calibri" w:hAnsi="Calibri" w:cs="Calibri"/>
          <w:sz w:val="20"/>
          <w:szCs w:val="20"/>
        </w:rPr>
      </w:pPr>
      <w:r>
        <w:rPr>
          <w:rFonts w:ascii="Calibri" w:eastAsia="Calibri" w:hAnsi="Calibri" w:cs="Calibri"/>
          <w:sz w:val="20"/>
          <w:szCs w:val="20"/>
        </w:rPr>
        <w:t>E</w:t>
      </w:r>
      <w:r>
        <w:rPr>
          <w:rFonts w:ascii="Calibri" w:eastAsia="Calibri" w:hAnsi="Calibri" w:cs="Calibri"/>
          <w:spacing w:val="-1"/>
          <w:sz w:val="20"/>
          <w:szCs w:val="20"/>
        </w:rPr>
        <w:t>m</w:t>
      </w:r>
      <w:r>
        <w:rPr>
          <w:rFonts w:ascii="Calibri" w:eastAsia="Calibri" w:hAnsi="Calibri" w:cs="Calibri"/>
          <w:sz w:val="20"/>
          <w:szCs w:val="20"/>
        </w:rPr>
        <w:t>plo</w:t>
      </w:r>
      <w:r>
        <w:rPr>
          <w:rFonts w:ascii="Calibri" w:eastAsia="Calibri" w:hAnsi="Calibri" w:cs="Calibri"/>
          <w:spacing w:val="1"/>
          <w:sz w:val="20"/>
          <w:szCs w:val="20"/>
        </w:rPr>
        <w:t>y</w:t>
      </w:r>
      <w:r>
        <w:rPr>
          <w:rFonts w:ascii="Calibri" w:eastAsia="Calibri" w:hAnsi="Calibri" w:cs="Calibri"/>
          <w:spacing w:val="-1"/>
          <w:sz w:val="20"/>
          <w:szCs w:val="20"/>
        </w:rPr>
        <w:t>e</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ID</w:t>
      </w:r>
      <w:r>
        <w:rPr>
          <w:rFonts w:ascii="Calibri" w:eastAsia="Calibri" w:hAnsi="Calibri" w:cs="Calibri"/>
          <w:spacing w:val="-1"/>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u</w:t>
      </w:r>
      <w:r>
        <w:rPr>
          <w:rFonts w:ascii="Calibri" w:eastAsia="Calibri" w:hAnsi="Calibri" w:cs="Calibri"/>
          <w:spacing w:val="-1"/>
          <w:sz w:val="20"/>
          <w:szCs w:val="20"/>
        </w:rPr>
        <w:t>m</w:t>
      </w:r>
      <w:r>
        <w:rPr>
          <w:rFonts w:ascii="Calibri" w:eastAsia="Calibri" w:hAnsi="Calibri" w:cs="Calibri"/>
          <w:sz w:val="20"/>
          <w:szCs w:val="20"/>
        </w:rPr>
        <w:t>b</w:t>
      </w:r>
      <w:r>
        <w:rPr>
          <w:rFonts w:ascii="Calibri" w:eastAsia="Calibri" w:hAnsi="Calibri" w:cs="Calibri"/>
          <w:spacing w:val="-1"/>
          <w:sz w:val="20"/>
          <w:szCs w:val="20"/>
        </w:rPr>
        <w:t>e</w:t>
      </w:r>
      <w:r>
        <w:rPr>
          <w:rFonts w:ascii="Calibri" w:eastAsia="Calibri" w:hAnsi="Calibri" w:cs="Calibri"/>
          <w:sz w:val="20"/>
          <w:szCs w:val="20"/>
        </w:rPr>
        <w:t>r.</w:t>
      </w:r>
    </w:p>
    <w:p w14:paraId="26CE1232" w14:textId="77777777" w:rsidR="007C62E7" w:rsidRDefault="007C62E7" w:rsidP="005B3361">
      <w:pPr>
        <w:numPr>
          <w:ilvl w:val="3"/>
          <w:numId w:val="14"/>
        </w:numPr>
        <w:tabs>
          <w:tab w:val="left" w:pos="1709"/>
        </w:tabs>
        <w:spacing w:before="2"/>
        <w:ind w:left="1709" w:right="5053" w:hanging="396"/>
        <w:jc w:val="both"/>
        <w:rPr>
          <w:rFonts w:ascii="Calibri" w:eastAsia="Calibri" w:hAnsi="Calibri" w:cs="Calibri"/>
          <w:sz w:val="20"/>
          <w:szCs w:val="20"/>
        </w:rPr>
      </w:pPr>
      <w:r>
        <w:rPr>
          <w:rFonts w:ascii="Calibri" w:eastAsia="Calibri" w:hAnsi="Calibri" w:cs="Calibri"/>
          <w:sz w:val="20"/>
          <w:szCs w:val="20"/>
        </w:rPr>
        <w:t>E</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2"/>
          <w:sz w:val="20"/>
          <w:szCs w:val="20"/>
        </w:rPr>
        <w:t xml:space="preserve"> </w:t>
      </w:r>
      <w:r>
        <w:rPr>
          <w:rFonts w:ascii="Calibri" w:eastAsia="Calibri" w:hAnsi="Calibri" w:cs="Calibri"/>
          <w:sz w:val="20"/>
          <w:szCs w:val="20"/>
        </w:rPr>
        <w:t>Sa</w:t>
      </w:r>
      <w:r>
        <w:rPr>
          <w:rFonts w:ascii="Calibri" w:eastAsia="Calibri" w:hAnsi="Calibri" w:cs="Calibri"/>
          <w:spacing w:val="1"/>
          <w:sz w:val="20"/>
          <w:szCs w:val="20"/>
        </w:rPr>
        <w:t>f</w:t>
      </w:r>
      <w:r>
        <w:rPr>
          <w:rFonts w:ascii="Calibri" w:eastAsia="Calibri" w:hAnsi="Calibri" w:cs="Calibri"/>
          <w:spacing w:val="-1"/>
          <w:sz w:val="20"/>
          <w:szCs w:val="20"/>
        </w:rPr>
        <w:t>e</w:t>
      </w:r>
      <w:r>
        <w:rPr>
          <w:rFonts w:ascii="Calibri" w:eastAsia="Calibri" w:hAnsi="Calibri" w:cs="Calibri"/>
          <w:sz w:val="20"/>
          <w:szCs w:val="20"/>
        </w:rPr>
        <w:t>ty</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o</w:t>
      </w:r>
      <w:r>
        <w:rPr>
          <w:rFonts w:ascii="Calibri" w:eastAsia="Calibri" w:hAnsi="Calibri" w:cs="Calibri"/>
          <w:spacing w:val="-1"/>
          <w:sz w:val="20"/>
          <w:szCs w:val="20"/>
        </w:rPr>
        <w:t>-</w:t>
      </w:r>
      <w:proofErr w:type="spellStart"/>
      <w:r>
        <w:rPr>
          <w:rFonts w:ascii="Calibri" w:eastAsia="Calibri" w:hAnsi="Calibri" w:cs="Calibri"/>
          <w:sz w:val="20"/>
          <w:szCs w:val="20"/>
        </w:rPr>
        <w:t>or</w:t>
      </w:r>
      <w:r>
        <w:rPr>
          <w:rFonts w:ascii="Calibri" w:eastAsia="Calibri" w:hAnsi="Calibri" w:cs="Calibri"/>
          <w:spacing w:val="1"/>
          <w:sz w:val="20"/>
          <w:szCs w:val="20"/>
        </w:rPr>
        <w:t>d</w:t>
      </w:r>
      <w:r>
        <w:rPr>
          <w:rFonts w:ascii="Calibri" w:eastAsia="Calibri" w:hAnsi="Calibri" w:cs="Calibri"/>
          <w:sz w:val="20"/>
          <w:szCs w:val="20"/>
        </w:rPr>
        <w:t>inators</w:t>
      </w:r>
      <w:proofErr w:type="spellEnd"/>
      <w:r>
        <w:rPr>
          <w:rFonts w:ascii="Calibri" w:eastAsia="Calibri" w:hAnsi="Calibri" w:cs="Calibri"/>
          <w:spacing w:val="1"/>
          <w:sz w:val="20"/>
          <w:szCs w:val="20"/>
        </w:rPr>
        <w:t xml:space="preserve"> </w:t>
      </w:r>
      <w:r>
        <w:rPr>
          <w:rFonts w:ascii="Calibri" w:eastAsia="Calibri" w:hAnsi="Calibri" w:cs="Calibri"/>
          <w:spacing w:val="-1"/>
          <w:sz w:val="20"/>
          <w:szCs w:val="20"/>
        </w:rPr>
        <w:t>s</w:t>
      </w:r>
      <w:r>
        <w:rPr>
          <w:rFonts w:ascii="Calibri" w:eastAsia="Calibri" w:hAnsi="Calibri" w:cs="Calibri"/>
          <w:spacing w:val="2"/>
          <w:sz w:val="20"/>
          <w:szCs w:val="20"/>
        </w:rPr>
        <w:t>i</w:t>
      </w:r>
      <w:r>
        <w:rPr>
          <w:rFonts w:ascii="Calibri" w:eastAsia="Calibri" w:hAnsi="Calibri" w:cs="Calibri"/>
          <w:sz w:val="20"/>
          <w:szCs w:val="20"/>
        </w:rPr>
        <w:t>gnatur</w:t>
      </w:r>
      <w:r>
        <w:rPr>
          <w:rFonts w:ascii="Calibri" w:eastAsia="Calibri" w:hAnsi="Calibri" w:cs="Calibri"/>
          <w:spacing w:val="-1"/>
          <w:sz w:val="20"/>
          <w:szCs w:val="20"/>
        </w:rPr>
        <w:t>e</w:t>
      </w:r>
      <w:r>
        <w:rPr>
          <w:rFonts w:ascii="Calibri" w:eastAsia="Calibri" w:hAnsi="Calibri" w:cs="Calibri"/>
          <w:sz w:val="20"/>
          <w:szCs w:val="20"/>
        </w:rPr>
        <w:t>.</w:t>
      </w:r>
    </w:p>
    <w:p w14:paraId="4A9CC262" w14:textId="77777777" w:rsidR="007C62E7" w:rsidRDefault="007C62E7" w:rsidP="005B3361">
      <w:pPr>
        <w:numPr>
          <w:ilvl w:val="3"/>
          <w:numId w:val="14"/>
        </w:numPr>
        <w:tabs>
          <w:tab w:val="left" w:pos="1709"/>
        </w:tabs>
        <w:spacing w:line="254" w:lineRule="exact"/>
        <w:ind w:left="1709" w:right="5241" w:hanging="396"/>
        <w:jc w:val="both"/>
        <w:rPr>
          <w:rFonts w:ascii="Calibri" w:eastAsia="Calibri" w:hAnsi="Calibri" w:cs="Calibri"/>
          <w:sz w:val="20"/>
          <w:szCs w:val="20"/>
        </w:rPr>
      </w:pP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1"/>
          <w:sz w:val="20"/>
          <w:szCs w:val="20"/>
        </w:rPr>
        <w:t>o</w:t>
      </w:r>
      <w:r>
        <w:rPr>
          <w:rFonts w:ascii="Calibri" w:eastAsia="Calibri" w:hAnsi="Calibri" w:cs="Calibri"/>
          <w:sz w:val="20"/>
          <w:szCs w:val="20"/>
        </w:rPr>
        <w:t>m Se</w:t>
      </w:r>
      <w:r>
        <w:rPr>
          <w:rFonts w:ascii="Calibri" w:eastAsia="Calibri" w:hAnsi="Calibri" w:cs="Calibri"/>
          <w:spacing w:val="1"/>
          <w:sz w:val="20"/>
          <w:szCs w:val="20"/>
        </w:rPr>
        <w:t>r</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1"/>
          <w:sz w:val="20"/>
          <w:szCs w:val="20"/>
        </w:rPr>
        <w:t>c</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n</w:t>
      </w:r>
      <w:r>
        <w:rPr>
          <w:rFonts w:ascii="Calibri" w:eastAsia="Calibri" w:hAnsi="Calibri" w:cs="Calibri"/>
          <w:sz w:val="20"/>
          <w:szCs w:val="20"/>
        </w:rPr>
        <w:t>ager</w:t>
      </w:r>
      <w:r>
        <w:rPr>
          <w:rFonts w:ascii="Calibri" w:eastAsia="Calibri" w:hAnsi="Calibri" w:cs="Calibri"/>
          <w:spacing w:val="2"/>
          <w:sz w:val="20"/>
          <w:szCs w:val="20"/>
        </w:rPr>
        <w:t>’</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i</w:t>
      </w:r>
      <w:r>
        <w:rPr>
          <w:rFonts w:ascii="Calibri" w:eastAsia="Calibri" w:hAnsi="Calibri" w:cs="Calibri"/>
          <w:sz w:val="20"/>
          <w:szCs w:val="20"/>
        </w:rPr>
        <w:t>g</w:t>
      </w:r>
      <w:r>
        <w:rPr>
          <w:rFonts w:ascii="Calibri" w:eastAsia="Calibri" w:hAnsi="Calibri" w:cs="Calibri"/>
          <w:spacing w:val="3"/>
          <w:sz w:val="20"/>
          <w:szCs w:val="20"/>
        </w:rPr>
        <w:t>n</w:t>
      </w:r>
      <w:r>
        <w:rPr>
          <w:rFonts w:ascii="Calibri" w:eastAsia="Calibri" w:hAnsi="Calibri" w:cs="Calibri"/>
          <w:sz w:val="20"/>
          <w:szCs w:val="20"/>
        </w:rPr>
        <w:t>atur</w:t>
      </w:r>
      <w:r>
        <w:rPr>
          <w:rFonts w:ascii="Calibri" w:eastAsia="Calibri" w:hAnsi="Calibri" w:cs="Calibri"/>
          <w:spacing w:val="-1"/>
          <w:sz w:val="20"/>
          <w:szCs w:val="20"/>
        </w:rPr>
        <w:t>e</w:t>
      </w:r>
      <w:r>
        <w:rPr>
          <w:rFonts w:ascii="Calibri" w:eastAsia="Calibri" w:hAnsi="Calibri" w:cs="Calibri"/>
          <w:sz w:val="20"/>
          <w:szCs w:val="20"/>
        </w:rPr>
        <w:t>.</w:t>
      </w:r>
    </w:p>
    <w:p w14:paraId="7ADA089B" w14:textId="77777777" w:rsidR="007C62E7" w:rsidRDefault="007C62E7" w:rsidP="005B3361">
      <w:pPr>
        <w:numPr>
          <w:ilvl w:val="3"/>
          <w:numId w:val="14"/>
        </w:numPr>
        <w:tabs>
          <w:tab w:val="left" w:pos="1709"/>
        </w:tabs>
        <w:spacing w:before="7" w:line="242" w:lineRule="exact"/>
        <w:ind w:left="1673" w:right="117" w:hanging="360"/>
        <w:rPr>
          <w:rFonts w:ascii="Calibri" w:eastAsia="Calibri" w:hAnsi="Calibri" w:cs="Calibri"/>
          <w:sz w:val="20"/>
          <w:szCs w:val="20"/>
        </w:rPr>
      </w:pPr>
      <w:r>
        <w:rPr>
          <w:rFonts w:ascii="Calibri" w:eastAsia="Calibri" w:hAnsi="Calibri" w:cs="Calibri"/>
          <w:sz w:val="20"/>
          <w:szCs w:val="20"/>
        </w:rPr>
        <w:t>Copy</w:t>
      </w:r>
      <w:r>
        <w:rPr>
          <w:rFonts w:ascii="Calibri" w:eastAsia="Calibri" w:hAnsi="Calibri" w:cs="Calibri"/>
          <w:spacing w:val="3"/>
          <w:sz w:val="20"/>
          <w:szCs w:val="20"/>
        </w:rPr>
        <w:t xml:space="preserve"> </w:t>
      </w:r>
      <w:r>
        <w:rPr>
          <w:rFonts w:ascii="Calibri" w:eastAsia="Calibri" w:hAnsi="Calibri" w:cs="Calibri"/>
          <w:sz w:val="20"/>
          <w:szCs w:val="20"/>
        </w:rPr>
        <w:t>of</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2"/>
          <w:sz w:val="20"/>
          <w:szCs w:val="20"/>
        </w:rPr>
        <w:t>r</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3"/>
          <w:sz w:val="20"/>
          <w:szCs w:val="20"/>
        </w:rPr>
        <w:t xml:space="preserve"> </w:t>
      </w:r>
      <w:r>
        <w:rPr>
          <w:rFonts w:ascii="Calibri" w:eastAsia="Calibri" w:hAnsi="Calibri" w:cs="Calibri"/>
          <w:sz w:val="20"/>
          <w:szCs w:val="20"/>
        </w:rPr>
        <w:t>page</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3"/>
          <w:sz w:val="20"/>
          <w:szCs w:val="20"/>
        </w:rPr>
        <w:t>h</w:t>
      </w:r>
      <w:r>
        <w:rPr>
          <w:rFonts w:ascii="Calibri" w:eastAsia="Calibri" w:hAnsi="Calibri" w:cs="Calibri"/>
          <w:sz w:val="20"/>
          <w:szCs w:val="20"/>
        </w:rPr>
        <w:t>e</w:t>
      </w:r>
      <w:r>
        <w:rPr>
          <w:rFonts w:ascii="Calibri" w:eastAsia="Calibri" w:hAnsi="Calibri" w:cs="Calibri"/>
          <w:spacing w:val="2"/>
          <w:sz w:val="20"/>
          <w:szCs w:val="20"/>
        </w:rPr>
        <w:t xml:space="preserve"> I</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book</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4"/>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ry</w:t>
      </w:r>
      <w:r>
        <w:rPr>
          <w:rFonts w:ascii="Calibri" w:eastAsia="Calibri" w:hAnsi="Calibri" w:cs="Calibri"/>
          <w:spacing w:val="4"/>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plo</w:t>
      </w:r>
      <w:r>
        <w:rPr>
          <w:rFonts w:ascii="Calibri" w:eastAsia="Calibri" w:hAnsi="Calibri" w:cs="Calibri"/>
          <w:spacing w:val="1"/>
          <w:sz w:val="20"/>
          <w:szCs w:val="20"/>
        </w:rPr>
        <w:t>ye</w:t>
      </w:r>
      <w:r>
        <w:rPr>
          <w:rFonts w:ascii="Calibri" w:eastAsia="Calibri" w:hAnsi="Calibri" w:cs="Calibri"/>
          <w:sz w:val="20"/>
          <w:szCs w:val="20"/>
        </w:rPr>
        <w:t>e</w:t>
      </w:r>
      <w:r>
        <w:rPr>
          <w:rFonts w:ascii="Calibri" w:eastAsia="Calibri" w:hAnsi="Calibri" w:cs="Calibri"/>
          <w:spacing w:val="2"/>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2"/>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cto</w:t>
      </w:r>
      <w:r>
        <w:rPr>
          <w:rFonts w:ascii="Calibri" w:eastAsia="Calibri" w:hAnsi="Calibri" w:cs="Calibri"/>
          <w:i/>
          <w:spacing w:val="-2"/>
          <w:sz w:val="20"/>
          <w:szCs w:val="20"/>
        </w:rPr>
        <w:t>r</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photoco</w:t>
      </w:r>
      <w:r>
        <w:rPr>
          <w:rFonts w:ascii="Calibri" w:eastAsia="Calibri" w:hAnsi="Calibri" w:cs="Calibri"/>
          <w:spacing w:val="1"/>
          <w:sz w:val="20"/>
          <w:szCs w:val="20"/>
        </w:rPr>
        <w:t>p</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o</w:t>
      </w:r>
      <w:r>
        <w:rPr>
          <w:rFonts w:ascii="Calibri" w:eastAsia="Calibri" w:hAnsi="Calibri" w:cs="Calibri"/>
          <w:spacing w:val="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duce</w:t>
      </w:r>
      <w:r>
        <w:rPr>
          <w:rFonts w:ascii="Calibri" w:eastAsia="Calibri" w:hAnsi="Calibri" w:cs="Calibri"/>
          <w:w w:val="9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i</w:t>
      </w:r>
      <w:r>
        <w:rPr>
          <w:rFonts w:ascii="Calibri" w:eastAsia="Calibri" w:hAnsi="Calibri" w:cs="Calibri"/>
          <w:sz w:val="20"/>
          <w:szCs w:val="20"/>
        </w:rPr>
        <w:t>ze</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6</w:t>
      </w:r>
      <w:r>
        <w:rPr>
          <w:rFonts w:ascii="Calibri" w:eastAsia="Calibri" w:hAnsi="Calibri" w:cs="Calibri"/>
          <w:spacing w:val="2"/>
          <w:sz w:val="20"/>
          <w:szCs w:val="20"/>
        </w:rPr>
        <w:t>5</w:t>
      </w:r>
      <w:r>
        <w:rPr>
          <w:rFonts w:ascii="Calibri" w:eastAsia="Calibri" w:hAnsi="Calibri" w:cs="Calibri"/>
          <w:spacing w:val="-1"/>
          <w:sz w:val="20"/>
          <w:szCs w:val="20"/>
        </w:rPr>
        <w:t>%</w:t>
      </w:r>
      <w:r>
        <w:rPr>
          <w:rFonts w:ascii="Calibri" w:eastAsia="Calibri" w:hAnsi="Calibri" w:cs="Calibri"/>
          <w:sz w:val="20"/>
          <w:szCs w:val="20"/>
        </w:rPr>
        <w:t>.</w:t>
      </w:r>
    </w:p>
    <w:p w14:paraId="19892ECD" w14:textId="77777777" w:rsidR="007C62E7" w:rsidRDefault="007C62E7" w:rsidP="005B3361">
      <w:pPr>
        <w:numPr>
          <w:ilvl w:val="2"/>
          <w:numId w:val="14"/>
        </w:numPr>
        <w:tabs>
          <w:tab w:val="left" w:pos="1183"/>
        </w:tabs>
        <w:spacing w:before="7"/>
        <w:ind w:left="1183" w:hanging="471"/>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sz w:val="20"/>
          <w:szCs w:val="20"/>
        </w:rPr>
        <w:t>l</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tails</w:t>
      </w:r>
      <w:r>
        <w:rPr>
          <w:rFonts w:ascii="Calibri" w:eastAsia="Calibri" w:hAnsi="Calibri" w:cs="Calibri"/>
          <w:spacing w:val="-6"/>
          <w:sz w:val="20"/>
          <w:szCs w:val="20"/>
        </w:rPr>
        <w:t xml:space="preserve"> </w:t>
      </w:r>
      <w:proofErr w:type="gramStart"/>
      <w:r>
        <w:rPr>
          <w:rFonts w:ascii="Calibri" w:eastAsia="Calibri" w:hAnsi="Calibri" w:cs="Calibri"/>
          <w:spacing w:val="1"/>
          <w:sz w:val="20"/>
          <w:szCs w:val="20"/>
        </w:rPr>
        <w:t>h</w:t>
      </w:r>
      <w:r>
        <w:rPr>
          <w:rFonts w:ascii="Calibri" w:eastAsia="Calibri" w:hAnsi="Calibri" w:cs="Calibri"/>
          <w:spacing w:val="2"/>
          <w:sz w:val="20"/>
          <w:szCs w:val="20"/>
        </w:rPr>
        <w:t>a</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to</w:t>
      </w:r>
      <w:proofErr w:type="gramEnd"/>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m</w:t>
      </w:r>
      <w:r>
        <w:rPr>
          <w:rFonts w:ascii="Calibri" w:eastAsia="Calibri" w:hAnsi="Calibri" w:cs="Calibri"/>
          <w:sz w:val="20"/>
          <w:szCs w:val="20"/>
        </w:rPr>
        <w:t>pl</w:t>
      </w:r>
      <w:r>
        <w:rPr>
          <w:rFonts w:ascii="Calibri" w:eastAsia="Calibri" w:hAnsi="Calibri" w:cs="Calibri"/>
          <w:spacing w:val="-1"/>
          <w:sz w:val="20"/>
          <w:szCs w:val="20"/>
        </w:rPr>
        <w:t>e</w:t>
      </w:r>
      <w:r>
        <w:rPr>
          <w:rFonts w:ascii="Calibri" w:eastAsia="Calibri" w:hAnsi="Calibri" w:cs="Calibri"/>
          <w:sz w:val="20"/>
          <w:szCs w:val="20"/>
        </w:rPr>
        <w:t>ted</w:t>
      </w:r>
      <w:r>
        <w:rPr>
          <w:rFonts w:ascii="Calibri" w:eastAsia="Calibri" w:hAnsi="Calibri" w:cs="Calibri"/>
          <w:spacing w:val="-5"/>
          <w:sz w:val="20"/>
          <w:szCs w:val="20"/>
        </w:rPr>
        <w:t xml:space="preserve"> </w:t>
      </w:r>
      <w:r>
        <w:rPr>
          <w:rFonts w:ascii="Calibri" w:eastAsia="Calibri" w:hAnsi="Calibri" w:cs="Calibri"/>
          <w:sz w:val="20"/>
          <w:szCs w:val="20"/>
        </w:rPr>
        <w:t>on</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sp</w:t>
      </w:r>
      <w:r>
        <w:rPr>
          <w:rFonts w:ascii="Calibri" w:eastAsia="Calibri" w:hAnsi="Calibri" w:cs="Calibri"/>
          <w:spacing w:val="1"/>
          <w:sz w:val="20"/>
          <w:szCs w:val="20"/>
        </w:rPr>
        <w:t>e</w:t>
      </w:r>
      <w:r>
        <w:rPr>
          <w:rFonts w:ascii="Calibri" w:eastAsia="Calibri" w:hAnsi="Calibri" w:cs="Calibri"/>
          <w:sz w:val="20"/>
          <w:szCs w:val="20"/>
        </w:rPr>
        <w:t>cial</w:t>
      </w:r>
      <w:r>
        <w:rPr>
          <w:rFonts w:ascii="Calibri" w:eastAsia="Calibri" w:hAnsi="Calibri" w:cs="Calibri"/>
          <w:spacing w:val="-4"/>
          <w:sz w:val="20"/>
          <w:szCs w:val="20"/>
        </w:rPr>
        <w:t xml:space="preserve"> </w:t>
      </w:r>
      <w:r>
        <w:rPr>
          <w:rFonts w:ascii="Calibri" w:eastAsia="Calibri" w:hAnsi="Calibri" w:cs="Calibri"/>
          <w:sz w:val="20"/>
          <w:szCs w:val="20"/>
        </w:rPr>
        <w:t>fo</w:t>
      </w:r>
      <w:r>
        <w:rPr>
          <w:rFonts w:ascii="Calibri" w:eastAsia="Calibri" w:hAnsi="Calibri" w:cs="Calibri"/>
          <w:spacing w:val="2"/>
          <w:sz w:val="20"/>
          <w:szCs w:val="20"/>
        </w:rPr>
        <w:t>r</w:t>
      </w:r>
      <w:r>
        <w:rPr>
          <w:rFonts w:ascii="Calibri" w:eastAsia="Calibri" w:hAnsi="Calibri" w:cs="Calibri"/>
          <w:sz w:val="20"/>
          <w:szCs w:val="20"/>
        </w:rPr>
        <w:t>m</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pp</w:t>
      </w:r>
      <w:r>
        <w:rPr>
          <w:rFonts w:ascii="Calibri" w:eastAsia="Calibri" w:hAnsi="Calibri" w:cs="Calibri"/>
          <w:spacing w:val="-1"/>
          <w:sz w:val="20"/>
          <w:szCs w:val="20"/>
        </w:rPr>
        <w:t>e</w:t>
      </w:r>
      <w:r>
        <w:rPr>
          <w:rFonts w:ascii="Calibri" w:eastAsia="Calibri" w:hAnsi="Calibri" w:cs="Calibri"/>
          <w:sz w:val="20"/>
          <w:szCs w:val="20"/>
        </w:rPr>
        <w:t>nd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pacing w:val="-2"/>
          <w:sz w:val="20"/>
          <w:szCs w:val="20"/>
        </w:rPr>
        <w:t>r</w:t>
      </w:r>
      <w:r>
        <w:rPr>
          <w:rFonts w:ascii="Calibri" w:eastAsia="Calibri" w:hAnsi="Calibri" w:cs="Calibri"/>
          <w:i/>
          <w:sz w:val="20"/>
          <w:szCs w:val="20"/>
        </w:rPr>
        <w:t>’s</w:t>
      </w:r>
      <w:r>
        <w:rPr>
          <w:rFonts w:ascii="Calibri" w:eastAsia="Calibri" w:hAnsi="Calibri" w:cs="Calibri"/>
          <w:i/>
          <w:spacing w:val="-3"/>
          <w:sz w:val="20"/>
          <w:szCs w:val="20"/>
        </w:rPr>
        <w:t xml:space="preserve"> </w:t>
      </w:r>
      <w:r>
        <w:rPr>
          <w:rFonts w:ascii="Calibri" w:eastAsia="Calibri" w:hAnsi="Calibri" w:cs="Calibri"/>
          <w:sz w:val="20"/>
          <w:szCs w:val="20"/>
        </w:rPr>
        <w:t>Saf</w:t>
      </w:r>
      <w:r>
        <w:rPr>
          <w:rFonts w:ascii="Calibri" w:eastAsia="Calibri" w:hAnsi="Calibri" w:cs="Calibri"/>
          <w:spacing w:val="-2"/>
          <w:sz w:val="20"/>
          <w:szCs w:val="20"/>
        </w:rPr>
        <w:t>e</w:t>
      </w:r>
      <w:r>
        <w:rPr>
          <w:rFonts w:ascii="Calibri" w:eastAsia="Calibri" w:hAnsi="Calibri" w:cs="Calibri"/>
          <w:sz w:val="20"/>
          <w:szCs w:val="20"/>
        </w:rPr>
        <w:t>ty</w:t>
      </w:r>
      <w:r>
        <w:rPr>
          <w:rFonts w:ascii="Calibri" w:eastAsia="Calibri" w:hAnsi="Calibri" w:cs="Calibri"/>
          <w:spacing w:val="-4"/>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n</w:t>
      </w:r>
      <w:r>
        <w:rPr>
          <w:rFonts w:ascii="Calibri" w:eastAsia="Calibri" w:hAnsi="Calibri" w:cs="Calibri"/>
          <w:sz w:val="20"/>
          <w:szCs w:val="20"/>
        </w:rPr>
        <w:t>ual.</w:t>
      </w:r>
    </w:p>
    <w:p w14:paraId="3ED53821" w14:textId="77777777" w:rsidR="007C62E7" w:rsidRDefault="007C62E7" w:rsidP="005B3361">
      <w:pPr>
        <w:numPr>
          <w:ilvl w:val="2"/>
          <w:numId w:val="14"/>
        </w:numPr>
        <w:tabs>
          <w:tab w:val="left" w:pos="1183"/>
        </w:tabs>
        <w:spacing w:before="7" w:line="242" w:lineRule="exact"/>
        <w:ind w:left="1246" w:right="116" w:hanging="533"/>
        <w:jc w:val="both"/>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o</w:t>
      </w:r>
      <w:r>
        <w:rPr>
          <w:rFonts w:ascii="Calibri" w:eastAsia="Calibri" w:hAnsi="Calibri" w:cs="Calibri"/>
          <w:spacing w:val="15"/>
          <w:sz w:val="20"/>
          <w:szCs w:val="20"/>
        </w:rPr>
        <w:t xml:space="preserve"> </w:t>
      </w:r>
      <w:r>
        <w:rPr>
          <w:rFonts w:ascii="Calibri" w:eastAsia="Calibri" w:hAnsi="Calibri" w:cs="Calibri"/>
          <w:spacing w:val="-1"/>
          <w:sz w:val="20"/>
          <w:szCs w:val="20"/>
        </w:rPr>
        <w:t>s</w:t>
      </w:r>
      <w:r>
        <w:rPr>
          <w:rFonts w:ascii="Calibri" w:eastAsia="Calibri" w:hAnsi="Calibri" w:cs="Calibri"/>
          <w:spacing w:val="3"/>
          <w:sz w:val="20"/>
          <w:szCs w:val="20"/>
        </w:rPr>
        <w:t>p</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16"/>
          <w:sz w:val="20"/>
          <w:szCs w:val="20"/>
        </w:rPr>
        <w:t xml:space="preserve"> </w:t>
      </w:r>
      <w:r>
        <w:rPr>
          <w:rFonts w:ascii="Calibri" w:eastAsia="Calibri" w:hAnsi="Calibri" w:cs="Calibri"/>
          <w:sz w:val="20"/>
          <w:szCs w:val="20"/>
        </w:rPr>
        <w:t>up</w:t>
      </w:r>
      <w:r>
        <w:rPr>
          <w:rFonts w:ascii="Calibri" w:eastAsia="Calibri" w:hAnsi="Calibri" w:cs="Calibri"/>
          <w:spacing w:val="1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4"/>
          <w:sz w:val="20"/>
          <w:szCs w:val="20"/>
        </w:rPr>
        <w:t xml:space="preserve"> </w:t>
      </w:r>
      <w:r>
        <w:rPr>
          <w:rFonts w:ascii="Calibri" w:eastAsia="Calibri" w:hAnsi="Calibri" w:cs="Calibri"/>
          <w:sz w:val="20"/>
          <w:szCs w:val="20"/>
        </w:rPr>
        <w:t>proc</w:t>
      </w:r>
      <w:r>
        <w:rPr>
          <w:rFonts w:ascii="Calibri" w:eastAsia="Calibri" w:hAnsi="Calibri" w:cs="Calibri"/>
          <w:spacing w:val="1"/>
          <w:sz w:val="20"/>
          <w:szCs w:val="20"/>
        </w:rPr>
        <w:t>es</w:t>
      </w:r>
      <w:r>
        <w:rPr>
          <w:rFonts w:ascii="Calibri" w:eastAsia="Calibri" w:hAnsi="Calibri" w:cs="Calibri"/>
          <w:sz w:val="20"/>
          <w:szCs w:val="20"/>
        </w:rPr>
        <w:t>s</w:t>
      </w:r>
      <w:r>
        <w:rPr>
          <w:rFonts w:ascii="Calibri" w:eastAsia="Calibri" w:hAnsi="Calibri" w:cs="Calibri"/>
          <w:spacing w:val="14"/>
          <w:sz w:val="20"/>
          <w:szCs w:val="20"/>
        </w:rPr>
        <w:t xml:space="preserve"> </w:t>
      </w:r>
      <w:r>
        <w:rPr>
          <w:rFonts w:ascii="Calibri" w:eastAsia="Calibri" w:hAnsi="Calibri" w:cs="Calibri"/>
          <w:sz w:val="20"/>
          <w:szCs w:val="20"/>
        </w:rPr>
        <w:t>of</w:t>
      </w:r>
      <w:r>
        <w:rPr>
          <w:rFonts w:ascii="Calibri" w:eastAsia="Calibri" w:hAnsi="Calibri" w:cs="Calibri"/>
          <w:spacing w:val="16"/>
          <w:sz w:val="20"/>
          <w:szCs w:val="20"/>
        </w:rPr>
        <w:t xml:space="preserve"> </w:t>
      </w:r>
      <w:r>
        <w:rPr>
          <w:rFonts w:ascii="Calibri" w:eastAsia="Calibri" w:hAnsi="Calibri" w:cs="Calibri"/>
          <w:spacing w:val="2"/>
          <w:sz w:val="20"/>
          <w:szCs w:val="20"/>
        </w:rPr>
        <w:t>g</w:t>
      </w:r>
      <w:r>
        <w:rPr>
          <w:rFonts w:ascii="Calibri" w:eastAsia="Calibri" w:hAnsi="Calibri" w:cs="Calibri"/>
          <w:sz w:val="20"/>
          <w:szCs w:val="20"/>
        </w:rPr>
        <w:t>ai</w:t>
      </w:r>
      <w:r>
        <w:rPr>
          <w:rFonts w:ascii="Calibri" w:eastAsia="Calibri" w:hAnsi="Calibri" w:cs="Calibri"/>
          <w:spacing w:val="1"/>
          <w:sz w:val="20"/>
          <w:szCs w:val="20"/>
        </w:rPr>
        <w:t>n</w:t>
      </w:r>
      <w:r>
        <w:rPr>
          <w:rFonts w:ascii="Calibri" w:eastAsia="Calibri" w:hAnsi="Calibri" w:cs="Calibri"/>
          <w:sz w:val="20"/>
          <w:szCs w:val="20"/>
        </w:rPr>
        <w:t>ing</w:t>
      </w:r>
      <w:r>
        <w:rPr>
          <w:rFonts w:ascii="Calibri" w:eastAsia="Calibri" w:hAnsi="Calibri" w:cs="Calibri"/>
          <w:spacing w:val="16"/>
          <w:sz w:val="20"/>
          <w:szCs w:val="20"/>
        </w:rPr>
        <w:t xml:space="preserve"> </w:t>
      </w:r>
      <w:r>
        <w:rPr>
          <w:rFonts w:ascii="Calibri" w:eastAsia="Calibri" w:hAnsi="Calibri" w:cs="Calibri"/>
          <w:sz w:val="20"/>
          <w:szCs w:val="20"/>
        </w:rPr>
        <w:t>acc</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s</w:t>
      </w:r>
      <w:r>
        <w:rPr>
          <w:rFonts w:ascii="Calibri" w:eastAsia="Calibri" w:hAnsi="Calibri" w:cs="Calibri"/>
          <w:spacing w:val="14"/>
          <w:sz w:val="20"/>
          <w:szCs w:val="20"/>
        </w:rPr>
        <w:t xml:space="preserve"> </w:t>
      </w:r>
      <w:r>
        <w:rPr>
          <w:rFonts w:ascii="Calibri" w:eastAsia="Calibri" w:hAnsi="Calibri" w:cs="Calibri"/>
          <w:sz w:val="20"/>
          <w:szCs w:val="20"/>
        </w:rPr>
        <w:t>to</w:t>
      </w:r>
      <w:r>
        <w:rPr>
          <w:rFonts w:ascii="Calibri" w:eastAsia="Calibri" w:hAnsi="Calibri" w:cs="Calibri"/>
          <w:spacing w:val="16"/>
          <w:sz w:val="20"/>
          <w:szCs w:val="20"/>
        </w:rPr>
        <w:t xml:space="preserve"> </w:t>
      </w:r>
      <w:r>
        <w:rPr>
          <w:rFonts w:ascii="Calibri" w:eastAsia="Calibri" w:hAnsi="Calibri" w:cs="Calibri"/>
          <w:sz w:val="20"/>
          <w:szCs w:val="20"/>
        </w:rPr>
        <w:t>t</w:t>
      </w:r>
      <w:r>
        <w:rPr>
          <w:rFonts w:ascii="Calibri" w:eastAsia="Calibri" w:hAnsi="Calibri" w:cs="Calibri"/>
          <w:spacing w:val="3"/>
          <w:sz w:val="20"/>
          <w:szCs w:val="20"/>
        </w:rPr>
        <w:t>h</w:t>
      </w:r>
      <w:r>
        <w:rPr>
          <w:rFonts w:ascii="Calibri" w:eastAsia="Calibri" w:hAnsi="Calibri" w:cs="Calibri"/>
          <w:sz w:val="20"/>
          <w:szCs w:val="20"/>
        </w:rPr>
        <w:t>e</w:t>
      </w:r>
      <w:r>
        <w:rPr>
          <w:rFonts w:ascii="Calibri" w:eastAsia="Calibri" w:hAnsi="Calibri" w:cs="Calibri"/>
          <w:spacing w:val="14"/>
          <w:sz w:val="20"/>
          <w:szCs w:val="20"/>
        </w:rPr>
        <w:t xml:space="preserve"> </w:t>
      </w:r>
      <w:r>
        <w:rPr>
          <w:rFonts w:ascii="Calibri" w:eastAsia="Calibri" w:hAnsi="Calibri" w:cs="Calibri"/>
          <w:sz w:val="20"/>
          <w:szCs w:val="20"/>
        </w:rPr>
        <w:t>Sit</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15"/>
          <w:sz w:val="20"/>
          <w:szCs w:val="20"/>
        </w:rPr>
        <w:t xml:space="preserve"> </w:t>
      </w:r>
      <w:r>
        <w:rPr>
          <w:rFonts w:ascii="Calibri" w:eastAsia="Calibri" w:hAnsi="Calibri" w:cs="Calibri"/>
          <w:sz w:val="20"/>
          <w:szCs w:val="20"/>
        </w:rPr>
        <w:t>t</w:t>
      </w:r>
      <w:r>
        <w:rPr>
          <w:rFonts w:ascii="Calibri" w:eastAsia="Calibri" w:hAnsi="Calibri" w:cs="Calibri"/>
          <w:spacing w:val="3"/>
          <w:sz w:val="20"/>
          <w:szCs w:val="20"/>
        </w:rPr>
        <w:t>h</w:t>
      </w:r>
      <w:r>
        <w:rPr>
          <w:rFonts w:ascii="Calibri" w:eastAsia="Calibri" w:hAnsi="Calibri" w:cs="Calibri"/>
          <w:sz w:val="20"/>
          <w:szCs w:val="20"/>
        </w:rPr>
        <w:t>e</w:t>
      </w:r>
      <w:r>
        <w:rPr>
          <w:rFonts w:ascii="Calibri" w:eastAsia="Calibri" w:hAnsi="Calibri" w:cs="Calibri"/>
          <w:spacing w:val="24"/>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16"/>
          <w:sz w:val="20"/>
          <w:szCs w:val="20"/>
        </w:rPr>
        <w:t xml:space="preserve"> </w:t>
      </w:r>
      <w:r>
        <w:rPr>
          <w:rFonts w:ascii="Calibri" w:eastAsia="Calibri" w:hAnsi="Calibri" w:cs="Calibri"/>
          <w:spacing w:val="-1"/>
          <w:sz w:val="20"/>
          <w:szCs w:val="20"/>
        </w:rPr>
        <w:t>m</w:t>
      </w:r>
      <w:r>
        <w:rPr>
          <w:rFonts w:ascii="Calibri" w:eastAsia="Calibri" w:hAnsi="Calibri" w:cs="Calibri"/>
          <w:spacing w:val="3"/>
          <w:sz w:val="20"/>
          <w:szCs w:val="20"/>
        </w:rPr>
        <w:t>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6"/>
          <w:sz w:val="20"/>
          <w:szCs w:val="20"/>
        </w:rPr>
        <w:t xml:space="preserve"> </w:t>
      </w:r>
      <w:r>
        <w:rPr>
          <w:rFonts w:ascii="Calibri" w:eastAsia="Calibri" w:hAnsi="Calibri" w:cs="Calibri"/>
          <w:sz w:val="20"/>
          <w:szCs w:val="20"/>
        </w:rPr>
        <w:t>comp</w:t>
      </w:r>
      <w:r>
        <w:rPr>
          <w:rFonts w:ascii="Calibri" w:eastAsia="Calibri" w:hAnsi="Calibri" w:cs="Calibri"/>
          <w:spacing w:val="2"/>
          <w:sz w:val="20"/>
          <w:szCs w:val="20"/>
        </w:rPr>
        <w:t>i</w:t>
      </w:r>
      <w:r>
        <w:rPr>
          <w:rFonts w:ascii="Calibri" w:eastAsia="Calibri" w:hAnsi="Calibri" w:cs="Calibri"/>
          <w:sz w:val="20"/>
          <w:szCs w:val="20"/>
        </w:rPr>
        <w:t>le</w:t>
      </w:r>
      <w:r>
        <w:rPr>
          <w:rFonts w:ascii="Calibri" w:eastAsia="Calibri" w:hAnsi="Calibri" w:cs="Calibri"/>
          <w:spacing w:val="14"/>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tail</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6"/>
          <w:sz w:val="20"/>
          <w:szCs w:val="20"/>
        </w:rPr>
        <w:t xml:space="preserve"> </w:t>
      </w:r>
      <w:r>
        <w:rPr>
          <w:rFonts w:ascii="Calibri" w:eastAsia="Calibri" w:hAnsi="Calibri" w:cs="Calibri"/>
          <w:sz w:val="20"/>
          <w:szCs w:val="20"/>
        </w:rPr>
        <w:t>li</w:t>
      </w:r>
      <w:r>
        <w:rPr>
          <w:rFonts w:ascii="Calibri" w:eastAsia="Calibri" w:hAnsi="Calibri" w:cs="Calibri"/>
          <w:spacing w:val="-2"/>
          <w:sz w:val="20"/>
          <w:szCs w:val="20"/>
        </w:rPr>
        <w:t>s</w:t>
      </w:r>
      <w:r>
        <w:rPr>
          <w:rFonts w:ascii="Calibri" w:eastAsia="Calibri" w:hAnsi="Calibri" w:cs="Calibri"/>
          <w:spacing w:val="2"/>
          <w:sz w:val="20"/>
          <w:szCs w:val="20"/>
        </w:rPr>
        <w:t>t</w:t>
      </w:r>
      <w:r>
        <w:rPr>
          <w:rFonts w:ascii="Calibri" w:eastAsia="Calibri" w:hAnsi="Calibri" w:cs="Calibri"/>
          <w:sz w:val="20"/>
          <w:szCs w:val="20"/>
        </w:rPr>
        <w:t>s</w:t>
      </w:r>
      <w:r>
        <w:rPr>
          <w:rFonts w:ascii="Calibri" w:eastAsia="Calibri" w:hAnsi="Calibri" w:cs="Calibri"/>
          <w:spacing w:val="14"/>
          <w:sz w:val="20"/>
          <w:szCs w:val="20"/>
        </w:rPr>
        <w:t xml:space="preserve"> </w:t>
      </w:r>
      <w:r>
        <w:rPr>
          <w:rFonts w:ascii="Calibri" w:eastAsia="Calibri" w:hAnsi="Calibri" w:cs="Calibri"/>
          <w:sz w:val="20"/>
          <w:szCs w:val="20"/>
        </w:rPr>
        <w:t>of</w:t>
      </w:r>
      <w:r>
        <w:rPr>
          <w:rFonts w:ascii="Calibri" w:eastAsia="Calibri" w:hAnsi="Calibri" w:cs="Calibri"/>
          <w:spacing w:val="16"/>
          <w:sz w:val="20"/>
          <w:szCs w:val="20"/>
        </w:rPr>
        <w:t xml:space="preserve"> </w:t>
      </w:r>
      <w:r>
        <w:rPr>
          <w:rFonts w:ascii="Calibri" w:eastAsia="Calibri" w:hAnsi="Calibri" w:cs="Calibri"/>
          <w:sz w:val="20"/>
          <w:szCs w:val="20"/>
        </w:rPr>
        <w:t>all</w:t>
      </w:r>
      <w:r>
        <w:rPr>
          <w:rFonts w:ascii="Calibri" w:eastAsia="Calibri" w:hAnsi="Calibri" w:cs="Calibri"/>
          <w:spacing w:val="-3"/>
          <w:sz w:val="20"/>
          <w:szCs w:val="20"/>
        </w:rPr>
        <w:t xml:space="preserve"> </w:t>
      </w:r>
      <w:r>
        <w:rPr>
          <w:rFonts w:ascii="Calibri" w:eastAsia="Calibri" w:hAnsi="Calibri" w:cs="Calibri"/>
          <w:sz w:val="20"/>
          <w:szCs w:val="20"/>
        </w:rPr>
        <w:t>tools</w:t>
      </w:r>
      <w:r>
        <w:rPr>
          <w:rFonts w:ascii="Calibri" w:eastAsia="Calibri" w:hAnsi="Calibri" w:cs="Calibri"/>
          <w:spacing w:val="1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12"/>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quip</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13"/>
          <w:sz w:val="20"/>
          <w:szCs w:val="20"/>
        </w:rPr>
        <w:t xml:space="preserve"> </w:t>
      </w:r>
      <w:r>
        <w:rPr>
          <w:rFonts w:ascii="Calibri" w:eastAsia="Calibri" w:hAnsi="Calibri" w:cs="Calibri"/>
          <w:sz w:val="20"/>
          <w:szCs w:val="20"/>
        </w:rPr>
        <w:t>to</w:t>
      </w:r>
      <w:r>
        <w:rPr>
          <w:rFonts w:ascii="Calibri" w:eastAsia="Calibri" w:hAnsi="Calibri" w:cs="Calibri"/>
          <w:spacing w:val="13"/>
          <w:sz w:val="20"/>
          <w:szCs w:val="20"/>
        </w:rPr>
        <w:t xml:space="preserve"> </w:t>
      </w:r>
      <w:r>
        <w:rPr>
          <w:rFonts w:ascii="Calibri" w:eastAsia="Calibri" w:hAnsi="Calibri" w:cs="Calibri"/>
          <w:spacing w:val="3"/>
          <w:sz w:val="20"/>
          <w:szCs w:val="20"/>
        </w:rPr>
        <w:t>b</w:t>
      </w:r>
      <w:r>
        <w:rPr>
          <w:rFonts w:ascii="Calibri" w:eastAsia="Calibri" w:hAnsi="Calibri" w:cs="Calibri"/>
          <w:sz w:val="20"/>
          <w:szCs w:val="20"/>
        </w:rPr>
        <w:t>e</w:t>
      </w:r>
      <w:r>
        <w:rPr>
          <w:rFonts w:ascii="Calibri" w:eastAsia="Calibri" w:hAnsi="Calibri" w:cs="Calibri"/>
          <w:spacing w:val="12"/>
          <w:sz w:val="20"/>
          <w:szCs w:val="20"/>
        </w:rPr>
        <w:t xml:space="preserve"> </w:t>
      </w:r>
      <w:r>
        <w:rPr>
          <w:rFonts w:ascii="Calibri" w:eastAsia="Calibri" w:hAnsi="Calibri" w:cs="Calibri"/>
          <w:sz w:val="20"/>
          <w:szCs w:val="20"/>
        </w:rPr>
        <w:t>t</w:t>
      </w:r>
      <w:r>
        <w:rPr>
          <w:rFonts w:ascii="Calibri" w:eastAsia="Calibri" w:hAnsi="Calibri" w:cs="Calibri"/>
          <w:spacing w:val="3"/>
          <w:sz w:val="20"/>
          <w:szCs w:val="20"/>
        </w:rPr>
        <w:t>a</w:t>
      </w:r>
      <w:r>
        <w:rPr>
          <w:rFonts w:ascii="Calibri" w:eastAsia="Calibri" w:hAnsi="Calibri" w:cs="Calibri"/>
          <w:sz w:val="20"/>
          <w:szCs w:val="20"/>
        </w:rPr>
        <w:t>ken</w:t>
      </w:r>
      <w:r>
        <w:rPr>
          <w:rFonts w:ascii="Calibri" w:eastAsia="Calibri" w:hAnsi="Calibri" w:cs="Calibri"/>
          <w:spacing w:val="13"/>
          <w:sz w:val="20"/>
          <w:szCs w:val="20"/>
        </w:rPr>
        <w:t xml:space="preserve"> </w:t>
      </w:r>
      <w:r>
        <w:rPr>
          <w:rFonts w:ascii="Calibri" w:eastAsia="Calibri" w:hAnsi="Calibri" w:cs="Calibri"/>
          <w:sz w:val="20"/>
          <w:szCs w:val="20"/>
        </w:rPr>
        <w:t>on</w:t>
      </w:r>
      <w:r>
        <w:rPr>
          <w:rFonts w:ascii="Calibri" w:eastAsia="Calibri" w:hAnsi="Calibri" w:cs="Calibri"/>
          <w:spacing w:val="13"/>
          <w:sz w:val="20"/>
          <w:szCs w:val="20"/>
        </w:rPr>
        <w:t xml:space="preserve"> </w:t>
      </w:r>
      <w:r>
        <w:rPr>
          <w:rFonts w:ascii="Calibri" w:eastAsia="Calibri" w:hAnsi="Calibri" w:cs="Calibri"/>
          <w:sz w:val="20"/>
          <w:szCs w:val="20"/>
        </w:rPr>
        <w:t>Site</w:t>
      </w:r>
      <w:r>
        <w:rPr>
          <w:rFonts w:ascii="Calibri" w:eastAsia="Calibri" w:hAnsi="Calibri" w:cs="Calibri"/>
          <w:spacing w:val="12"/>
          <w:sz w:val="20"/>
          <w:szCs w:val="20"/>
        </w:rPr>
        <w:t xml:space="preserve"> </w:t>
      </w:r>
      <w:r>
        <w:rPr>
          <w:rFonts w:ascii="Calibri" w:eastAsia="Calibri" w:hAnsi="Calibri" w:cs="Calibri"/>
          <w:spacing w:val="3"/>
          <w:sz w:val="20"/>
          <w:szCs w:val="20"/>
        </w:rPr>
        <w:t>b</w:t>
      </w:r>
      <w:r>
        <w:rPr>
          <w:rFonts w:ascii="Calibri" w:eastAsia="Calibri" w:hAnsi="Calibri" w:cs="Calibri"/>
          <w:spacing w:val="-1"/>
          <w:sz w:val="20"/>
          <w:szCs w:val="20"/>
        </w:rPr>
        <w:t>ef</w:t>
      </w:r>
      <w:r>
        <w:rPr>
          <w:rFonts w:ascii="Calibri" w:eastAsia="Calibri" w:hAnsi="Calibri" w:cs="Calibri"/>
          <w:sz w:val="20"/>
          <w:szCs w:val="20"/>
        </w:rPr>
        <w:t>ore</w:t>
      </w:r>
      <w:r>
        <w:rPr>
          <w:rFonts w:ascii="Calibri" w:eastAsia="Calibri" w:hAnsi="Calibri" w:cs="Calibri"/>
          <w:spacing w:val="14"/>
          <w:sz w:val="20"/>
          <w:szCs w:val="20"/>
        </w:rPr>
        <w:t xml:space="preserve"> </w:t>
      </w:r>
      <w:r>
        <w:rPr>
          <w:rFonts w:ascii="Calibri" w:eastAsia="Calibri" w:hAnsi="Calibri" w:cs="Calibri"/>
          <w:sz w:val="20"/>
          <w:szCs w:val="20"/>
        </w:rPr>
        <w:t>arri</w:t>
      </w:r>
      <w:r>
        <w:rPr>
          <w:rFonts w:ascii="Calibri" w:eastAsia="Calibri" w:hAnsi="Calibri" w:cs="Calibri"/>
          <w:spacing w:val="1"/>
          <w:sz w:val="20"/>
          <w:szCs w:val="20"/>
        </w:rPr>
        <w:t>v</w:t>
      </w:r>
      <w:r>
        <w:rPr>
          <w:rFonts w:ascii="Calibri" w:eastAsia="Calibri" w:hAnsi="Calibri" w:cs="Calibri"/>
          <w:sz w:val="20"/>
          <w:szCs w:val="20"/>
        </w:rPr>
        <w:t>ing</w:t>
      </w:r>
      <w:r>
        <w:rPr>
          <w:rFonts w:ascii="Calibri" w:eastAsia="Calibri" w:hAnsi="Calibri" w:cs="Calibri"/>
          <w:spacing w:val="12"/>
          <w:sz w:val="20"/>
          <w:szCs w:val="20"/>
        </w:rPr>
        <w:t xml:space="preserve"> </w:t>
      </w:r>
      <w:r>
        <w:rPr>
          <w:rFonts w:ascii="Calibri" w:eastAsia="Calibri" w:hAnsi="Calibri" w:cs="Calibri"/>
          <w:sz w:val="20"/>
          <w:szCs w:val="20"/>
        </w:rPr>
        <w:t>at</w:t>
      </w:r>
      <w:r>
        <w:rPr>
          <w:rFonts w:ascii="Calibri" w:eastAsia="Calibri" w:hAnsi="Calibri" w:cs="Calibri"/>
          <w:spacing w:val="1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2"/>
          <w:sz w:val="20"/>
          <w:szCs w:val="20"/>
        </w:rPr>
        <w:t xml:space="preserve"> </w:t>
      </w:r>
      <w:r>
        <w:rPr>
          <w:rFonts w:ascii="Calibri" w:eastAsia="Calibri" w:hAnsi="Calibri" w:cs="Calibri"/>
          <w:sz w:val="20"/>
          <w:szCs w:val="20"/>
        </w:rPr>
        <w:t>Po</w:t>
      </w:r>
      <w:r>
        <w:rPr>
          <w:rFonts w:ascii="Calibri" w:eastAsia="Calibri" w:hAnsi="Calibri" w:cs="Calibri"/>
          <w:spacing w:val="1"/>
          <w:sz w:val="20"/>
          <w:szCs w:val="20"/>
        </w:rPr>
        <w:t>w</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2"/>
          <w:sz w:val="20"/>
          <w:szCs w:val="20"/>
        </w:rPr>
        <w:t xml:space="preserve"> </w:t>
      </w:r>
      <w:r>
        <w:rPr>
          <w:rFonts w:ascii="Calibri" w:eastAsia="Calibri" w:hAnsi="Calibri" w:cs="Calibri"/>
          <w:sz w:val="20"/>
          <w:szCs w:val="20"/>
        </w:rPr>
        <w:t>Station</w:t>
      </w:r>
      <w:r>
        <w:rPr>
          <w:rFonts w:ascii="Calibri" w:eastAsia="Calibri" w:hAnsi="Calibri" w:cs="Calibri"/>
          <w:spacing w:val="13"/>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curity</w:t>
      </w:r>
      <w:r>
        <w:rPr>
          <w:rFonts w:ascii="Calibri" w:eastAsia="Calibri" w:hAnsi="Calibri" w:cs="Calibri"/>
          <w:spacing w:val="14"/>
          <w:sz w:val="20"/>
          <w:szCs w:val="20"/>
        </w:rPr>
        <w:t xml:space="preserve"> </w:t>
      </w:r>
      <w:r>
        <w:rPr>
          <w:rFonts w:ascii="Calibri" w:eastAsia="Calibri" w:hAnsi="Calibri" w:cs="Calibri"/>
          <w:spacing w:val="2"/>
          <w:sz w:val="20"/>
          <w:szCs w:val="20"/>
        </w:rPr>
        <w:t>g</w:t>
      </w:r>
      <w:r>
        <w:rPr>
          <w:rFonts w:ascii="Calibri" w:eastAsia="Calibri" w:hAnsi="Calibri" w:cs="Calibri"/>
          <w:sz w:val="20"/>
          <w:szCs w:val="20"/>
        </w:rPr>
        <w:t>at</w:t>
      </w:r>
      <w:r>
        <w:rPr>
          <w:rFonts w:ascii="Calibri" w:eastAsia="Calibri" w:hAnsi="Calibri" w:cs="Calibri"/>
          <w:spacing w:val="-1"/>
          <w:sz w:val="20"/>
          <w:szCs w:val="20"/>
        </w:rPr>
        <w:t>e</w:t>
      </w:r>
      <w:r>
        <w:rPr>
          <w:rFonts w:ascii="Calibri" w:eastAsia="Calibri" w:hAnsi="Calibri" w:cs="Calibri"/>
          <w:sz w:val="20"/>
          <w:szCs w:val="20"/>
        </w:rPr>
        <w:t xml:space="preserve">. </w:t>
      </w:r>
      <w:r>
        <w:rPr>
          <w:rFonts w:ascii="Calibri" w:eastAsia="Calibri" w:hAnsi="Calibri" w:cs="Calibri"/>
          <w:spacing w:val="25"/>
          <w:sz w:val="20"/>
          <w:szCs w:val="20"/>
        </w:rPr>
        <w:t xml:space="preserve"> </w:t>
      </w:r>
      <w:r>
        <w:rPr>
          <w:rFonts w:ascii="Calibri" w:eastAsia="Calibri" w:hAnsi="Calibri" w:cs="Calibri"/>
          <w:sz w:val="20"/>
          <w:szCs w:val="20"/>
        </w:rPr>
        <w:t>A</w:t>
      </w:r>
      <w:r>
        <w:rPr>
          <w:rFonts w:ascii="Calibri" w:eastAsia="Calibri" w:hAnsi="Calibri" w:cs="Calibri"/>
          <w:spacing w:val="1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cial</w:t>
      </w:r>
    </w:p>
    <w:p w14:paraId="14D712AC" w14:textId="77777777" w:rsidR="007C62E7" w:rsidRDefault="007C62E7" w:rsidP="007C62E7">
      <w:pPr>
        <w:spacing w:before="7" w:line="239" w:lineRule="auto"/>
        <w:ind w:left="1246" w:right="121"/>
        <w:jc w:val="both"/>
        <w:rPr>
          <w:rFonts w:ascii="Calibri" w:eastAsia="Calibri" w:hAnsi="Calibri" w:cs="Calibri"/>
          <w:sz w:val="20"/>
          <w:szCs w:val="20"/>
        </w:rPr>
      </w:pPr>
      <w:r>
        <w:rPr>
          <w:rFonts w:ascii="Calibri" w:eastAsia="Calibri" w:hAnsi="Calibri" w:cs="Calibri"/>
          <w:sz w:val="20"/>
          <w:szCs w:val="20"/>
        </w:rPr>
        <w:t>tool</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6"/>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quip</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6"/>
          <w:sz w:val="20"/>
          <w:szCs w:val="20"/>
        </w:rPr>
        <w:t xml:space="preserve"> </w:t>
      </w:r>
      <w:r>
        <w:rPr>
          <w:rFonts w:ascii="Calibri" w:eastAsia="Calibri" w:hAnsi="Calibri" w:cs="Calibri"/>
          <w:sz w:val="20"/>
          <w:szCs w:val="20"/>
        </w:rPr>
        <w:t>l</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6"/>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z w:val="20"/>
          <w:szCs w:val="20"/>
        </w:rPr>
        <w:t>m</w:t>
      </w:r>
      <w:r>
        <w:rPr>
          <w:rFonts w:ascii="Calibri" w:eastAsia="Calibri" w:hAnsi="Calibri" w:cs="Calibri"/>
          <w:spacing w:val="7"/>
          <w:sz w:val="20"/>
          <w:szCs w:val="20"/>
        </w:rPr>
        <w:t xml:space="preserve"> </w:t>
      </w:r>
      <w:proofErr w:type="gramStart"/>
      <w:r>
        <w:rPr>
          <w:rFonts w:ascii="Calibri" w:eastAsia="Calibri" w:hAnsi="Calibri" w:cs="Calibri"/>
          <w:sz w:val="20"/>
          <w:szCs w:val="20"/>
        </w:rPr>
        <w:t>is</w:t>
      </w:r>
      <w:proofErr w:type="gramEnd"/>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v</w:t>
      </w:r>
      <w:r>
        <w:rPr>
          <w:rFonts w:ascii="Calibri" w:eastAsia="Calibri" w:hAnsi="Calibri" w:cs="Calibri"/>
          <w:spacing w:val="2"/>
          <w:sz w:val="20"/>
          <w:szCs w:val="20"/>
        </w:rPr>
        <w:t>a</w:t>
      </w:r>
      <w:r>
        <w:rPr>
          <w:rFonts w:ascii="Calibri" w:eastAsia="Calibri" w:hAnsi="Calibri" w:cs="Calibri"/>
          <w:sz w:val="20"/>
          <w:szCs w:val="20"/>
        </w:rPr>
        <w:t>ila</w:t>
      </w:r>
      <w:r>
        <w:rPr>
          <w:rFonts w:ascii="Calibri" w:eastAsia="Calibri" w:hAnsi="Calibri" w:cs="Calibri"/>
          <w:spacing w:val="1"/>
          <w:sz w:val="20"/>
          <w:szCs w:val="20"/>
        </w:rPr>
        <w:t>b</w:t>
      </w:r>
      <w:r>
        <w:rPr>
          <w:rFonts w:ascii="Calibri" w:eastAsia="Calibri" w:hAnsi="Calibri" w:cs="Calibri"/>
          <w:sz w:val="20"/>
          <w:szCs w:val="20"/>
        </w:rPr>
        <w:t>le</w:t>
      </w:r>
      <w:r>
        <w:rPr>
          <w:rFonts w:ascii="Calibri" w:eastAsia="Calibri" w:hAnsi="Calibri" w:cs="Calibri"/>
          <w:spacing w:val="5"/>
          <w:sz w:val="20"/>
          <w:szCs w:val="20"/>
        </w:rPr>
        <w:t xml:space="preserve"> </w:t>
      </w:r>
      <w:r>
        <w:rPr>
          <w:rFonts w:ascii="Calibri" w:eastAsia="Calibri" w:hAnsi="Calibri" w:cs="Calibri"/>
          <w:sz w:val="20"/>
          <w:szCs w:val="20"/>
        </w:rPr>
        <w:t>at</w:t>
      </w:r>
      <w:r>
        <w:rPr>
          <w:rFonts w:ascii="Calibri" w:eastAsia="Calibri" w:hAnsi="Calibri" w:cs="Calibri"/>
          <w:spacing w:val="6"/>
          <w:sz w:val="20"/>
          <w:szCs w:val="20"/>
        </w:rPr>
        <w:t xml:space="preserve"> </w:t>
      </w:r>
      <w:r>
        <w:rPr>
          <w:rFonts w:ascii="Calibri" w:eastAsia="Calibri" w:hAnsi="Calibri" w:cs="Calibri"/>
          <w:sz w:val="20"/>
          <w:szCs w:val="20"/>
        </w:rPr>
        <w:t>Pro</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2"/>
          <w:sz w:val="20"/>
          <w:szCs w:val="20"/>
        </w:rPr>
        <w:t>i</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v</w:t>
      </w:r>
      <w:r>
        <w:rPr>
          <w:rFonts w:ascii="Calibri" w:eastAsia="Calibri" w:hAnsi="Calibri" w:cs="Calibri"/>
          <w:sz w:val="20"/>
          <w:szCs w:val="20"/>
        </w:rPr>
        <w:t>ic</w:t>
      </w:r>
      <w:r>
        <w:rPr>
          <w:rFonts w:ascii="Calibri" w:eastAsia="Calibri" w:hAnsi="Calibri" w:cs="Calibri"/>
          <w:spacing w:val="-1"/>
          <w:sz w:val="20"/>
          <w:szCs w:val="20"/>
        </w:rPr>
        <w:t>es</w:t>
      </w:r>
      <w:r>
        <w:rPr>
          <w:rFonts w:ascii="Calibri" w:eastAsia="Calibri" w:hAnsi="Calibri" w:cs="Calibri"/>
          <w:sz w:val="20"/>
          <w:szCs w:val="20"/>
        </w:rPr>
        <w:t>.</w:t>
      </w:r>
      <w:r>
        <w:rPr>
          <w:rFonts w:ascii="Calibri" w:eastAsia="Calibri" w:hAnsi="Calibri" w:cs="Calibri"/>
          <w:spacing w:val="13"/>
          <w:sz w:val="20"/>
          <w:szCs w:val="20"/>
        </w:rPr>
        <w:t xml:space="preserve"> </w:t>
      </w:r>
      <w:r>
        <w:rPr>
          <w:rFonts w:ascii="Calibri" w:eastAsia="Calibri" w:hAnsi="Calibri" w:cs="Calibri"/>
          <w:sz w:val="20"/>
          <w:szCs w:val="20"/>
        </w:rPr>
        <w:t>An</w:t>
      </w:r>
      <w:r>
        <w:rPr>
          <w:rFonts w:ascii="Calibri" w:eastAsia="Calibri" w:hAnsi="Calibri" w:cs="Calibri"/>
          <w:spacing w:val="6"/>
          <w:sz w:val="20"/>
          <w:szCs w:val="20"/>
        </w:rPr>
        <w:t xml:space="preserve"> </w:t>
      </w:r>
      <w:proofErr w:type="spellStart"/>
      <w:r>
        <w:rPr>
          <w:rFonts w:ascii="Calibri" w:eastAsia="Calibri" w:hAnsi="Calibri" w:cs="Calibri"/>
          <w:sz w:val="20"/>
          <w:szCs w:val="20"/>
        </w:rPr>
        <w:t>a</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ori</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d</w:t>
      </w:r>
      <w:proofErr w:type="spellEnd"/>
      <w:r>
        <w:rPr>
          <w:rFonts w:ascii="Calibri" w:eastAsia="Calibri" w:hAnsi="Calibri" w:cs="Calibri"/>
          <w:spacing w:val="6"/>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p</w:t>
      </w:r>
      <w:r>
        <w:rPr>
          <w:rFonts w:ascii="Calibri" w:eastAsia="Calibri" w:hAnsi="Calibri" w:cs="Calibri"/>
          <w:sz w:val="20"/>
          <w:szCs w:val="20"/>
        </w:rPr>
        <w:t>y</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4"/>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his</w:t>
      </w:r>
      <w:r>
        <w:rPr>
          <w:rFonts w:ascii="Calibri" w:eastAsia="Calibri" w:hAnsi="Calibri" w:cs="Calibri"/>
          <w:spacing w:val="5"/>
          <w:sz w:val="20"/>
          <w:szCs w:val="20"/>
        </w:rPr>
        <w:t xml:space="preserve"> </w:t>
      </w:r>
      <w:r>
        <w:rPr>
          <w:rFonts w:ascii="Calibri" w:eastAsia="Calibri" w:hAnsi="Calibri" w:cs="Calibri"/>
          <w:sz w:val="20"/>
          <w:szCs w:val="20"/>
        </w:rPr>
        <w:t>l</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6"/>
          <w:sz w:val="20"/>
          <w:szCs w:val="20"/>
        </w:rPr>
        <w:t xml:space="preserve"> </w:t>
      </w:r>
      <w:r>
        <w:rPr>
          <w:rFonts w:ascii="Calibri" w:eastAsia="Calibri" w:hAnsi="Calibri" w:cs="Calibri"/>
          <w:spacing w:val="-1"/>
          <w:sz w:val="20"/>
          <w:szCs w:val="20"/>
        </w:rPr>
        <w:t>m</w:t>
      </w:r>
      <w:r>
        <w:rPr>
          <w:rFonts w:ascii="Calibri" w:eastAsia="Calibri" w:hAnsi="Calibri" w:cs="Calibri"/>
          <w:spacing w:val="3"/>
          <w:sz w:val="20"/>
          <w:szCs w:val="20"/>
        </w:rPr>
        <w:t>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6"/>
          <w:sz w:val="20"/>
          <w:szCs w:val="20"/>
        </w:rPr>
        <w:t xml:space="preserve"> </w:t>
      </w:r>
      <w:r>
        <w:rPr>
          <w:rFonts w:ascii="Calibri" w:eastAsia="Calibri" w:hAnsi="Calibri" w:cs="Calibri"/>
          <w:sz w:val="20"/>
          <w:szCs w:val="20"/>
        </w:rPr>
        <w:t>be</w:t>
      </w:r>
      <w:r>
        <w:rPr>
          <w:rFonts w:ascii="Calibri" w:eastAsia="Calibri" w:hAnsi="Calibri" w:cs="Calibri"/>
          <w:w w:val="99"/>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tain</w:t>
      </w:r>
      <w:r>
        <w:rPr>
          <w:rFonts w:ascii="Calibri" w:eastAsia="Calibri" w:hAnsi="Calibri" w:cs="Calibri"/>
          <w:spacing w:val="-1"/>
          <w:sz w:val="20"/>
          <w:szCs w:val="20"/>
        </w:rPr>
        <w:t>e</w:t>
      </w:r>
      <w:r>
        <w:rPr>
          <w:rFonts w:ascii="Calibri" w:eastAsia="Calibri" w:hAnsi="Calibri" w:cs="Calibri"/>
          <w:sz w:val="20"/>
          <w:szCs w:val="20"/>
        </w:rPr>
        <w:t>d 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u</w:t>
      </w:r>
      <w:r>
        <w:rPr>
          <w:rFonts w:ascii="Calibri" w:eastAsia="Calibri" w:hAnsi="Calibri" w:cs="Calibri"/>
          <w:spacing w:val="-1"/>
          <w:sz w:val="20"/>
          <w:szCs w:val="20"/>
        </w:rPr>
        <w:t>se</w:t>
      </w:r>
      <w:r>
        <w:rPr>
          <w:rFonts w:ascii="Calibri" w:eastAsia="Calibri" w:hAnsi="Calibri" w:cs="Calibri"/>
          <w:sz w:val="20"/>
          <w:szCs w:val="20"/>
        </w:rPr>
        <w:t>d again</w:t>
      </w:r>
      <w:r>
        <w:rPr>
          <w:rFonts w:ascii="Calibri" w:eastAsia="Calibri" w:hAnsi="Calibri" w:cs="Calibri"/>
          <w:spacing w:val="1"/>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n t</w:t>
      </w:r>
      <w:r>
        <w:rPr>
          <w:rFonts w:ascii="Calibri" w:eastAsia="Calibri" w:hAnsi="Calibri" w:cs="Calibri"/>
          <w:spacing w:val="1"/>
          <w:sz w:val="20"/>
          <w:szCs w:val="20"/>
        </w:rPr>
        <w:t>h</w:t>
      </w:r>
      <w:r>
        <w:rPr>
          <w:rFonts w:ascii="Calibri" w:eastAsia="Calibri" w:hAnsi="Calibri" w:cs="Calibri"/>
          <w:sz w:val="20"/>
          <w:szCs w:val="20"/>
        </w:rPr>
        <w:t>e tools</w:t>
      </w:r>
      <w:r>
        <w:rPr>
          <w:rFonts w:ascii="Calibri" w:eastAsia="Calibri" w:hAnsi="Calibri" w:cs="Calibri"/>
          <w:spacing w:val="-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Equip</w:t>
      </w:r>
      <w:r>
        <w:rPr>
          <w:rFonts w:ascii="Calibri" w:eastAsia="Calibri" w:hAnsi="Calibri" w:cs="Calibri"/>
          <w:spacing w:val="-1"/>
          <w:sz w:val="20"/>
          <w:szCs w:val="20"/>
        </w:rPr>
        <w:t>m</w:t>
      </w:r>
      <w:r>
        <w:rPr>
          <w:rFonts w:ascii="Calibri" w:eastAsia="Calibri" w:hAnsi="Calibri" w:cs="Calibri"/>
          <w:spacing w:val="6"/>
          <w:sz w:val="20"/>
          <w:szCs w:val="20"/>
        </w:rPr>
        <w:t>e</w:t>
      </w:r>
      <w:r>
        <w:rPr>
          <w:rFonts w:ascii="Calibri" w:eastAsia="Calibri" w:hAnsi="Calibri" w:cs="Calibri"/>
          <w:sz w:val="20"/>
          <w:szCs w:val="20"/>
        </w:rPr>
        <w:t>nt</w:t>
      </w:r>
      <w:r>
        <w:rPr>
          <w:rFonts w:ascii="Calibri" w:eastAsia="Calibri" w:hAnsi="Calibri" w:cs="Calibri"/>
          <w:spacing w:val="1"/>
          <w:sz w:val="20"/>
          <w:szCs w:val="20"/>
        </w:rPr>
        <w:t xml:space="preserve"> </w:t>
      </w:r>
      <w:r>
        <w:rPr>
          <w:rFonts w:ascii="Calibri" w:eastAsia="Calibri" w:hAnsi="Calibri" w:cs="Calibri"/>
          <w:sz w:val="20"/>
          <w:szCs w:val="20"/>
        </w:rPr>
        <w:t>is</w:t>
      </w:r>
      <w:r>
        <w:rPr>
          <w:rFonts w:ascii="Calibri" w:eastAsia="Calibri" w:hAnsi="Calibri" w:cs="Calibri"/>
          <w:spacing w:val="-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em</w:t>
      </w:r>
      <w:r>
        <w:rPr>
          <w:rFonts w:ascii="Calibri" w:eastAsia="Calibri" w:hAnsi="Calibri" w:cs="Calibri"/>
          <w:spacing w:val="2"/>
          <w:sz w:val="20"/>
          <w:szCs w:val="20"/>
        </w:rPr>
        <w:t>o</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 xml:space="preserve">d </w:t>
      </w:r>
      <w:r>
        <w:rPr>
          <w:rFonts w:ascii="Calibri" w:eastAsia="Calibri" w:hAnsi="Calibri" w:cs="Calibri"/>
          <w:spacing w:val="-1"/>
          <w:sz w:val="20"/>
          <w:szCs w:val="20"/>
        </w:rPr>
        <w:t>f</w:t>
      </w:r>
      <w:r>
        <w:rPr>
          <w:rFonts w:ascii="Calibri" w:eastAsia="Calibri" w:hAnsi="Calibri" w:cs="Calibri"/>
          <w:sz w:val="20"/>
          <w:szCs w:val="20"/>
        </w:rPr>
        <w:t>r</w:t>
      </w:r>
      <w:r>
        <w:rPr>
          <w:rFonts w:ascii="Calibri" w:eastAsia="Calibri" w:hAnsi="Calibri" w:cs="Calibri"/>
          <w:spacing w:val="3"/>
          <w:sz w:val="20"/>
          <w:szCs w:val="20"/>
        </w:rPr>
        <w:t>o</w:t>
      </w:r>
      <w:r>
        <w:rPr>
          <w:rFonts w:ascii="Calibri" w:eastAsia="Calibri" w:hAnsi="Calibri" w:cs="Calibri"/>
          <w:sz w:val="20"/>
          <w:szCs w:val="20"/>
        </w:rPr>
        <w:t>m Site</w:t>
      </w:r>
      <w:r>
        <w:rPr>
          <w:rFonts w:ascii="Calibri" w:eastAsia="Calibri" w:hAnsi="Calibri" w:cs="Calibri"/>
          <w:spacing w:val="-1"/>
          <w:sz w:val="20"/>
          <w:szCs w:val="20"/>
        </w:rPr>
        <w:t xml:space="preserve"> </w:t>
      </w:r>
      <w:r>
        <w:rPr>
          <w:rFonts w:ascii="Calibri" w:eastAsia="Calibri" w:hAnsi="Calibri" w:cs="Calibri"/>
          <w:sz w:val="20"/>
          <w:szCs w:val="20"/>
        </w:rPr>
        <w:t>during or after comp</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tion</w:t>
      </w:r>
      <w:r>
        <w:rPr>
          <w:rFonts w:ascii="Calibri" w:eastAsia="Calibri" w:hAnsi="Calibri" w:cs="Calibri"/>
          <w:w w:val="99"/>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work</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z w:val="20"/>
          <w:szCs w:val="20"/>
        </w:rPr>
        <w:t>Any</w:t>
      </w:r>
      <w:r>
        <w:rPr>
          <w:rFonts w:ascii="Calibri" w:eastAsia="Calibri" w:hAnsi="Calibri" w:cs="Calibri"/>
          <w:spacing w:val="-4"/>
          <w:sz w:val="20"/>
          <w:szCs w:val="20"/>
        </w:rPr>
        <w:t xml:space="preserve"> </w:t>
      </w:r>
      <w:r>
        <w:rPr>
          <w:rFonts w:ascii="Calibri" w:eastAsia="Calibri" w:hAnsi="Calibri" w:cs="Calibri"/>
          <w:sz w:val="20"/>
          <w:szCs w:val="20"/>
        </w:rPr>
        <w:t>it</w:t>
      </w:r>
      <w:r>
        <w:rPr>
          <w:rFonts w:ascii="Calibri" w:eastAsia="Calibri" w:hAnsi="Calibri" w:cs="Calibri"/>
          <w:spacing w:val="1"/>
          <w:sz w:val="20"/>
          <w:szCs w:val="20"/>
        </w:rPr>
        <w:t>e</w:t>
      </w:r>
      <w:r>
        <w:rPr>
          <w:rFonts w:ascii="Calibri" w:eastAsia="Calibri" w:hAnsi="Calibri" w:cs="Calibri"/>
          <w:sz w:val="20"/>
          <w:szCs w:val="20"/>
        </w:rPr>
        <w:t>m</w:t>
      </w:r>
      <w:r>
        <w:rPr>
          <w:rFonts w:ascii="Calibri" w:eastAsia="Calibri" w:hAnsi="Calibri" w:cs="Calibri"/>
          <w:spacing w:val="-5"/>
          <w:sz w:val="20"/>
          <w:szCs w:val="20"/>
        </w:rPr>
        <w:t xml:space="preserve"> </w:t>
      </w:r>
      <w:r>
        <w:rPr>
          <w:rFonts w:ascii="Calibri" w:eastAsia="Calibri" w:hAnsi="Calibri" w:cs="Calibri"/>
          <w:sz w:val="20"/>
          <w:szCs w:val="20"/>
        </w:rPr>
        <w:t>on</w:t>
      </w:r>
      <w:r>
        <w:rPr>
          <w:rFonts w:ascii="Calibri" w:eastAsia="Calibri" w:hAnsi="Calibri" w:cs="Calibri"/>
          <w:spacing w:val="-4"/>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i</w:t>
      </w:r>
      <w:r>
        <w:rPr>
          <w:rFonts w:ascii="Calibri" w:eastAsia="Calibri" w:hAnsi="Calibri" w:cs="Calibri"/>
          <w:sz w:val="20"/>
          <w:szCs w:val="20"/>
        </w:rPr>
        <w:t>te</w:t>
      </w:r>
      <w:r>
        <w:rPr>
          <w:rFonts w:ascii="Calibri" w:eastAsia="Calibri" w:hAnsi="Calibri" w:cs="Calibri"/>
          <w:spacing w:val="-3"/>
          <w:sz w:val="20"/>
          <w:szCs w:val="20"/>
        </w:rPr>
        <w:t xml:space="preserve"> </w:t>
      </w:r>
      <w:r>
        <w:rPr>
          <w:rFonts w:ascii="Calibri" w:eastAsia="Calibri" w:hAnsi="Calibri" w:cs="Calibri"/>
          <w:sz w:val="20"/>
          <w:szCs w:val="20"/>
        </w:rPr>
        <w:t>without</w:t>
      </w:r>
      <w:r>
        <w:rPr>
          <w:rFonts w:ascii="Calibri" w:eastAsia="Calibri" w:hAnsi="Calibri" w:cs="Calibri"/>
          <w:spacing w:val="-4"/>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ppro</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li</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3"/>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pacing w:val="-1"/>
          <w:sz w:val="20"/>
          <w:szCs w:val="20"/>
        </w:rPr>
        <w:t>e</w:t>
      </w:r>
      <w:r>
        <w:rPr>
          <w:rFonts w:ascii="Calibri" w:eastAsia="Calibri" w:hAnsi="Calibri" w:cs="Calibri"/>
          <w:sz w:val="20"/>
          <w:szCs w:val="20"/>
        </w:rPr>
        <w:t>lo</w:t>
      </w:r>
      <w:r>
        <w:rPr>
          <w:rFonts w:ascii="Calibri" w:eastAsia="Calibri" w:hAnsi="Calibri" w:cs="Calibri"/>
          <w:spacing w:val="1"/>
          <w:sz w:val="20"/>
          <w:szCs w:val="20"/>
        </w:rPr>
        <w:t>n</w:t>
      </w:r>
      <w:r>
        <w:rPr>
          <w:rFonts w:ascii="Calibri" w:eastAsia="Calibri" w:hAnsi="Calibri" w:cs="Calibri"/>
          <w:sz w:val="20"/>
          <w:szCs w:val="20"/>
        </w:rPr>
        <w:t>g</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i/>
          <w:sz w:val="20"/>
          <w:szCs w:val="20"/>
        </w:rPr>
        <w:t>Employer.</w:t>
      </w:r>
    </w:p>
    <w:p w14:paraId="19F40B4E" w14:textId="77777777" w:rsidR="007C62E7" w:rsidRDefault="007C62E7" w:rsidP="005B3361">
      <w:pPr>
        <w:numPr>
          <w:ilvl w:val="0"/>
          <w:numId w:val="13"/>
        </w:numPr>
        <w:tabs>
          <w:tab w:val="left" w:pos="1183"/>
        </w:tabs>
        <w:spacing w:before="2"/>
        <w:ind w:left="1246" w:right="115" w:hanging="600"/>
        <w:jc w:val="both"/>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 xml:space="preserve">he </w:t>
      </w:r>
      <w:r>
        <w:rPr>
          <w:rFonts w:ascii="Calibri" w:eastAsia="Calibri" w:hAnsi="Calibri" w:cs="Calibri"/>
          <w:i/>
          <w:spacing w:val="-1"/>
          <w:sz w:val="20"/>
          <w:szCs w:val="20"/>
        </w:rPr>
        <w:t>C</w:t>
      </w:r>
      <w:r>
        <w:rPr>
          <w:rFonts w:ascii="Calibri" w:eastAsia="Calibri" w:hAnsi="Calibri" w:cs="Calibri"/>
          <w:i/>
          <w:sz w:val="20"/>
          <w:szCs w:val="20"/>
        </w:rPr>
        <w:t>on</w:t>
      </w:r>
      <w:r>
        <w:rPr>
          <w:rFonts w:ascii="Calibri" w:eastAsia="Calibri" w:hAnsi="Calibri" w:cs="Calibri"/>
          <w:i/>
          <w:spacing w:val="2"/>
          <w:sz w:val="20"/>
          <w:szCs w:val="20"/>
        </w:rPr>
        <w:t>t</w:t>
      </w:r>
      <w:r>
        <w:rPr>
          <w:rFonts w:ascii="Calibri" w:eastAsia="Calibri" w:hAnsi="Calibri" w:cs="Calibri"/>
          <w:i/>
          <w:spacing w:val="-2"/>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pacing w:val="-2"/>
          <w:sz w:val="20"/>
          <w:szCs w:val="20"/>
        </w:rPr>
        <w:t>r</w:t>
      </w:r>
      <w:r>
        <w:rPr>
          <w:rFonts w:ascii="Calibri" w:eastAsia="Calibri" w:hAnsi="Calibri" w:cs="Calibri"/>
          <w:i/>
          <w:sz w:val="20"/>
          <w:szCs w:val="20"/>
        </w:rPr>
        <w:t>’s</w:t>
      </w:r>
      <w:r>
        <w:rPr>
          <w:rFonts w:ascii="Calibri" w:eastAsia="Calibri" w:hAnsi="Calibri" w:cs="Calibri"/>
          <w:i/>
          <w:spacing w:val="3"/>
          <w:sz w:val="20"/>
          <w:szCs w:val="20"/>
        </w:rPr>
        <w:t xml:space="preserve"> </w:t>
      </w:r>
      <w:r>
        <w:rPr>
          <w:rFonts w:ascii="Calibri" w:eastAsia="Calibri" w:hAnsi="Calibri" w:cs="Calibri"/>
          <w:spacing w:val="-2"/>
          <w:sz w:val="20"/>
          <w:szCs w:val="20"/>
        </w:rPr>
        <w:t>v</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ito</w:t>
      </w:r>
      <w:r>
        <w:rPr>
          <w:rFonts w:ascii="Calibri" w:eastAsia="Calibri" w:hAnsi="Calibri" w:cs="Calibri"/>
          <w:spacing w:val="2"/>
          <w:sz w:val="20"/>
          <w:szCs w:val="20"/>
        </w:rPr>
        <w:t>r</w:t>
      </w:r>
      <w:r>
        <w:rPr>
          <w:rFonts w:ascii="Calibri" w:eastAsia="Calibri" w:hAnsi="Calibri" w:cs="Calibri"/>
          <w:sz w:val="20"/>
          <w:szCs w:val="20"/>
        </w:rPr>
        <w:t>s 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onn</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hall</w:t>
      </w:r>
      <w:r>
        <w:rPr>
          <w:rFonts w:ascii="Calibri" w:eastAsia="Calibri" w:hAnsi="Calibri" w:cs="Calibri"/>
          <w:spacing w:val="2"/>
          <w:sz w:val="20"/>
          <w:szCs w:val="20"/>
        </w:rPr>
        <w:t xml:space="preserve"> </w:t>
      </w:r>
      <w:proofErr w:type="gramStart"/>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z w:val="20"/>
          <w:szCs w:val="20"/>
        </w:rPr>
        <w:t>m</w:t>
      </w:r>
      <w:r>
        <w:rPr>
          <w:rFonts w:ascii="Calibri" w:eastAsia="Calibri" w:hAnsi="Calibri" w:cs="Calibri"/>
          <w:spacing w:val="1"/>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 xml:space="preserve">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curity</w:t>
      </w:r>
      <w:r>
        <w:rPr>
          <w:rFonts w:ascii="Calibri" w:eastAsia="Calibri" w:hAnsi="Calibri" w:cs="Calibri"/>
          <w:spacing w:val="3"/>
          <w:sz w:val="20"/>
          <w:szCs w:val="20"/>
        </w:rPr>
        <w:t xml:space="preserve"> </w:t>
      </w:r>
      <w:r>
        <w:rPr>
          <w:rFonts w:ascii="Calibri" w:eastAsia="Calibri" w:hAnsi="Calibri" w:cs="Calibri"/>
          <w:sz w:val="20"/>
          <w:szCs w:val="20"/>
        </w:rPr>
        <w:t>arrang</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z w:val="20"/>
          <w:szCs w:val="20"/>
        </w:rPr>
        <w:t>nts</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r>
        <w:rPr>
          <w:rFonts w:ascii="Calibri" w:eastAsia="Calibri" w:hAnsi="Calibri" w:cs="Calibri"/>
          <w:spacing w:val="-1"/>
          <w:sz w:val="20"/>
          <w:szCs w:val="20"/>
        </w:rPr>
        <w:t>f</w:t>
      </w:r>
      <w:r>
        <w:rPr>
          <w:rFonts w:ascii="Calibri" w:eastAsia="Calibri" w:hAnsi="Calibri" w:cs="Calibri"/>
          <w:spacing w:val="2"/>
          <w:sz w:val="20"/>
          <w:szCs w:val="20"/>
        </w:rPr>
        <w:t>o</w:t>
      </w:r>
      <w:r>
        <w:rPr>
          <w:rFonts w:ascii="Calibri" w:eastAsia="Calibri" w:hAnsi="Calibri" w:cs="Calibri"/>
          <w:sz w:val="20"/>
          <w:szCs w:val="20"/>
        </w:rPr>
        <w:t>rce at</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Si</w:t>
      </w:r>
      <w:r>
        <w:rPr>
          <w:rFonts w:ascii="Calibri" w:eastAsia="Calibri" w:hAnsi="Calibri" w:cs="Calibri"/>
          <w:spacing w:val="2"/>
          <w:sz w:val="20"/>
          <w:szCs w:val="20"/>
        </w:rPr>
        <w:t>t</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pacing w:val="11"/>
          <w:sz w:val="20"/>
          <w:szCs w:val="20"/>
        </w:rPr>
        <w:t>a</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all</w:t>
      </w:r>
      <w:r>
        <w:rPr>
          <w:rFonts w:ascii="Calibri" w:eastAsia="Calibri" w:hAnsi="Calibri" w:cs="Calibri"/>
          <w:spacing w:val="5"/>
          <w:sz w:val="20"/>
          <w:szCs w:val="20"/>
        </w:rPr>
        <w:t xml:space="preserve"> </w:t>
      </w:r>
      <w:r>
        <w:rPr>
          <w:rFonts w:ascii="Calibri" w:eastAsia="Calibri" w:hAnsi="Calibri" w:cs="Calibri"/>
          <w:sz w:val="20"/>
          <w:szCs w:val="20"/>
        </w:rPr>
        <w:t>ti</w:t>
      </w:r>
      <w:r>
        <w:rPr>
          <w:rFonts w:ascii="Calibri" w:eastAsia="Calibri" w:hAnsi="Calibri" w:cs="Calibri"/>
          <w:spacing w:val="1"/>
          <w:sz w:val="20"/>
          <w:szCs w:val="20"/>
        </w:rPr>
        <w:t>m</w:t>
      </w:r>
      <w:r>
        <w:rPr>
          <w:rFonts w:ascii="Calibri" w:eastAsia="Calibri" w:hAnsi="Calibri" w:cs="Calibri"/>
          <w:spacing w:val="-1"/>
          <w:sz w:val="20"/>
          <w:szCs w:val="20"/>
        </w:rPr>
        <w:t>es</w:t>
      </w:r>
      <w:proofErr w:type="gramEnd"/>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z w:val="20"/>
          <w:szCs w:val="20"/>
        </w:rPr>
        <w:t>Appli</w:t>
      </w:r>
      <w:r>
        <w:rPr>
          <w:rFonts w:ascii="Calibri" w:eastAsia="Calibri" w:hAnsi="Calibri" w:cs="Calibri"/>
          <w:spacing w:val="-1"/>
          <w:sz w:val="20"/>
          <w:szCs w:val="20"/>
        </w:rPr>
        <w:t>c</w:t>
      </w:r>
      <w:r>
        <w:rPr>
          <w:rFonts w:ascii="Calibri" w:eastAsia="Calibri" w:hAnsi="Calibri" w:cs="Calibri"/>
          <w:sz w:val="20"/>
          <w:szCs w:val="20"/>
        </w:rPr>
        <w:t>ation</w:t>
      </w:r>
      <w:r>
        <w:rPr>
          <w:rFonts w:ascii="Calibri" w:eastAsia="Calibri" w:hAnsi="Calibri" w:cs="Calibri"/>
          <w:spacing w:val="2"/>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pacing w:val="-1"/>
          <w:sz w:val="20"/>
          <w:szCs w:val="20"/>
        </w:rPr>
        <w:t>m</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2"/>
          <w:sz w:val="20"/>
          <w:szCs w:val="20"/>
        </w:rPr>
        <w:t xml:space="preserve"> </w:t>
      </w:r>
      <w:r>
        <w:rPr>
          <w:rFonts w:ascii="Calibri" w:eastAsia="Calibri" w:hAnsi="Calibri" w:cs="Calibri"/>
          <w:spacing w:val="-2"/>
          <w:sz w:val="20"/>
          <w:szCs w:val="20"/>
        </w:rPr>
        <w:t>v</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itors</w:t>
      </w:r>
      <w:r>
        <w:rPr>
          <w:rFonts w:ascii="Calibri" w:eastAsia="Calibri" w:hAnsi="Calibri" w:cs="Calibri"/>
          <w:spacing w:val="4"/>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pacing w:val="3"/>
          <w:sz w:val="20"/>
          <w:szCs w:val="20"/>
        </w:rPr>
        <w:t>b</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il</w:t>
      </w:r>
      <w:r>
        <w:rPr>
          <w:rFonts w:ascii="Calibri" w:eastAsia="Calibri" w:hAnsi="Calibri" w:cs="Calibri"/>
          <w:spacing w:val="-1"/>
          <w:sz w:val="20"/>
          <w:szCs w:val="20"/>
        </w:rPr>
        <w:t>le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r>
        <w:rPr>
          <w:rFonts w:ascii="Calibri" w:eastAsia="Calibri" w:hAnsi="Calibri" w:cs="Calibri"/>
          <w:sz w:val="20"/>
          <w:szCs w:val="20"/>
        </w:rPr>
        <w:t>by</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0"/>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pacing w:val="-2"/>
          <w:sz w:val="20"/>
          <w:szCs w:val="20"/>
        </w:rPr>
        <w:t>r</w:t>
      </w:r>
      <w:r>
        <w:rPr>
          <w:rFonts w:ascii="Calibri" w:eastAsia="Calibri" w:hAnsi="Calibri" w:cs="Calibri"/>
          <w:i/>
          <w:sz w:val="20"/>
          <w:szCs w:val="20"/>
        </w:rPr>
        <w:t>’s</w:t>
      </w:r>
      <w:r>
        <w:rPr>
          <w:rFonts w:ascii="Calibri" w:eastAsia="Calibri" w:hAnsi="Calibri" w:cs="Calibri"/>
          <w: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ite</w:t>
      </w:r>
      <w:r>
        <w:rPr>
          <w:rFonts w:ascii="Calibri" w:eastAsia="Calibri" w:hAnsi="Calibri" w:cs="Calibri"/>
          <w:spacing w:val="3"/>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a</w:t>
      </w:r>
      <w:r>
        <w:rPr>
          <w:rFonts w:ascii="Calibri" w:eastAsia="Calibri" w:hAnsi="Calibri" w:cs="Calibri"/>
          <w:spacing w:val="2"/>
          <w:sz w:val="20"/>
          <w:szCs w:val="20"/>
        </w:rPr>
        <w:t>g</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p</w:t>
      </w:r>
      <w:r>
        <w:rPr>
          <w:rFonts w:ascii="Calibri" w:eastAsia="Calibri" w:hAnsi="Calibri" w:cs="Calibri"/>
          <w:sz w:val="20"/>
          <w:szCs w:val="20"/>
        </w:rPr>
        <w:t>pro</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by</w:t>
      </w:r>
      <w:r>
        <w:rPr>
          <w:rFonts w:ascii="Calibri" w:eastAsia="Calibri" w:hAnsi="Calibri" w:cs="Calibri"/>
          <w:spacing w:val="18"/>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22"/>
          <w:sz w:val="20"/>
          <w:szCs w:val="20"/>
        </w:rPr>
        <w:t xml:space="preserve"> </w:t>
      </w:r>
      <w:r>
        <w:rPr>
          <w:rFonts w:ascii="Calibri" w:eastAsia="Calibri" w:hAnsi="Calibri" w:cs="Calibri"/>
          <w:i/>
          <w:sz w:val="20"/>
          <w:szCs w:val="20"/>
        </w:rPr>
        <w:t>Employer</w:t>
      </w:r>
      <w:r>
        <w:rPr>
          <w:rFonts w:ascii="Calibri" w:eastAsia="Calibri" w:hAnsi="Calibri" w:cs="Calibri"/>
          <w:sz w:val="20"/>
          <w:szCs w:val="20"/>
        </w:rPr>
        <w:t>,</w:t>
      </w:r>
      <w:r>
        <w:rPr>
          <w:rFonts w:ascii="Calibri" w:eastAsia="Calibri" w:hAnsi="Calibri" w:cs="Calibri"/>
          <w:spacing w:val="17"/>
          <w:sz w:val="20"/>
          <w:szCs w:val="20"/>
        </w:rPr>
        <w:t xml:space="preserve"> </w:t>
      </w:r>
      <w:r>
        <w:rPr>
          <w:rFonts w:ascii="Calibri" w:eastAsia="Calibri" w:hAnsi="Calibri" w:cs="Calibri"/>
          <w:sz w:val="20"/>
          <w:szCs w:val="20"/>
        </w:rPr>
        <w:t>one</w:t>
      </w:r>
      <w:r>
        <w:rPr>
          <w:rFonts w:ascii="Calibri" w:eastAsia="Calibri" w:hAnsi="Calibri" w:cs="Calibri"/>
          <w:spacing w:val="17"/>
          <w:sz w:val="20"/>
          <w:szCs w:val="20"/>
        </w:rPr>
        <w:t xml:space="preserve"> </w:t>
      </w:r>
      <w:r>
        <w:rPr>
          <w:rFonts w:ascii="Calibri" w:eastAsia="Calibri" w:hAnsi="Calibri" w:cs="Calibri"/>
          <w:sz w:val="20"/>
          <w:szCs w:val="20"/>
        </w:rPr>
        <w:t>day</w:t>
      </w:r>
      <w:r>
        <w:rPr>
          <w:rFonts w:ascii="Calibri" w:eastAsia="Calibri" w:hAnsi="Calibri" w:cs="Calibri"/>
          <w:spacing w:val="19"/>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ef</w:t>
      </w:r>
      <w:r>
        <w:rPr>
          <w:rFonts w:ascii="Calibri" w:eastAsia="Calibri" w:hAnsi="Calibri" w:cs="Calibri"/>
          <w:sz w:val="20"/>
          <w:szCs w:val="20"/>
        </w:rPr>
        <w:t>ore</w:t>
      </w:r>
      <w:r>
        <w:rPr>
          <w:rFonts w:ascii="Calibri" w:eastAsia="Calibri" w:hAnsi="Calibri" w:cs="Calibri"/>
          <w:spacing w:val="1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9"/>
          <w:sz w:val="20"/>
          <w:szCs w:val="20"/>
        </w:rPr>
        <w:t xml:space="preserve"> </w:t>
      </w:r>
      <w:r>
        <w:rPr>
          <w:rFonts w:ascii="Calibri" w:eastAsia="Calibri" w:hAnsi="Calibri" w:cs="Calibri"/>
          <w:spacing w:val="-2"/>
          <w:sz w:val="20"/>
          <w:szCs w:val="20"/>
        </w:rPr>
        <w:t>v</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it</w:t>
      </w:r>
      <w:r>
        <w:rPr>
          <w:rFonts w:ascii="Calibri" w:eastAsia="Calibri" w:hAnsi="Calibri" w:cs="Calibri"/>
          <w:spacing w:val="18"/>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17"/>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ub</w:t>
      </w:r>
      <w:r>
        <w:rPr>
          <w:rFonts w:ascii="Calibri" w:eastAsia="Calibri" w:hAnsi="Calibri" w:cs="Calibri"/>
          <w:spacing w:val="1"/>
          <w:sz w:val="20"/>
          <w:szCs w:val="20"/>
        </w:rPr>
        <w:t>m</w:t>
      </w:r>
      <w:r>
        <w:rPr>
          <w:rFonts w:ascii="Calibri" w:eastAsia="Calibri" w:hAnsi="Calibri" w:cs="Calibri"/>
          <w:sz w:val="20"/>
          <w:szCs w:val="20"/>
        </w:rPr>
        <w:t>itt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20"/>
          <w:sz w:val="20"/>
          <w:szCs w:val="20"/>
        </w:rPr>
        <w:t xml:space="preserve"> </w:t>
      </w:r>
      <w:r>
        <w:rPr>
          <w:rFonts w:ascii="Calibri" w:eastAsia="Calibri" w:hAnsi="Calibri" w:cs="Calibri"/>
          <w:sz w:val="20"/>
          <w:szCs w:val="20"/>
        </w:rPr>
        <w:t>to</w:t>
      </w:r>
      <w:r>
        <w:rPr>
          <w:rFonts w:ascii="Calibri" w:eastAsia="Calibri" w:hAnsi="Calibri" w:cs="Calibri"/>
          <w:spacing w:val="18"/>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23"/>
          <w:sz w:val="20"/>
          <w:szCs w:val="20"/>
        </w:rPr>
        <w:t xml:space="preserve"> </w:t>
      </w:r>
      <w:r>
        <w:rPr>
          <w:rFonts w:ascii="Calibri" w:eastAsia="Calibri" w:hAnsi="Calibri" w:cs="Calibri"/>
          <w:i/>
          <w:spacing w:val="1"/>
          <w:sz w:val="20"/>
          <w:szCs w:val="20"/>
        </w:rPr>
        <w:t>E</w:t>
      </w:r>
      <w:r>
        <w:rPr>
          <w:rFonts w:ascii="Calibri" w:eastAsia="Calibri" w:hAnsi="Calibri" w:cs="Calibri"/>
          <w:i/>
          <w:sz w:val="20"/>
          <w:szCs w:val="20"/>
        </w:rPr>
        <w:t>mployer’s</w:t>
      </w:r>
      <w:r>
        <w:rPr>
          <w:rFonts w:ascii="Calibri" w:eastAsia="Calibri" w:hAnsi="Calibri" w:cs="Calibri"/>
          <w:i/>
          <w:spacing w:val="18"/>
          <w:sz w:val="20"/>
          <w:szCs w:val="20"/>
        </w:rPr>
        <w:t xml:space="preserve"> </w:t>
      </w:r>
      <w:r>
        <w:rPr>
          <w:rFonts w:ascii="Calibri" w:eastAsia="Calibri" w:hAnsi="Calibri" w:cs="Calibri"/>
          <w:sz w:val="20"/>
          <w:szCs w:val="20"/>
        </w:rPr>
        <w:t>Protec</w:t>
      </w:r>
      <w:r>
        <w:rPr>
          <w:rFonts w:ascii="Calibri" w:eastAsia="Calibri" w:hAnsi="Calibri" w:cs="Calibri"/>
          <w:spacing w:val="2"/>
          <w:sz w:val="20"/>
          <w:szCs w:val="20"/>
        </w:rPr>
        <w:t>t</w:t>
      </w:r>
      <w:r>
        <w:rPr>
          <w:rFonts w:ascii="Calibri" w:eastAsia="Calibri" w:hAnsi="Calibri" w:cs="Calibri"/>
          <w:sz w:val="20"/>
          <w:szCs w:val="20"/>
        </w:rPr>
        <w:t>ive</w:t>
      </w:r>
      <w:r>
        <w:rPr>
          <w:rFonts w:ascii="Calibri" w:eastAsia="Calibri" w:hAnsi="Calibri" w:cs="Calibri"/>
          <w:spacing w:val="18"/>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v</w:t>
      </w:r>
      <w:r>
        <w:rPr>
          <w:rFonts w:ascii="Calibri" w:eastAsia="Calibri" w:hAnsi="Calibri" w:cs="Calibri"/>
          <w:sz w:val="20"/>
          <w:szCs w:val="20"/>
        </w:rPr>
        <w:t>ic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16"/>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f</w:t>
      </w:r>
      <w:r>
        <w:rPr>
          <w:rFonts w:ascii="Calibri" w:eastAsia="Calibri" w:hAnsi="Calibri" w:cs="Calibri"/>
          <w:spacing w:val="-1"/>
          <w:sz w:val="20"/>
          <w:szCs w:val="20"/>
        </w:rPr>
        <w:t>f</w:t>
      </w:r>
      <w:r>
        <w:rPr>
          <w:rFonts w:ascii="Calibri" w:eastAsia="Calibri" w:hAnsi="Calibri" w:cs="Calibri"/>
          <w:sz w:val="20"/>
          <w:szCs w:val="20"/>
        </w:rPr>
        <w:t>i</w:t>
      </w:r>
      <w:r>
        <w:rPr>
          <w:rFonts w:ascii="Calibri" w:eastAsia="Calibri" w:hAnsi="Calibri" w:cs="Calibri"/>
          <w:spacing w:val="1"/>
          <w:sz w:val="20"/>
          <w:szCs w:val="20"/>
        </w:rPr>
        <w:t>c</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Vi</w:t>
      </w:r>
      <w:r>
        <w:rPr>
          <w:rFonts w:ascii="Calibri" w:eastAsia="Calibri" w:hAnsi="Calibri" w:cs="Calibri"/>
          <w:spacing w:val="-2"/>
          <w:sz w:val="20"/>
          <w:szCs w:val="20"/>
        </w:rPr>
        <w:t>s</w:t>
      </w:r>
      <w:r>
        <w:rPr>
          <w:rFonts w:ascii="Calibri" w:eastAsia="Calibri" w:hAnsi="Calibri" w:cs="Calibri"/>
          <w:sz w:val="20"/>
          <w:szCs w:val="20"/>
        </w:rPr>
        <w:t>ito</w:t>
      </w:r>
      <w:r>
        <w:rPr>
          <w:rFonts w:ascii="Calibri" w:eastAsia="Calibri" w:hAnsi="Calibri" w:cs="Calibri"/>
          <w:spacing w:val="2"/>
          <w:sz w:val="20"/>
          <w:szCs w:val="20"/>
        </w:rPr>
        <w:t>r</w:t>
      </w:r>
      <w:r>
        <w:rPr>
          <w:rFonts w:ascii="Calibri" w:eastAsia="Calibri" w:hAnsi="Calibri" w:cs="Calibri"/>
          <w:sz w:val="20"/>
          <w:szCs w:val="20"/>
        </w:rPr>
        <w:t>s</w:t>
      </w:r>
      <w:r>
        <w:rPr>
          <w:rFonts w:ascii="Calibri" w:eastAsia="Calibri" w:hAnsi="Calibri" w:cs="Calibri"/>
          <w:spacing w:val="-5"/>
          <w:sz w:val="20"/>
          <w:szCs w:val="20"/>
        </w:rPr>
        <w:t xml:space="preserve"> </w:t>
      </w:r>
      <w:r>
        <w:rPr>
          <w:rFonts w:ascii="Calibri" w:eastAsia="Calibri" w:hAnsi="Calibri" w:cs="Calibri"/>
          <w:sz w:val="20"/>
          <w:szCs w:val="20"/>
        </w:rPr>
        <w:t>wi</w:t>
      </w:r>
      <w:r>
        <w:rPr>
          <w:rFonts w:ascii="Calibri" w:eastAsia="Calibri" w:hAnsi="Calibri" w:cs="Calibri"/>
          <w:spacing w:val="-1"/>
          <w:sz w:val="20"/>
          <w:szCs w:val="20"/>
        </w:rPr>
        <w:t>l</w:t>
      </w:r>
      <w:r>
        <w:rPr>
          <w:rFonts w:ascii="Calibri" w:eastAsia="Calibri" w:hAnsi="Calibri" w:cs="Calibri"/>
          <w:sz w:val="20"/>
          <w:szCs w:val="20"/>
        </w:rPr>
        <w:t>l</w:t>
      </w:r>
      <w:r>
        <w:rPr>
          <w:rFonts w:ascii="Calibri" w:eastAsia="Calibri" w:hAnsi="Calibri" w:cs="Calibri"/>
          <w:spacing w:val="-1"/>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ll</w:t>
      </w:r>
      <w:r>
        <w:rPr>
          <w:rFonts w:ascii="Calibri" w:eastAsia="Calibri" w:hAnsi="Calibri" w:cs="Calibri"/>
          <w:spacing w:val="2"/>
          <w:sz w:val="20"/>
          <w:szCs w:val="20"/>
        </w:rPr>
        <w:t>o</w:t>
      </w:r>
      <w:r>
        <w:rPr>
          <w:rFonts w:ascii="Calibri" w:eastAsia="Calibri" w:hAnsi="Calibri" w:cs="Calibri"/>
          <w:spacing w:val="-1"/>
          <w:sz w:val="20"/>
          <w:szCs w:val="20"/>
        </w:rPr>
        <w:t>we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on</w:t>
      </w:r>
      <w:r>
        <w:rPr>
          <w:rFonts w:ascii="Calibri" w:eastAsia="Calibri" w:hAnsi="Calibri" w:cs="Calibri"/>
          <w:spacing w:val="-4"/>
          <w:sz w:val="20"/>
          <w:szCs w:val="20"/>
        </w:rPr>
        <w:t xml:space="preserve"> </w:t>
      </w:r>
      <w:r>
        <w:rPr>
          <w:rFonts w:ascii="Calibri" w:eastAsia="Calibri" w:hAnsi="Calibri" w:cs="Calibri"/>
          <w:sz w:val="20"/>
          <w:szCs w:val="20"/>
        </w:rPr>
        <w:t>Site</w:t>
      </w:r>
      <w:r>
        <w:rPr>
          <w:rFonts w:ascii="Calibri" w:eastAsia="Calibri" w:hAnsi="Calibri" w:cs="Calibri"/>
          <w:spacing w:val="-5"/>
          <w:sz w:val="20"/>
          <w:szCs w:val="20"/>
        </w:rPr>
        <w:t xml:space="preserve"> </w:t>
      </w:r>
      <w:r>
        <w:rPr>
          <w:rFonts w:ascii="Calibri" w:eastAsia="Calibri" w:hAnsi="Calibri" w:cs="Calibri"/>
          <w:sz w:val="20"/>
          <w:szCs w:val="20"/>
        </w:rPr>
        <w:t>if</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pacing w:val="2"/>
          <w:sz w:val="20"/>
          <w:szCs w:val="20"/>
        </w:rPr>
        <w:t>c</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z w:val="20"/>
          <w:szCs w:val="20"/>
        </w:rPr>
        <w:t>ary</w:t>
      </w:r>
      <w:r>
        <w:rPr>
          <w:rFonts w:ascii="Calibri" w:eastAsia="Calibri" w:hAnsi="Calibri" w:cs="Calibri"/>
          <w:spacing w:val="-4"/>
          <w:sz w:val="20"/>
          <w:szCs w:val="20"/>
        </w:rPr>
        <w:t xml:space="preserve"> </w:t>
      </w:r>
      <w:r>
        <w:rPr>
          <w:rFonts w:ascii="Calibri" w:eastAsia="Calibri" w:hAnsi="Calibri" w:cs="Calibri"/>
          <w:sz w:val="20"/>
          <w:szCs w:val="20"/>
        </w:rPr>
        <w:t>fo</w:t>
      </w:r>
      <w:r>
        <w:rPr>
          <w:rFonts w:ascii="Calibri" w:eastAsia="Calibri" w:hAnsi="Calibri" w:cs="Calibri"/>
          <w:spacing w:val="2"/>
          <w:sz w:val="20"/>
          <w:szCs w:val="20"/>
        </w:rPr>
        <w:t>r</w:t>
      </w:r>
      <w:r>
        <w:rPr>
          <w:rFonts w:ascii="Calibri" w:eastAsia="Calibri" w:hAnsi="Calibri" w:cs="Calibri"/>
          <w:spacing w:val="-1"/>
          <w:sz w:val="20"/>
          <w:szCs w:val="20"/>
        </w:rPr>
        <w:t>m</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ot</w:t>
      </w:r>
      <w:r>
        <w:rPr>
          <w:rFonts w:ascii="Calibri" w:eastAsia="Calibri" w:hAnsi="Calibri" w:cs="Calibri"/>
          <w:spacing w:val="-4"/>
          <w:sz w:val="20"/>
          <w:szCs w:val="20"/>
        </w:rPr>
        <w:t xml:space="preserve"> </w:t>
      </w:r>
      <w:r>
        <w:rPr>
          <w:rFonts w:ascii="Calibri" w:eastAsia="Calibri" w:hAnsi="Calibri" w:cs="Calibri"/>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ss</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z w:val="20"/>
          <w:szCs w:val="20"/>
        </w:rPr>
        <w:t>ion</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3"/>
          <w:sz w:val="20"/>
          <w:szCs w:val="20"/>
        </w:rPr>
        <w:t xml:space="preserve"> </w:t>
      </w:r>
      <w:r>
        <w:rPr>
          <w:rFonts w:ascii="Calibri" w:eastAsia="Calibri" w:hAnsi="Calibri" w:cs="Calibri"/>
          <w:spacing w:val="-1"/>
          <w:sz w:val="20"/>
          <w:szCs w:val="20"/>
        </w:rPr>
        <w:t>se</w:t>
      </w:r>
      <w:r>
        <w:rPr>
          <w:rFonts w:ascii="Calibri" w:eastAsia="Calibri" w:hAnsi="Calibri" w:cs="Calibri"/>
          <w:spacing w:val="2"/>
          <w:sz w:val="20"/>
          <w:szCs w:val="20"/>
        </w:rPr>
        <w:t>c</w:t>
      </w:r>
      <w:r>
        <w:rPr>
          <w:rFonts w:ascii="Calibri" w:eastAsia="Calibri" w:hAnsi="Calibri" w:cs="Calibri"/>
          <w:sz w:val="20"/>
          <w:szCs w:val="20"/>
        </w:rPr>
        <w:t>urity</w:t>
      </w:r>
      <w:r>
        <w:rPr>
          <w:rFonts w:ascii="Calibri" w:eastAsia="Calibri" w:hAnsi="Calibri" w:cs="Calibri"/>
          <w:spacing w:val="-3"/>
          <w:sz w:val="20"/>
          <w:szCs w:val="20"/>
        </w:rPr>
        <w:t xml:space="preserve"> </w:t>
      </w:r>
      <w:r>
        <w:rPr>
          <w:rFonts w:ascii="Calibri" w:eastAsia="Calibri" w:hAnsi="Calibri" w:cs="Calibri"/>
          <w:sz w:val="20"/>
          <w:szCs w:val="20"/>
        </w:rPr>
        <w:t>staf</w:t>
      </w:r>
      <w:r>
        <w:rPr>
          <w:rFonts w:ascii="Calibri" w:eastAsia="Calibri" w:hAnsi="Calibri" w:cs="Calibri"/>
          <w:spacing w:val="-2"/>
          <w:sz w:val="20"/>
          <w:szCs w:val="20"/>
        </w:rPr>
        <w:t>f</w:t>
      </w:r>
      <w:r>
        <w:rPr>
          <w:rFonts w:ascii="Calibri" w:eastAsia="Calibri" w:hAnsi="Calibri" w:cs="Calibri"/>
          <w:sz w:val="20"/>
          <w:szCs w:val="20"/>
        </w:rPr>
        <w:t>.</w:t>
      </w:r>
    </w:p>
    <w:p w14:paraId="4262795E" w14:textId="77777777" w:rsidR="007C62E7" w:rsidRDefault="007C62E7" w:rsidP="005B3361">
      <w:pPr>
        <w:numPr>
          <w:ilvl w:val="0"/>
          <w:numId w:val="13"/>
        </w:numPr>
        <w:tabs>
          <w:tab w:val="left" w:pos="1229"/>
        </w:tabs>
        <w:spacing w:line="239" w:lineRule="auto"/>
        <w:ind w:left="1246" w:right="113" w:hanging="600"/>
        <w:jc w:val="both"/>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12"/>
          <w:sz w:val="20"/>
          <w:szCs w:val="20"/>
        </w:rPr>
        <w:t xml:space="preserve"> </w:t>
      </w:r>
      <w:r>
        <w:rPr>
          <w:rFonts w:ascii="Calibri" w:eastAsia="Calibri" w:hAnsi="Calibri" w:cs="Calibri"/>
          <w:sz w:val="20"/>
          <w:szCs w:val="20"/>
        </w:rPr>
        <w:t>Chi</w:t>
      </w:r>
      <w:r>
        <w:rPr>
          <w:rFonts w:ascii="Calibri" w:eastAsia="Calibri" w:hAnsi="Calibri" w:cs="Calibri"/>
          <w:spacing w:val="1"/>
          <w:sz w:val="20"/>
          <w:szCs w:val="20"/>
        </w:rPr>
        <w:t>e</w:t>
      </w:r>
      <w:r>
        <w:rPr>
          <w:rFonts w:ascii="Calibri" w:eastAsia="Calibri" w:hAnsi="Calibri" w:cs="Calibri"/>
          <w:sz w:val="20"/>
          <w:szCs w:val="20"/>
        </w:rPr>
        <w:t>f</w:t>
      </w:r>
      <w:r>
        <w:rPr>
          <w:rFonts w:ascii="Calibri" w:eastAsia="Calibri" w:hAnsi="Calibri" w:cs="Calibri"/>
          <w:spacing w:val="12"/>
          <w:sz w:val="20"/>
          <w:szCs w:val="20"/>
        </w:rPr>
        <w:t xml:space="preserve"> </w:t>
      </w:r>
      <w:r>
        <w:rPr>
          <w:rFonts w:ascii="Calibri" w:eastAsia="Calibri" w:hAnsi="Calibri" w:cs="Calibri"/>
          <w:sz w:val="20"/>
          <w:szCs w:val="20"/>
        </w:rPr>
        <w:t>of</w:t>
      </w:r>
      <w:r>
        <w:rPr>
          <w:rFonts w:ascii="Calibri" w:eastAsia="Calibri" w:hAnsi="Calibri" w:cs="Calibri"/>
          <w:spacing w:val="12"/>
          <w:sz w:val="20"/>
          <w:szCs w:val="20"/>
        </w:rPr>
        <w:t xml:space="preserve"> </w:t>
      </w:r>
      <w:r>
        <w:rPr>
          <w:rFonts w:ascii="Calibri" w:eastAsia="Calibri" w:hAnsi="Calibri" w:cs="Calibri"/>
          <w:sz w:val="20"/>
          <w:szCs w:val="20"/>
        </w:rPr>
        <w:t>Prot</w:t>
      </w:r>
      <w:r>
        <w:rPr>
          <w:rFonts w:ascii="Calibri" w:eastAsia="Calibri" w:hAnsi="Calibri" w:cs="Calibri"/>
          <w:spacing w:val="1"/>
          <w:sz w:val="20"/>
          <w:szCs w:val="20"/>
        </w:rPr>
        <w:t>e</w:t>
      </w:r>
      <w:r>
        <w:rPr>
          <w:rFonts w:ascii="Calibri" w:eastAsia="Calibri" w:hAnsi="Calibri" w:cs="Calibri"/>
          <w:sz w:val="20"/>
          <w:szCs w:val="20"/>
        </w:rPr>
        <w:t>cti</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12"/>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2"/>
          <w:sz w:val="20"/>
          <w:szCs w:val="20"/>
        </w:rPr>
        <w:t>v</w:t>
      </w:r>
      <w:r>
        <w:rPr>
          <w:rFonts w:ascii="Calibri" w:eastAsia="Calibri" w:hAnsi="Calibri" w:cs="Calibri"/>
          <w:spacing w:val="2"/>
          <w:sz w:val="20"/>
          <w:szCs w:val="20"/>
        </w:rPr>
        <w:t>i</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14"/>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1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13"/>
          <w:sz w:val="20"/>
          <w:szCs w:val="20"/>
        </w:rPr>
        <w:t xml:space="preserve"> </w:t>
      </w:r>
      <w:r>
        <w:rPr>
          <w:rFonts w:ascii="Calibri" w:eastAsia="Calibri" w:hAnsi="Calibri" w:cs="Calibri"/>
          <w:spacing w:val="-2"/>
          <w:sz w:val="20"/>
          <w:szCs w:val="20"/>
        </w:rPr>
        <w:t>v</w:t>
      </w:r>
      <w:r>
        <w:rPr>
          <w:rFonts w:ascii="Calibri" w:eastAsia="Calibri" w:hAnsi="Calibri" w:cs="Calibri"/>
          <w:sz w:val="20"/>
          <w:szCs w:val="20"/>
        </w:rPr>
        <w:t>alid</w:t>
      </w:r>
      <w:r>
        <w:rPr>
          <w:rFonts w:ascii="Calibri" w:eastAsia="Calibri" w:hAnsi="Calibri" w:cs="Calibri"/>
          <w:spacing w:val="14"/>
          <w:sz w:val="20"/>
          <w:szCs w:val="20"/>
        </w:rPr>
        <w:t xml:space="preserve"> </w:t>
      </w:r>
      <w:r>
        <w:rPr>
          <w:rFonts w:ascii="Calibri" w:eastAsia="Calibri" w:hAnsi="Calibri" w:cs="Calibri"/>
          <w:sz w:val="20"/>
          <w:szCs w:val="20"/>
        </w:rPr>
        <w:t>ca</w:t>
      </w:r>
      <w:r>
        <w:rPr>
          <w:rFonts w:ascii="Calibri" w:eastAsia="Calibri" w:hAnsi="Calibri" w:cs="Calibri"/>
          <w:spacing w:val="1"/>
          <w:sz w:val="20"/>
          <w:szCs w:val="20"/>
        </w:rPr>
        <w:t>us</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13"/>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1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y</w:t>
      </w:r>
      <w:r>
        <w:rPr>
          <w:rFonts w:ascii="Calibri" w:eastAsia="Calibri" w:hAnsi="Calibri" w:cs="Calibri"/>
          <w:spacing w:val="13"/>
          <w:sz w:val="20"/>
          <w:szCs w:val="20"/>
        </w:rPr>
        <w:t xml:space="preserve"> </w:t>
      </w:r>
      <w:r>
        <w:rPr>
          <w:rFonts w:ascii="Calibri" w:eastAsia="Calibri" w:hAnsi="Calibri" w:cs="Calibri"/>
          <w:sz w:val="20"/>
          <w:szCs w:val="20"/>
        </w:rPr>
        <w:t>of</w:t>
      </w:r>
      <w:r>
        <w:rPr>
          <w:rFonts w:ascii="Calibri" w:eastAsia="Calibri" w:hAnsi="Calibri" w:cs="Calibri"/>
          <w:spacing w:val="12"/>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21"/>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pacing w:val="-2"/>
          <w:sz w:val="20"/>
          <w:szCs w:val="20"/>
        </w:rPr>
        <w:t>r</w:t>
      </w:r>
      <w:r>
        <w:rPr>
          <w:rFonts w:ascii="Calibri" w:eastAsia="Calibri" w:hAnsi="Calibri" w:cs="Calibri"/>
          <w:i/>
          <w:sz w:val="20"/>
          <w:szCs w:val="20"/>
        </w:rPr>
        <w:t>’s</w:t>
      </w:r>
      <w:r>
        <w:rPr>
          <w:rFonts w:ascii="Calibri" w:eastAsia="Calibri" w:hAnsi="Calibri" w:cs="Calibri"/>
          <w:i/>
          <w:spacing w:val="16"/>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onn</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12"/>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w:t>
      </w:r>
      <w:r>
        <w:rPr>
          <w:rFonts w:ascii="Calibri" w:eastAsia="Calibri" w:hAnsi="Calibri" w:cs="Calibri"/>
          <w:spacing w:val="3"/>
          <w:sz w:val="20"/>
          <w:szCs w:val="20"/>
        </w:rPr>
        <w:t>o</w:t>
      </w:r>
      <w:r>
        <w:rPr>
          <w:rFonts w:ascii="Calibri" w:eastAsia="Calibri" w:hAnsi="Calibri" w:cs="Calibri"/>
          <w:sz w:val="20"/>
          <w:szCs w:val="20"/>
        </w:rPr>
        <w:t>m</w:t>
      </w:r>
      <w:r>
        <w:rPr>
          <w:rFonts w:ascii="Calibri" w:eastAsia="Calibri" w:hAnsi="Calibri" w:cs="Calibri"/>
          <w:spacing w:val="-4"/>
          <w:sz w:val="20"/>
          <w:szCs w:val="20"/>
        </w:rPr>
        <w:t xml:space="preserve"> </w:t>
      </w:r>
      <w:r>
        <w:rPr>
          <w:rFonts w:ascii="Calibri" w:eastAsia="Calibri" w:hAnsi="Calibri" w:cs="Calibri"/>
          <w:sz w:val="20"/>
          <w:szCs w:val="20"/>
        </w:rPr>
        <w:t>Sit</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22"/>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it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5"/>
          <w:sz w:val="20"/>
          <w:szCs w:val="20"/>
        </w:rPr>
        <w:t xml:space="preserve"> </w:t>
      </w:r>
      <w:r>
        <w:rPr>
          <w:rFonts w:ascii="Calibri" w:eastAsia="Calibri" w:hAnsi="Calibri" w:cs="Calibri"/>
          <w:spacing w:val="2"/>
          <w:sz w:val="20"/>
          <w:szCs w:val="20"/>
        </w:rPr>
        <w:t>t</w:t>
      </w:r>
      <w:r>
        <w:rPr>
          <w:rFonts w:ascii="Calibri" w:eastAsia="Calibri" w:hAnsi="Calibri" w:cs="Calibri"/>
          <w:spacing w:val="-1"/>
          <w:sz w:val="20"/>
          <w:szCs w:val="20"/>
        </w:rPr>
        <w:t>em</w:t>
      </w:r>
      <w:r>
        <w:rPr>
          <w:rFonts w:ascii="Calibri" w:eastAsia="Calibri" w:hAnsi="Calibri" w:cs="Calibri"/>
          <w:sz w:val="20"/>
          <w:szCs w:val="20"/>
        </w:rPr>
        <w:t>porarily</w:t>
      </w:r>
      <w:r>
        <w:rPr>
          <w:rFonts w:ascii="Calibri" w:eastAsia="Calibri" w:hAnsi="Calibri" w:cs="Calibri"/>
          <w:spacing w:val="18"/>
          <w:sz w:val="20"/>
          <w:szCs w:val="20"/>
        </w:rPr>
        <w:t xml:space="preserve"> </w:t>
      </w:r>
      <w:r>
        <w:rPr>
          <w:rFonts w:ascii="Calibri" w:eastAsia="Calibri" w:hAnsi="Calibri" w:cs="Calibri"/>
          <w:sz w:val="20"/>
          <w:szCs w:val="20"/>
        </w:rPr>
        <w:t>or</w:t>
      </w:r>
      <w:r>
        <w:rPr>
          <w:rFonts w:ascii="Calibri" w:eastAsia="Calibri" w:hAnsi="Calibri" w:cs="Calibri"/>
          <w:spacing w:val="16"/>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ntl</w:t>
      </w:r>
      <w:r>
        <w:rPr>
          <w:rFonts w:ascii="Calibri" w:eastAsia="Calibri" w:hAnsi="Calibri" w:cs="Calibri"/>
          <w:spacing w:val="1"/>
          <w:sz w:val="20"/>
          <w:szCs w:val="20"/>
        </w:rPr>
        <w:t>y</w:t>
      </w:r>
      <w:r>
        <w:rPr>
          <w:rFonts w:ascii="Calibri" w:eastAsia="Calibri" w:hAnsi="Calibri" w:cs="Calibri"/>
          <w:sz w:val="20"/>
          <w:szCs w:val="20"/>
        </w:rPr>
        <w:t>.</w:t>
      </w:r>
      <w:r>
        <w:rPr>
          <w:rFonts w:ascii="Calibri" w:eastAsia="Calibri" w:hAnsi="Calibri" w:cs="Calibri"/>
          <w:spacing w:val="31"/>
          <w:sz w:val="20"/>
          <w:szCs w:val="20"/>
        </w:rPr>
        <w:t xml:space="preserve"> </w:t>
      </w:r>
      <w:r>
        <w:rPr>
          <w:rFonts w:ascii="Calibri" w:eastAsia="Calibri" w:hAnsi="Calibri" w:cs="Calibri"/>
          <w:spacing w:val="2"/>
          <w:sz w:val="20"/>
          <w:szCs w:val="20"/>
        </w:rPr>
        <w:t>H</w:t>
      </w:r>
      <w:r>
        <w:rPr>
          <w:rFonts w:ascii="Calibri" w:eastAsia="Calibri" w:hAnsi="Calibri" w:cs="Calibri"/>
          <w:sz w:val="20"/>
          <w:szCs w:val="20"/>
        </w:rPr>
        <w:t>e</w:t>
      </w:r>
      <w:r>
        <w:rPr>
          <w:rFonts w:ascii="Calibri" w:eastAsia="Calibri" w:hAnsi="Calibri" w:cs="Calibri"/>
          <w:spacing w:val="17"/>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ay</w:t>
      </w:r>
      <w:r>
        <w:rPr>
          <w:rFonts w:ascii="Calibri" w:eastAsia="Calibri" w:hAnsi="Calibri" w:cs="Calibri"/>
          <w:spacing w:val="17"/>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ny</w:t>
      </w:r>
      <w:r>
        <w:rPr>
          <w:rFonts w:ascii="Calibri" w:eastAsia="Calibri" w:hAnsi="Calibri" w:cs="Calibri"/>
          <w:spacing w:val="16"/>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cc</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s</w:t>
      </w:r>
      <w:r>
        <w:rPr>
          <w:rFonts w:ascii="Calibri" w:eastAsia="Calibri" w:hAnsi="Calibri" w:cs="Calibri"/>
          <w:spacing w:val="15"/>
          <w:sz w:val="20"/>
          <w:szCs w:val="20"/>
        </w:rPr>
        <w:t xml:space="preserve"> </w:t>
      </w:r>
      <w:r>
        <w:rPr>
          <w:rFonts w:ascii="Calibri" w:eastAsia="Calibri" w:hAnsi="Calibri" w:cs="Calibri"/>
          <w:sz w:val="20"/>
          <w:szCs w:val="20"/>
        </w:rPr>
        <w:t>to</w:t>
      </w:r>
      <w:r>
        <w:rPr>
          <w:rFonts w:ascii="Calibri" w:eastAsia="Calibri" w:hAnsi="Calibri" w:cs="Calibri"/>
          <w:spacing w:val="18"/>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ite</w:t>
      </w:r>
      <w:r>
        <w:rPr>
          <w:rFonts w:ascii="Calibri" w:eastAsia="Calibri" w:hAnsi="Calibri" w:cs="Calibri"/>
          <w:spacing w:val="15"/>
          <w:sz w:val="20"/>
          <w:szCs w:val="20"/>
        </w:rPr>
        <w:t xml:space="preserve"> </w:t>
      </w:r>
      <w:r>
        <w:rPr>
          <w:rFonts w:ascii="Calibri" w:eastAsia="Calibri" w:hAnsi="Calibri" w:cs="Calibri"/>
          <w:sz w:val="20"/>
          <w:szCs w:val="20"/>
        </w:rPr>
        <w:t>to</w:t>
      </w:r>
      <w:r>
        <w:rPr>
          <w:rFonts w:ascii="Calibri" w:eastAsia="Calibri" w:hAnsi="Calibri" w:cs="Calibri"/>
          <w:spacing w:val="19"/>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y</w:t>
      </w:r>
      <w:r>
        <w:rPr>
          <w:rFonts w:ascii="Calibri" w:eastAsia="Calibri" w:hAnsi="Calibri" w:cs="Calibri"/>
          <w:spacing w:val="16"/>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s</w:t>
      </w:r>
      <w:r>
        <w:rPr>
          <w:rFonts w:ascii="Calibri" w:eastAsia="Calibri" w:hAnsi="Calibri" w:cs="Calibri"/>
          <w:sz w:val="20"/>
          <w:szCs w:val="20"/>
        </w:rPr>
        <w:t>on</w:t>
      </w:r>
      <w:r>
        <w:rPr>
          <w:rFonts w:ascii="Calibri" w:eastAsia="Calibri" w:hAnsi="Calibri" w:cs="Calibri"/>
          <w:spacing w:val="17"/>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ho</w:t>
      </w:r>
      <w:r>
        <w:rPr>
          <w:rFonts w:ascii="Calibri" w:eastAsia="Calibri" w:hAnsi="Calibri" w:cs="Calibri"/>
          <w:spacing w:val="-1"/>
          <w:sz w:val="20"/>
          <w:szCs w:val="20"/>
        </w:rPr>
        <w:t>m</w:t>
      </w:r>
      <w:r>
        <w:rPr>
          <w:rFonts w:ascii="Calibri" w:eastAsia="Calibri" w:hAnsi="Calibri" w:cs="Calibri"/>
          <w:sz w:val="20"/>
          <w:szCs w:val="20"/>
        </w:rPr>
        <w:t>,</w:t>
      </w:r>
      <w:r>
        <w:rPr>
          <w:rFonts w:ascii="Calibri" w:eastAsia="Calibri" w:hAnsi="Calibri" w:cs="Calibri"/>
          <w:spacing w:val="29"/>
          <w:sz w:val="20"/>
          <w:szCs w:val="20"/>
        </w:rPr>
        <w:t xml:space="preserve"> </w:t>
      </w:r>
      <w:r>
        <w:rPr>
          <w:rFonts w:ascii="Calibri" w:eastAsia="Calibri" w:hAnsi="Calibri" w:cs="Calibri"/>
          <w:sz w:val="20"/>
          <w:szCs w:val="20"/>
        </w:rPr>
        <w:t>in</w:t>
      </w:r>
      <w:r>
        <w:rPr>
          <w:rFonts w:ascii="Calibri" w:eastAsia="Calibri" w:hAnsi="Calibri" w:cs="Calibri"/>
          <w:spacing w:val="16"/>
          <w:sz w:val="20"/>
          <w:szCs w:val="20"/>
        </w:rPr>
        <w:t xml:space="preserve"> </w:t>
      </w:r>
      <w:r>
        <w:rPr>
          <w:rFonts w:ascii="Calibri" w:eastAsia="Calibri" w:hAnsi="Calibri" w:cs="Calibri"/>
          <w:sz w:val="20"/>
          <w:szCs w:val="20"/>
        </w:rPr>
        <w:t>t</w:t>
      </w:r>
      <w:r>
        <w:rPr>
          <w:rFonts w:ascii="Calibri" w:eastAsia="Calibri" w:hAnsi="Calibri" w:cs="Calibri"/>
          <w:spacing w:val="3"/>
          <w:sz w:val="20"/>
          <w:szCs w:val="20"/>
        </w:rPr>
        <w:t>h</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z w:val="20"/>
          <w:szCs w:val="20"/>
        </w:rPr>
        <w:t>opinion</w:t>
      </w:r>
      <w:r>
        <w:rPr>
          <w:rFonts w:ascii="Calibri" w:eastAsia="Calibri" w:hAnsi="Calibri" w:cs="Calibri"/>
          <w:spacing w:val="-2"/>
          <w:sz w:val="20"/>
          <w:szCs w:val="20"/>
        </w:rPr>
        <w:t xml:space="preserve"> </w:t>
      </w:r>
      <w:r>
        <w:rPr>
          <w:rFonts w:ascii="Calibri" w:eastAsia="Calibri" w:hAnsi="Calibri" w:cs="Calibri"/>
          <w:sz w:val="20"/>
          <w:szCs w:val="20"/>
        </w:rPr>
        <w:t>of</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z w:val="20"/>
          <w:szCs w:val="20"/>
        </w:rPr>
        <w:t>said</w:t>
      </w:r>
      <w:r>
        <w:rPr>
          <w:rFonts w:ascii="Calibri" w:eastAsia="Calibri" w:hAnsi="Calibri" w:cs="Calibri"/>
          <w:spacing w:val="-5"/>
          <w:sz w:val="20"/>
          <w:szCs w:val="20"/>
        </w:rPr>
        <w:t xml:space="preserve"> </w:t>
      </w:r>
      <w:r>
        <w:rPr>
          <w:rFonts w:ascii="Calibri" w:eastAsia="Calibri" w:hAnsi="Calibri" w:cs="Calibri"/>
          <w:sz w:val="20"/>
          <w:szCs w:val="20"/>
        </w:rPr>
        <w:t>Chi</w:t>
      </w:r>
      <w:r>
        <w:rPr>
          <w:rFonts w:ascii="Calibri" w:eastAsia="Calibri" w:hAnsi="Calibri" w:cs="Calibri"/>
          <w:spacing w:val="-1"/>
          <w:sz w:val="20"/>
          <w:szCs w:val="20"/>
        </w:rPr>
        <w:t>e</w:t>
      </w:r>
      <w:r>
        <w:rPr>
          <w:rFonts w:ascii="Calibri" w:eastAsia="Calibri" w:hAnsi="Calibri" w:cs="Calibri"/>
          <w:sz w:val="20"/>
          <w:szCs w:val="20"/>
        </w:rPr>
        <w:t>f</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P</w:t>
      </w:r>
      <w:r>
        <w:rPr>
          <w:rFonts w:ascii="Calibri" w:eastAsia="Calibri" w:hAnsi="Calibri" w:cs="Calibri"/>
          <w:spacing w:val="2"/>
          <w:sz w:val="20"/>
          <w:szCs w:val="20"/>
        </w:rPr>
        <w:t>r</w:t>
      </w:r>
      <w:r>
        <w:rPr>
          <w:rFonts w:ascii="Calibri" w:eastAsia="Calibri" w:hAnsi="Calibri" w:cs="Calibri"/>
          <w:sz w:val="20"/>
          <w:szCs w:val="20"/>
        </w:rPr>
        <w:t>otective</w:t>
      </w:r>
      <w:r>
        <w:rPr>
          <w:rFonts w:ascii="Calibri" w:eastAsia="Calibri" w:hAnsi="Calibri" w:cs="Calibri"/>
          <w:spacing w:val="-6"/>
          <w:sz w:val="20"/>
          <w:szCs w:val="20"/>
        </w:rPr>
        <w:t xml:space="preserve"> </w:t>
      </w:r>
      <w:r>
        <w:rPr>
          <w:rFonts w:ascii="Calibri" w:eastAsia="Calibri" w:hAnsi="Calibri" w:cs="Calibri"/>
          <w:sz w:val="20"/>
          <w:szCs w:val="20"/>
        </w:rPr>
        <w:t>Se</w:t>
      </w:r>
      <w:r>
        <w:rPr>
          <w:rFonts w:ascii="Calibri" w:eastAsia="Calibri" w:hAnsi="Calibri" w:cs="Calibri"/>
          <w:spacing w:val="1"/>
          <w:sz w:val="20"/>
          <w:szCs w:val="20"/>
        </w:rPr>
        <w:t>r</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1"/>
          <w:sz w:val="20"/>
          <w:szCs w:val="20"/>
        </w:rPr>
        <w:t>c</w:t>
      </w:r>
      <w:r>
        <w:rPr>
          <w:rFonts w:ascii="Calibri" w:eastAsia="Calibri" w:hAnsi="Calibri" w:cs="Calibri"/>
          <w:spacing w:val="-1"/>
          <w:sz w:val="20"/>
          <w:szCs w:val="20"/>
        </w:rPr>
        <w:t>es</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co</w:t>
      </w:r>
      <w:r>
        <w:rPr>
          <w:rFonts w:ascii="Calibri" w:eastAsia="Calibri" w:hAnsi="Calibri" w:cs="Calibri"/>
          <w:spacing w:val="3"/>
          <w:sz w:val="20"/>
          <w:szCs w:val="20"/>
        </w:rPr>
        <w:t>n</w:t>
      </w:r>
      <w:r>
        <w:rPr>
          <w:rFonts w:ascii="Calibri" w:eastAsia="Calibri" w:hAnsi="Calibri" w:cs="Calibri"/>
          <w:spacing w:val="-1"/>
          <w:sz w:val="20"/>
          <w:szCs w:val="20"/>
        </w:rPr>
        <w:t>s</w:t>
      </w:r>
      <w:r>
        <w:rPr>
          <w:rFonts w:ascii="Calibri" w:eastAsia="Calibri" w:hAnsi="Calibri" w:cs="Calibri"/>
          <w:sz w:val="20"/>
          <w:szCs w:val="20"/>
        </w:rPr>
        <w:t>titutes</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pacing w:val="-1"/>
          <w:sz w:val="20"/>
          <w:szCs w:val="20"/>
        </w:rPr>
        <w:t>se</w:t>
      </w:r>
      <w:r>
        <w:rPr>
          <w:rFonts w:ascii="Calibri" w:eastAsia="Calibri" w:hAnsi="Calibri" w:cs="Calibri"/>
          <w:sz w:val="20"/>
          <w:szCs w:val="20"/>
        </w:rPr>
        <w:t>curity</w:t>
      </w:r>
      <w:r>
        <w:rPr>
          <w:rFonts w:ascii="Calibri" w:eastAsia="Calibri" w:hAnsi="Calibri" w:cs="Calibri"/>
          <w:spacing w:val="-4"/>
          <w:sz w:val="20"/>
          <w:szCs w:val="20"/>
        </w:rPr>
        <w:t xml:space="preserve"> </w:t>
      </w:r>
      <w:r>
        <w:rPr>
          <w:rFonts w:ascii="Calibri" w:eastAsia="Calibri" w:hAnsi="Calibri" w:cs="Calibri"/>
          <w:sz w:val="20"/>
          <w:szCs w:val="20"/>
        </w:rPr>
        <w:t>ri</w:t>
      </w:r>
      <w:r>
        <w:rPr>
          <w:rFonts w:ascii="Calibri" w:eastAsia="Calibri" w:hAnsi="Calibri" w:cs="Calibri"/>
          <w:spacing w:val="-2"/>
          <w:sz w:val="20"/>
          <w:szCs w:val="20"/>
        </w:rPr>
        <w:t>s</w:t>
      </w:r>
      <w:r>
        <w:rPr>
          <w:rFonts w:ascii="Calibri" w:eastAsia="Calibri" w:hAnsi="Calibri" w:cs="Calibri"/>
          <w:sz w:val="20"/>
          <w:szCs w:val="20"/>
        </w:rPr>
        <w:t>k.</w:t>
      </w:r>
    </w:p>
    <w:p w14:paraId="56D6D04E" w14:textId="77777777" w:rsidR="007C62E7" w:rsidRDefault="007C62E7" w:rsidP="005B3361">
      <w:pPr>
        <w:numPr>
          <w:ilvl w:val="0"/>
          <w:numId w:val="13"/>
        </w:numPr>
        <w:tabs>
          <w:tab w:val="left" w:pos="1229"/>
        </w:tabs>
        <w:spacing w:before="2"/>
        <w:ind w:left="1229" w:hanging="584"/>
        <w:rPr>
          <w:rFonts w:ascii="Calibri" w:eastAsia="Calibri" w:hAnsi="Calibri" w:cs="Calibri"/>
          <w:sz w:val="20"/>
          <w:szCs w:val="20"/>
        </w:rPr>
      </w:pPr>
      <w:r>
        <w:rPr>
          <w:rFonts w:ascii="Calibri" w:eastAsia="Calibri" w:hAnsi="Calibri" w:cs="Calibri"/>
          <w:sz w:val="20"/>
          <w:szCs w:val="20"/>
        </w:rPr>
        <w:t>No</w:t>
      </w:r>
      <w:r>
        <w:rPr>
          <w:rFonts w:ascii="Calibri" w:eastAsia="Calibri" w:hAnsi="Calibri" w:cs="Calibri"/>
          <w:spacing w:val="25"/>
          <w:sz w:val="20"/>
          <w:szCs w:val="20"/>
        </w:rPr>
        <w:t xml:space="preserve"> </w:t>
      </w:r>
      <w:proofErr w:type="spellStart"/>
      <w:r>
        <w:rPr>
          <w:rFonts w:ascii="Calibri" w:eastAsia="Calibri" w:hAnsi="Calibri" w:cs="Calibri"/>
          <w:sz w:val="20"/>
          <w:szCs w:val="20"/>
        </w:rPr>
        <w:t>una</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2"/>
          <w:sz w:val="20"/>
          <w:szCs w:val="20"/>
        </w:rPr>
        <w:t>h</w:t>
      </w:r>
      <w:r>
        <w:rPr>
          <w:rFonts w:ascii="Calibri" w:eastAsia="Calibri" w:hAnsi="Calibri" w:cs="Calibri"/>
          <w:sz w:val="20"/>
          <w:szCs w:val="20"/>
        </w:rPr>
        <w:t>ori</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d</w:t>
      </w:r>
      <w:proofErr w:type="spellEnd"/>
      <w:r>
        <w:rPr>
          <w:rFonts w:ascii="Calibri" w:eastAsia="Calibri" w:hAnsi="Calibri" w:cs="Calibri"/>
          <w:spacing w:val="27"/>
          <w:sz w:val="20"/>
          <w:szCs w:val="20"/>
        </w:rPr>
        <w:t xml:space="preserve"> </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hic</w:t>
      </w:r>
      <w:r>
        <w:rPr>
          <w:rFonts w:ascii="Calibri" w:eastAsia="Calibri" w:hAnsi="Calibri" w:cs="Calibri"/>
          <w:spacing w:val="-1"/>
          <w:sz w:val="20"/>
          <w:szCs w:val="20"/>
        </w:rPr>
        <w:t>l</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25"/>
          <w:sz w:val="20"/>
          <w:szCs w:val="20"/>
        </w:rPr>
        <w:t xml:space="preserve"> </w:t>
      </w:r>
      <w:r>
        <w:rPr>
          <w:rFonts w:ascii="Calibri" w:eastAsia="Calibri" w:hAnsi="Calibri" w:cs="Calibri"/>
          <w:spacing w:val="1"/>
          <w:sz w:val="20"/>
          <w:szCs w:val="20"/>
        </w:rPr>
        <w:t>w</w:t>
      </w:r>
      <w:r>
        <w:rPr>
          <w:rFonts w:ascii="Calibri" w:eastAsia="Calibri" w:hAnsi="Calibri" w:cs="Calibri"/>
          <w:spacing w:val="2"/>
          <w:sz w:val="20"/>
          <w:szCs w:val="20"/>
        </w:rPr>
        <w:t>i</w:t>
      </w:r>
      <w:r>
        <w:rPr>
          <w:rFonts w:ascii="Calibri" w:eastAsia="Calibri" w:hAnsi="Calibri" w:cs="Calibri"/>
          <w:sz w:val="20"/>
          <w:szCs w:val="20"/>
        </w:rPr>
        <w:t>ll</w:t>
      </w:r>
      <w:r>
        <w:rPr>
          <w:rFonts w:ascii="Calibri" w:eastAsia="Calibri" w:hAnsi="Calibri" w:cs="Calibri"/>
          <w:spacing w:val="25"/>
          <w:sz w:val="20"/>
          <w:szCs w:val="20"/>
        </w:rPr>
        <w:t xml:space="preserve"> </w:t>
      </w:r>
      <w:r>
        <w:rPr>
          <w:rFonts w:ascii="Calibri" w:eastAsia="Calibri" w:hAnsi="Calibri" w:cs="Calibri"/>
          <w:sz w:val="20"/>
          <w:szCs w:val="20"/>
        </w:rPr>
        <w:t>be</w:t>
      </w:r>
      <w:r>
        <w:rPr>
          <w:rFonts w:ascii="Calibri" w:eastAsia="Calibri" w:hAnsi="Calibri" w:cs="Calibri"/>
          <w:spacing w:val="25"/>
          <w:sz w:val="20"/>
          <w:szCs w:val="20"/>
        </w:rPr>
        <w:t xml:space="preserve"> </w:t>
      </w:r>
      <w:r>
        <w:rPr>
          <w:rFonts w:ascii="Calibri" w:eastAsia="Calibri" w:hAnsi="Calibri" w:cs="Calibri"/>
          <w:sz w:val="20"/>
          <w:szCs w:val="20"/>
        </w:rPr>
        <w:t>allo</w:t>
      </w:r>
      <w:r>
        <w:rPr>
          <w:rFonts w:ascii="Calibri" w:eastAsia="Calibri" w:hAnsi="Calibri" w:cs="Calibri"/>
          <w:spacing w:val="1"/>
          <w:sz w:val="20"/>
          <w:szCs w:val="20"/>
        </w:rPr>
        <w:t>w</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27"/>
          <w:sz w:val="20"/>
          <w:szCs w:val="20"/>
        </w:rPr>
        <w:t xml:space="preserve"> </w:t>
      </w:r>
      <w:r>
        <w:rPr>
          <w:rFonts w:ascii="Calibri" w:eastAsia="Calibri" w:hAnsi="Calibri" w:cs="Calibri"/>
          <w:sz w:val="20"/>
          <w:szCs w:val="20"/>
        </w:rPr>
        <w:t>on</w:t>
      </w:r>
      <w:r>
        <w:rPr>
          <w:rFonts w:ascii="Calibri" w:eastAsia="Calibri" w:hAnsi="Calibri" w:cs="Calibri"/>
          <w:spacing w:val="27"/>
          <w:sz w:val="20"/>
          <w:szCs w:val="20"/>
        </w:rPr>
        <w:t xml:space="preserve"> </w:t>
      </w:r>
      <w:r>
        <w:rPr>
          <w:rFonts w:ascii="Calibri" w:eastAsia="Calibri" w:hAnsi="Calibri" w:cs="Calibri"/>
          <w:sz w:val="20"/>
          <w:szCs w:val="20"/>
        </w:rPr>
        <w:t>Sit</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26"/>
          <w:sz w:val="20"/>
          <w:szCs w:val="20"/>
        </w:rPr>
        <w:t xml:space="preserve"> </w:t>
      </w:r>
      <w:r>
        <w:rPr>
          <w:rFonts w:ascii="Calibri" w:eastAsia="Calibri" w:hAnsi="Calibri" w:cs="Calibri"/>
          <w:spacing w:val="-2"/>
          <w:sz w:val="20"/>
          <w:szCs w:val="20"/>
        </w:rPr>
        <w:t>T</w:t>
      </w:r>
      <w:r>
        <w:rPr>
          <w:rFonts w:ascii="Calibri" w:eastAsia="Calibri" w:hAnsi="Calibri" w:cs="Calibri"/>
          <w:spacing w:val="3"/>
          <w:sz w:val="20"/>
          <w:szCs w:val="20"/>
        </w:rPr>
        <w:t>h</w:t>
      </w:r>
      <w:r>
        <w:rPr>
          <w:rFonts w:ascii="Calibri" w:eastAsia="Calibri" w:hAnsi="Calibri" w:cs="Calibri"/>
          <w:sz w:val="20"/>
          <w:szCs w:val="20"/>
        </w:rPr>
        <w:t>e</w:t>
      </w:r>
      <w:r>
        <w:rPr>
          <w:rFonts w:ascii="Calibri" w:eastAsia="Calibri" w:hAnsi="Calibri" w:cs="Calibri"/>
          <w:spacing w:val="30"/>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27"/>
          <w:sz w:val="20"/>
          <w:szCs w:val="20"/>
        </w:rPr>
        <w:t xml:space="preserve"> </w:t>
      </w:r>
      <w:r>
        <w:rPr>
          <w:rFonts w:ascii="Calibri" w:eastAsia="Calibri" w:hAnsi="Calibri" w:cs="Calibri"/>
          <w:sz w:val="20"/>
          <w:szCs w:val="20"/>
        </w:rPr>
        <w:t>pro</w:t>
      </w:r>
      <w:r>
        <w:rPr>
          <w:rFonts w:ascii="Calibri" w:eastAsia="Calibri" w:hAnsi="Calibri" w:cs="Calibri"/>
          <w:spacing w:val="-2"/>
          <w:sz w:val="20"/>
          <w:szCs w:val="20"/>
        </w:rPr>
        <w:t>v</w:t>
      </w:r>
      <w:r>
        <w:rPr>
          <w:rFonts w:ascii="Calibri" w:eastAsia="Calibri" w:hAnsi="Calibri" w:cs="Calibri"/>
          <w:sz w:val="20"/>
          <w:szCs w:val="20"/>
        </w:rPr>
        <w:t>id</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27"/>
          <w:sz w:val="20"/>
          <w:szCs w:val="20"/>
        </w:rPr>
        <w:t xml:space="preserve"> </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hi</w:t>
      </w:r>
      <w:r>
        <w:rPr>
          <w:rFonts w:ascii="Calibri" w:eastAsia="Calibri" w:hAnsi="Calibri" w:cs="Calibri"/>
          <w:spacing w:val="1"/>
          <w:sz w:val="20"/>
          <w:szCs w:val="20"/>
        </w:rPr>
        <w:t>c</w:t>
      </w:r>
      <w:r>
        <w:rPr>
          <w:rFonts w:ascii="Calibri" w:eastAsia="Calibri" w:hAnsi="Calibri" w:cs="Calibri"/>
          <w:sz w:val="20"/>
          <w:szCs w:val="20"/>
        </w:rPr>
        <w:t>le</w:t>
      </w:r>
      <w:r>
        <w:rPr>
          <w:rFonts w:ascii="Calibri" w:eastAsia="Calibri" w:hAnsi="Calibri" w:cs="Calibri"/>
          <w:spacing w:val="25"/>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ppli</w:t>
      </w:r>
      <w:r>
        <w:rPr>
          <w:rFonts w:ascii="Calibri" w:eastAsia="Calibri" w:hAnsi="Calibri" w:cs="Calibri"/>
          <w:spacing w:val="-1"/>
          <w:sz w:val="20"/>
          <w:szCs w:val="20"/>
        </w:rPr>
        <w:t>c</w:t>
      </w:r>
      <w:r>
        <w:rPr>
          <w:rFonts w:ascii="Calibri" w:eastAsia="Calibri" w:hAnsi="Calibri" w:cs="Calibri"/>
          <w:sz w:val="20"/>
          <w:szCs w:val="20"/>
        </w:rPr>
        <w:t>ation</w:t>
      </w:r>
      <w:r>
        <w:rPr>
          <w:rFonts w:ascii="Calibri" w:eastAsia="Calibri" w:hAnsi="Calibri" w:cs="Calibri"/>
          <w:spacing w:val="27"/>
          <w:sz w:val="20"/>
          <w:szCs w:val="20"/>
        </w:rPr>
        <w:t xml:space="preserve"> </w:t>
      </w:r>
      <w:r>
        <w:rPr>
          <w:rFonts w:ascii="Calibri" w:eastAsia="Calibri" w:hAnsi="Calibri" w:cs="Calibri"/>
          <w:sz w:val="20"/>
          <w:szCs w:val="20"/>
        </w:rPr>
        <w:t>to</w:t>
      </w:r>
      <w:r>
        <w:rPr>
          <w:rFonts w:ascii="Calibri" w:eastAsia="Calibri" w:hAnsi="Calibri" w:cs="Calibri"/>
          <w:spacing w:val="2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p>
    <w:p w14:paraId="0A023348" w14:textId="77777777" w:rsidR="007C62E7" w:rsidRDefault="007C62E7" w:rsidP="007C62E7">
      <w:pPr>
        <w:spacing w:line="242" w:lineRule="exact"/>
        <w:ind w:left="1246" w:right="5964"/>
        <w:jc w:val="both"/>
        <w:rPr>
          <w:rFonts w:ascii="Calibri" w:eastAsia="Calibri" w:hAnsi="Calibri" w:cs="Calibri"/>
          <w:sz w:val="20"/>
          <w:szCs w:val="20"/>
        </w:rPr>
      </w:pPr>
      <w:r>
        <w:rPr>
          <w:rFonts w:ascii="Calibri" w:eastAsia="Calibri" w:hAnsi="Calibri" w:cs="Calibri"/>
          <w:i/>
          <w:sz w:val="20"/>
          <w:szCs w:val="20"/>
        </w:rPr>
        <w:t>Se</w:t>
      </w:r>
      <w:r>
        <w:rPr>
          <w:rFonts w:ascii="Calibri" w:eastAsia="Calibri" w:hAnsi="Calibri" w:cs="Calibri"/>
          <w:i/>
          <w:spacing w:val="-2"/>
          <w:sz w:val="20"/>
          <w:szCs w:val="20"/>
        </w:rPr>
        <w:t>r</w:t>
      </w:r>
      <w:r>
        <w:rPr>
          <w:rFonts w:ascii="Calibri" w:eastAsia="Calibri" w:hAnsi="Calibri" w:cs="Calibri"/>
          <w:i/>
          <w:sz w:val="20"/>
          <w:szCs w:val="20"/>
        </w:rPr>
        <w:t>vice</w:t>
      </w:r>
      <w:r>
        <w:rPr>
          <w:rFonts w:ascii="Calibri" w:eastAsia="Calibri" w:hAnsi="Calibri" w:cs="Calibri"/>
          <w:i/>
          <w:spacing w:val="-9"/>
          <w:sz w:val="20"/>
          <w:szCs w:val="20"/>
        </w:rPr>
        <w:t xml:space="preserve"> </w:t>
      </w:r>
      <w:r>
        <w:rPr>
          <w:rFonts w:ascii="Calibri" w:eastAsia="Calibri" w:hAnsi="Calibri" w:cs="Calibri"/>
          <w:i/>
          <w:sz w:val="20"/>
          <w:szCs w:val="20"/>
        </w:rPr>
        <w:t>Manager</w:t>
      </w:r>
      <w:r>
        <w:rPr>
          <w:rFonts w:ascii="Calibri" w:eastAsia="Calibri" w:hAnsi="Calibri" w:cs="Calibri"/>
          <w:i/>
          <w:spacing w:val="-6"/>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9"/>
          <w:sz w:val="20"/>
          <w:szCs w:val="20"/>
        </w:rPr>
        <w:t xml:space="preserve"> </w:t>
      </w:r>
      <w:r>
        <w:rPr>
          <w:rFonts w:ascii="Calibri" w:eastAsia="Calibri" w:hAnsi="Calibri" w:cs="Calibri"/>
          <w:sz w:val="20"/>
          <w:szCs w:val="20"/>
        </w:rPr>
        <w:t>acc</w:t>
      </w:r>
      <w:r>
        <w:rPr>
          <w:rFonts w:ascii="Calibri" w:eastAsia="Calibri" w:hAnsi="Calibri" w:cs="Calibri"/>
          <w:spacing w:val="-1"/>
          <w:sz w:val="20"/>
          <w:szCs w:val="20"/>
        </w:rPr>
        <w:t>e</w:t>
      </w:r>
      <w:r>
        <w:rPr>
          <w:rFonts w:ascii="Calibri" w:eastAsia="Calibri" w:hAnsi="Calibri" w:cs="Calibri"/>
          <w:sz w:val="20"/>
          <w:szCs w:val="20"/>
        </w:rPr>
        <w:t>ptanc</w:t>
      </w:r>
      <w:r>
        <w:rPr>
          <w:rFonts w:ascii="Calibri" w:eastAsia="Calibri" w:hAnsi="Calibri" w:cs="Calibri"/>
          <w:spacing w:val="-1"/>
          <w:sz w:val="20"/>
          <w:szCs w:val="20"/>
        </w:rPr>
        <w:t>e</w:t>
      </w:r>
      <w:r>
        <w:rPr>
          <w:rFonts w:ascii="Calibri" w:eastAsia="Calibri" w:hAnsi="Calibri" w:cs="Calibri"/>
          <w:sz w:val="20"/>
          <w:szCs w:val="20"/>
        </w:rPr>
        <w:t>.</w:t>
      </w:r>
    </w:p>
    <w:p w14:paraId="1175F6B3" w14:textId="77777777" w:rsidR="007C62E7" w:rsidRDefault="007C62E7" w:rsidP="005B3361">
      <w:pPr>
        <w:numPr>
          <w:ilvl w:val="0"/>
          <w:numId w:val="13"/>
        </w:numPr>
        <w:tabs>
          <w:tab w:val="left" w:pos="1183"/>
        </w:tabs>
        <w:spacing w:before="9" w:line="242" w:lineRule="exact"/>
        <w:ind w:left="1246" w:right="113" w:hanging="600"/>
        <w:jc w:val="both"/>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44"/>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4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44"/>
          <w:sz w:val="20"/>
          <w:szCs w:val="20"/>
        </w:rPr>
        <w:t xml:space="preserve"> </w:t>
      </w:r>
      <w:r>
        <w:rPr>
          <w:rFonts w:ascii="Calibri" w:eastAsia="Calibri" w:hAnsi="Calibri" w:cs="Calibri"/>
          <w:sz w:val="20"/>
          <w:szCs w:val="20"/>
        </w:rPr>
        <w:t>be</w:t>
      </w:r>
      <w:r>
        <w:rPr>
          <w:rFonts w:ascii="Calibri" w:eastAsia="Calibri" w:hAnsi="Calibri" w:cs="Calibri"/>
          <w:spacing w:val="41"/>
          <w:sz w:val="20"/>
          <w:szCs w:val="20"/>
        </w:rPr>
        <w:t xml:space="preserve"> </w:t>
      </w:r>
      <w:r>
        <w:rPr>
          <w:rFonts w:ascii="Calibri" w:eastAsia="Calibri" w:hAnsi="Calibri" w:cs="Calibri"/>
          <w:spacing w:val="2"/>
          <w:sz w:val="20"/>
          <w:szCs w:val="20"/>
        </w:rPr>
        <w:t>l</w:t>
      </w:r>
      <w:r>
        <w:rPr>
          <w:rFonts w:ascii="Calibri" w:eastAsia="Calibri" w:hAnsi="Calibri" w:cs="Calibri"/>
          <w:sz w:val="20"/>
          <w:szCs w:val="20"/>
        </w:rPr>
        <w:t>i</w:t>
      </w:r>
      <w:r>
        <w:rPr>
          <w:rFonts w:ascii="Calibri" w:eastAsia="Calibri" w:hAnsi="Calibri" w:cs="Calibri"/>
          <w:spacing w:val="-1"/>
          <w:sz w:val="20"/>
          <w:szCs w:val="20"/>
        </w:rPr>
        <w:t>m</w:t>
      </w:r>
      <w:r>
        <w:rPr>
          <w:rFonts w:ascii="Calibri" w:eastAsia="Calibri" w:hAnsi="Calibri" w:cs="Calibri"/>
          <w:sz w:val="20"/>
          <w:szCs w:val="20"/>
        </w:rPr>
        <w:t>i</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3"/>
          <w:sz w:val="20"/>
          <w:szCs w:val="20"/>
        </w:rPr>
        <w:t xml:space="preserve"> </w:t>
      </w:r>
      <w:r>
        <w:rPr>
          <w:rFonts w:ascii="Calibri" w:eastAsia="Calibri" w:hAnsi="Calibri" w:cs="Calibri"/>
          <w:sz w:val="20"/>
          <w:szCs w:val="20"/>
        </w:rPr>
        <w:t>to</w:t>
      </w:r>
      <w:r>
        <w:rPr>
          <w:rFonts w:ascii="Calibri" w:eastAsia="Calibri" w:hAnsi="Calibri" w:cs="Calibri"/>
          <w:spacing w:val="43"/>
          <w:sz w:val="20"/>
          <w:szCs w:val="20"/>
        </w:rPr>
        <w:t xml:space="preserve"> </w:t>
      </w:r>
      <w:proofErr w:type="gramStart"/>
      <w:r>
        <w:rPr>
          <w:rFonts w:ascii="Calibri" w:eastAsia="Calibri" w:hAnsi="Calibri" w:cs="Calibri"/>
          <w:spacing w:val="2"/>
          <w:sz w:val="20"/>
          <w:szCs w:val="20"/>
        </w:rPr>
        <w:t>t</w:t>
      </w:r>
      <w:r>
        <w:rPr>
          <w:rFonts w:ascii="Calibri" w:eastAsia="Calibri" w:hAnsi="Calibri" w:cs="Calibri"/>
          <w:sz w:val="20"/>
          <w:szCs w:val="20"/>
        </w:rPr>
        <w:t xml:space="preserve">he  </w:t>
      </w:r>
      <w:r>
        <w:rPr>
          <w:rFonts w:ascii="Calibri" w:eastAsia="Calibri" w:hAnsi="Calibri" w:cs="Calibri"/>
          <w:i/>
          <w:spacing w:val="-1"/>
          <w:sz w:val="20"/>
          <w:szCs w:val="20"/>
        </w:rPr>
        <w:t>w</w:t>
      </w:r>
      <w:r>
        <w:rPr>
          <w:rFonts w:ascii="Calibri" w:eastAsia="Calibri" w:hAnsi="Calibri" w:cs="Calibri"/>
          <w:i/>
          <w:spacing w:val="3"/>
          <w:sz w:val="20"/>
          <w:szCs w:val="20"/>
        </w:rPr>
        <w:t>o</w:t>
      </w:r>
      <w:r>
        <w:rPr>
          <w:rFonts w:ascii="Calibri" w:eastAsia="Calibri" w:hAnsi="Calibri" w:cs="Calibri"/>
          <w:i/>
          <w:spacing w:val="-2"/>
          <w:sz w:val="20"/>
          <w:szCs w:val="20"/>
        </w:rPr>
        <w:t>r</w:t>
      </w:r>
      <w:r>
        <w:rPr>
          <w:rFonts w:ascii="Calibri" w:eastAsia="Calibri" w:hAnsi="Calibri" w:cs="Calibri"/>
          <w:i/>
          <w:sz w:val="20"/>
          <w:szCs w:val="20"/>
        </w:rPr>
        <w:t>ki</w:t>
      </w:r>
      <w:r>
        <w:rPr>
          <w:rFonts w:ascii="Calibri" w:eastAsia="Calibri" w:hAnsi="Calibri" w:cs="Calibri"/>
          <w:i/>
          <w:spacing w:val="1"/>
          <w:sz w:val="20"/>
          <w:szCs w:val="20"/>
        </w:rPr>
        <w:t>n</w:t>
      </w:r>
      <w:r>
        <w:rPr>
          <w:rFonts w:ascii="Calibri" w:eastAsia="Calibri" w:hAnsi="Calibri" w:cs="Calibri"/>
          <w:i/>
          <w:sz w:val="20"/>
          <w:szCs w:val="20"/>
        </w:rPr>
        <w:t>g</w:t>
      </w:r>
      <w:proofErr w:type="gramEnd"/>
      <w:r>
        <w:rPr>
          <w:rFonts w:ascii="Calibri" w:eastAsia="Calibri" w:hAnsi="Calibri" w:cs="Calibri"/>
          <w:i/>
          <w:spacing w:val="43"/>
          <w:sz w:val="20"/>
          <w:szCs w:val="20"/>
        </w:rPr>
        <w:t xml:space="preserve"> </w:t>
      </w:r>
      <w:r>
        <w:rPr>
          <w:rFonts w:ascii="Calibri" w:eastAsia="Calibri" w:hAnsi="Calibri" w:cs="Calibri"/>
          <w:i/>
          <w:sz w:val="20"/>
          <w:szCs w:val="20"/>
        </w:rPr>
        <w:t>a</w:t>
      </w:r>
      <w:r>
        <w:rPr>
          <w:rFonts w:ascii="Calibri" w:eastAsia="Calibri" w:hAnsi="Calibri" w:cs="Calibri"/>
          <w:i/>
          <w:spacing w:val="-2"/>
          <w:sz w:val="20"/>
          <w:szCs w:val="20"/>
        </w:rPr>
        <w:t>r</w:t>
      </w:r>
      <w:r>
        <w:rPr>
          <w:rFonts w:ascii="Calibri" w:eastAsia="Calibri" w:hAnsi="Calibri" w:cs="Calibri"/>
          <w:i/>
          <w:sz w:val="20"/>
          <w:szCs w:val="20"/>
        </w:rPr>
        <w:t xml:space="preserve">eas  </w:t>
      </w:r>
      <w:r>
        <w:rPr>
          <w:rFonts w:ascii="Calibri" w:eastAsia="Calibri" w:hAnsi="Calibri" w:cs="Calibri"/>
          <w:sz w:val="20"/>
          <w:szCs w:val="20"/>
        </w:rPr>
        <w:t>a</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z w:val="20"/>
          <w:szCs w:val="20"/>
        </w:rPr>
        <w:t xml:space="preserve">ociated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4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 xml:space="preserve">e </w:t>
      </w:r>
      <w:r>
        <w:rPr>
          <w:rFonts w:ascii="Calibri" w:eastAsia="Calibri" w:hAnsi="Calibri" w:cs="Calibri"/>
          <w:i/>
          <w:spacing w:val="-1"/>
          <w:sz w:val="20"/>
          <w:szCs w:val="20"/>
        </w:rPr>
        <w:t>w</w:t>
      </w:r>
      <w:r>
        <w:rPr>
          <w:rFonts w:ascii="Calibri" w:eastAsia="Calibri" w:hAnsi="Calibri" w:cs="Calibri"/>
          <w:i/>
          <w:spacing w:val="3"/>
          <w:sz w:val="20"/>
          <w:szCs w:val="20"/>
        </w:rPr>
        <w:t>o</w:t>
      </w:r>
      <w:r>
        <w:rPr>
          <w:rFonts w:ascii="Calibri" w:eastAsia="Calibri" w:hAnsi="Calibri" w:cs="Calibri"/>
          <w:i/>
          <w:spacing w:val="-2"/>
          <w:sz w:val="20"/>
          <w:szCs w:val="20"/>
        </w:rPr>
        <w:t>r</w:t>
      </w:r>
      <w:r>
        <w:rPr>
          <w:rFonts w:ascii="Calibri" w:eastAsia="Calibri" w:hAnsi="Calibri" w:cs="Calibri"/>
          <w:i/>
          <w:sz w:val="20"/>
          <w:szCs w:val="20"/>
        </w:rPr>
        <w:t>ks</w:t>
      </w:r>
      <w:r>
        <w:rPr>
          <w:rFonts w:ascii="Calibri" w:eastAsia="Calibri" w:hAnsi="Calibri" w:cs="Calibri"/>
          <w:sz w:val="20"/>
          <w:szCs w:val="20"/>
        </w:rPr>
        <w:t>.</w:t>
      </w:r>
      <w:r>
        <w:rPr>
          <w:rFonts w:ascii="Calibri" w:eastAsia="Calibri" w:hAnsi="Calibri" w:cs="Calibri"/>
          <w:spacing w:val="44"/>
          <w:sz w:val="20"/>
          <w:szCs w:val="20"/>
        </w:rPr>
        <w:t xml:space="preserve"> </w:t>
      </w:r>
      <w:r>
        <w:rPr>
          <w:rFonts w:ascii="Calibri" w:eastAsia="Calibri" w:hAnsi="Calibri" w:cs="Calibri"/>
          <w:spacing w:val="1"/>
          <w:sz w:val="20"/>
          <w:szCs w:val="20"/>
        </w:rPr>
        <w:t>T</w:t>
      </w:r>
      <w:r>
        <w:rPr>
          <w:rFonts w:ascii="Calibri" w:eastAsia="Calibri" w:hAnsi="Calibri" w:cs="Calibri"/>
          <w:sz w:val="20"/>
          <w:szCs w:val="20"/>
        </w:rPr>
        <w:t>he</w:t>
      </w:r>
      <w:r>
        <w:rPr>
          <w:rFonts w:ascii="Calibri" w:eastAsia="Calibri" w:hAnsi="Calibri" w:cs="Calibri"/>
          <w:spacing w:val="43"/>
          <w:sz w:val="20"/>
          <w:szCs w:val="20"/>
        </w:rPr>
        <w:t xml:space="preserve"> </w:t>
      </w:r>
      <w:proofErr w:type="gramStart"/>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 xml:space="preserve">r  </w:t>
      </w:r>
      <w:r>
        <w:rPr>
          <w:rFonts w:ascii="Calibri" w:eastAsia="Calibri" w:hAnsi="Calibri" w:cs="Calibri"/>
          <w:sz w:val="20"/>
          <w:szCs w:val="20"/>
        </w:rPr>
        <w:t>is</w:t>
      </w:r>
      <w:proofErr w:type="gramEnd"/>
      <w:r>
        <w:rPr>
          <w:rFonts w:ascii="Calibri" w:eastAsia="Calibri" w:hAnsi="Calibri" w:cs="Calibri"/>
          <w:w w:val="99"/>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1"/>
          <w:sz w:val="20"/>
          <w:szCs w:val="20"/>
        </w:rPr>
        <w:t>b</w:t>
      </w:r>
      <w:r>
        <w:rPr>
          <w:rFonts w:ascii="Calibri" w:eastAsia="Calibri" w:hAnsi="Calibri" w:cs="Calibri"/>
          <w:sz w:val="20"/>
          <w:szCs w:val="20"/>
        </w:rPr>
        <w:t>idd</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enter</w:t>
      </w:r>
      <w:r>
        <w:rPr>
          <w:rFonts w:ascii="Calibri" w:eastAsia="Calibri" w:hAnsi="Calibri" w:cs="Calibri"/>
          <w:spacing w:val="-5"/>
          <w:sz w:val="20"/>
          <w:szCs w:val="20"/>
        </w:rPr>
        <w:t xml:space="preserve"> </w:t>
      </w:r>
      <w:r>
        <w:rPr>
          <w:rFonts w:ascii="Calibri" w:eastAsia="Calibri" w:hAnsi="Calibri" w:cs="Calibri"/>
          <w:sz w:val="20"/>
          <w:szCs w:val="20"/>
        </w:rPr>
        <w:t>any</w:t>
      </w:r>
      <w:r>
        <w:rPr>
          <w:rFonts w:ascii="Calibri" w:eastAsia="Calibri" w:hAnsi="Calibri" w:cs="Calibri"/>
          <w:spacing w:val="-5"/>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mu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1"/>
          <w:sz w:val="20"/>
          <w:szCs w:val="20"/>
        </w:rPr>
        <w:t>s</w:t>
      </w:r>
      <w:r>
        <w:rPr>
          <w:rFonts w:ascii="Calibri" w:eastAsia="Calibri" w:hAnsi="Calibri" w:cs="Calibri"/>
          <w:sz w:val="20"/>
          <w:szCs w:val="20"/>
        </w:rPr>
        <w:t>u</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that</w:t>
      </w:r>
      <w:r>
        <w:rPr>
          <w:rFonts w:ascii="Calibri" w:eastAsia="Calibri" w:hAnsi="Calibri" w:cs="Calibri"/>
          <w:spacing w:val="-5"/>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7"/>
          <w:sz w:val="20"/>
          <w:szCs w:val="20"/>
        </w:rPr>
        <w:t xml:space="preserve"> </w:t>
      </w:r>
      <w:r>
        <w:rPr>
          <w:rFonts w:ascii="Calibri" w:eastAsia="Calibri" w:hAnsi="Calibri" w:cs="Calibri"/>
          <w:spacing w:val="2"/>
          <w:sz w:val="20"/>
          <w:szCs w:val="20"/>
        </w:rPr>
        <w:t>e</w:t>
      </w:r>
      <w:r>
        <w:rPr>
          <w:rFonts w:ascii="Calibri" w:eastAsia="Calibri" w:hAnsi="Calibri" w:cs="Calibri"/>
          <w:spacing w:val="-1"/>
          <w:sz w:val="20"/>
          <w:szCs w:val="20"/>
        </w:rPr>
        <w:t>m</w:t>
      </w:r>
      <w:r>
        <w:rPr>
          <w:rFonts w:ascii="Calibri" w:eastAsia="Calibri" w:hAnsi="Calibri" w:cs="Calibri"/>
          <w:sz w:val="20"/>
          <w:szCs w:val="20"/>
        </w:rPr>
        <w:t>plo</w:t>
      </w:r>
      <w:r>
        <w:rPr>
          <w:rFonts w:ascii="Calibri" w:eastAsia="Calibri" w:hAnsi="Calibri" w:cs="Calibri"/>
          <w:spacing w:val="1"/>
          <w:sz w:val="20"/>
          <w:szCs w:val="20"/>
        </w:rPr>
        <w:t>y</w:t>
      </w:r>
      <w:r>
        <w:rPr>
          <w:rFonts w:ascii="Calibri" w:eastAsia="Calibri" w:hAnsi="Calibri" w:cs="Calibri"/>
          <w:spacing w:val="-1"/>
          <w:sz w:val="20"/>
          <w:szCs w:val="20"/>
        </w:rPr>
        <w:t>e</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bide</w:t>
      </w:r>
      <w:r>
        <w:rPr>
          <w:rFonts w:ascii="Calibri" w:eastAsia="Calibri" w:hAnsi="Calibri" w:cs="Calibri"/>
          <w:spacing w:val="-6"/>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5"/>
          <w:sz w:val="20"/>
          <w:szCs w:val="20"/>
        </w:rPr>
        <w:t xml:space="preserve"> </w:t>
      </w:r>
      <w:r>
        <w:rPr>
          <w:rFonts w:ascii="Calibri" w:eastAsia="Calibri" w:hAnsi="Calibri" w:cs="Calibri"/>
          <w:sz w:val="20"/>
          <w:szCs w:val="20"/>
        </w:rPr>
        <w:t>th</w:t>
      </w:r>
      <w:r>
        <w:rPr>
          <w:rFonts w:ascii="Calibri" w:eastAsia="Calibri" w:hAnsi="Calibri" w:cs="Calibri"/>
          <w:spacing w:val="-1"/>
          <w:sz w:val="20"/>
          <w:szCs w:val="20"/>
        </w:rPr>
        <w:t>es</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gulatio</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z w:val="20"/>
          <w:szCs w:val="20"/>
        </w:rPr>
        <w:t>.</w:t>
      </w:r>
    </w:p>
    <w:p w14:paraId="7585E493" w14:textId="77777777" w:rsidR="007C62E7" w:rsidRDefault="007C62E7" w:rsidP="005B3361">
      <w:pPr>
        <w:numPr>
          <w:ilvl w:val="0"/>
          <w:numId w:val="13"/>
        </w:numPr>
        <w:tabs>
          <w:tab w:val="left" w:pos="1183"/>
        </w:tabs>
        <w:spacing w:before="7"/>
        <w:ind w:left="1183"/>
        <w:rPr>
          <w:rFonts w:ascii="Calibri" w:eastAsia="Calibri" w:hAnsi="Calibri" w:cs="Calibri"/>
          <w:sz w:val="20"/>
          <w:szCs w:val="20"/>
        </w:rPr>
      </w:pPr>
      <w:r>
        <w:rPr>
          <w:rFonts w:ascii="Calibri" w:eastAsia="Calibri" w:hAnsi="Calibri" w:cs="Calibri"/>
          <w:sz w:val="20"/>
          <w:szCs w:val="20"/>
        </w:rPr>
        <w:t>Parking</w:t>
      </w:r>
      <w:r>
        <w:rPr>
          <w:rFonts w:ascii="Calibri" w:eastAsia="Calibri" w:hAnsi="Calibri" w:cs="Calibri"/>
          <w:spacing w:val="-7"/>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z w:val="20"/>
          <w:szCs w:val="20"/>
        </w:rPr>
        <w:t>ide</w:t>
      </w:r>
      <w:r>
        <w:rPr>
          <w:rFonts w:ascii="Calibri" w:eastAsia="Calibri" w:hAnsi="Calibri" w:cs="Calibri"/>
          <w:spacing w:val="-7"/>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we</w:t>
      </w:r>
      <w:r>
        <w:rPr>
          <w:rFonts w:ascii="Calibri" w:eastAsia="Calibri" w:hAnsi="Calibri" w:cs="Calibri"/>
          <w:sz w:val="20"/>
          <w:szCs w:val="20"/>
        </w:rPr>
        <w:t>r</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tat</w:t>
      </w:r>
      <w:r>
        <w:rPr>
          <w:rFonts w:ascii="Calibri" w:eastAsia="Calibri" w:hAnsi="Calibri" w:cs="Calibri"/>
          <w:spacing w:val="2"/>
          <w:sz w:val="20"/>
          <w:szCs w:val="20"/>
        </w:rPr>
        <w:t>i</w:t>
      </w:r>
      <w:r>
        <w:rPr>
          <w:rFonts w:ascii="Calibri" w:eastAsia="Calibri" w:hAnsi="Calibri" w:cs="Calibri"/>
          <w:sz w:val="20"/>
          <w:szCs w:val="20"/>
        </w:rPr>
        <w:t>on</w:t>
      </w:r>
      <w:r>
        <w:rPr>
          <w:rFonts w:ascii="Calibri" w:eastAsia="Calibri" w:hAnsi="Calibri" w:cs="Calibri"/>
          <w:spacing w:val="-6"/>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z w:val="20"/>
          <w:szCs w:val="20"/>
        </w:rPr>
        <w:t>strictly</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rohibited,</w:t>
      </w:r>
      <w:r>
        <w:rPr>
          <w:rFonts w:ascii="Calibri" w:eastAsia="Calibri" w:hAnsi="Calibri" w:cs="Calibri"/>
          <w:spacing w:val="-6"/>
          <w:sz w:val="20"/>
          <w:szCs w:val="20"/>
        </w:rPr>
        <w:t xml:space="preserve"> </w:t>
      </w:r>
      <w:r>
        <w:rPr>
          <w:rFonts w:ascii="Calibri" w:eastAsia="Calibri" w:hAnsi="Calibri" w:cs="Calibri"/>
          <w:sz w:val="20"/>
          <w:szCs w:val="20"/>
        </w:rPr>
        <w:t>exc</w:t>
      </w:r>
      <w:r>
        <w:rPr>
          <w:rFonts w:ascii="Calibri" w:eastAsia="Calibri" w:hAnsi="Calibri" w:cs="Calibri"/>
          <w:spacing w:val="-1"/>
          <w:sz w:val="20"/>
          <w:szCs w:val="20"/>
        </w:rPr>
        <w:t>e</w:t>
      </w:r>
      <w:r>
        <w:rPr>
          <w:rFonts w:ascii="Calibri" w:eastAsia="Calibri" w:hAnsi="Calibri" w:cs="Calibri"/>
          <w:spacing w:val="3"/>
          <w:sz w:val="20"/>
          <w:szCs w:val="20"/>
        </w:rPr>
        <w:t>p</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6"/>
          <w:sz w:val="20"/>
          <w:szCs w:val="20"/>
        </w:rPr>
        <w:t xml:space="preserve"> </w:t>
      </w:r>
      <w:r>
        <w:rPr>
          <w:rFonts w:ascii="Calibri" w:eastAsia="Calibri" w:hAnsi="Calibri" w:cs="Calibri"/>
          <w:sz w:val="20"/>
          <w:szCs w:val="20"/>
        </w:rPr>
        <w:t>loading</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ropo</w:t>
      </w:r>
      <w:r>
        <w:rPr>
          <w:rFonts w:ascii="Calibri" w:eastAsia="Calibri" w:hAnsi="Calibri" w:cs="Calibri"/>
          <w:spacing w:val="-1"/>
          <w:sz w:val="20"/>
          <w:szCs w:val="20"/>
        </w:rPr>
        <w:t>ses</w:t>
      </w:r>
      <w:r>
        <w:rPr>
          <w:rFonts w:ascii="Calibri" w:eastAsia="Calibri" w:hAnsi="Calibri" w:cs="Calibri"/>
          <w:sz w:val="20"/>
          <w:szCs w:val="20"/>
        </w:rPr>
        <w:t>.</w:t>
      </w:r>
    </w:p>
    <w:p w14:paraId="2C9EDA68" w14:textId="77777777" w:rsidR="007C62E7" w:rsidRDefault="007C62E7" w:rsidP="007C62E7">
      <w:pPr>
        <w:rPr>
          <w:rFonts w:ascii="Calibri" w:eastAsia="Calibri" w:hAnsi="Calibri" w:cs="Calibri"/>
          <w:sz w:val="20"/>
          <w:szCs w:val="20"/>
        </w:rPr>
        <w:sectPr w:rsidR="007C62E7">
          <w:pgSz w:w="11907" w:h="16840"/>
          <w:pgMar w:top="1360" w:right="1020" w:bottom="1080" w:left="1020" w:header="755" w:footer="891" w:gutter="0"/>
          <w:cols w:space="720"/>
        </w:sectPr>
      </w:pPr>
    </w:p>
    <w:p w14:paraId="652D9D1F" w14:textId="77777777" w:rsidR="007C62E7" w:rsidRDefault="007C62E7" w:rsidP="005B3361">
      <w:pPr>
        <w:numPr>
          <w:ilvl w:val="0"/>
          <w:numId w:val="13"/>
        </w:numPr>
        <w:tabs>
          <w:tab w:val="left" w:pos="1229"/>
        </w:tabs>
        <w:spacing w:before="52" w:line="242" w:lineRule="exact"/>
        <w:ind w:left="1246" w:right="128" w:hanging="600"/>
        <w:rPr>
          <w:rFonts w:ascii="Calibri" w:eastAsia="Calibri" w:hAnsi="Calibri" w:cs="Calibri"/>
          <w:sz w:val="20"/>
          <w:szCs w:val="20"/>
        </w:rPr>
      </w:pPr>
      <w:r>
        <w:rPr>
          <w:rFonts w:ascii="Calibri" w:eastAsia="Calibri" w:hAnsi="Calibri" w:cs="Calibri"/>
          <w:sz w:val="20"/>
          <w:szCs w:val="20"/>
        </w:rPr>
        <w:lastRenderedPageBreak/>
        <w:t>No</w:t>
      </w:r>
      <w:r>
        <w:rPr>
          <w:rFonts w:ascii="Calibri" w:eastAsia="Calibri" w:hAnsi="Calibri" w:cs="Calibri"/>
          <w:spacing w:val="7"/>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cruiting</w:t>
      </w:r>
      <w:r>
        <w:rPr>
          <w:rFonts w:ascii="Calibri" w:eastAsia="Calibri" w:hAnsi="Calibri" w:cs="Calibri"/>
          <w:spacing w:val="7"/>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ca</w:t>
      </w:r>
      <w:r>
        <w:rPr>
          <w:rFonts w:ascii="Calibri" w:eastAsia="Calibri" w:hAnsi="Calibri" w:cs="Calibri"/>
          <w:spacing w:val="-1"/>
          <w:sz w:val="20"/>
          <w:szCs w:val="20"/>
        </w:rPr>
        <w:t>s</w:t>
      </w:r>
      <w:r>
        <w:rPr>
          <w:rFonts w:ascii="Calibri" w:eastAsia="Calibri" w:hAnsi="Calibri" w:cs="Calibri"/>
          <w:sz w:val="20"/>
          <w:szCs w:val="20"/>
        </w:rPr>
        <w:t>ual</w:t>
      </w:r>
      <w:r>
        <w:rPr>
          <w:rFonts w:ascii="Calibri" w:eastAsia="Calibri" w:hAnsi="Calibri" w:cs="Calibri"/>
          <w:spacing w:val="7"/>
          <w:sz w:val="20"/>
          <w:szCs w:val="20"/>
        </w:rPr>
        <w:t xml:space="preserve"> </w:t>
      </w:r>
      <w:proofErr w:type="spellStart"/>
      <w:r>
        <w:rPr>
          <w:rFonts w:ascii="Calibri" w:eastAsia="Calibri" w:hAnsi="Calibri" w:cs="Calibri"/>
          <w:sz w:val="20"/>
          <w:szCs w:val="20"/>
        </w:rPr>
        <w:t>la</w:t>
      </w:r>
      <w:r>
        <w:rPr>
          <w:rFonts w:ascii="Calibri" w:eastAsia="Calibri" w:hAnsi="Calibri" w:cs="Calibri"/>
          <w:spacing w:val="1"/>
          <w:sz w:val="20"/>
          <w:szCs w:val="20"/>
        </w:rPr>
        <w:t>b</w:t>
      </w:r>
      <w:r>
        <w:rPr>
          <w:rFonts w:ascii="Calibri" w:eastAsia="Calibri" w:hAnsi="Calibri" w:cs="Calibri"/>
          <w:sz w:val="20"/>
          <w:szCs w:val="20"/>
        </w:rPr>
        <w:t>o</w:t>
      </w:r>
      <w:r>
        <w:rPr>
          <w:rFonts w:ascii="Calibri" w:eastAsia="Calibri" w:hAnsi="Calibri" w:cs="Calibri"/>
          <w:spacing w:val="3"/>
          <w:sz w:val="20"/>
          <w:szCs w:val="20"/>
        </w:rPr>
        <w:t>u</w:t>
      </w:r>
      <w:r>
        <w:rPr>
          <w:rFonts w:ascii="Calibri" w:eastAsia="Calibri" w:hAnsi="Calibri" w:cs="Calibri"/>
          <w:sz w:val="20"/>
          <w:szCs w:val="20"/>
        </w:rPr>
        <w:t>r</w:t>
      </w:r>
      <w:proofErr w:type="spellEnd"/>
      <w:r>
        <w:rPr>
          <w:rFonts w:ascii="Calibri" w:eastAsia="Calibri" w:hAnsi="Calibri" w:cs="Calibri"/>
          <w:spacing w:val="7"/>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ay</w:t>
      </w:r>
      <w:r>
        <w:rPr>
          <w:rFonts w:ascii="Calibri" w:eastAsia="Calibri" w:hAnsi="Calibri" w:cs="Calibri"/>
          <w:spacing w:val="8"/>
          <w:sz w:val="20"/>
          <w:szCs w:val="20"/>
        </w:rPr>
        <w:t xml:space="preserve"> </w:t>
      </w:r>
      <w:r>
        <w:rPr>
          <w:rFonts w:ascii="Calibri" w:eastAsia="Calibri" w:hAnsi="Calibri" w:cs="Calibri"/>
          <w:sz w:val="20"/>
          <w:szCs w:val="20"/>
        </w:rPr>
        <w:t>be</w:t>
      </w:r>
      <w:r>
        <w:rPr>
          <w:rFonts w:ascii="Calibri" w:eastAsia="Calibri" w:hAnsi="Calibri" w:cs="Calibri"/>
          <w:spacing w:val="7"/>
          <w:sz w:val="20"/>
          <w:szCs w:val="20"/>
        </w:rPr>
        <w:t xml:space="preserve"> </w:t>
      </w:r>
      <w:r>
        <w:rPr>
          <w:rFonts w:ascii="Calibri" w:eastAsia="Calibri" w:hAnsi="Calibri" w:cs="Calibri"/>
          <w:sz w:val="20"/>
          <w:szCs w:val="20"/>
        </w:rPr>
        <w:t>done</w:t>
      </w:r>
      <w:r>
        <w:rPr>
          <w:rFonts w:ascii="Calibri" w:eastAsia="Calibri" w:hAnsi="Calibri" w:cs="Calibri"/>
          <w:spacing w:val="6"/>
          <w:sz w:val="20"/>
          <w:szCs w:val="20"/>
        </w:rPr>
        <w:t xml:space="preserve"> </w:t>
      </w:r>
      <w:r>
        <w:rPr>
          <w:rFonts w:ascii="Calibri" w:eastAsia="Calibri" w:hAnsi="Calibri" w:cs="Calibri"/>
          <w:sz w:val="20"/>
          <w:szCs w:val="20"/>
        </w:rPr>
        <w:t>on</w:t>
      </w:r>
      <w:r>
        <w:rPr>
          <w:rFonts w:ascii="Calibri" w:eastAsia="Calibri" w:hAnsi="Calibri" w:cs="Calibri"/>
          <w:spacing w:val="7"/>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6"/>
          <w:sz w:val="20"/>
          <w:szCs w:val="20"/>
        </w:rPr>
        <w:t xml:space="preserve"> </w:t>
      </w:r>
      <w:r>
        <w:rPr>
          <w:rFonts w:ascii="Calibri" w:eastAsia="Calibri" w:hAnsi="Calibri" w:cs="Calibri"/>
          <w:sz w:val="20"/>
          <w:szCs w:val="20"/>
        </w:rPr>
        <w:t>pr</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es</w:t>
      </w:r>
      <w:r>
        <w:rPr>
          <w:rFonts w:ascii="Calibri" w:eastAsia="Calibri" w:hAnsi="Calibri" w:cs="Calibri"/>
          <w:sz w:val="20"/>
          <w:szCs w:val="20"/>
        </w:rPr>
        <w:t>,</w:t>
      </w:r>
      <w:r>
        <w:rPr>
          <w:rFonts w:ascii="Calibri" w:eastAsia="Calibri" w:hAnsi="Calibri" w:cs="Calibri"/>
          <w:spacing w:val="8"/>
          <w:sz w:val="20"/>
          <w:szCs w:val="20"/>
        </w:rPr>
        <w:t xml:space="preserve"> </w:t>
      </w:r>
      <w:r>
        <w:rPr>
          <w:rFonts w:ascii="Calibri" w:eastAsia="Calibri" w:hAnsi="Calibri" w:cs="Calibri"/>
          <w:sz w:val="20"/>
          <w:szCs w:val="20"/>
        </w:rPr>
        <w:t>inclu</w:t>
      </w:r>
      <w:r>
        <w:rPr>
          <w:rFonts w:ascii="Calibri" w:eastAsia="Calibri" w:hAnsi="Calibri" w:cs="Calibri"/>
          <w:spacing w:val="1"/>
          <w:sz w:val="20"/>
          <w:szCs w:val="20"/>
        </w:rPr>
        <w:t>d</w:t>
      </w:r>
      <w:r>
        <w:rPr>
          <w:rFonts w:ascii="Calibri" w:eastAsia="Calibri" w:hAnsi="Calibri" w:cs="Calibri"/>
          <w:sz w:val="20"/>
          <w:szCs w:val="20"/>
        </w:rPr>
        <w:t>ing</w:t>
      </w:r>
      <w:r>
        <w:rPr>
          <w:rFonts w:ascii="Calibri" w:eastAsia="Calibri" w:hAnsi="Calibri" w:cs="Calibri"/>
          <w:spacing w:val="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7"/>
          <w:sz w:val="20"/>
          <w:szCs w:val="20"/>
        </w:rPr>
        <w:t xml:space="preserve"> </w:t>
      </w:r>
      <w:r>
        <w:rPr>
          <w:rFonts w:ascii="Calibri" w:eastAsia="Calibri" w:hAnsi="Calibri" w:cs="Calibri"/>
          <w:sz w:val="20"/>
          <w:szCs w:val="20"/>
        </w:rPr>
        <w:t>out</w:t>
      </w:r>
      <w:r>
        <w:rPr>
          <w:rFonts w:ascii="Calibri" w:eastAsia="Calibri" w:hAnsi="Calibri" w:cs="Calibri"/>
          <w:spacing w:val="-1"/>
          <w:sz w:val="20"/>
          <w:szCs w:val="20"/>
        </w:rPr>
        <w:t>s</w:t>
      </w:r>
      <w:r>
        <w:rPr>
          <w:rFonts w:ascii="Calibri" w:eastAsia="Calibri" w:hAnsi="Calibri" w:cs="Calibri"/>
          <w:sz w:val="20"/>
          <w:szCs w:val="20"/>
        </w:rPr>
        <w:t>ide</w:t>
      </w:r>
      <w:r>
        <w:rPr>
          <w:rFonts w:ascii="Calibri" w:eastAsia="Calibri" w:hAnsi="Calibri" w:cs="Calibri"/>
          <w:spacing w:val="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pacing w:val="-1"/>
          <w:sz w:val="20"/>
          <w:szCs w:val="20"/>
        </w:rPr>
        <w:t>se</w:t>
      </w:r>
      <w:r>
        <w:rPr>
          <w:rFonts w:ascii="Calibri" w:eastAsia="Calibri" w:hAnsi="Calibri" w:cs="Calibri"/>
          <w:sz w:val="20"/>
          <w:szCs w:val="20"/>
        </w:rPr>
        <w:t>curity</w:t>
      </w:r>
      <w:r>
        <w:rPr>
          <w:rFonts w:ascii="Calibri" w:eastAsia="Calibri" w:hAnsi="Calibri" w:cs="Calibri"/>
          <w:spacing w:val="-4"/>
          <w:sz w:val="20"/>
          <w:szCs w:val="20"/>
        </w:rPr>
        <w:t xml:space="preserve"> </w:t>
      </w:r>
      <w:r>
        <w:rPr>
          <w:rFonts w:ascii="Calibri" w:eastAsia="Calibri" w:hAnsi="Calibri" w:cs="Calibri"/>
          <w:sz w:val="20"/>
          <w:szCs w:val="20"/>
        </w:rPr>
        <w:t>gat</w:t>
      </w:r>
      <w:r>
        <w:rPr>
          <w:rFonts w:ascii="Calibri" w:eastAsia="Calibri" w:hAnsi="Calibri" w:cs="Calibri"/>
          <w:spacing w:val="-1"/>
          <w:sz w:val="20"/>
          <w:szCs w:val="20"/>
        </w:rPr>
        <w:t>es</w:t>
      </w:r>
      <w:r>
        <w:rPr>
          <w:rFonts w:ascii="Calibri" w:eastAsia="Calibri" w:hAnsi="Calibri" w:cs="Calibri"/>
          <w:sz w:val="20"/>
          <w:szCs w:val="20"/>
        </w:rPr>
        <w:t>.</w:t>
      </w:r>
    </w:p>
    <w:p w14:paraId="21F1AA32" w14:textId="77777777" w:rsidR="007C62E7" w:rsidRDefault="007C62E7" w:rsidP="007C62E7">
      <w:pPr>
        <w:spacing w:before="9" w:line="160" w:lineRule="exact"/>
        <w:rPr>
          <w:sz w:val="16"/>
          <w:szCs w:val="16"/>
        </w:rPr>
      </w:pPr>
    </w:p>
    <w:p w14:paraId="4F1B0446" w14:textId="77777777" w:rsidR="007C62E7" w:rsidRDefault="007C62E7" w:rsidP="007C62E7">
      <w:pPr>
        <w:spacing w:line="200" w:lineRule="exact"/>
        <w:rPr>
          <w:sz w:val="20"/>
          <w:szCs w:val="20"/>
        </w:rPr>
      </w:pPr>
    </w:p>
    <w:p w14:paraId="5A7FCF8A" w14:textId="77777777" w:rsidR="007C62E7" w:rsidRDefault="007C62E7" w:rsidP="005B3361">
      <w:pPr>
        <w:pStyle w:val="Heading5"/>
        <w:numPr>
          <w:ilvl w:val="1"/>
          <w:numId w:val="14"/>
        </w:numPr>
        <w:tabs>
          <w:tab w:val="left" w:pos="689"/>
        </w:tabs>
        <w:rPr>
          <w:b w:val="0"/>
          <w:bCs w:val="0"/>
        </w:rPr>
      </w:pPr>
      <w:bookmarkStart w:id="64" w:name="_bookmark77"/>
      <w:bookmarkEnd w:id="64"/>
      <w:r>
        <w:t>P</w:t>
      </w:r>
      <w:r>
        <w:rPr>
          <w:spacing w:val="-2"/>
        </w:rPr>
        <w:t>e</w:t>
      </w:r>
      <w:r>
        <w:t>o</w:t>
      </w:r>
      <w:r>
        <w:rPr>
          <w:spacing w:val="1"/>
        </w:rPr>
        <w:t>p</w:t>
      </w:r>
      <w:r>
        <w:t>le</w:t>
      </w:r>
      <w:r>
        <w:rPr>
          <w:spacing w:val="-6"/>
        </w:rPr>
        <w:t xml:space="preserve"> </w:t>
      </w:r>
      <w:r>
        <w:t>r</w:t>
      </w:r>
      <w:r>
        <w:rPr>
          <w:spacing w:val="-1"/>
        </w:rPr>
        <w:t>e</w:t>
      </w:r>
      <w:r>
        <w:t>st</w:t>
      </w:r>
      <w:r>
        <w:rPr>
          <w:spacing w:val="-2"/>
        </w:rPr>
        <w:t>r</w:t>
      </w:r>
      <w:r>
        <w:t>ic</w:t>
      </w:r>
      <w:r>
        <w:rPr>
          <w:spacing w:val="-2"/>
        </w:rPr>
        <w:t>t</w:t>
      </w:r>
      <w:r>
        <w:t>io</w:t>
      </w:r>
      <w:r>
        <w:rPr>
          <w:spacing w:val="1"/>
        </w:rPr>
        <w:t>n</w:t>
      </w:r>
      <w:r>
        <w:rPr>
          <w:spacing w:val="-3"/>
        </w:rPr>
        <w:t>s</w:t>
      </w:r>
      <w:r>
        <w:t>,</w:t>
      </w:r>
      <w:r>
        <w:rPr>
          <w:spacing w:val="-3"/>
        </w:rPr>
        <w:t xml:space="preserve"> </w:t>
      </w:r>
      <w:r>
        <w:rPr>
          <w:spacing w:val="-2"/>
        </w:rPr>
        <w:t>h</w:t>
      </w:r>
      <w:r>
        <w:t>o</w:t>
      </w:r>
      <w:r>
        <w:rPr>
          <w:spacing w:val="1"/>
        </w:rPr>
        <w:t>u</w:t>
      </w:r>
      <w:r>
        <w:rPr>
          <w:spacing w:val="-2"/>
        </w:rPr>
        <w:t>r</w:t>
      </w:r>
      <w:r>
        <w:t>s</w:t>
      </w:r>
      <w:r>
        <w:rPr>
          <w:spacing w:val="-4"/>
        </w:rPr>
        <w:t xml:space="preserve"> </w:t>
      </w:r>
      <w:r>
        <w:t>of</w:t>
      </w:r>
      <w:r>
        <w:rPr>
          <w:spacing w:val="-5"/>
        </w:rPr>
        <w:t xml:space="preserve"> </w:t>
      </w:r>
      <w:r>
        <w:t>w</w:t>
      </w:r>
      <w:r>
        <w:rPr>
          <w:spacing w:val="-2"/>
        </w:rPr>
        <w:t>o</w:t>
      </w:r>
      <w:r>
        <w:t>rk,</w:t>
      </w:r>
      <w:r>
        <w:rPr>
          <w:spacing w:val="-4"/>
        </w:rPr>
        <w:t xml:space="preserve"> </w:t>
      </w:r>
      <w:r>
        <w:rPr>
          <w:spacing w:val="-3"/>
        </w:rPr>
        <w:t>c</w:t>
      </w:r>
      <w:r>
        <w:t>o</w:t>
      </w:r>
      <w:r>
        <w:rPr>
          <w:spacing w:val="1"/>
        </w:rPr>
        <w:t>n</w:t>
      </w:r>
      <w:r>
        <w:rPr>
          <w:spacing w:val="-2"/>
        </w:rPr>
        <w:t>d</w:t>
      </w:r>
      <w:r>
        <w:t>uct</w:t>
      </w:r>
      <w:r>
        <w:rPr>
          <w:spacing w:val="-5"/>
        </w:rPr>
        <w:t xml:space="preserve"> </w:t>
      </w:r>
      <w:r>
        <w:rPr>
          <w:spacing w:val="-1"/>
        </w:rPr>
        <w:t>a</w:t>
      </w:r>
      <w:r>
        <w:t>nd</w:t>
      </w:r>
      <w:r>
        <w:rPr>
          <w:spacing w:val="-5"/>
        </w:rPr>
        <w:t xml:space="preserve"> </w:t>
      </w:r>
      <w:r>
        <w:rPr>
          <w:spacing w:val="-2"/>
        </w:rPr>
        <w:t>r</w:t>
      </w:r>
      <w:r>
        <w:rPr>
          <w:spacing w:val="-1"/>
        </w:rPr>
        <w:t>e</w:t>
      </w:r>
      <w:r>
        <w:t>cords</w:t>
      </w:r>
    </w:p>
    <w:p w14:paraId="7449C05D" w14:textId="77777777" w:rsidR="007C62E7" w:rsidRDefault="007C62E7" w:rsidP="007C62E7">
      <w:pPr>
        <w:spacing w:before="9" w:line="110" w:lineRule="exact"/>
        <w:rPr>
          <w:sz w:val="11"/>
          <w:szCs w:val="11"/>
        </w:rPr>
      </w:pPr>
    </w:p>
    <w:p w14:paraId="4C65AAD1" w14:textId="77777777" w:rsidR="007C62E7" w:rsidRDefault="007C62E7" w:rsidP="007C62E7">
      <w:pPr>
        <w:spacing w:line="242" w:lineRule="exact"/>
        <w:ind w:left="689" w:right="42"/>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7"/>
          <w:sz w:val="20"/>
          <w:szCs w:val="20"/>
        </w:rPr>
        <w:t xml:space="preserve"> </w:t>
      </w:r>
      <w:r>
        <w:rPr>
          <w:rFonts w:ascii="Calibri" w:eastAsia="Calibri" w:hAnsi="Calibri" w:cs="Calibri"/>
          <w:sz w:val="20"/>
          <w:szCs w:val="20"/>
        </w:rPr>
        <w:t>foll</w:t>
      </w:r>
      <w:r>
        <w:rPr>
          <w:rFonts w:ascii="Calibri" w:eastAsia="Calibri" w:hAnsi="Calibri" w:cs="Calibri"/>
          <w:spacing w:val="2"/>
          <w:sz w:val="20"/>
          <w:szCs w:val="20"/>
        </w:rPr>
        <w:t>o</w:t>
      </w:r>
      <w:r>
        <w:rPr>
          <w:rFonts w:ascii="Calibri" w:eastAsia="Calibri" w:hAnsi="Calibri" w:cs="Calibri"/>
          <w:sz w:val="20"/>
          <w:szCs w:val="20"/>
        </w:rPr>
        <w:t>w</w:t>
      </w:r>
      <w:r>
        <w:rPr>
          <w:rFonts w:ascii="Calibri" w:eastAsia="Calibri" w:hAnsi="Calibri" w:cs="Calibri"/>
          <w:spacing w:val="-7"/>
          <w:sz w:val="20"/>
          <w:szCs w:val="20"/>
        </w:rPr>
        <w:t xml:space="preserve"> </w:t>
      </w:r>
      <w:r>
        <w:rPr>
          <w:rFonts w:ascii="Calibri" w:eastAsia="Calibri" w:hAnsi="Calibri" w:cs="Calibri"/>
          <w:sz w:val="20"/>
          <w:szCs w:val="20"/>
        </w:rPr>
        <w:t>Ma</w:t>
      </w:r>
      <w:r>
        <w:rPr>
          <w:rFonts w:ascii="Calibri" w:eastAsia="Calibri" w:hAnsi="Calibri" w:cs="Calibri"/>
          <w:spacing w:val="3"/>
          <w:sz w:val="20"/>
          <w:szCs w:val="20"/>
        </w:rPr>
        <w:t>j</w:t>
      </w:r>
      <w:r>
        <w:rPr>
          <w:rFonts w:ascii="Calibri" w:eastAsia="Calibri" w:hAnsi="Calibri" w:cs="Calibri"/>
          <w:sz w:val="20"/>
          <w:szCs w:val="20"/>
        </w:rPr>
        <w:t>uba</w:t>
      </w:r>
      <w:r>
        <w:rPr>
          <w:rFonts w:ascii="Calibri" w:eastAsia="Calibri" w:hAnsi="Calibri" w:cs="Calibri"/>
          <w:spacing w:val="-6"/>
          <w:sz w:val="20"/>
          <w:szCs w:val="20"/>
        </w:rPr>
        <w:t xml:space="preserve"> </w:t>
      </w:r>
      <w:r>
        <w:rPr>
          <w:rFonts w:ascii="Calibri" w:eastAsia="Calibri" w:hAnsi="Calibri" w:cs="Calibri"/>
          <w:sz w:val="20"/>
          <w:szCs w:val="20"/>
        </w:rPr>
        <w:t>Po</w:t>
      </w:r>
      <w:r>
        <w:rPr>
          <w:rFonts w:ascii="Calibri" w:eastAsia="Calibri" w:hAnsi="Calibri" w:cs="Calibri"/>
          <w:spacing w:val="-1"/>
          <w:sz w:val="20"/>
          <w:szCs w:val="20"/>
        </w:rPr>
        <w:t>we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z w:val="20"/>
          <w:szCs w:val="20"/>
        </w:rPr>
        <w:t>Station’s</w:t>
      </w:r>
      <w:r>
        <w:rPr>
          <w:rFonts w:ascii="Calibri" w:eastAsia="Calibri" w:hAnsi="Calibri" w:cs="Calibri"/>
          <w:spacing w:val="-8"/>
          <w:sz w:val="20"/>
          <w:szCs w:val="20"/>
        </w:rPr>
        <w:t xml:space="preserve"> </w:t>
      </w:r>
      <w:r>
        <w:rPr>
          <w:rFonts w:ascii="Calibri" w:eastAsia="Calibri" w:hAnsi="Calibri" w:cs="Calibri"/>
          <w:sz w:val="20"/>
          <w:szCs w:val="20"/>
        </w:rPr>
        <w:t>working</w:t>
      </w:r>
      <w:r>
        <w:rPr>
          <w:rFonts w:ascii="Calibri" w:eastAsia="Calibri" w:hAnsi="Calibri" w:cs="Calibri"/>
          <w:spacing w:val="-6"/>
          <w:sz w:val="20"/>
          <w:szCs w:val="20"/>
        </w:rPr>
        <w:t xml:space="preserve"> </w:t>
      </w:r>
      <w:r>
        <w:rPr>
          <w:rFonts w:ascii="Calibri" w:eastAsia="Calibri" w:hAnsi="Calibri" w:cs="Calibri"/>
          <w:spacing w:val="2"/>
          <w:sz w:val="20"/>
          <w:szCs w:val="20"/>
        </w:rPr>
        <w:t>r</w:t>
      </w:r>
      <w:r>
        <w:rPr>
          <w:rFonts w:ascii="Calibri" w:eastAsia="Calibri" w:hAnsi="Calibri" w:cs="Calibri"/>
          <w:sz w:val="20"/>
          <w:szCs w:val="20"/>
        </w:rPr>
        <w:t>o</w:t>
      </w:r>
      <w:r>
        <w:rPr>
          <w:rFonts w:ascii="Calibri" w:eastAsia="Calibri" w:hAnsi="Calibri" w:cs="Calibri"/>
          <w:spacing w:val="-1"/>
          <w:sz w:val="20"/>
          <w:szCs w:val="20"/>
        </w:rPr>
        <w:t>s</w:t>
      </w:r>
      <w:r>
        <w:rPr>
          <w:rFonts w:ascii="Calibri" w:eastAsia="Calibri" w:hAnsi="Calibri" w:cs="Calibri"/>
          <w:sz w:val="20"/>
          <w:szCs w:val="20"/>
        </w:rPr>
        <w:t>ter</w:t>
      </w:r>
      <w:r>
        <w:rPr>
          <w:rFonts w:ascii="Calibri" w:eastAsia="Calibri" w:hAnsi="Calibri" w:cs="Calibri"/>
          <w:spacing w:val="-7"/>
          <w:sz w:val="20"/>
          <w:szCs w:val="20"/>
        </w:rPr>
        <w:t xml:space="preserve"> </w:t>
      </w:r>
      <w:r>
        <w:rPr>
          <w:rFonts w:ascii="Calibri" w:eastAsia="Calibri" w:hAnsi="Calibri" w:cs="Calibri"/>
          <w:sz w:val="20"/>
          <w:szCs w:val="20"/>
        </w:rPr>
        <w:t>w</w:t>
      </w:r>
      <w:r>
        <w:rPr>
          <w:rFonts w:ascii="Calibri" w:eastAsia="Calibri" w:hAnsi="Calibri" w:cs="Calibri"/>
          <w:spacing w:val="2"/>
          <w:sz w:val="20"/>
          <w:szCs w:val="20"/>
        </w:rPr>
        <w:t>h</w:t>
      </w:r>
      <w:r>
        <w:rPr>
          <w:rFonts w:ascii="Calibri" w:eastAsia="Calibri" w:hAnsi="Calibri" w:cs="Calibri"/>
          <w:spacing w:val="-1"/>
          <w:sz w:val="20"/>
          <w:szCs w:val="20"/>
        </w:rPr>
        <w:t>e</w:t>
      </w:r>
      <w:r>
        <w:rPr>
          <w:rFonts w:ascii="Calibri" w:eastAsia="Calibri" w:hAnsi="Calibri" w:cs="Calibri"/>
          <w:sz w:val="20"/>
          <w:szCs w:val="20"/>
        </w:rPr>
        <w:t>re</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orking</w:t>
      </w:r>
      <w:r>
        <w:rPr>
          <w:rFonts w:ascii="Calibri" w:eastAsia="Calibri" w:hAnsi="Calibri" w:cs="Calibri"/>
          <w:spacing w:val="-7"/>
          <w:sz w:val="20"/>
          <w:szCs w:val="20"/>
        </w:rPr>
        <w:t xml:space="preserve"> </w:t>
      </w:r>
      <w:r>
        <w:rPr>
          <w:rFonts w:ascii="Calibri" w:eastAsia="Calibri" w:hAnsi="Calibri" w:cs="Calibri"/>
          <w:sz w:val="20"/>
          <w:szCs w:val="20"/>
        </w:rPr>
        <w:t>conditions</w:t>
      </w:r>
      <w:r>
        <w:rPr>
          <w:rFonts w:ascii="Calibri" w:eastAsia="Calibri" w:hAnsi="Calibri" w:cs="Calibri"/>
          <w:spacing w:val="-8"/>
          <w:sz w:val="20"/>
          <w:szCs w:val="20"/>
        </w:rPr>
        <w:t xml:space="preserve"> </w:t>
      </w:r>
      <w:r>
        <w:rPr>
          <w:rFonts w:ascii="Calibri" w:eastAsia="Calibri" w:hAnsi="Calibri" w:cs="Calibri"/>
          <w:spacing w:val="6"/>
          <w:sz w:val="20"/>
          <w:szCs w:val="20"/>
        </w:rPr>
        <w:t>m</w:t>
      </w:r>
      <w:r>
        <w:rPr>
          <w:rFonts w:ascii="Calibri" w:eastAsia="Calibri" w:hAnsi="Calibri" w:cs="Calibri"/>
          <w:sz w:val="20"/>
          <w:szCs w:val="20"/>
        </w:rPr>
        <w:t>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3"/>
          <w:sz w:val="20"/>
          <w:szCs w:val="20"/>
        </w:rPr>
        <w:t>o</w:t>
      </w:r>
      <w:r>
        <w:rPr>
          <w:rFonts w:ascii="Calibri" w:eastAsia="Calibri" w:hAnsi="Calibri" w:cs="Calibri"/>
          <w:spacing w:val="-1"/>
          <w:sz w:val="20"/>
          <w:szCs w:val="20"/>
        </w:rPr>
        <w:t>m</w:t>
      </w:r>
      <w:r>
        <w:rPr>
          <w:rFonts w:ascii="Calibri" w:eastAsia="Calibri" w:hAnsi="Calibri" w:cs="Calibri"/>
          <w:sz w:val="20"/>
          <w:szCs w:val="20"/>
        </w:rPr>
        <w:t>ply</w:t>
      </w:r>
      <w:r>
        <w:rPr>
          <w:rFonts w:ascii="Calibri" w:eastAsia="Calibri" w:hAnsi="Calibri" w:cs="Calibri"/>
          <w:spacing w:val="-6"/>
          <w:sz w:val="20"/>
          <w:szCs w:val="20"/>
        </w:rPr>
        <w:t xml:space="preserve"> </w:t>
      </w:r>
      <w:r>
        <w:rPr>
          <w:rFonts w:ascii="Calibri" w:eastAsia="Calibri" w:hAnsi="Calibri" w:cs="Calibri"/>
          <w:sz w:val="20"/>
          <w:szCs w:val="20"/>
        </w:rPr>
        <w:t>with</w:t>
      </w:r>
      <w:r>
        <w:rPr>
          <w:rFonts w:ascii="Calibri" w:eastAsia="Calibri" w:hAnsi="Calibri" w:cs="Calibri"/>
          <w:w w:val="99"/>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7"/>
          <w:sz w:val="20"/>
          <w:szCs w:val="20"/>
        </w:rPr>
        <w:t xml:space="preserve"> </w:t>
      </w:r>
      <w:proofErr w:type="spellStart"/>
      <w:r>
        <w:rPr>
          <w:rFonts w:ascii="Calibri" w:eastAsia="Calibri" w:hAnsi="Calibri" w:cs="Calibri"/>
          <w:sz w:val="20"/>
          <w:szCs w:val="20"/>
        </w:rPr>
        <w:t>labour</w:t>
      </w:r>
      <w:proofErr w:type="spellEnd"/>
      <w:r>
        <w:rPr>
          <w:rFonts w:ascii="Calibri" w:eastAsia="Calibri" w:hAnsi="Calibri" w:cs="Calibri"/>
          <w:spacing w:val="-7"/>
          <w:sz w:val="20"/>
          <w:szCs w:val="20"/>
        </w:rPr>
        <w:t xml:space="preserve"> </w:t>
      </w:r>
      <w:r>
        <w:rPr>
          <w:rFonts w:ascii="Calibri" w:eastAsia="Calibri" w:hAnsi="Calibri" w:cs="Calibri"/>
          <w:sz w:val="20"/>
          <w:szCs w:val="20"/>
        </w:rPr>
        <w:t>law</w:t>
      </w:r>
      <w:r>
        <w:rPr>
          <w:rFonts w:ascii="Calibri" w:eastAsia="Calibri" w:hAnsi="Calibri" w:cs="Calibri"/>
          <w:spacing w:val="-2"/>
          <w:sz w:val="20"/>
          <w:szCs w:val="20"/>
        </w:rPr>
        <w:t>s</w:t>
      </w:r>
      <w:r>
        <w:rPr>
          <w:rFonts w:ascii="Calibri" w:eastAsia="Calibri" w:hAnsi="Calibri" w:cs="Calibri"/>
          <w:sz w:val="20"/>
          <w:szCs w:val="20"/>
        </w:rPr>
        <w:t>.</w:t>
      </w:r>
    </w:p>
    <w:p w14:paraId="7356F7A7" w14:textId="77777777" w:rsidR="007C62E7" w:rsidRDefault="007C62E7" w:rsidP="007C62E7">
      <w:pPr>
        <w:spacing w:before="2" w:line="110" w:lineRule="exact"/>
        <w:rPr>
          <w:sz w:val="11"/>
          <w:szCs w:val="11"/>
        </w:rPr>
      </w:pPr>
    </w:p>
    <w:p w14:paraId="6A67B8CD" w14:textId="77777777" w:rsidR="007C62E7" w:rsidRDefault="007C62E7" w:rsidP="007C62E7">
      <w:pPr>
        <w:spacing w:line="200" w:lineRule="exact"/>
        <w:rPr>
          <w:sz w:val="20"/>
          <w:szCs w:val="20"/>
        </w:rPr>
      </w:pPr>
    </w:p>
    <w:p w14:paraId="2829897C" w14:textId="77777777" w:rsidR="007C62E7" w:rsidRDefault="007C62E7" w:rsidP="005B3361">
      <w:pPr>
        <w:numPr>
          <w:ilvl w:val="2"/>
          <w:numId w:val="12"/>
        </w:numPr>
        <w:tabs>
          <w:tab w:val="left" w:pos="569"/>
        </w:tabs>
        <w:spacing w:before="59"/>
        <w:ind w:left="569"/>
        <w:rPr>
          <w:rFonts w:ascii="Calibri" w:eastAsia="Calibri" w:hAnsi="Calibri" w:cs="Calibri"/>
          <w:sz w:val="20"/>
          <w:szCs w:val="20"/>
        </w:rPr>
      </w:pPr>
      <w:r>
        <w:rPr>
          <w:noProof/>
          <w:lang w:val="en-ZA" w:eastAsia="en-ZA"/>
        </w:rPr>
        <mc:AlternateContent>
          <mc:Choice Requires="wpg">
            <w:drawing>
              <wp:anchor distT="0" distB="0" distL="114300" distR="114300" simplePos="0" relativeHeight="251663360" behindDoc="1" locked="0" layoutInCell="1" allowOverlap="1" wp14:anchorId="7D7CC300" wp14:editId="3651DABA">
                <wp:simplePos x="0" y="0"/>
                <wp:positionH relativeFrom="page">
                  <wp:posOffset>610870</wp:posOffset>
                </wp:positionH>
                <wp:positionV relativeFrom="paragraph">
                  <wp:posOffset>-349250</wp:posOffset>
                </wp:positionV>
                <wp:extent cx="1270" cy="155575"/>
                <wp:effectExtent l="10795" t="8255" r="6985" b="762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55575"/>
                          <a:chOff x="962" y="-550"/>
                          <a:chExt cx="2" cy="245"/>
                        </a:xfrm>
                      </wpg:grpSpPr>
                      <wps:wsp>
                        <wps:cNvPr id="10" name="Freeform 10"/>
                        <wps:cNvSpPr>
                          <a:spLocks/>
                        </wps:cNvSpPr>
                        <wps:spPr bwMode="auto">
                          <a:xfrm>
                            <a:off x="962" y="-550"/>
                            <a:ext cx="2" cy="245"/>
                          </a:xfrm>
                          <a:custGeom>
                            <a:avLst/>
                            <a:gdLst>
                              <a:gd name="T0" fmla="+- 0 -550 -550"/>
                              <a:gd name="T1" fmla="*/ -550 h 245"/>
                              <a:gd name="T2" fmla="+- 0 -305 -550"/>
                              <a:gd name="T3" fmla="*/ -305 h 245"/>
                            </a:gdLst>
                            <a:ahLst/>
                            <a:cxnLst>
                              <a:cxn ang="0">
                                <a:pos x="0" y="T1"/>
                              </a:cxn>
                              <a:cxn ang="0">
                                <a:pos x="0" y="T3"/>
                              </a:cxn>
                            </a:cxnLst>
                            <a:rect l="0" t="0" r="r" b="b"/>
                            <a:pathLst>
                              <a:path h="245">
                                <a:moveTo>
                                  <a:pt x="0" y="0"/>
                                </a:moveTo>
                                <a:lnTo>
                                  <a:pt x="0" y="245"/>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EDFF6C" id="Group 9" o:spid="_x0000_s1026" style="position:absolute;margin-left:48.1pt;margin-top:-27.5pt;width:.1pt;height:12.25pt;z-index:-251653120;mso-position-horizontal-relative:page" coordorigin="962,-550" coordsize="2,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">
                <v:shape id="Freeform 10" o:spid="_x0000_s1027" style="position:absolute;left:962;top:-550;width:2;height:245;visibility:visible;mso-wrap-style:square;v-text-anchor:top" coordsize="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" path="m,l,245e" filled="f" strokeweight=".82pt">
                  <v:path arrowok="t" o:connecttype="custom" o:connectlocs="0,-550;0,-305" o:connectangles="0,0"/>
                </v:shape>
                <w10:wrap anchorx="page"/>
              </v:group>
            </w:pict>
          </mc:Fallback>
        </mc:AlternateContent>
      </w:r>
      <w:r>
        <w:rPr>
          <w:rFonts w:ascii="Calibri" w:eastAsia="Calibri" w:hAnsi="Calibri" w:cs="Calibri"/>
          <w:b/>
          <w:bCs/>
          <w:sz w:val="20"/>
          <w:szCs w:val="20"/>
        </w:rPr>
        <w:t>Wo</w:t>
      </w:r>
      <w:r>
        <w:rPr>
          <w:rFonts w:ascii="Calibri" w:eastAsia="Calibri" w:hAnsi="Calibri" w:cs="Calibri"/>
          <w:b/>
          <w:bCs/>
          <w:spacing w:val="1"/>
          <w:sz w:val="20"/>
          <w:szCs w:val="20"/>
        </w:rPr>
        <w:t>r</w:t>
      </w:r>
      <w:r>
        <w:rPr>
          <w:rFonts w:ascii="Calibri" w:eastAsia="Calibri" w:hAnsi="Calibri" w:cs="Calibri"/>
          <w:b/>
          <w:bCs/>
          <w:sz w:val="20"/>
          <w:szCs w:val="20"/>
        </w:rPr>
        <w:t>k</w:t>
      </w:r>
      <w:r>
        <w:rPr>
          <w:rFonts w:ascii="Calibri" w:eastAsia="Calibri" w:hAnsi="Calibri" w:cs="Calibri"/>
          <w:b/>
          <w:bCs/>
          <w:spacing w:val="-1"/>
          <w:sz w:val="20"/>
          <w:szCs w:val="20"/>
        </w:rPr>
        <w:t>i</w:t>
      </w:r>
      <w:r>
        <w:rPr>
          <w:rFonts w:ascii="Calibri" w:eastAsia="Calibri" w:hAnsi="Calibri" w:cs="Calibri"/>
          <w:b/>
          <w:bCs/>
          <w:sz w:val="20"/>
          <w:szCs w:val="20"/>
        </w:rPr>
        <w:t>ng</w:t>
      </w:r>
      <w:r>
        <w:rPr>
          <w:rFonts w:ascii="Calibri" w:eastAsia="Calibri" w:hAnsi="Calibri" w:cs="Calibri"/>
          <w:b/>
          <w:bCs/>
          <w:spacing w:val="-13"/>
          <w:sz w:val="20"/>
          <w:szCs w:val="20"/>
        </w:rPr>
        <w:t xml:space="preserve"> </w:t>
      </w:r>
      <w:r>
        <w:rPr>
          <w:rFonts w:ascii="Calibri" w:eastAsia="Calibri" w:hAnsi="Calibri" w:cs="Calibri"/>
          <w:b/>
          <w:bCs/>
          <w:sz w:val="20"/>
          <w:szCs w:val="20"/>
        </w:rPr>
        <w:t>Ho</w:t>
      </w:r>
      <w:r>
        <w:rPr>
          <w:rFonts w:ascii="Calibri" w:eastAsia="Calibri" w:hAnsi="Calibri" w:cs="Calibri"/>
          <w:b/>
          <w:bCs/>
          <w:spacing w:val="1"/>
          <w:sz w:val="20"/>
          <w:szCs w:val="20"/>
        </w:rPr>
        <w:t>u</w:t>
      </w:r>
      <w:r>
        <w:rPr>
          <w:rFonts w:ascii="Calibri" w:eastAsia="Calibri" w:hAnsi="Calibri" w:cs="Calibri"/>
          <w:b/>
          <w:bCs/>
          <w:sz w:val="20"/>
          <w:szCs w:val="20"/>
        </w:rPr>
        <w:t>rs</w:t>
      </w:r>
    </w:p>
    <w:p w14:paraId="5C8C1AEF" w14:textId="77777777" w:rsidR="007C62E7" w:rsidRDefault="007C62E7" w:rsidP="007C62E7">
      <w:pPr>
        <w:spacing w:before="10" w:line="110" w:lineRule="exact"/>
        <w:rPr>
          <w:sz w:val="11"/>
          <w:szCs w:val="11"/>
        </w:rPr>
      </w:pPr>
    </w:p>
    <w:p w14:paraId="05F22835" w14:textId="77777777" w:rsidR="007C62E7" w:rsidRDefault="007C62E7" w:rsidP="005B3361">
      <w:pPr>
        <w:numPr>
          <w:ilvl w:val="3"/>
          <w:numId w:val="12"/>
        </w:numPr>
        <w:tabs>
          <w:tab w:val="left" w:pos="1190"/>
        </w:tabs>
        <w:ind w:left="1313" w:right="113" w:hanging="492"/>
        <w:rPr>
          <w:rFonts w:ascii="Calibri" w:eastAsia="Calibri" w:hAnsi="Calibri" w:cs="Calibri"/>
          <w:sz w:val="20"/>
          <w:szCs w:val="20"/>
        </w:rPr>
      </w:pPr>
      <w:proofErr w:type="gramStart"/>
      <w:r>
        <w:rPr>
          <w:rFonts w:ascii="Calibri" w:eastAsia="Calibri" w:hAnsi="Calibri" w:cs="Calibri"/>
          <w:spacing w:val="-2"/>
          <w:sz w:val="20"/>
          <w:szCs w:val="20"/>
        </w:rPr>
        <w:t>T</w:t>
      </w:r>
      <w:r>
        <w:rPr>
          <w:rFonts w:ascii="Calibri" w:eastAsia="Calibri" w:hAnsi="Calibri" w:cs="Calibri"/>
          <w:sz w:val="20"/>
          <w:szCs w:val="20"/>
        </w:rPr>
        <w:t xml:space="preserve">he </w:t>
      </w:r>
      <w:r>
        <w:rPr>
          <w:rFonts w:ascii="Calibri" w:eastAsia="Calibri" w:hAnsi="Calibri" w:cs="Calibri"/>
          <w:spacing w:val="16"/>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proofErr w:type="gramEnd"/>
      <w:r>
        <w:rPr>
          <w:rFonts w:ascii="Calibri" w:eastAsia="Calibri" w:hAnsi="Calibri" w:cs="Calibri"/>
          <w:i/>
          <w:sz w:val="20"/>
          <w:szCs w:val="20"/>
        </w:rPr>
        <w:t xml:space="preserve"> </w:t>
      </w:r>
      <w:r>
        <w:rPr>
          <w:rFonts w:ascii="Calibri" w:eastAsia="Calibri" w:hAnsi="Calibri" w:cs="Calibri"/>
          <w:i/>
          <w:spacing w:val="15"/>
          <w:sz w:val="20"/>
          <w:szCs w:val="20"/>
        </w:rPr>
        <w:t xml:space="preserve"> </w:t>
      </w:r>
      <w:r>
        <w:rPr>
          <w:rFonts w:ascii="Calibri" w:eastAsia="Calibri" w:hAnsi="Calibri" w:cs="Calibri"/>
          <w:sz w:val="20"/>
          <w:szCs w:val="20"/>
        </w:rPr>
        <w:t>pro</w:t>
      </w:r>
      <w:r>
        <w:rPr>
          <w:rFonts w:ascii="Calibri" w:eastAsia="Calibri" w:hAnsi="Calibri" w:cs="Calibri"/>
          <w:spacing w:val="1"/>
          <w:sz w:val="20"/>
          <w:szCs w:val="20"/>
        </w:rPr>
        <w:t>v</w:t>
      </w:r>
      <w:r>
        <w:rPr>
          <w:rFonts w:ascii="Calibri" w:eastAsia="Calibri" w:hAnsi="Calibri" w:cs="Calibri"/>
          <w:sz w:val="20"/>
          <w:szCs w:val="20"/>
        </w:rPr>
        <w:t>id</w:t>
      </w:r>
      <w:r>
        <w:rPr>
          <w:rFonts w:ascii="Calibri" w:eastAsia="Calibri" w:hAnsi="Calibri" w:cs="Calibri"/>
          <w:spacing w:val="-1"/>
          <w:sz w:val="20"/>
          <w:szCs w:val="20"/>
        </w:rPr>
        <w:t>e</w:t>
      </w:r>
      <w:r>
        <w:rPr>
          <w:rFonts w:ascii="Calibri" w:eastAsia="Calibri" w:hAnsi="Calibri" w:cs="Calibri"/>
          <w:sz w:val="20"/>
          <w:szCs w:val="20"/>
        </w:rPr>
        <w:t xml:space="preserve">s </w:t>
      </w:r>
      <w:r>
        <w:rPr>
          <w:rFonts w:ascii="Calibri" w:eastAsia="Calibri" w:hAnsi="Calibri" w:cs="Calibri"/>
          <w:spacing w:val="15"/>
          <w:sz w:val="20"/>
          <w:szCs w:val="20"/>
        </w:rPr>
        <w:t xml:space="preserve"> </w:t>
      </w:r>
      <w:r>
        <w:rPr>
          <w:rFonts w:ascii="Calibri" w:eastAsia="Calibri" w:hAnsi="Calibri" w:cs="Calibri"/>
          <w:sz w:val="20"/>
          <w:szCs w:val="20"/>
        </w:rPr>
        <w:t>t</w:t>
      </w:r>
      <w:r>
        <w:rPr>
          <w:rFonts w:ascii="Calibri" w:eastAsia="Calibri" w:hAnsi="Calibri" w:cs="Calibri"/>
          <w:spacing w:val="3"/>
          <w:sz w:val="20"/>
          <w:szCs w:val="20"/>
        </w:rPr>
        <w:t>h</w:t>
      </w:r>
      <w:r>
        <w:rPr>
          <w:rFonts w:ascii="Calibri" w:eastAsia="Calibri" w:hAnsi="Calibri" w:cs="Calibri"/>
          <w:sz w:val="20"/>
          <w:szCs w:val="20"/>
        </w:rPr>
        <w:t xml:space="preserve">e </w:t>
      </w:r>
      <w:r>
        <w:rPr>
          <w:rFonts w:ascii="Calibri" w:eastAsia="Calibri" w:hAnsi="Calibri" w:cs="Calibri"/>
          <w:spacing w:val="1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 xml:space="preserve">orking </w:t>
      </w:r>
      <w:r>
        <w:rPr>
          <w:rFonts w:ascii="Calibri" w:eastAsia="Calibri" w:hAnsi="Calibri" w:cs="Calibri"/>
          <w:spacing w:val="16"/>
          <w:sz w:val="20"/>
          <w:szCs w:val="20"/>
        </w:rPr>
        <w:t xml:space="preserve"> </w:t>
      </w:r>
      <w:r>
        <w:rPr>
          <w:rFonts w:ascii="Calibri" w:eastAsia="Calibri" w:hAnsi="Calibri" w:cs="Calibri"/>
          <w:sz w:val="20"/>
          <w:szCs w:val="20"/>
        </w:rPr>
        <w:t xml:space="preserve">hours </w:t>
      </w:r>
      <w:r>
        <w:rPr>
          <w:rFonts w:ascii="Calibri" w:eastAsia="Calibri" w:hAnsi="Calibri" w:cs="Calibri"/>
          <w:spacing w:val="16"/>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 xml:space="preserve">or </w:t>
      </w:r>
      <w:r>
        <w:rPr>
          <w:rFonts w:ascii="Calibri" w:eastAsia="Calibri" w:hAnsi="Calibri" w:cs="Calibri"/>
          <w:spacing w:val="15"/>
          <w:sz w:val="20"/>
          <w:szCs w:val="20"/>
        </w:rPr>
        <w:t xml:space="preserve"> </w:t>
      </w:r>
      <w:r>
        <w:rPr>
          <w:rFonts w:ascii="Calibri" w:eastAsia="Calibri" w:hAnsi="Calibri" w:cs="Calibri"/>
          <w:sz w:val="20"/>
          <w:szCs w:val="20"/>
        </w:rPr>
        <w:t xml:space="preserve">all </w:t>
      </w:r>
      <w:r>
        <w:rPr>
          <w:rFonts w:ascii="Calibri" w:eastAsia="Calibri" w:hAnsi="Calibri" w:cs="Calibri"/>
          <w:spacing w:val="1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 xml:space="preserve">e </w:t>
      </w:r>
      <w:r>
        <w:rPr>
          <w:rFonts w:ascii="Calibri" w:eastAsia="Calibri" w:hAnsi="Calibri" w:cs="Calibri"/>
          <w:spacing w:val="14"/>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part</w:t>
      </w:r>
      <w:r>
        <w:rPr>
          <w:rFonts w:ascii="Calibri" w:eastAsia="Calibri" w:hAnsi="Calibri" w:cs="Calibri"/>
          <w:spacing w:val="2"/>
          <w:sz w:val="20"/>
          <w:szCs w:val="20"/>
        </w:rPr>
        <w:t>m</w:t>
      </w:r>
      <w:r>
        <w:rPr>
          <w:rFonts w:ascii="Calibri" w:eastAsia="Calibri" w:hAnsi="Calibri" w:cs="Calibri"/>
          <w:spacing w:val="-1"/>
          <w:sz w:val="20"/>
          <w:szCs w:val="20"/>
        </w:rPr>
        <w:t>e</w:t>
      </w:r>
      <w:r>
        <w:rPr>
          <w:rFonts w:ascii="Calibri" w:eastAsia="Calibri" w:hAnsi="Calibri" w:cs="Calibri"/>
          <w:sz w:val="20"/>
          <w:szCs w:val="20"/>
        </w:rPr>
        <w:t xml:space="preserve">nts </w:t>
      </w:r>
      <w:r>
        <w:rPr>
          <w:rFonts w:ascii="Calibri" w:eastAsia="Calibri" w:hAnsi="Calibri" w:cs="Calibri"/>
          <w:spacing w:val="16"/>
          <w:sz w:val="20"/>
          <w:szCs w:val="20"/>
        </w:rPr>
        <w:t xml:space="preserve"> </w:t>
      </w:r>
      <w:r>
        <w:rPr>
          <w:rFonts w:ascii="Calibri" w:eastAsia="Calibri" w:hAnsi="Calibri" w:cs="Calibri"/>
          <w:sz w:val="20"/>
          <w:szCs w:val="20"/>
        </w:rPr>
        <w:t xml:space="preserve">to </w:t>
      </w:r>
      <w:r>
        <w:rPr>
          <w:rFonts w:ascii="Calibri" w:eastAsia="Calibri" w:hAnsi="Calibri" w:cs="Calibri"/>
          <w:spacing w:val="1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 xml:space="preserve">e </w:t>
      </w:r>
      <w:r>
        <w:rPr>
          <w:rFonts w:ascii="Calibri" w:eastAsia="Calibri" w:hAnsi="Calibri" w:cs="Calibri"/>
          <w:spacing w:val="22"/>
          <w:sz w:val="20"/>
          <w:szCs w:val="20"/>
        </w:rPr>
        <w:t xml:space="preserve"> </w:t>
      </w:r>
      <w:r>
        <w:rPr>
          <w:rFonts w:ascii="Calibri" w:eastAsia="Calibri" w:hAnsi="Calibri" w:cs="Calibri"/>
          <w:i/>
          <w:sz w:val="20"/>
          <w:szCs w:val="20"/>
        </w:rPr>
        <w:t>Se</w:t>
      </w:r>
      <w:r>
        <w:rPr>
          <w:rFonts w:ascii="Calibri" w:eastAsia="Calibri" w:hAnsi="Calibri" w:cs="Calibri"/>
          <w:i/>
          <w:spacing w:val="1"/>
          <w:sz w:val="20"/>
          <w:szCs w:val="20"/>
        </w:rPr>
        <w:t>r</w:t>
      </w:r>
      <w:r>
        <w:rPr>
          <w:rFonts w:ascii="Calibri" w:eastAsia="Calibri" w:hAnsi="Calibri" w:cs="Calibri"/>
          <w:i/>
          <w:sz w:val="20"/>
          <w:szCs w:val="20"/>
        </w:rPr>
        <w:t>v</w:t>
      </w:r>
      <w:r>
        <w:rPr>
          <w:rFonts w:ascii="Calibri" w:eastAsia="Calibri" w:hAnsi="Calibri" w:cs="Calibri"/>
          <w:i/>
          <w:spacing w:val="2"/>
          <w:sz w:val="20"/>
          <w:szCs w:val="20"/>
        </w:rPr>
        <w:t>i</w:t>
      </w:r>
      <w:r>
        <w:rPr>
          <w:rFonts w:ascii="Calibri" w:eastAsia="Calibri" w:hAnsi="Calibri" w:cs="Calibri"/>
          <w:i/>
          <w:spacing w:val="1"/>
          <w:sz w:val="20"/>
          <w:szCs w:val="20"/>
        </w:rPr>
        <w:t>c</w:t>
      </w:r>
      <w:r>
        <w:rPr>
          <w:rFonts w:ascii="Calibri" w:eastAsia="Calibri" w:hAnsi="Calibri" w:cs="Calibri"/>
          <w:i/>
          <w:sz w:val="20"/>
          <w:szCs w:val="20"/>
        </w:rPr>
        <w:t xml:space="preserve">e </w:t>
      </w:r>
      <w:r>
        <w:rPr>
          <w:rFonts w:ascii="Calibri" w:eastAsia="Calibri" w:hAnsi="Calibri" w:cs="Calibri"/>
          <w:i/>
          <w:spacing w:val="15"/>
          <w:sz w:val="20"/>
          <w:szCs w:val="20"/>
        </w:rPr>
        <w:t xml:space="preserve"> </w:t>
      </w:r>
      <w:r>
        <w:rPr>
          <w:rFonts w:ascii="Calibri" w:eastAsia="Calibri" w:hAnsi="Calibri" w:cs="Calibri"/>
          <w:i/>
          <w:sz w:val="20"/>
          <w:szCs w:val="20"/>
        </w:rPr>
        <w:t xml:space="preserve">Manager </w:t>
      </w:r>
      <w:r>
        <w:rPr>
          <w:rFonts w:ascii="Calibri" w:eastAsia="Calibri" w:hAnsi="Calibri" w:cs="Calibri"/>
          <w:i/>
          <w:spacing w:val="16"/>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w w:val="99"/>
          <w:sz w:val="20"/>
          <w:szCs w:val="20"/>
        </w:rPr>
        <w:t xml:space="preserve"> </w:t>
      </w:r>
      <w:r>
        <w:rPr>
          <w:rFonts w:ascii="Calibri" w:eastAsia="Calibri" w:hAnsi="Calibri" w:cs="Calibri"/>
          <w:sz w:val="20"/>
          <w:szCs w:val="20"/>
        </w:rPr>
        <w:t>acc</w:t>
      </w:r>
      <w:r>
        <w:rPr>
          <w:rFonts w:ascii="Calibri" w:eastAsia="Calibri" w:hAnsi="Calibri" w:cs="Calibri"/>
          <w:spacing w:val="-1"/>
          <w:sz w:val="20"/>
          <w:szCs w:val="20"/>
        </w:rPr>
        <w:t>e</w:t>
      </w:r>
      <w:r>
        <w:rPr>
          <w:rFonts w:ascii="Calibri" w:eastAsia="Calibri" w:hAnsi="Calibri" w:cs="Calibri"/>
          <w:sz w:val="20"/>
          <w:szCs w:val="20"/>
        </w:rPr>
        <w:t>ptanc</w:t>
      </w:r>
      <w:r>
        <w:rPr>
          <w:rFonts w:ascii="Calibri" w:eastAsia="Calibri" w:hAnsi="Calibri" w:cs="Calibri"/>
          <w:spacing w:val="-1"/>
          <w:sz w:val="20"/>
          <w:szCs w:val="20"/>
        </w:rPr>
        <w:t>e</w:t>
      </w:r>
      <w:r>
        <w:rPr>
          <w:rFonts w:ascii="Calibri" w:eastAsia="Calibri" w:hAnsi="Calibri" w:cs="Calibri"/>
          <w:sz w:val="20"/>
          <w:szCs w:val="20"/>
        </w:rPr>
        <w:t>.</w:t>
      </w:r>
    </w:p>
    <w:p w14:paraId="35FD2384" w14:textId="77777777" w:rsidR="007C62E7" w:rsidRDefault="007C62E7" w:rsidP="007C62E7">
      <w:pPr>
        <w:spacing w:before="3" w:line="160" w:lineRule="exact"/>
        <w:rPr>
          <w:sz w:val="16"/>
          <w:szCs w:val="16"/>
        </w:rPr>
      </w:pPr>
    </w:p>
    <w:p w14:paraId="4B484383" w14:textId="77777777" w:rsidR="007C62E7" w:rsidRDefault="007C62E7" w:rsidP="007C62E7">
      <w:pPr>
        <w:spacing w:line="200" w:lineRule="exact"/>
        <w:rPr>
          <w:sz w:val="20"/>
          <w:szCs w:val="20"/>
        </w:rPr>
      </w:pPr>
    </w:p>
    <w:p w14:paraId="2E52DA26" w14:textId="77777777" w:rsidR="007C62E7" w:rsidRDefault="007C62E7" w:rsidP="005B3361">
      <w:pPr>
        <w:numPr>
          <w:ilvl w:val="2"/>
          <w:numId w:val="11"/>
        </w:numPr>
        <w:tabs>
          <w:tab w:val="left" w:pos="566"/>
        </w:tabs>
        <w:ind w:left="566"/>
        <w:rPr>
          <w:rFonts w:ascii="Calibri" w:eastAsia="Calibri" w:hAnsi="Calibri" w:cs="Calibri"/>
          <w:sz w:val="20"/>
          <w:szCs w:val="20"/>
        </w:rPr>
      </w:pPr>
      <w:bookmarkStart w:id="65" w:name="_bookmark78"/>
      <w:bookmarkEnd w:id="65"/>
      <w:r>
        <w:rPr>
          <w:rFonts w:ascii="Calibri" w:eastAsia="Calibri" w:hAnsi="Calibri" w:cs="Calibri"/>
          <w:b/>
          <w:bCs/>
          <w:spacing w:val="1"/>
          <w:sz w:val="20"/>
          <w:szCs w:val="20"/>
        </w:rPr>
        <w:t>O</w:t>
      </w:r>
      <w:r>
        <w:rPr>
          <w:rFonts w:ascii="Calibri" w:eastAsia="Calibri" w:hAnsi="Calibri" w:cs="Calibri"/>
          <w:b/>
          <w:bCs/>
          <w:spacing w:val="-1"/>
          <w:sz w:val="20"/>
          <w:szCs w:val="20"/>
        </w:rPr>
        <w:t>v</w:t>
      </w:r>
      <w:r>
        <w:rPr>
          <w:rFonts w:ascii="Calibri" w:eastAsia="Calibri" w:hAnsi="Calibri" w:cs="Calibri"/>
          <w:b/>
          <w:bCs/>
          <w:sz w:val="20"/>
          <w:szCs w:val="20"/>
        </w:rPr>
        <w:t>ertime</w:t>
      </w:r>
    </w:p>
    <w:p w14:paraId="3B87AA50" w14:textId="77777777" w:rsidR="007C62E7" w:rsidRDefault="007C62E7" w:rsidP="005B3361">
      <w:pPr>
        <w:numPr>
          <w:ilvl w:val="3"/>
          <w:numId w:val="11"/>
        </w:numPr>
        <w:tabs>
          <w:tab w:val="left" w:pos="1193"/>
        </w:tabs>
        <w:spacing w:before="99"/>
        <w:ind w:left="1193"/>
        <w:rPr>
          <w:rFonts w:ascii="Calibri" w:eastAsia="Calibri" w:hAnsi="Calibri" w:cs="Calibri"/>
          <w:sz w:val="20"/>
          <w:szCs w:val="20"/>
        </w:rPr>
      </w:pPr>
      <w:r>
        <w:rPr>
          <w:rFonts w:ascii="Calibri" w:eastAsia="Calibri" w:hAnsi="Calibri" w:cs="Calibri"/>
          <w:sz w:val="20"/>
          <w:szCs w:val="20"/>
        </w:rPr>
        <w:t>O</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rt</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m</w:t>
      </w:r>
      <w:r>
        <w:rPr>
          <w:rFonts w:ascii="Calibri" w:eastAsia="Calibri" w:hAnsi="Calibri" w:cs="Calibri"/>
          <w:sz w:val="20"/>
          <w:szCs w:val="20"/>
        </w:rPr>
        <w:t>in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z w:val="20"/>
          <w:szCs w:val="20"/>
        </w:rPr>
        <w:t>ctor</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clu</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in</w:t>
      </w:r>
      <w:r>
        <w:rPr>
          <w:rFonts w:ascii="Calibri" w:eastAsia="Calibri" w:hAnsi="Calibri" w:cs="Calibri"/>
          <w:spacing w:val="-3"/>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7"/>
          <w:sz w:val="20"/>
          <w:szCs w:val="20"/>
        </w:rPr>
        <w:t>m</w:t>
      </w:r>
      <w:r>
        <w:rPr>
          <w:rFonts w:ascii="Calibri" w:eastAsia="Calibri" w:hAnsi="Calibri" w:cs="Calibri"/>
          <w:position w:val="10"/>
          <w:sz w:val="13"/>
          <w:szCs w:val="13"/>
        </w:rPr>
        <w:t>3</w:t>
      </w:r>
      <w:r>
        <w:rPr>
          <w:rFonts w:ascii="Calibri" w:eastAsia="Calibri" w:hAnsi="Calibri" w:cs="Calibri"/>
          <w:spacing w:val="10"/>
          <w:position w:val="10"/>
          <w:sz w:val="13"/>
          <w:szCs w:val="13"/>
        </w:rPr>
        <w:t xml:space="preserve"> </w:t>
      </w:r>
      <w:r>
        <w:rPr>
          <w:rFonts w:ascii="Calibri" w:eastAsia="Calibri" w:hAnsi="Calibri" w:cs="Calibri"/>
          <w:sz w:val="20"/>
          <w:szCs w:val="20"/>
        </w:rPr>
        <w:t>pric</w:t>
      </w:r>
      <w:r>
        <w:rPr>
          <w:rFonts w:ascii="Calibri" w:eastAsia="Calibri" w:hAnsi="Calibri" w:cs="Calibri"/>
          <w:spacing w:val="-1"/>
          <w:sz w:val="20"/>
          <w:szCs w:val="20"/>
        </w:rPr>
        <w:t>e</w:t>
      </w:r>
      <w:r>
        <w:rPr>
          <w:rFonts w:ascii="Calibri" w:eastAsia="Calibri" w:hAnsi="Calibri" w:cs="Calibri"/>
          <w:sz w:val="20"/>
          <w:szCs w:val="20"/>
        </w:rPr>
        <w:t>.</w:t>
      </w:r>
    </w:p>
    <w:p w14:paraId="5E9D95FA" w14:textId="77777777" w:rsidR="007C62E7" w:rsidRDefault="007C62E7" w:rsidP="007C62E7">
      <w:pPr>
        <w:spacing w:before="3" w:line="160" w:lineRule="exact"/>
        <w:rPr>
          <w:sz w:val="16"/>
          <w:szCs w:val="16"/>
        </w:rPr>
      </w:pPr>
    </w:p>
    <w:p w14:paraId="5E8F8CA2" w14:textId="77777777" w:rsidR="007C62E7" w:rsidRDefault="007C62E7" w:rsidP="007C62E7">
      <w:pPr>
        <w:spacing w:line="200" w:lineRule="exact"/>
        <w:rPr>
          <w:sz w:val="20"/>
          <w:szCs w:val="20"/>
        </w:rPr>
      </w:pPr>
    </w:p>
    <w:p w14:paraId="44130382" w14:textId="77777777" w:rsidR="007C62E7" w:rsidRDefault="007C62E7" w:rsidP="005B3361">
      <w:pPr>
        <w:pStyle w:val="Heading5"/>
        <w:numPr>
          <w:ilvl w:val="1"/>
          <w:numId w:val="10"/>
        </w:numPr>
        <w:tabs>
          <w:tab w:val="left" w:pos="689"/>
        </w:tabs>
        <w:rPr>
          <w:b w:val="0"/>
          <w:bCs w:val="0"/>
        </w:rPr>
      </w:pPr>
      <w:bookmarkStart w:id="66" w:name="_bookmark79"/>
      <w:bookmarkEnd w:id="66"/>
      <w:r>
        <w:rPr>
          <w:spacing w:val="-1"/>
        </w:rPr>
        <w:t>Hea</w:t>
      </w:r>
      <w:r>
        <w:t>lth</w:t>
      </w:r>
      <w:r>
        <w:rPr>
          <w:spacing w:val="-3"/>
        </w:rPr>
        <w:t xml:space="preserve"> </w:t>
      </w:r>
      <w:r>
        <w:rPr>
          <w:spacing w:val="-1"/>
        </w:rPr>
        <w:t>a</w:t>
      </w:r>
      <w:r>
        <w:t>nd</w:t>
      </w:r>
      <w:r>
        <w:rPr>
          <w:spacing w:val="-3"/>
        </w:rPr>
        <w:t xml:space="preserve"> </w:t>
      </w:r>
      <w:r>
        <w:t>s</w:t>
      </w:r>
      <w:r>
        <w:rPr>
          <w:spacing w:val="-1"/>
        </w:rPr>
        <w:t>a</w:t>
      </w:r>
      <w:r>
        <w:t>f</w:t>
      </w:r>
      <w:r>
        <w:rPr>
          <w:spacing w:val="-1"/>
        </w:rPr>
        <w:t>e</w:t>
      </w:r>
      <w:r>
        <w:t>ty</w:t>
      </w:r>
      <w:r>
        <w:rPr>
          <w:spacing w:val="-6"/>
        </w:rPr>
        <w:t xml:space="preserve"> </w:t>
      </w:r>
      <w:r>
        <w:t>f</w:t>
      </w:r>
      <w:r>
        <w:rPr>
          <w:spacing w:val="-1"/>
        </w:rPr>
        <w:t>a</w:t>
      </w:r>
      <w:r>
        <w:t>c</w:t>
      </w:r>
      <w:r>
        <w:rPr>
          <w:spacing w:val="1"/>
        </w:rPr>
        <w:t>i</w:t>
      </w:r>
      <w:r>
        <w:rPr>
          <w:spacing w:val="-2"/>
        </w:rPr>
        <w:t>l</w:t>
      </w:r>
      <w:r>
        <w:t>i</w:t>
      </w:r>
      <w:r>
        <w:rPr>
          <w:spacing w:val="-2"/>
        </w:rPr>
        <w:t>ti</w:t>
      </w:r>
      <w:r>
        <w:rPr>
          <w:spacing w:val="-1"/>
        </w:rPr>
        <w:t>e</w:t>
      </w:r>
      <w:r>
        <w:t>s</w:t>
      </w:r>
      <w:r>
        <w:rPr>
          <w:spacing w:val="-5"/>
        </w:rPr>
        <w:t xml:space="preserve"> </w:t>
      </w:r>
      <w:r>
        <w:t>on</w:t>
      </w:r>
      <w:r>
        <w:rPr>
          <w:spacing w:val="-3"/>
        </w:rPr>
        <w:t xml:space="preserve"> </w:t>
      </w:r>
      <w:r>
        <w:rPr>
          <w:spacing w:val="-2"/>
        </w:rPr>
        <w:t>t</w:t>
      </w:r>
      <w:r>
        <w:t>he</w:t>
      </w:r>
      <w:r>
        <w:rPr>
          <w:spacing w:val="-5"/>
        </w:rPr>
        <w:t xml:space="preserve"> </w:t>
      </w:r>
      <w:r>
        <w:rPr>
          <w:spacing w:val="-2"/>
        </w:rPr>
        <w:t>A</w:t>
      </w:r>
      <w:r>
        <w:t>ff</w:t>
      </w:r>
      <w:r>
        <w:rPr>
          <w:spacing w:val="-1"/>
        </w:rPr>
        <w:t>e</w:t>
      </w:r>
      <w:r>
        <w:t>ct</w:t>
      </w:r>
      <w:r>
        <w:rPr>
          <w:spacing w:val="-1"/>
        </w:rPr>
        <w:t>e</w:t>
      </w:r>
      <w:r>
        <w:t>d</w:t>
      </w:r>
      <w:r>
        <w:rPr>
          <w:spacing w:val="-4"/>
        </w:rPr>
        <w:t xml:space="preserve"> </w:t>
      </w:r>
      <w:r>
        <w:rPr>
          <w:spacing w:val="-3"/>
        </w:rPr>
        <w:t>P</w:t>
      </w:r>
      <w:r>
        <w:t>ro</w:t>
      </w:r>
      <w:r>
        <w:rPr>
          <w:spacing w:val="-1"/>
        </w:rPr>
        <w:t>pe</w:t>
      </w:r>
      <w:r>
        <w:t>rty</w:t>
      </w:r>
    </w:p>
    <w:p w14:paraId="287A7835" w14:textId="77777777" w:rsidR="007C62E7" w:rsidRDefault="007C62E7" w:rsidP="007C62E7">
      <w:pPr>
        <w:spacing w:before="6" w:line="110" w:lineRule="exact"/>
        <w:rPr>
          <w:sz w:val="11"/>
          <w:szCs w:val="11"/>
        </w:rPr>
      </w:pPr>
    </w:p>
    <w:p w14:paraId="7D6244E5" w14:textId="77777777" w:rsidR="007C62E7" w:rsidRDefault="007C62E7" w:rsidP="007C62E7">
      <w:pPr>
        <w:spacing w:line="242" w:lineRule="exact"/>
        <w:ind w:left="113" w:right="87"/>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i/>
          <w:sz w:val="20"/>
          <w:szCs w:val="20"/>
        </w:rPr>
        <w:t>Employer</w:t>
      </w:r>
      <w:r>
        <w:rPr>
          <w:rFonts w:ascii="Calibri" w:eastAsia="Calibri" w:hAnsi="Calibri" w:cs="Calibri"/>
          <w:i/>
          <w:spacing w:val="-5"/>
          <w:sz w:val="20"/>
          <w:szCs w:val="20"/>
        </w:rPr>
        <w:t xml:space="preserve"> </w:t>
      </w:r>
      <w:r>
        <w:rPr>
          <w:rFonts w:ascii="Calibri" w:eastAsia="Calibri" w:hAnsi="Calibri" w:cs="Calibri"/>
          <w:sz w:val="20"/>
          <w:szCs w:val="20"/>
        </w:rPr>
        <w:t>do</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pacing w:val="2"/>
          <w:sz w:val="20"/>
          <w:szCs w:val="20"/>
        </w:rPr>
        <w:t>a</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proofErr w:type="gramStart"/>
      <w:r>
        <w:rPr>
          <w:rFonts w:ascii="Calibri" w:eastAsia="Calibri" w:hAnsi="Calibri" w:cs="Calibri"/>
          <w:sz w:val="20"/>
          <w:szCs w:val="20"/>
        </w:rPr>
        <w:t>M</w:t>
      </w:r>
      <w:r>
        <w:rPr>
          <w:rFonts w:ascii="Calibri" w:eastAsia="Calibri" w:hAnsi="Calibri" w:cs="Calibri"/>
          <w:spacing w:val="1"/>
          <w:sz w:val="20"/>
          <w:szCs w:val="20"/>
        </w:rPr>
        <w:t>e</w:t>
      </w:r>
      <w:r>
        <w:rPr>
          <w:rFonts w:ascii="Calibri" w:eastAsia="Calibri" w:hAnsi="Calibri" w:cs="Calibri"/>
          <w:sz w:val="20"/>
          <w:szCs w:val="20"/>
        </w:rPr>
        <w:t>dical</w:t>
      </w:r>
      <w:proofErr w:type="gramEnd"/>
      <w:r>
        <w:rPr>
          <w:rFonts w:ascii="Calibri" w:eastAsia="Calibri" w:hAnsi="Calibri" w:cs="Calibri"/>
          <w:spacing w:val="-5"/>
          <w:sz w:val="20"/>
          <w:szCs w:val="20"/>
        </w:rPr>
        <w:t xml:space="preserve"> </w:t>
      </w:r>
      <w:proofErr w:type="spellStart"/>
      <w:r>
        <w:rPr>
          <w:rFonts w:ascii="Calibri" w:eastAsia="Calibri" w:hAnsi="Calibri" w:cs="Calibri"/>
          <w:sz w:val="20"/>
          <w:szCs w:val="20"/>
        </w:rPr>
        <w:t>centre</w:t>
      </w:r>
      <w:proofErr w:type="spellEnd"/>
      <w:r>
        <w:rPr>
          <w:rFonts w:ascii="Calibri" w:eastAsia="Calibri" w:hAnsi="Calibri" w:cs="Calibri"/>
          <w:spacing w:val="-5"/>
          <w:sz w:val="20"/>
          <w:szCs w:val="20"/>
        </w:rPr>
        <w:t xml:space="preserve"> </w:t>
      </w:r>
      <w:r>
        <w:rPr>
          <w:rFonts w:ascii="Calibri" w:eastAsia="Calibri" w:hAnsi="Calibri" w:cs="Calibri"/>
          <w:sz w:val="20"/>
          <w:szCs w:val="20"/>
        </w:rPr>
        <w:t>on</w:t>
      </w:r>
      <w:r>
        <w:rPr>
          <w:rFonts w:ascii="Calibri" w:eastAsia="Calibri" w:hAnsi="Calibri" w:cs="Calibri"/>
          <w:spacing w:val="-5"/>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i</w:t>
      </w:r>
      <w:r>
        <w:rPr>
          <w:rFonts w:ascii="Calibri" w:eastAsia="Calibri" w:hAnsi="Calibri" w:cs="Calibri"/>
          <w:sz w:val="20"/>
          <w:szCs w:val="20"/>
        </w:rPr>
        <w:t>te</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pacing w:val="-1"/>
          <w:sz w:val="20"/>
          <w:szCs w:val="20"/>
        </w:rPr>
        <w:t>m</w:t>
      </w:r>
      <w:r>
        <w:rPr>
          <w:rFonts w:ascii="Calibri" w:eastAsia="Calibri" w:hAnsi="Calibri" w:cs="Calibri"/>
          <w:sz w:val="20"/>
          <w:szCs w:val="20"/>
        </w:rPr>
        <w:t>bula</w:t>
      </w:r>
      <w:r>
        <w:rPr>
          <w:rFonts w:ascii="Calibri" w:eastAsia="Calibri" w:hAnsi="Calibri" w:cs="Calibri"/>
          <w:spacing w:val="1"/>
          <w:sz w:val="20"/>
          <w:szCs w:val="20"/>
        </w:rPr>
        <w:t>n</w:t>
      </w:r>
      <w:r>
        <w:rPr>
          <w:rFonts w:ascii="Calibri" w:eastAsia="Calibri" w:hAnsi="Calibri" w:cs="Calibri"/>
          <w:sz w:val="20"/>
          <w:szCs w:val="20"/>
        </w:rPr>
        <w:t>ce</w:t>
      </w:r>
      <w:r>
        <w:rPr>
          <w:rFonts w:ascii="Calibri" w:eastAsia="Calibri" w:hAnsi="Calibri" w:cs="Calibri"/>
          <w:spacing w:val="-6"/>
          <w:sz w:val="20"/>
          <w:szCs w:val="20"/>
        </w:rPr>
        <w:t xml:space="preserve"> </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v</w:t>
      </w:r>
      <w:r>
        <w:rPr>
          <w:rFonts w:ascii="Calibri" w:eastAsia="Calibri" w:hAnsi="Calibri" w:cs="Calibri"/>
          <w:spacing w:val="2"/>
          <w:sz w:val="20"/>
          <w:szCs w:val="20"/>
        </w:rPr>
        <w:t>i</w:t>
      </w:r>
      <w:r>
        <w:rPr>
          <w:rFonts w:ascii="Calibri" w:eastAsia="Calibri" w:hAnsi="Calibri" w:cs="Calibri"/>
          <w:sz w:val="20"/>
          <w:szCs w:val="20"/>
        </w:rPr>
        <w:t>ce</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4"/>
          <w:sz w:val="20"/>
          <w:szCs w:val="20"/>
        </w:rPr>
        <w:t xml:space="preserve"> </w:t>
      </w:r>
      <w:r>
        <w:rPr>
          <w:rFonts w:ascii="Calibri" w:eastAsia="Calibri" w:hAnsi="Calibri" w:cs="Calibri"/>
          <w:sz w:val="20"/>
          <w:szCs w:val="20"/>
        </w:rPr>
        <w:t>train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m</w:t>
      </w:r>
      <w:r>
        <w:rPr>
          <w:rFonts w:ascii="Calibri" w:eastAsia="Calibri" w:hAnsi="Calibri" w:cs="Calibri"/>
          <w:spacing w:val="-1"/>
          <w:sz w:val="20"/>
          <w:szCs w:val="20"/>
        </w:rPr>
        <w:t>e</w:t>
      </w:r>
      <w:r>
        <w:rPr>
          <w:rFonts w:ascii="Calibri" w:eastAsia="Calibri" w:hAnsi="Calibri" w:cs="Calibri"/>
          <w:sz w:val="20"/>
          <w:szCs w:val="20"/>
        </w:rPr>
        <w:t>dical</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s</w:t>
      </w:r>
      <w:r>
        <w:rPr>
          <w:rFonts w:ascii="Calibri" w:eastAsia="Calibri" w:hAnsi="Calibri" w:cs="Calibri"/>
          <w:sz w:val="20"/>
          <w:szCs w:val="20"/>
        </w:rPr>
        <w:t>onn</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z w:val="20"/>
          <w:szCs w:val="20"/>
        </w:rPr>
        <w:t>in</w:t>
      </w:r>
      <w:r>
        <w:rPr>
          <w:rFonts w:ascii="Calibri" w:eastAsia="Calibri" w:hAnsi="Calibri" w:cs="Calibri"/>
          <w:spacing w:val="-5"/>
          <w:sz w:val="20"/>
          <w:szCs w:val="20"/>
        </w:rPr>
        <w:t xml:space="preserve"> </w:t>
      </w:r>
      <w:r>
        <w:rPr>
          <w:rFonts w:ascii="Calibri" w:eastAsia="Calibri" w:hAnsi="Calibri" w:cs="Calibri"/>
          <w:sz w:val="20"/>
          <w:szCs w:val="20"/>
        </w:rPr>
        <w:t>ca</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w w:val="99"/>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rg</w:t>
      </w:r>
      <w:r>
        <w:rPr>
          <w:rFonts w:ascii="Calibri" w:eastAsia="Calibri" w:hAnsi="Calibri" w:cs="Calibri"/>
          <w:spacing w:val="-1"/>
          <w:sz w:val="20"/>
          <w:szCs w:val="20"/>
        </w:rPr>
        <w:t>e</w:t>
      </w:r>
      <w:r>
        <w:rPr>
          <w:rFonts w:ascii="Calibri" w:eastAsia="Calibri" w:hAnsi="Calibri" w:cs="Calibri"/>
          <w:sz w:val="20"/>
          <w:szCs w:val="20"/>
        </w:rPr>
        <w:t>nc</w:t>
      </w:r>
      <w:r>
        <w:rPr>
          <w:rFonts w:ascii="Calibri" w:eastAsia="Calibri" w:hAnsi="Calibri" w:cs="Calibri"/>
          <w:spacing w:val="1"/>
          <w:sz w:val="20"/>
          <w:szCs w:val="20"/>
        </w:rPr>
        <w:t>i</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w:t>
      </w:r>
    </w:p>
    <w:p w14:paraId="3DF9F582" w14:textId="77777777" w:rsidR="007C62E7" w:rsidRDefault="007C62E7" w:rsidP="007C62E7">
      <w:pPr>
        <w:spacing w:before="6"/>
        <w:ind w:left="113"/>
        <w:rPr>
          <w:rFonts w:ascii="Calibri" w:eastAsia="Calibri" w:hAnsi="Calibri" w:cs="Calibri"/>
          <w:sz w:val="20"/>
          <w:szCs w:val="20"/>
        </w:rPr>
      </w:pPr>
      <w:r>
        <w:rPr>
          <w:rFonts w:ascii="Calibri" w:eastAsia="Calibri" w:hAnsi="Calibri" w:cs="Calibri"/>
          <w:sz w:val="20"/>
          <w:szCs w:val="20"/>
        </w:rPr>
        <w:t>Al</w:t>
      </w:r>
      <w:r>
        <w:rPr>
          <w:rFonts w:ascii="Calibri" w:eastAsia="Calibri" w:hAnsi="Calibri" w:cs="Calibri"/>
          <w:spacing w:val="-2"/>
          <w:sz w:val="20"/>
          <w:szCs w:val="20"/>
        </w:rPr>
        <w:t>s</w:t>
      </w:r>
      <w:r>
        <w:rPr>
          <w:rFonts w:ascii="Calibri" w:eastAsia="Calibri" w:hAnsi="Calibri" w:cs="Calibri"/>
          <w:sz w:val="20"/>
          <w:szCs w:val="20"/>
        </w:rPr>
        <w:t>o</w:t>
      </w:r>
      <w:r>
        <w:rPr>
          <w:rFonts w:ascii="Calibri" w:eastAsia="Calibri" w:hAnsi="Calibri" w:cs="Calibri"/>
          <w:spacing w:val="-5"/>
          <w:sz w:val="20"/>
          <w:szCs w:val="20"/>
        </w:rPr>
        <w:t xml:space="preserve"> </w:t>
      </w:r>
      <w:r>
        <w:rPr>
          <w:rFonts w:ascii="Calibri" w:eastAsia="Calibri" w:hAnsi="Calibri" w:cs="Calibri"/>
          <w:sz w:val="20"/>
          <w:szCs w:val="20"/>
        </w:rPr>
        <w:t>on</w:t>
      </w:r>
      <w:r>
        <w:rPr>
          <w:rFonts w:ascii="Calibri" w:eastAsia="Calibri" w:hAnsi="Calibri" w:cs="Calibri"/>
          <w:spacing w:val="-4"/>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i</w:t>
      </w:r>
      <w:r>
        <w:rPr>
          <w:rFonts w:ascii="Calibri" w:eastAsia="Calibri" w:hAnsi="Calibri" w:cs="Calibri"/>
          <w:sz w:val="20"/>
          <w:szCs w:val="20"/>
        </w:rPr>
        <w:t>te</w:t>
      </w:r>
      <w:r>
        <w:rPr>
          <w:rFonts w:ascii="Calibri" w:eastAsia="Calibri" w:hAnsi="Calibri" w:cs="Calibri"/>
          <w:spacing w:val="-5"/>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z w:val="20"/>
          <w:szCs w:val="20"/>
        </w:rPr>
        <w:t>Fi</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s</w:t>
      </w:r>
      <w:r>
        <w:rPr>
          <w:rFonts w:ascii="Calibri" w:eastAsia="Calibri" w:hAnsi="Calibri" w:cs="Calibri"/>
          <w:spacing w:val="-2"/>
          <w:sz w:val="20"/>
          <w:szCs w:val="20"/>
        </w:rPr>
        <w:t>e</w:t>
      </w:r>
      <w:r>
        <w:rPr>
          <w:rFonts w:ascii="Calibri" w:eastAsia="Calibri" w:hAnsi="Calibri" w:cs="Calibri"/>
          <w:spacing w:val="2"/>
          <w:sz w:val="20"/>
          <w:szCs w:val="20"/>
        </w:rPr>
        <w:t>r</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1"/>
          <w:sz w:val="20"/>
          <w:szCs w:val="20"/>
        </w:rPr>
        <w:t>c</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i</w:t>
      </w:r>
      <w:r>
        <w:rPr>
          <w:rFonts w:ascii="Calibri" w:eastAsia="Calibri" w:hAnsi="Calibri" w:cs="Calibri"/>
          <w:sz w:val="20"/>
          <w:szCs w:val="20"/>
        </w:rPr>
        <w:t>th</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z w:val="20"/>
          <w:szCs w:val="20"/>
        </w:rPr>
        <w:t>fire</w:t>
      </w:r>
      <w:r>
        <w:rPr>
          <w:rFonts w:ascii="Calibri" w:eastAsia="Calibri" w:hAnsi="Calibri" w:cs="Calibri"/>
          <w:spacing w:val="-6"/>
          <w:sz w:val="20"/>
          <w:szCs w:val="20"/>
        </w:rPr>
        <w:t xml:space="preserve"> </w:t>
      </w:r>
      <w:r>
        <w:rPr>
          <w:rFonts w:ascii="Calibri" w:eastAsia="Calibri" w:hAnsi="Calibri" w:cs="Calibri"/>
          <w:sz w:val="20"/>
          <w:szCs w:val="20"/>
        </w:rPr>
        <w:t>tr</w:t>
      </w:r>
      <w:r>
        <w:rPr>
          <w:rFonts w:ascii="Calibri" w:eastAsia="Calibri" w:hAnsi="Calibri" w:cs="Calibri"/>
          <w:spacing w:val="1"/>
          <w:sz w:val="20"/>
          <w:szCs w:val="20"/>
        </w:rPr>
        <w:t>u</w:t>
      </w:r>
      <w:r>
        <w:rPr>
          <w:rFonts w:ascii="Calibri" w:eastAsia="Calibri" w:hAnsi="Calibri" w:cs="Calibri"/>
          <w:sz w:val="20"/>
          <w:szCs w:val="20"/>
        </w:rPr>
        <w:t>ck</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train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Pr</w:t>
      </w:r>
      <w:r>
        <w:rPr>
          <w:rFonts w:ascii="Calibri" w:eastAsia="Calibri" w:hAnsi="Calibri" w:cs="Calibri"/>
          <w:spacing w:val="-2"/>
          <w:sz w:val="20"/>
          <w:szCs w:val="20"/>
        </w:rPr>
        <w:t>o</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am</w:t>
      </w:r>
      <w:r>
        <w:rPr>
          <w:rFonts w:ascii="Calibri" w:eastAsia="Calibri" w:hAnsi="Calibri" w:cs="Calibri"/>
          <w:spacing w:val="-5"/>
          <w:sz w:val="20"/>
          <w:szCs w:val="20"/>
        </w:rPr>
        <w:t xml:space="preserve"> </w:t>
      </w:r>
      <w:r>
        <w:rPr>
          <w:rFonts w:ascii="Calibri" w:eastAsia="Calibri" w:hAnsi="Calibri" w:cs="Calibri"/>
          <w:sz w:val="20"/>
          <w:szCs w:val="20"/>
        </w:rPr>
        <w:t>m</w:t>
      </w:r>
      <w:r>
        <w:rPr>
          <w:rFonts w:ascii="Calibri" w:eastAsia="Calibri" w:hAnsi="Calibri" w:cs="Calibri"/>
          <w:spacing w:val="1"/>
          <w:sz w:val="20"/>
          <w:szCs w:val="20"/>
        </w:rPr>
        <w:t>e</w:t>
      </w:r>
      <w:r>
        <w:rPr>
          <w:rFonts w:ascii="Calibri" w:eastAsia="Calibri" w:hAnsi="Calibri" w:cs="Calibri"/>
          <w:spacing w:val="5"/>
          <w:sz w:val="20"/>
          <w:szCs w:val="20"/>
        </w:rPr>
        <w:t>m</w:t>
      </w:r>
      <w:r>
        <w:rPr>
          <w:rFonts w:ascii="Calibri" w:eastAsia="Calibri" w:hAnsi="Calibri" w:cs="Calibri"/>
          <w:sz w:val="20"/>
          <w:szCs w:val="20"/>
        </w:rPr>
        <w:t>b</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1"/>
          <w:sz w:val="20"/>
          <w:szCs w:val="20"/>
        </w:rPr>
        <w:t xml:space="preserve"> 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rg</w:t>
      </w:r>
      <w:r>
        <w:rPr>
          <w:rFonts w:ascii="Calibri" w:eastAsia="Calibri" w:hAnsi="Calibri" w:cs="Calibri"/>
          <w:spacing w:val="1"/>
          <w:sz w:val="20"/>
          <w:szCs w:val="20"/>
        </w:rPr>
        <w:t>e</w:t>
      </w:r>
      <w:r>
        <w:rPr>
          <w:rFonts w:ascii="Calibri" w:eastAsia="Calibri" w:hAnsi="Calibri" w:cs="Calibri"/>
          <w:sz w:val="20"/>
          <w:szCs w:val="20"/>
        </w:rPr>
        <w:t>nci</w:t>
      </w:r>
      <w:r>
        <w:rPr>
          <w:rFonts w:ascii="Calibri" w:eastAsia="Calibri" w:hAnsi="Calibri" w:cs="Calibri"/>
          <w:spacing w:val="-1"/>
          <w:sz w:val="20"/>
          <w:szCs w:val="20"/>
        </w:rPr>
        <w:t>es</w:t>
      </w:r>
      <w:r>
        <w:rPr>
          <w:rFonts w:ascii="Calibri" w:eastAsia="Calibri" w:hAnsi="Calibri" w:cs="Calibri"/>
          <w:sz w:val="20"/>
          <w:szCs w:val="20"/>
        </w:rPr>
        <w:t>.</w:t>
      </w:r>
    </w:p>
    <w:p w14:paraId="394C60DB" w14:textId="77777777" w:rsidR="007C62E7" w:rsidRDefault="007C62E7" w:rsidP="007C62E7">
      <w:pPr>
        <w:spacing w:before="5" w:line="240" w:lineRule="exact"/>
        <w:rPr>
          <w:sz w:val="24"/>
          <w:szCs w:val="24"/>
        </w:rPr>
      </w:pPr>
    </w:p>
    <w:p w14:paraId="422C893A" w14:textId="77777777" w:rsidR="007C62E7" w:rsidRDefault="007C62E7" w:rsidP="007C62E7">
      <w:pPr>
        <w:ind w:left="113"/>
        <w:rPr>
          <w:rFonts w:ascii="Calibri" w:eastAsia="Calibri" w:hAnsi="Calibri" w:cs="Calibri"/>
          <w:sz w:val="20"/>
          <w:szCs w:val="20"/>
        </w:rPr>
      </w:pPr>
      <w:r>
        <w:rPr>
          <w:rFonts w:ascii="Calibri" w:eastAsia="Calibri" w:hAnsi="Calibri" w:cs="Calibri"/>
          <w:b/>
          <w:bCs/>
          <w:sz w:val="20"/>
          <w:szCs w:val="20"/>
          <w:u w:val="single" w:color="000000"/>
        </w:rPr>
        <w:t>Note</w:t>
      </w:r>
    </w:p>
    <w:p w14:paraId="41993D7A" w14:textId="77777777" w:rsidR="007C62E7" w:rsidRDefault="007C62E7" w:rsidP="007C62E7">
      <w:pPr>
        <w:spacing w:line="242" w:lineRule="exact"/>
        <w:ind w:left="113"/>
        <w:rPr>
          <w:rFonts w:ascii="Calibri" w:eastAsia="Calibri" w:hAnsi="Calibri" w:cs="Calibri"/>
          <w:sz w:val="20"/>
          <w:szCs w:val="20"/>
        </w:rPr>
      </w:pPr>
      <w:r>
        <w:rPr>
          <w:rFonts w:ascii="Calibri" w:eastAsia="Calibri" w:hAnsi="Calibri" w:cs="Calibri"/>
          <w:b/>
          <w:bCs/>
          <w:sz w:val="20"/>
          <w:szCs w:val="20"/>
        </w:rPr>
        <w:t>Int</w:t>
      </w:r>
      <w:r>
        <w:rPr>
          <w:rFonts w:ascii="Calibri" w:eastAsia="Calibri" w:hAnsi="Calibri" w:cs="Calibri"/>
          <w:b/>
          <w:bCs/>
          <w:spacing w:val="1"/>
          <w:sz w:val="20"/>
          <w:szCs w:val="20"/>
        </w:rPr>
        <w:t>o</w:t>
      </w:r>
      <w:r>
        <w:rPr>
          <w:rFonts w:ascii="Calibri" w:eastAsia="Calibri" w:hAnsi="Calibri" w:cs="Calibri"/>
          <w:b/>
          <w:bCs/>
          <w:sz w:val="20"/>
          <w:szCs w:val="20"/>
        </w:rPr>
        <w:t>x</w:t>
      </w:r>
      <w:r>
        <w:rPr>
          <w:rFonts w:ascii="Calibri" w:eastAsia="Calibri" w:hAnsi="Calibri" w:cs="Calibri"/>
          <w:b/>
          <w:bCs/>
          <w:spacing w:val="-2"/>
          <w:sz w:val="20"/>
          <w:szCs w:val="20"/>
        </w:rPr>
        <w:t>i</w:t>
      </w:r>
      <w:r>
        <w:rPr>
          <w:rFonts w:ascii="Calibri" w:eastAsia="Calibri" w:hAnsi="Calibri" w:cs="Calibri"/>
          <w:b/>
          <w:bCs/>
          <w:sz w:val="20"/>
          <w:szCs w:val="20"/>
        </w:rPr>
        <w:t>cating</w:t>
      </w:r>
      <w:r>
        <w:rPr>
          <w:rFonts w:ascii="Calibri" w:eastAsia="Calibri" w:hAnsi="Calibri" w:cs="Calibri"/>
          <w:b/>
          <w:bCs/>
          <w:spacing w:val="-20"/>
          <w:sz w:val="20"/>
          <w:szCs w:val="20"/>
        </w:rPr>
        <w:t xml:space="preserve"> </w:t>
      </w:r>
      <w:r>
        <w:rPr>
          <w:rFonts w:ascii="Calibri" w:eastAsia="Calibri" w:hAnsi="Calibri" w:cs="Calibri"/>
          <w:b/>
          <w:bCs/>
          <w:sz w:val="20"/>
          <w:szCs w:val="20"/>
        </w:rPr>
        <w:t>substa</w:t>
      </w:r>
      <w:r>
        <w:rPr>
          <w:rFonts w:ascii="Calibri" w:eastAsia="Calibri" w:hAnsi="Calibri" w:cs="Calibri"/>
          <w:b/>
          <w:bCs/>
          <w:spacing w:val="1"/>
          <w:sz w:val="20"/>
          <w:szCs w:val="20"/>
        </w:rPr>
        <w:t>n</w:t>
      </w:r>
      <w:r>
        <w:rPr>
          <w:rFonts w:ascii="Calibri" w:eastAsia="Calibri" w:hAnsi="Calibri" w:cs="Calibri"/>
          <w:b/>
          <w:bCs/>
          <w:sz w:val="20"/>
          <w:szCs w:val="20"/>
        </w:rPr>
        <w:t>ces:</w:t>
      </w:r>
    </w:p>
    <w:p w14:paraId="2ED84F22" w14:textId="77777777" w:rsidR="007C62E7" w:rsidRDefault="007C62E7" w:rsidP="007C62E7">
      <w:pPr>
        <w:ind w:left="113"/>
        <w:rPr>
          <w:rFonts w:ascii="Calibri" w:eastAsia="Calibri" w:hAnsi="Calibri" w:cs="Calibri"/>
          <w:sz w:val="20"/>
          <w:szCs w:val="20"/>
        </w:rPr>
      </w:pPr>
      <w:r>
        <w:rPr>
          <w:rFonts w:ascii="Calibri" w:eastAsia="Calibri" w:hAnsi="Calibri" w:cs="Calibri"/>
          <w:b/>
          <w:bCs/>
          <w:sz w:val="20"/>
          <w:szCs w:val="20"/>
        </w:rPr>
        <w:t>No</w:t>
      </w:r>
      <w:r>
        <w:rPr>
          <w:rFonts w:ascii="Calibri" w:eastAsia="Calibri" w:hAnsi="Calibri" w:cs="Calibri"/>
          <w:b/>
          <w:bCs/>
          <w:spacing w:val="-5"/>
          <w:sz w:val="20"/>
          <w:szCs w:val="20"/>
        </w:rPr>
        <w:t xml:space="preserve"> </w:t>
      </w:r>
      <w:r>
        <w:rPr>
          <w:rFonts w:ascii="Calibri" w:eastAsia="Calibri" w:hAnsi="Calibri" w:cs="Calibri"/>
          <w:b/>
          <w:bCs/>
          <w:sz w:val="20"/>
          <w:szCs w:val="20"/>
        </w:rPr>
        <w:t>alc</w:t>
      </w:r>
      <w:r>
        <w:rPr>
          <w:rFonts w:ascii="Calibri" w:eastAsia="Calibri" w:hAnsi="Calibri" w:cs="Calibri"/>
          <w:b/>
          <w:bCs/>
          <w:spacing w:val="1"/>
          <w:sz w:val="20"/>
          <w:szCs w:val="20"/>
        </w:rPr>
        <w:t>o</w:t>
      </w:r>
      <w:r>
        <w:rPr>
          <w:rFonts w:ascii="Calibri" w:eastAsia="Calibri" w:hAnsi="Calibri" w:cs="Calibri"/>
          <w:b/>
          <w:bCs/>
          <w:sz w:val="20"/>
          <w:szCs w:val="20"/>
        </w:rPr>
        <w:t>hol</w:t>
      </w:r>
      <w:r>
        <w:rPr>
          <w:rFonts w:ascii="Calibri" w:eastAsia="Calibri" w:hAnsi="Calibri" w:cs="Calibri"/>
          <w:b/>
          <w:bCs/>
          <w:spacing w:val="-6"/>
          <w:sz w:val="20"/>
          <w:szCs w:val="20"/>
        </w:rPr>
        <w:t xml:space="preserve"> </w:t>
      </w:r>
      <w:r>
        <w:rPr>
          <w:rFonts w:ascii="Calibri" w:eastAsia="Calibri" w:hAnsi="Calibri" w:cs="Calibri"/>
          <w:b/>
          <w:bCs/>
          <w:sz w:val="20"/>
          <w:szCs w:val="20"/>
        </w:rPr>
        <w:t>w</w:t>
      </w:r>
      <w:r>
        <w:rPr>
          <w:rFonts w:ascii="Calibri" w:eastAsia="Calibri" w:hAnsi="Calibri" w:cs="Calibri"/>
          <w:b/>
          <w:bCs/>
          <w:spacing w:val="-1"/>
          <w:sz w:val="20"/>
          <w:szCs w:val="20"/>
        </w:rPr>
        <w:t>il</w:t>
      </w:r>
      <w:r>
        <w:rPr>
          <w:rFonts w:ascii="Calibri" w:eastAsia="Calibri" w:hAnsi="Calibri" w:cs="Calibri"/>
          <w:b/>
          <w:bCs/>
          <w:sz w:val="20"/>
          <w:szCs w:val="20"/>
        </w:rPr>
        <w:t>l</w:t>
      </w:r>
      <w:r>
        <w:rPr>
          <w:rFonts w:ascii="Calibri" w:eastAsia="Calibri" w:hAnsi="Calibri" w:cs="Calibri"/>
          <w:b/>
          <w:bCs/>
          <w:spacing w:val="-6"/>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e</w:t>
      </w:r>
      <w:r>
        <w:rPr>
          <w:rFonts w:ascii="Calibri" w:eastAsia="Calibri" w:hAnsi="Calibri" w:cs="Calibri"/>
          <w:b/>
          <w:bCs/>
          <w:spacing w:val="-4"/>
          <w:sz w:val="20"/>
          <w:szCs w:val="20"/>
        </w:rPr>
        <w:t xml:space="preserve"> </w:t>
      </w:r>
      <w:r>
        <w:rPr>
          <w:rFonts w:ascii="Calibri" w:eastAsia="Calibri" w:hAnsi="Calibri" w:cs="Calibri"/>
          <w:b/>
          <w:bCs/>
          <w:sz w:val="20"/>
          <w:szCs w:val="20"/>
        </w:rPr>
        <w:t>a</w:t>
      </w:r>
      <w:r>
        <w:rPr>
          <w:rFonts w:ascii="Calibri" w:eastAsia="Calibri" w:hAnsi="Calibri" w:cs="Calibri"/>
          <w:b/>
          <w:bCs/>
          <w:spacing w:val="1"/>
          <w:sz w:val="20"/>
          <w:szCs w:val="20"/>
        </w:rPr>
        <w:t>l</w:t>
      </w:r>
      <w:r>
        <w:rPr>
          <w:rFonts w:ascii="Calibri" w:eastAsia="Calibri" w:hAnsi="Calibri" w:cs="Calibri"/>
          <w:b/>
          <w:bCs/>
          <w:spacing w:val="-1"/>
          <w:sz w:val="20"/>
          <w:szCs w:val="20"/>
        </w:rPr>
        <w:t>l</w:t>
      </w:r>
      <w:r>
        <w:rPr>
          <w:rFonts w:ascii="Calibri" w:eastAsia="Calibri" w:hAnsi="Calibri" w:cs="Calibri"/>
          <w:b/>
          <w:bCs/>
          <w:sz w:val="20"/>
          <w:szCs w:val="20"/>
        </w:rPr>
        <w:t>owed</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o</w:t>
      </w:r>
      <w:r>
        <w:rPr>
          <w:rFonts w:ascii="Calibri" w:eastAsia="Calibri" w:hAnsi="Calibri" w:cs="Calibri"/>
          <w:b/>
          <w:bCs/>
          <w:sz w:val="20"/>
          <w:szCs w:val="20"/>
        </w:rPr>
        <w:t>n</w:t>
      </w:r>
      <w:r>
        <w:rPr>
          <w:rFonts w:ascii="Calibri" w:eastAsia="Calibri" w:hAnsi="Calibri" w:cs="Calibri"/>
          <w:b/>
          <w:bCs/>
          <w:spacing w:val="-4"/>
          <w:sz w:val="20"/>
          <w:szCs w:val="20"/>
        </w:rPr>
        <w:t xml:space="preserve"> </w:t>
      </w:r>
      <w:r>
        <w:rPr>
          <w:rFonts w:ascii="Calibri" w:eastAsia="Calibri" w:hAnsi="Calibri" w:cs="Calibri"/>
          <w:b/>
          <w:bCs/>
          <w:sz w:val="20"/>
          <w:szCs w:val="20"/>
        </w:rPr>
        <w:t>s</w:t>
      </w:r>
      <w:r>
        <w:rPr>
          <w:rFonts w:ascii="Calibri" w:eastAsia="Calibri" w:hAnsi="Calibri" w:cs="Calibri"/>
          <w:b/>
          <w:bCs/>
          <w:spacing w:val="-1"/>
          <w:sz w:val="20"/>
          <w:szCs w:val="20"/>
        </w:rPr>
        <w:t>i</w:t>
      </w:r>
      <w:r>
        <w:rPr>
          <w:rFonts w:ascii="Calibri" w:eastAsia="Calibri" w:hAnsi="Calibri" w:cs="Calibri"/>
          <w:b/>
          <w:bCs/>
          <w:sz w:val="20"/>
          <w:szCs w:val="20"/>
        </w:rPr>
        <w:t>te.</w:t>
      </w:r>
      <w:r>
        <w:rPr>
          <w:rFonts w:ascii="Calibri" w:eastAsia="Calibri" w:hAnsi="Calibri" w:cs="Calibri"/>
          <w:b/>
          <w:bCs/>
          <w:spacing w:val="-5"/>
          <w:sz w:val="20"/>
          <w:szCs w:val="20"/>
        </w:rPr>
        <w:t xml:space="preserve"> </w:t>
      </w:r>
      <w:r>
        <w:rPr>
          <w:rFonts w:ascii="Calibri" w:eastAsia="Calibri" w:hAnsi="Calibri" w:cs="Calibri"/>
          <w:b/>
          <w:bCs/>
          <w:sz w:val="20"/>
          <w:szCs w:val="20"/>
        </w:rPr>
        <w:t>Any</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p</w:t>
      </w:r>
      <w:r>
        <w:rPr>
          <w:rFonts w:ascii="Calibri" w:eastAsia="Calibri" w:hAnsi="Calibri" w:cs="Calibri"/>
          <w:b/>
          <w:bCs/>
          <w:sz w:val="20"/>
          <w:szCs w:val="20"/>
        </w:rPr>
        <w:t>erson</w:t>
      </w:r>
      <w:r>
        <w:rPr>
          <w:rFonts w:ascii="Calibri" w:eastAsia="Calibri" w:hAnsi="Calibri" w:cs="Calibri"/>
          <w:b/>
          <w:bCs/>
          <w:spacing w:val="-4"/>
          <w:sz w:val="20"/>
          <w:szCs w:val="20"/>
        </w:rPr>
        <w:t xml:space="preserve"> </w:t>
      </w:r>
      <w:r>
        <w:rPr>
          <w:rFonts w:ascii="Calibri" w:eastAsia="Calibri" w:hAnsi="Calibri" w:cs="Calibri"/>
          <w:b/>
          <w:bCs/>
          <w:sz w:val="20"/>
          <w:szCs w:val="20"/>
        </w:rPr>
        <w:t>found</w:t>
      </w:r>
      <w:r>
        <w:rPr>
          <w:rFonts w:ascii="Calibri" w:eastAsia="Calibri" w:hAnsi="Calibri" w:cs="Calibri"/>
          <w:b/>
          <w:bCs/>
          <w:spacing w:val="-4"/>
          <w:sz w:val="20"/>
          <w:szCs w:val="20"/>
        </w:rPr>
        <w:t xml:space="preserve"> </w:t>
      </w:r>
      <w:r>
        <w:rPr>
          <w:rFonts w:ascii="Calibri" w:eastAsia="Calibri" w:hAnsi="Calibri" w:cs="Calibri"/>
          <w:b/>
          <w:bCs/>
          <w:sz w:val="20"/>
          <w:szCs w:val="20"/>
        </w:rPr>
        <w:t>in</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p</w:t>
      </w:r>
      <w:r>
        <w:rPr>
          <w:rFonts w:ascii="Calibri" w:eastAsia="Calibri" w:hAnsi="Calibri" w:cs="Calibri"/>
          <w:b/>
          <w:bCs/>
          <w:spacing w:val="-2"/>
          <w:sz w:val="20"/>
          <w:szCs w:val="20"/>
        </w:rPr>
        <w:t>o</w:t>
      </w:r>
      <w:r>
        <w:rPr>
          <w:rFonts w:ascii="Calibri" w:eastAsia="Calibri" w:hAnsi="Calibri" w:cs="Calibri"/>
          <w:b/>
          <w:bCs/>
          <w:sz w:val="20"/>
          <w:szCs w:val="20"/>
        </w:rPr>
        <w:t>ssess</w:t>
      </w:r>
      <w:r>
        <w:rPr>
          <w:rFonts w:ascii="Calibri" w:eastAsia="Calibri" w:hAnsi="Calibri" w:cs="Calibri"/>
          <w:b/>
          <w:bCs/>
          <w:spacing w:val="-2"/>
          <w:sz w:val="20"/>
          <w:szCs w:val="20"/>
        </w:rPr>
        <w:t>i</w:t>
      </w:r>
      <w:r>
        <w:rPr>
          <w:rFonts w:ascii="Calibri" w:eastAsia="Calibri" w:hAnsi="Calibri" w:cs="Calibri"/>
          <w:b/>
          <w:bCs/>
          <w:sz w:val="20"/>
          <w:szCs w:val="20"/>
        </w:rPr>
        <w:t>on</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o</w:t>
      </w:r>
      <w:r>
        <w:rPr>
          <w:rFonts w:ascii="Calibri" w:eastAsia="Calibri" w:hAnsi="Calibri" w:cs="Calibri"/>
          <w:b/>
          <w:bCs/>
          <w:sz w:val="20"/>
          <w:szCs w:val="20"/>
        </w:rPr>
        <w:t>r</w:t>
      </w:r>
      <w:r>
        <w:rPr>
          <w:rFonts w:ascii="Calibri" w:eastAsia="Calibri" w:hAnsi="Calibri" w:cs="Calibri"/>
          <w:b/>
          <w:bCs/>
          <w:spacing w:val="-4"/>
          <w:sz w:val="20"/>
          <w:szCs w:val="20"/>
        </w:rPr>
        <w:t xml:space="preserve"> </w:t>
      </w:r>
      <w:r>
        <w:rPr>
          <w:rFonts w:ascii="Calibri" w:eastAsia="Calibri" w:hAnsi="Calibri" w:cs="Calibri"/>
          <w:b/>
          <w:bCs/>
          <w:spacing w:val="1"/>
          <w:sz w:val="20"/>
          <w:szCs w:val="20"/>
        </w:rPr>
        <w:t>u</w:t>
      </w:r>
      <w:r>
        <w:rPr>
          <w:rFonts w:ascii="Calibri" w:eastAsia="Calibri" w:hAnsi="Calibri" w:cs="Calibri"/>
          <w:b/>
          <w:bCs/>
          <w:sz w:val="20"/>
          <w:szCs w:val="20"/>
        </w:rPr>
        <w:t>nder</w:t>
      </w:r>
      <w:r>
        <w:rPr>
          <w:rFonts w:ascii="Calibri" w:eastAsia="Calibri" w:hAnsi="Calibri" w:cs="Calibri"/>
          <w:b/>
          <w:bCs/>
          <w:spacing w:val="-4"/>
          <w:sz w:val="20"/>
          <w:szCs w:val="20"/>
        </w:rPr>
        <w:t xml:space="preserve"> </w:t>
      </w:r>
      <w:r>
        <w:rPr>
          <w:rFonts w:ascii="Calibri" w:eastAsia="Calibri" w:hAnsi="Calibri" w:cs="Calibri"/>
          <w:b/>
          <w:bCs/>
          <w:spacing w:val="-2"/>
          <w:sz w:val="20"/>
          <w:szCs w:val="20"/>
        </w:rPr>
        <w:t>t</w:t>
      </w:r>
      <w:r>
        <w:rPr>
          <w:rFonts w:ascii="Calibri" w:eastAsia="Calibri" w:hAnsi="Calibri" w:cs="Calibri"/>
          <w:b/>
          <w:bCs/>
          <w:sz w:val="20"/>
          <w:szCs w:val="20"/>
        </w:rPr>
        <w:t>he</w:t>
      </w:r>
      <w:r>
        <w:rPr>
          <w:rFonts w:ascii="Calibri" w:eastAsia="Calibri" w:hAnsi="Calibri" w:cs="Calibri"/>
          <w:b/>
          <w:bCs/>
          <w:spacing w:val="-4"/>
          <w:sz w:val="20"/>
          <w:szCs w:val="20"/>
        </w:rPr>
        <w:t xml:space="preserve"> </w:t>
      </w:r>
      <w:r>
        <w:rPr>
          <w:rFonts w:ascii="Calibri" w:eastAsia="Calibri" w:hAnsi="Calibri" w:cs="Calibri"/>
          <w:b/>
          <w:bCs/>
          <w:sz w:val="20"/>
          <w:szCs w:val="20"/>
        </w:rPr>
        <w:t>inf</w:t>
      </w:r>
      <w:r>
        <w:rPr>
          <w:rFonts w:ascii="Calibri" w:eastAsia="Calibri" w:hAnsi="Calibri" w:cs="Calibri"/>
          <w:b/>
          <w:bCs/>
          <w:spacing w:val="-2"/>
          <w:sz w:val="20"/>
          <w:szCs w:val="20"/>
        </w:rPr>
        <w:t>l</w:t>
      </w:r>
      <w:r>
        <w:rPr>
          <w:rFonts w:ascii="Calibri" w:eastAsia="Calibri" w:hAnsi="Calibri" w:cs="Calibri"/>
          <w:b/>
          <w:bCs/>
          <w:sz w:val="20"/>
          <w:szCs w:val="20"/>
        </w:rPr>
        <w:t>ue</w:t>
      </w:r>
      <w:r>
        <w:rPr>
          <w:rFonts w:ascii="Calibri" w:eastAsia="Calibri" w:hAnsi="Calibri" w:cs="Calibri"/>
          <w:b/>
          <w:bCs/>
          <w:spacing w:val="-2"/>
          <w:sz w:val="20"/>
          <w:szCs w:val="20"/>
        </w:rPr>
        <w:t>n</w:t>
      </w:r>
      <w:r>
        <w:rPr>
          <w:rFonts w:ascii="Calibri" w:eastAsia="Calibri" w:hAnsi="Calibri" w:cs="Calibri"/>
          <w:b/>
          <w:bCs/>
          <w:sz w:val="20"/>
          <w:szCs w:val="20"/>
        </w:rPr>
        <w:t>ce</w:t>
      </w:r>
      <w:r>
        <w:rPr>
          <w:rFonts w:ascii="Calibri" w:eastAsia="Calibri" w:hAnsi="Calibri" w:cs="Calibri"/>
          <w:b/>
          <w:bCs/>
          <w:spacing w:val="-5"/>
          <w:sz w:val="20"/>
          <w:szCs w:val="20"/>
        </w:rPr>
        <w:t xml:space="preserve"> </w:t>
      </w:r>
      <w:r>
        <w:rPr>
          <w:rFonts w:ascii="Calibri" w:eastAsia="Calibri" w:hAnsi="Calibri" w:cs="Calibri"/>
          <w:b/>
          <w:bCs/>
          <w:sz w:val="20"/>
          <w:szCs w:val="20"/>
        </w:rPr>
        <w:t>(more</w:t>
      </w:r>
      <w:r>
        <w:rPr>
          <w:rFonts w:ascii="Calibri" w:eastAsia="Calibri" w:hAnsi="Calibri" w:cs="Calibri"/>
          <w:b/>
          <w:bCs/>
          <w:spacing w:val="-4"/>
          <w:sz w:val="20"/>
          <w:szCs w:val="20"/>
        </w:rPr>
        <w:t xml:space="preserve"> </w:t>
      </w:r>
      <w:r>
        <w:rPr>
          <w:rFonts w:ascii="Calibri" w:eastAsia="Calibri" w:hAnsi="Calibri" w:cs="Calibri"/>
          <w:b/>
          <w:bCs/>
          <w:spacing w:val="-2"/>
          <w:sz w:val="20"/>
          <w:szCs w:val="20"/>
        </w:rPr>
        <w:t>t</w:t>
      </w:r>
      <w:r>
        <w:rPr>
          <w:rFonts w:ascii="Calibri" w:eastAsia="Calibri" w:hAnsi="Calibri" w:cs="Calibri"/>
          <w:b/>
          <w:bCs/>
          <w:sz w:val="20"/>
          <w:szCs w:val="20"/>
        </w:rPr>
        <w:t>han</w:t>
      </w:r>
      <w:r>
        <w:rPr>
          <w:rFonts w:ascii="Calibri" w:eastAsia="Calibri" w:hAnsi="Calibri" w:cs="Calibri"/>
          <w:b/>
          <w:bCs/>
          <w:spacing w:val="-4"/>
          <w:sz w:val="20"/>
          <w:szCs w:val="20"/>
        </w:rPr>
        <w:t xml:space="preserve"> </w:t>
      </w:r>
      <w:r>
        <w:rPr>
          <w:rFonts w:ascii="Calibri" w:eastAsia="Calibri" w:hAnsi="Calibri" w:cs="Calibri"/>
          <w:b/>
          <w:bCs/>
          <w:sz w:val="20"/>
          <w:szCs w:val="20"/>
        </w:rPr>
        <w:t>0</w:t>
      </w:r>
      <w:r>
        <w:rPr>
          <w:rFonts w:ascii="Calibri" w:eastAsia="Calibri" w:hAnsi="Calibri" w:cs="Calibri"/>
          <w:b/>
          <w:bCs/>
          <w:spacing w:val="-5"/>
          <w:sz w:val="20"/>
          <w:szCs w:val="20"/>
        </w:rPr>
        <w:t xml:space="preserve"> </w:t>
      </w:r>
      <w:r>
        <w:rPr>
          <w:rFonts w:ascii="Calibri" w:eastAsia="Calibri" w:hAnsi="Calibri" w:cs="Calibri"/>
          <w:b/>
          <w:bCs/>
          <w:sz w:val="20"/>
          <w:szCs w:val="20"/>
        </w:rPr>
        <w:t>as</w:t>
      </w:r>
      <w:r>
        <w:rPr>
          <w:rFonts w:ascii="Calibri" w:eastAsia="Calibri" w:hAnsi="Calibri" w:cs="Calibri"/>
          <w:b/>
          <w:bCs/>
          <w:spacing w:val="8"/>
          <w:sz w:val="20"/>
          <w:szCs w:val="20"/>
        </w:rPr>
        <w:t xml:space="preserve"> </w:t>
      </w:r>
      <w:r>
        <w:rPr>
          <w:rFonts w:ascii="Calibri" w:eastAsia="Calibri" w:hAnsi="Calibri" w:cs="Calibri"/>
          <w:sz w:val="20"/>
          <w:szCs w:val="20"/>
        </w:rPr>
        <w:t>Maj</w:t>
      </w:r>
      <w:r>
        <w:rPr>
          <w:rFonts w:ascii="Calibri" w:eastAsia="Calibri" w:hAnsi="Calibri" w:cs="Calibri"/>
          <w:spacing w:val="1"/>
          <w:sz w:val="20"/>
          <w:szCs w:val="20"/>
        </w:rPr>
        <w:t>u</w:t>
      </w:r>
      <w:r>
        <w:rPr>
          <w:rFonts w:ascii="Calibri" w:eastAsia="Calibri" w:hAnsi="Calibri" w:cs="Calibri"/>
          <w:sz w:val="20"/>
          <w:szCs w:val="20"/>
        </w:rPr>
        <w:t>b</w:t>
      </w:r>
      <w:r>
        <w:rPr>
          <w:rFonts w:ascii="Calibri" w:eastAsia="Calibri" w:hAnsi="Calibri" w:cs="Calibri"/>
          <w:spacing w:val="1"/>
          <w:sz w:val="20"/>
          <w:szCs w:val="20"/>
        </w:rPr>
        <w:t>a</w:t>
      </w:r>
      <w:r>
        <w:rPr>
          <w:rFonts w:ascii="Calibri" w:eastAsia="Calibri" w:hAnsi="Calibri" w:cs="Calibri"/>
          <w:b/>
          <w:bCs/>
          <w:spacing w:val="-1"/>
          <w:sz w:val="20"/>
          <w:szCs w:val="20"/>
        </w:rPr>
        <w:t>’</w:t>
      </w:r>
      <w:r>
        <w:rPr>
          <w:rFonts w:ascii="Calibri" w:eastAsia="Calibri" w:hAnsi="Calibri" w:cs="Calibri"/>
          <w:b/>
          <w:bCs/>
          <w:sz w:val="20"/>
          <w:szCs w:val="20"/>
        </w:rPr>
        <w:t>s</w:t>
      </w:r>
      <w:r>
        <w:rPr>
          <w:rFonts w:ascii="Calibri" w:eastAsia="Calibri" w:hAnsi="Calibri" w:cs="Calibri"/>
          <w:b/>
          <w:bCs/>
          <w:w w:val="99"/>
          <w:sz w:val="20"/>
          <w:szCs w:val="20"/>
        </w:rPr>
        <w:t xml:space="preserve"> </w:t>
      </w:r>
      <w:r>
        <w:rPr>
          <w:rFonts w:ascii="Calibri" w:eastAsia="Calibri" w:hAnsi="Calibri" w:cs="Calibri"/>
          <w:b/>
          <w:bCs/>
          <w:sz w:val="20"/>
          <w:szCs w:val="20"/>
        </w:rPr>
        <w:t>sta</w:t>
      </w:r>
      <w:r>
        <w:rPr>
          <w:rFonts w:ascii="Calibri" w:eastAsia="Calibri" w:hAnsi="Calibri" w:cs="Calibri"/>
          <w:b/>
          <w:bCs/>
          <w:spacing w:val="1"/>
          <w:sz w:val="20"/>
          <w:szCs w:val="20"/>
        </w:rPr>
        <w:t>n</w:t>
      </w:r>
      <w:r>
        <w:rPr>
          <w:rFonts w:ascii="Calibri" w:eastAsia="Calibri" w:hAnsi="Calibri" w:cs="Calibri"/>
          <w:b/>
          <w:bCs/>
          <w:sz w:val="20"/>
          <w:szCs w:val="20"/>
        </w:rPr>
        <w:t>dard</w:t>
      </w:r>
      <w:r>
        <w:rPr>
          <w:rFonts w:ascii="Calibri" w:eastAsia="Calibri" w:hAnsi="Calibri" w:cs="Calibri"/>
          <w:b/>
          <w:bCs/>
          <w:spacing w:val="-6"/>
          <w:sz w:val="20"/>
          <w:szCs w:val="20"/>
        </w:rPr>
        <w:t xml:space="preserve"> </w:t>
      </w:r>
      <w:r>
        <w:rPr>
          <w:rFonts w:ascii="Calibri" w:eastAsia="Calibri" w:hAnsi="Calibri" w:cs="Calibri"/>
          <w:b/>
          <w:bCs/>
          <w:sz w:val="20"/>
          <w:szCs w:val="20"/>
        </w:rPr>
        <w:t>is</w:t>
      </w:r>
      <w:r>
        <w:rPr>
          <w:rFonts w:ascii="Calibri" w:eastAsia="Calibri" w:hAnsi="Calibri" w:cs="Calibri"/>
          <w:b/>
          <w:bCs/>
          <w:spacing w:val="-6"/>
          <w:sz w:val="20"/>
          <w:szCs w:val="20"/>
        </w:rPr>
        <w:t xml:space="preserve"> </w:t>
      </w:r>
      <w:r>
        <w:rPr>
          <w:rFonts w:ascii="Calibri" w:eastAsia="Calibri" w:hAnsi="Calibri" w:cs="Calibri"/>
          <w:b/>
          <w:bCs/>
          <w:sz w:val="20"/>
          <w:szCs w:val="20"/>
        </w:rPr>
        <w:t>zero</w:t>
      </w:r>
      <w:r>
        <w:rPr>
          <w:rFonts w:ascii="Calibri" w:eastAsia="Calibri" w:hAnsi="Calibri" w:cs="Calibri"/>
          <w:b/>
          <w:bCs/>
          <w:spacing w:val="-6"/>
          <w:sz w:val="20"/>
          <w:szCs w:val="20"/>
        </w:rPr>
        <w:t xml:space="preserve"> </w:t>
      </w:r>
      <w:r>
        <w:rPr>
          <w:rFonts w:ascii="Calibri" w:eastAsia="Calibri" w:hAnsi="Calibri" w:cs="Calibri"/>
          <w:b/>
          <w:bCs/>
          <w:sz w:val="20"/>
          <w:szCs w:val="20"/>
        </w:rPr>
        <w:t>to</w:t>
      </w:r>
      <w:r>
        <w:rPr>
          <w:rFonts w:ascii="Calibri" w:eastAsia="Calibri" w:hAnsi="Calibri" w:cs="Calibri"/>
          <w:b/>
          <w:bCs/>
          <w:spacing w:val="-1"/>
          <w:sz w:val="20"/>
          <w:szCs w:val="20"/>
        </w:rPr>
        <w:t>l</w:t>
      </w:r>
      <w:r>
        <w:rPr>
          <w:rFonts w:ascii="Calibri" w:eastAsia="Calibri" w:hAnsi="Calibri" w:cs="Calibri"/>
          <w:b/>
          <w:bCs/>
          <w:sz w:val="20"/>
          <w:szCs w:val="20"/>
        </w:rPr>
        <w:t>era</w:t>
      </w:r>
      <w:r>
        <w:rPr>
          <w:rFonts w:ascii="Calibri" w:eastAsia="Calibri" w:hAnsi="Calibri" w:cs="Calibri"/>
          <w:b/>
          <w:bCs/>
          <w:spacing w:val="-2"/>
          <w:sz w:val="20"/>
          <w:szCs w:val="20"/>
        </w:rPr>
        <w:t>n</w:t>
      </w:r>
      <w:r>
        <w:rPr>
          <w:rFonts w:ascii="Calibri" w:eastAsia="Calibri" w:hAnsi="Calibri" w:cs="Calibri"/>
          <w:b/>
          <w:bCs/>
          <w:sz w:val="20"/>
          <w:szCs w:val="20"/>
        </w:rPr>
        <w:t>ce)</w:t>
      </w:r>
      <w:r>
        <w:rPr>
          <w:rFonts w:ascii="Calibri" w:eastAsia="Calibri" w:hAnsi="Calibri" w:cs="Calibri"/>
          <w:b/>
          <w:bCs/>
          <w:spacing w:val="-5"/>
          <w:sz w:val="20"/>
          <w:szCs w:val="20"/>
        </w:rPr>
        <w:t xml:space="preserve"> </w:t>
      </w:r>
      <w:r>
        <w:rPr>
          <w:rFonts w:ascii="Calibri" w:eastAsia="Calibri" w:hAnsi="Calibri" w:cs="Calibri"/>
          <w:b/>
          <w:bCs/>
          <w:sz w:val="20"/>
          <w:szCs w:val="20"/>
        </w:rPr>
        <w:t>of</w:t>
      </w:r>
      <w:r>
        <w:rPr>
          <w:rFonts w:ascii="Calibri" w:eastAsia="Calibri" w:hAnsi="Calibri" w:cs="Calibri"/>
          <w:b/>
          <w:bCs/>
          <w:spacing w:val="-9"/>
          <w:sz w:val="20"/>
          <w:szCs w:val="20"/>
        </w:rPr>
        <w:t xml:space="preserve"> </w:t>
      </w:r>
      <w:r>
        <w:rPr>
          <w:rFonts w:ascii="Calibri" w:eastAsia="Calibri" w:hAnsi="Calibri" w:cs="Calibri"/>
          <w:b/>
          <w:bCs/>
          <w:sz w:val="20"/>
          <w:szCs w:val="20"/>
        </w:rPr>
        <w:t>a</w:t>
      </w:r>
      <w:r>
        <w:rPr>
          <w:rFonts w:ascii="Calibri" w:eastAsia="Calibri" w:hAnsi="Calibri" w:cs="Calibri"/>
          <w:b/>
          <w:bCs/>
          <w:spacing w:val="1"/>
          <w:sz w:val="20"/>
          <w:szCs w:val="20"/>
        </w:rPr>
        <w:t>n</w:t>
      </w:r>
      <w:r>
        <w:rPr>
          <w:rFonts w:ascii="Calibri" w:eastAsia="Calibri" w:hAnsi="Calibri" w:cs="Calibri"/>
          <w:b/>
          <w:bCs/>
          <w:sz w:val="20"/>
          <w:szCs w:val="20"/>
        </w:rPr>
        <w:t>y</w:t>
      </w:r>
      <w:r>
        <w:rPr>
          <w:rFonts w:ascii="Calibri" w:eastAsia="Calibri" w:hAnsi="Calibri" w:cs="Calibri"/>
          <w:b/>
          <w:bCs/>
          <w:spacing w:val="-7"/>
          <w:sz w:val="20"/>
          <w:szCs w:val="20"/>
        </w:rPr>
        <w:t xml:space="preserve"> </w:t>
      </w:r>
      <w:r>
        <w:rPr>
          <w:rFonts w:ascii="Calibri" w:eastAsia="Calibri" w:hAnsi="Calibri" w:cs="Calibri"/>
          <w:b/>
          <w:bCs/>
          <w:sz w:val="20"/>
          <w:szCs w:val="20"/>
        </w:rPr>
        <w:t>int</w:t>
      </w:r>
      <w:r>
        <w:rPr>
          <w:rFonts w:ascii="Calibri" w:eastAsia="Calibri" w:hAnsi="Calibri" w:cs="Calibri"/>
          <w:b/>
          <w:bCs/>
          <w:spacing w:val="1"/>
          <w:sz w:val="20"/>
          <w:szCs w:val="20"/>
        </w:rPr>
        <w:t>o</w:t>
      </w:r>
      <w:r>
        <w:rPr>
          <w:rFonts w:ascii="Calibri" w:eastAsia="Calibri" w:hAnsi="Calibri" w:cs="Calibri"/>
          <w:b/>
          <w:bCs/>
          <w:sz w:val="20"/>
          <w:szCs w:val="20"/>
        </w:rPr>
        <w:t>x</w:t>
      </w:r>
      <w:r>
        <w:rPr>
          <w:rFonts w:ascii="Calibri" w:eastAsia="Calibri" w:hAnsi="Calibri" w:cs="Calibri"/>
          <w:b/>
          <w:bCs/>
          <w:spacing w:val="-2"/>
          <w:sz w:val="20"/>
          <w:szCs w:val="20"/>
        </w:rPr>
        <w:t>i</w:t>
      </w:r>
      <w:r>
        <w:rPr>
          <w:rFonts w:ascii="Calibri" w:eastAsia="Calibri" w:hAnsi="Calibri" w:cs="Calibri"/>
          <w:b/>
          <w:bCs/>
          <w:sz w:val="20"/>
          <w:szCs w:val="20"/>
        </w:rPr>
        <w:t>cating</w:t>
      </w:r>
      <w:r>
        <w:rPr>
          <w:rFonts w:ascii="Calibri" w:eastAsia="Calibri" w:hAnsi="Calibri" w:cs="Calibri"/>
          <w:b/>
          <w:bCs/>
          <w:spacing w:val="-5"/>
          <w:sz w:val="20"/>
          <w:szCs w:val="20"/>
        </w:rPr>
        <w:t xml:space="preserve"> </w:t>
      </w:r>
      <w:r>
        <w:rPr>
          <w:rFonts w:ascii="Calibri" w:eastAsia="Calibri" w:hAnsi="Calibri" w:cs="Calibri"/>
          <w:b/>
          <w:bCs/>
          <w:sz w:val="20"/>
          <w:szCs w:val="20"/>
        </w:rPr>
        <w:t>substa</w:t>
      </w:r>
      <w:r>
        <w:rPr>
          <w:rFonts w:ascii="Calibri" w:eastAsia="Calibri" w:hAnsi="Calibri" w:cs="Calibri"/>
          <w:b/>
          <w:bCs/>
          <w:spacing w:val="1"/>
          <w:sz w:val="20"/>
          <w:szCs w:val="20"/>
        </w:rPr>
        <w:t>n</w:t>
      </w:r>
      <w:r>
        <w:rPr>
          <w:rFonts w:ascii="Calibri" w:eastAsia="Calibri" w:hAnsi="Calibri" w:cs="Calibri"/>
          <w:b/>
          <w:bCs/>
          <w:sz w:val="20"/>
          <w:szCs w:val="20"/>
        </w:rPr>
        <w:t>ce</w:t>
      </w:r>
      <w:r>
        <w:rPr>
          <w:rFonts w:ascii="Calibri" w:eastAsia="Calibri" w:hAnsi="Calibri" w:cs="Calibri"/>
          <w:b/>
          <w:bCs/>
          <w:spacing w:val="-6"/>
          <w:sz w:val="20"/>
          <w:szCs w:val="20"/>
        </w:rPr>
        <w:t xml:space="preserve"> </w:t>
      </w:r>
      <w:r>
        <w:rPr>
          <w:rFonts w:ascii="Calibri" w:eastAsia="Calibri" w:hAnsi="Calibri" w:cs="Calibri"/>
          <w:b/>
          <w:bCs/>
          <w:spacing w:val="3"/>
          <w:sz w:val="20"/>
          <w:szCs w:val="20"/>
        </w:rPr>
        <w:t>w</w:t>
      </w:r>
      <w:r>
        <w:rPr>
          <w:rFonts w:ascii="Calibri" w:eastAsia="Calibri" w:hAnsi="Calibri" w:cs="Calibri"/>
          <w:b/>
          <w:bCs/>
          <w:spacing w:val="-1"/>
          <w:sz w:val="20"/>
          <w:szCs w:val="20"/>
        </w:rPr>
        <w:t>il</w:t>
      </w:r>
      <w:r>
        <w:rPr>
          <w:rFonts w:ascii="Calibri" w:eastAsia="Calibri" w:hAnsi="Calibri" w:cs="Calibri"/>
          <w:b/>
          <w:bCs/>
          <w:sz w:val="20"/>
          <w:szCs w:val="20"/>
        </w:rPr>
        <w:t>l</w:t>
      </w:r>
      <w:r>
        <w:rPr>
          <w:rFonts w:ascii="Calibri" w:eastAsia="Calibri" w:hAnsi="Calibri" w:cs="Calibri"/>
          <w:b/>
          <w:bCs/>
          <w:spacing w:val="-7"/>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e</w:t>
      </w:r>
      <w:r>
        <w:rPr>
          <w:rFonts w:ascii="Calibri" w:eastAsia="Calibri" w:hAnsi="Calibri" w:cs="Calibri"/>
          <w:b/>
          <w:bCs/>
          <w:spacing w:val="-5"/>
          <w:sz w:val="20"/>
          <w:szCs w:val="20"/>
        </w:rPr>
        <w:t xml:space="preserve"> </w:t>
      </w:r>
      <w:r>
        <w:rPr>
          <w:rFonts w:ascii="Calibri" w:eastAsia="Calibri" w:hAnsi="Calibri" w:cs="Calibri"/>
          <w:b/>
          <w:bCs/>
          <w:spacing w:val="1"/>
          <w:sz w:val="20"/>
          <w:szCs w:val="20"/>
        </w:rPr>
        <w:t>r</w:t>
      </w:r>
      <w:r>
        <w:rPr>
          <w:rFonts w:ascii="Calibri" w:eastAsia="Calibri" w:hAnsi="Calibri" w:cs="Calibri"/>
          <w:b/>
          <w:bCs/>
          <w:sz w:val="20"/>
          <w:szCs w:val="20"/>
        </w:rPr>
        <w:t>emo</w:t>
      </w:r>
      <w:r>
        <w:rPr>
          <w:rFonts w:ascii="Calibri" w:eastAsia="Calibri" w:hAnsi="Calibri" w:cs="Calibri"/>
          <w:b/>
          <w:bCs/>
          <w:spacing w:val="-1"/>
          <w:sz w:val="20"/>
          <w:szCs w:val="20"/>
        </w:rPr>
        <w:t>v</w:t>
      </w:r>
      <w:r>
        <w:rPr>
          <w:rFonts w:ascii="Calibri" w:eastAsia="Calibri" w:hAnsi="Calibri" w:cs="Calibri"/>
          <w:b/>
          <w:bCs/>
          <w:sz w:val="20"/>
          <w:szCs w:val="20"/>
        </w:rPr>
        <w:t>ed</w:t>
      </w:r>
      <w:r>
        <w:rPr>
          <w:rFonts w:ascii="Calibri" w:eastAsia="Calibri" w:hAnsi="Calibri" w:cs="Calibri"/>
          <w:b/>
          <w:bCs/>
          <w:spacing w:val="-6"/>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y</w:t>
      </w:r>
      <w:r>
        <w:rPr>
          <w:rFonts w:ascii="Calibri" w:eastAsia="Calibri" w:hAnsi="Calibri" w:cs="Calibri"/>
          <w:b/>
          <w:bCs/>
          <w:spacing w:val="-6"/>
          <w:sz w:val="20"/>
          <w:szCs w:val="20"/>
        </w:rPr>
        <w:t xml:space="preserve"> </w:t>
      </w:r>
      <w:r>
        <w:rPr>
          <w:rFonts w:ascii="Calibri" w:eastAsia="Calibri" w:hAnsi="Calibri" w:cs="Calibri"/>
          <w:b/>
          <w:bCs/>
          <w:sz w:val="20"/>
          <w:szCs w:val="20"/>
        </w:rPr>
        <w:t>the</w:t>
      </w:r>
      <w:r>
        <w:rPr>
          <w:rFonts w:ascii="Calibri" w:eastAsia="Calibri" w:hAnsi="Calibri" w:cs="Calibri"/>
          <w:b/>
          <w:bCs/>
          <w:spacing w:val="-6"/>
          <w:sz w:val="20"/>
          <w:szCs w:val="20"/>
        </w:rPr>
        <w:t xml:space="preserve"> </w:t>
      </w:r>
      <w:r>
        <w:rPr>
          <w:rFonts w:ascii="Calibri" w:eastAsia="Calibri" w:hAnsi="Calibri" w:cs="Calibri"/>
          <w:b/>
          <w:bCs/>
          <w:sz w:val="20"/>
          <w:szCs w:val="20"/>
        </w:rPr>
        <w:t>Con</w:t>
      </w:r>
      <w:r>
        <w:rPr>
          <w:rFonts w:ascii="Calibri" w:eastAsia="Calibri" w:hAnsi="Calibri" w:cs="Calibri"/>
          <w:b/>
          <w:bCs/>
          <w:spacing w:val="-2"/>
          <w:sz w:val="20"/>
          <w:szCs w:val="20"/>
        </w:rPr>
        <w:t>t</w:t>
      </w:r>
      <w:r>
        <w:rPr>
          <w:rFonts w:ascii="Calibri" w:eastAsia="Calibri" w:hAnsi="Calibri" w:cs="Calibri"/>
          <w:b/>
          <w:bCs/>
          <w:sz w:val="20"/>
          <w:szCs w:val="20"/>
        </w:rPr>
        <w:t>r</w:t>
      </w:r>
      <w:r>
        <w:rPr>
          <w:rFonts w:ascii="Calibri" w:eastAsia="Calibri" w:hAnsi="Calibri" w:cs="Calibri"/>
          <w:b/>
          <w:bCs/>
          <w:spacing w:val="10"/>
          <w:sz w:val="20"/>
          <w:szCs w:val="20"/>
        </w:rPr>
        <w:t>a</w:t>
      </w:r>
      <w:r>
        <w:rPr>
          <w:rFonts w:ascii="Calibri" w:eastAsia="Calibri" w:hAnsi="Calibri" w:cs="Calibri"/>
          <w:b/>
          <w:bCs/>
          <w:sz w:val="20"/>
          <w:szCs w:val="20"/>
        </w:rPr>
        <w:t>ct</w:t>
      </w:r>
      <w:r>
        <w:rPr>
          <w:rFonts w:ascii="Calibri" w:eastAsia="Calibri" w:hAnsi="Calibri" w:cs="Calibri"/>
          <w:b/>
          <w:bCs/>
          <w:spacing w:val="1"/>
          <w:sz w:val="20"/>
          <w:szCs w:val="20"/>
        </w:rPr>
        <w:t>o</w:t>
      </w:r>
      <w:r>
        <w:rPr>
          <w:rFonts w:ascii="Calibri" w:eastAsia="Calibri" w:hAnsi="Calibri" w:cs="Calibri"/>
          <w:b/>
          <w:bCs/>
          <w:sz w:val="20"/>
          <w:szCs w:val="20"/>
        </w:rPr>
        <w:t>r.</w:t>
      </w:r>
    </w:p>
    <w:p w14:paraId="3B608EB6" w14:textId="77777777" w:rsidR="007C62E7" w:rsidRDefault="007C62E7" w:rsidP="007C62E7">
      <w:pPr>
        <w:spacing w:before="3" w:line="160" w:lineRule="exact"/>
        <w:rPr>
          <w:sz w:val="16"/>
          <w:szCs w:val="16"/>
        </w:rPr>
      </w:pPr>
    </w:p>
    <w:p w14:paraId="024FC146" w14:textId="77777777" w:rsidR="007C62E7" w:rsidRDefault="007C62E7" w:rsidP="007C62E7">
      <w:pPr>
        <w:spacing w:line="200" w:lineRule="exact"/>
        <w:rPr>
          <w:sz w:val="20"/>
          <w:szCs w:val="20"/>
        </w:rPr>
      </w:pPr>
    </w:p>
    <w:p w14:paraId="48B65626" w14:textId="77777777" w:rsidR="007C62E7" w:rsidRDefault="007C62E7" w:rsidP="005B3361">
      <w:pPr>
        <w:pStyle w:val="Heading5"/>
        <w:numPr>
          <w:ilvl w:val="1"/>
          <w:numId w:val="10"/>
        </w:numPr>
        <w:tabs>
          <w:tab w:val="left" w:pos="689"/>
        </w:tabs>
        <w:rPr>
          <w:b w:val="0"/>
          <w:bCs w:val="0"/>
        </w:rPr>
      </w:pPr>
      <w:bookmarkStart w:id="67" w:name="_bookmark80"/>
      <w:bookmarkEnd w:id="67"/>
      <w:r>
        <w:t>E</w:t>
      </w:r>
      <w:r>
        <w:rPr>
          <w:spacing w:val="1"/>
        </w:rPr>
        <w:t>n</w:t>
      </w:r>
      <w:r>
        <w:t>vi</w:t>
      </w:r>
      <w:r>
        <w:rPr>
          <w:spacing w:val="1"/>
        </w:rPr>
        <w:t>r</w:t>
      </w:r>
      <w:r>
        <w:rPr>
          <w:spacing w:val="-2"/>
        </w:rPr>
        <w:t>o</w:t>
      </w:r>
      <w:r>
        <w:t>n</w:t>
      </w:r>
      <w:r>
        <w:rPr>
          <w:spacing w:val="-1"/>
        </w:rPr>
        <w:t>me</w:t>
      </w:r>
      <w:r>
        <w:t>ntal</w:t>
      </w:r>
      <w:r>
        <w:rPr>
          <w:spacing w:val="-5"/>
        </w:rPr>
        <w:t xml:space="preserve"> </w:t>
      </w:r>
      <w:r>
        <w:t>c</w:t>
      </w:r>
      <w:r>
        <w:rPr>
          <w:spacing w:val="-2"/>
        </w:rPr>
        <w:t>o</w:t>
      </w:r>
      <w:r>
        <w:t>n</w:t>
      </w:r>
      <w:r>
        <w:rPr>
          <w:spacing w:val="-2"/>
        </w:rPr>
        <w:t>t</w:t>
      </w:r>
      <w:r>
        <w:t>ro</w:t>
      </w:r>
      <w:r>
        <w:rPr>
          <w:spacing w:val="1"/>
        </w:rPr>
        <w:t>l</w:t>
      </w:r>
      <w:r>
        <w:rPr>
          <w:spacing w:val="-3"/>
        </w:rPr>
        <w:t>s</w:t>
      </w:r>
      <w:r>
        <w:t>,</w:t>
      </w:r>
      <w:r>
        <w:rPr>
          <w:spacing w:val="-7"/>
        </w:rPr>
        <w:t xml:space="preserve"> </w:t>
      </w:r>
      <w:r>
        <w:t>f</w:t>
      </w:r>
      <w:r>
        <w:rPr>
          <w:spacing w:val="-1"/>
        </w:rPr>
        <w:t>a</w:t>
      </w:r>
      <w:r>
        <w:t>una</w:t>
      </w:r>
      <w:r>
        <w:rPr>
          <w:spacing w:val="-7"/>
        </w:rPr>
        <w:t xml:space="preserve"> </w:t>
      </w:r>
      <w:r>
        <w:t>&amp;</w:t>
      </w:r>
      <w:r>
        <w:rPr>
          <w:spacing w:val="-6"/>
        </w:rPr>
        <w:t xml:space="preserve"> </w:t>
      </w:r>
      <w:r>
        <w:t>f</w:t>
      </w:r>
      <w:r>
        <w:rPr>
          <w:spacing w:val="-2"/>
        </w:rPr>
        <w:t>l</w:t>
      </w:r>
      <w:r>
        <w:t>o</w:t>
      </w:r>
      <w:r>
        <w:rPr>
          <w:spacing w:val="1"/>
        </w:rPr>
        <w:t>r</w:t>
      </w:r>
      <w:r>
        <w:t>a</w:t>
      </w:r>
    </w:p>
    <w:p w14:paraId="1613C0BC" w14:textId="77777777" w:rsidR="007C62E7" w:rsidRDefault="007C62E7" w:rsidP="007C62E7">
      <w:pPr>
        <w:spacing w:before="10" w:line="110" w:lineRule="exact"/>
        <w:rPr>
          <w:sz w:val="11"/>
          <w:szCs w:val="11"/>
        </w:rPr>
      </w:pPr>
    </w:p>
    <w:p w14:paraId="0ED59702" w14:textId="77777777" w:rsidR="007C62E7" w:rsidRDefault="007C62E7" w:rsidP="007C62E7">
      <w:pPr>
        <w:ind w:left="11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8"/>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8"/>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d</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z w:val="20"/>
          <w:szCs w:val="20"/>
        </w:rPr>
        <w:t>to</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ll</w:t>
      </w:r>
      <w:r>
        <w:rPr>
          <w:rFonts w:ascii="Calibri" w:eastAsia="Calibri" w:hAnsi="Calibri" w:cs="Calibri"/>
          <w:spacing w:val="-5"/>
          <w:sz w:val="20"/>
          <w:szCs w:val="20"/>
        </w:rPr>
        <w:t xml:space="preserve"> </w:t>
      </w:r>
      <w:r>
        <w:rPr>
          <w:rFonts w:ascii="Calibri" w:eastAsia="Calibri" w:hAnsi="Calibri" w:cs="Calibri"/>
          <w:sz w:val="20"/>
          <w:szCs w:val="20"/>
        </w:rPr>
        <w:t>En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8"/>
          <w:sz w:val="20"/>
          <w:szCs w:val="20"/>
        </w:rPr>
        <w:t xml:space="preserve"> </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pacing w:val="2"/>
          <w:sz w:val="20"/>
          <w:szCs w:val="20"/>
        </w:rPr>
        <w:t>g</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z w:val="20"/>
          <w:szCs w:val="20"/>
        </w:rPr>
        <w:t>latio</w:t>
      </w:r>
      <w:r>
        <w:rPr>
          <w:rFonts w:ascii="Calibri" w:eastAsia="Calibri" w:hAnsi="Calibri" w:cs="Calibri"/>
          <w:spacing w:val="1"/>
          <w:sz w:val="20"/>
          <w:szCs w:val="20"/>
        </w:rPr>
        <w:t>n</w:t>
      </w:r>
      <w:r>
        <w:rPr>
          <w:rFonts w:ascii="Calibri" w:eastAsia="Calibri" w:hAnsi="Calibri" w:cs="Calibri"/>
          <w:sz w:val="20"/>
          <w:szCs w:val="20"/>
        </w:rPr>
        <w:t>.</w:t>
      </w:r>
    </w:p>
    <w:p w14:paraId="330EEFBC" w14:textId="77777777" w:rsidR="007C62E7" w:rsidRDefault="007C62E7" w:rsidP="007C62E7">
      <w:pPr>
        <w:spacing w:before="6" w:line="160" w:lineRule="exact"/>
        <w:rPr>
          <w:sz w:val="16"/>
          <w:szCs w:val="16"/>
        </w:rPr>
      </w:pPr>
    </w:p>
    <w:p w14:paraId="5F0FC820" w14:textId="77777777" w:rsidR="007C62E7" w:rsidRDefault="007C62E7" w:rsidP="007C62E7">
      <w:pPr>
        <w:spacing w:line="200" w:lineRule="exact"/>
        <w:rPr>
          <w:sz w:val="20"/>
          <w:szCs w:val="20"/>
        </w:rPr>
      </w:pPr>
    </w:p>
    <w:p w14:paraId="7B7D62BE" w14:textId="77777777" w:rsidR="007C62E7" w:rsidRDefault="007C62E7" w:rsidP="005B3361">
      <w:pPr>
        <w:pStyle w:val="Heading5"/>
        <w:numPr>
          <w:ilvl w:val="1"/>
          <w:numId w:val="10"/>
        </w:numPr>
        <w:tabs>
          <w:tab w:val="left" w:pos="689"/>
        </w:tabs>
        <w:rPr>
          <w:b w:val="0"/>
          <w:bCs w:val="0"/>
        </w:rPr>
      </w:pPr>
      <w:bookmarkStart w:id="68" w:name="_bookmark81"/>
      <w:bookmarkEnd w:id="68"/>
      <w:r>
        <w:t>Coo</w:t>
      </w:r>
      <w:r>
        <w:rPr>
          <w:spacing w:val="1"/>
        </w:rPr>
        <w:t>p</w:t>
      </w:r>
      <w:r>
        <w:rPr>
          <w:spacing w:val="-1"/>
        </w:rPr>
        <w:t>e</w:t>
      </w:r>
      <w:r>
        <w:t>r</w:t>
      </w:r>
      <w:r>
        <w:rPr>
          <w:spacing w:val="-1"/>
        </w:rPr>
        <w:t>a</w:t>
      </w:r>
      <w:r>
        <w:t>ting</w:t>
      </w:r>
      <w:r>
        <w:rPr>
          <w:spacing w:val="-7"/>
        </w:rPr>
        <w:t xml:space="preserve"> </w:t>
      </w:r>
      <w:r>
        <w:rPr>
          <w:spacing w:val="-2"/>
        </w:rPr>
        <w:t>w</w:t>
      </w:r>
      <w:r>
        <w:t>ith</w:t>
      </w:r>
      <w:r>
        <w:rPr>
          <w:spacing w:val="-7"/>
        </w:rPr>
        <w:t xml:space="preserve"> </w:t>
      </w:r>
      <w:r>
        <w:rPr>
          <w:spacing w:val="-1"/>
        </w:rPr>
        <w:t>a</w:t>
      </w:r>
      <w:r>
        <w:t>nd</w:t>
      </w:r>
      <w:r>
        <w:rPr>
          <w:spacing w:val="-7"/>
        </w:rPr>
        <w:t xml:space="preserve"> </w:t>
      </w:r>
      <w:r>
        <w:rPr>
          <w:spacing w:val="-2"/>
        </w:rPr>
        <w:t>o</w:t>
      </w:r>
      <w:r>
        <w:t>btai</w:t>
      </w:r>
      <w:r>
        <w:rPr>
          <w:spacing w:val="-2"/>
        </w:rPr>
        <w:t>n</w:t>
      </w:r>
      <w:r>
        <w:t>ing</w:t>
      </w:r>
      <w:r>
        <w:rPr>
          <w:spacing w:val="-7"/>
        </w:rPr>
        <w:t xml:space="preserve"> </w:t>
      </w:r>
      <w:r>
        <w:rPr>
          <w:spacing w:val="-1"/>
        </w:rPr>
        <w:t>a</w:t>
      </w:r>
      <w:r>
        <w:t>cc</w:t>
      </w:r>
      <w:r>
        <w:rPr>
          <w:spacing w:val="-1"/>
        </w:rPr>
        <w:t>e</w:t>
      </w:r>
      <w:r>
        <w:t>ptance</w:t>
      </w:r>
      <w:r>
        <w:rPr>
          <w:spacing w:val="-7"/>
        </w:rPr>
        <w:t xml:space="preserve"> </w:t>
      </w:r>
      <w:r>
        <w:rPr>
          <w:spacing w:val="-2"/>
        </w:rPr>
        <w:t>o</w:t>
      </w:r>
      <w:r>
        <w:t>f</w:t>
      </w:r>
      <w:r>
        <w:rPr>
          <w:spacing w:val="-7"/>
        </w:rPr>
        <w:t xml:space="preserve"> </w:t>
      </w:r>
      <w:r>
        <w:t>Ot</w:t>
      </w:r>
      <w:r>
        <w:rPr>
          <w:spacing w:val="1"/>
        </w:rPr>
        <w:t>h</w:t>
      </w:r>
      <w:r>
        <w:rPr>
          <w:spacing w:val="-1"/>
        </w:rPr>
        <w:t>e</w:t>
      </w:r>
      <w:r>
        <w:t>rs</w:t>
      </w:r>
    </w:p>
    <w:p w14:paraId="1441FB2D" w14:textId="77777777" w:rsidR="007C62E7" w:rsidRDefault="007C62E7" w:rsidP="007C62E7">
      <w:pPr>
        <w:spacing w:before="10" w:line="110" w:lineRule="exact"/>
        <w:rPr>
          <w:sz w:val="11"/>
          <w:szCs w:val="11"/>
        </w:rPr>
      </w:pPr>
    </w:p>
    <w:p w14:paraId="424DB368" w14:textId="77777777" w:rsidR="007C62E7" w:rsidRDefault="007C62E7" w:rsidP="007C62E7">
      <w:pPr>
        <w:ind w:left="113" w:right="87"/>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ter</w:t>
      </w:r>
      <w:r>
        <w:rPr>
          <w:rFonts w:ascii="Calibri" w:eastAsia="Calibri" w:hAnsi="Calibri" w:cs="Calibri"/>
          <w:spacing w:val="-1"/>
          <w:sz w:val="20"/>
          <w:szCs w:val="20"/>
        </w:rPr>
        <w:t>f</w:t>
      </w:r>
      <w:r>
        <w:rPr>
          <w:rFonts w:ascii="Calibri" w:eastAsia="Calibri" w:hAnsi="Calibri" w:cs="Calibri"/>
          <w:sz w:val="20"/>
          <w:szCs w:val="20"/>
        </w:rPr>
        <w:t>ace</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4"/>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rs</w:t>
      </w:r>
      <w:r>
        <w:rPr>
          <w:rFonts w:ascii="Calibri" w:eastAsia="Calibri" w:hAnsi="Calibri" w:cs="Calibri"/>
          <w:spacing w:val="-7"/>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uring</w:t>
      </w:r>
      <w:r>
        <w:rPr>
          <w:rFonts w:ascii="Calibri" w:eastAsia="Calibri" w:hAnsi="Calibri" w:cs="Calibri"/>
          <w:spacing w:val="-5"/>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4"/>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ct</w:t>
      </w:r>
      <w:r>
        <w:rPr>
          <w:rFonts w:ascii="Calibri" w:eastAsia="Calibri" w:hAnsi="Calibri" w:cs="Calibri"/>
          <w:spacing w:val="-5"/>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riod</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4"/>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quir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c</w:t>
      </w:r>
      <w:r>
        <w:rPr>
          <w:rFonts w:ascii="Calibri" w:eastAsia="Calibri" w:hAnsi="Calibri" w:cs="Calibri"/>
          <w:spacing w:val="8"/>
          <w:sz w:val="20"/>
          <w:szCs w:val="20"/>
        </w:rPr>
        <w:t>o</w:t>
      </w:r>
      <w:r>
        <w:rPr>
          <w:rFonts w:ascii="Calibri" w:eastAsia="Calibri" w:hAnsi="Calibri" w:cs="Calibri"/>
          <w:spacing w:val="-1"/>
          <w:sz w:val="20"/>
          <w:szCs w:val="20"/>
        </w:rPr>
        <w:t>-</w:t>
      </w:r>
      <w:r>
        <w:rPr>
          <w:rFonts w:ascii="Calibri" w:eastAsia="Calibri" w:hAnsi="Calibri" w:cs="Calibri"/>
          <w:sz w:val="20"/>
          <w:szCs w:val="20"/>
        </w:rPr>
        <w:t>op</w:t>
      </w:r>
      <w:r>
        <w:rPr>
          <w:rFonts w:ascii="Calibri" w:eastAsia="Calibri" w:hAnsi="Calibri" w:cs="Calibri"/>
          <w:spacing w:val="-1"/>
          <w:sz w:val="20"/>
          <w:szCs w:val="20"/>
        </w:rPr>
        <w:t>e</w:t>
      </w:r>
      <w:r>
        <w:rPr>
          <w:rFonts w:ascii="Calibri" w:eastAsia="Calibri" w:hAnsi="Calibri" w:cs="Calibri"/>
          <w:sz w:val="20"/>
          <w:szCs w:val="20"/>
        </w:rPr>
        <w:t>rate</w:t>
      </w:r>
      <w:r>
        <w:rPr>
          <w:rFonts w:ascii="Calibri" w:eastAsia="Calibri" w:hAnsi="Calibri" w:cs="Calibri"/>
          <w:spacing w:val="-6"/>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i</w:t>
      </w:r>
      <w:r>
        <w:rPr>
          <w:rFonts w:ascii="Calibri" w:eastAsia="Calibri" w:hAnsi="Calibri" w:cs="Calibri"/>
          <w:sz w:val="20"/>
          <w:szCs w:val="20"/>
        </w:rPr>
        <w:t>th</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w w:val="99"/>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s</w:t>
      </w:r>
      <w:r>
        <w:rPr>
          <w:rFonts w:ascii="Calibri" w:eastAsia="Calibri" w:hAnsi="Calibri" w:cs="Calibri"/>
          <w:sz w:val="20"/>
          <w:szCs w:val="20"/>
        </w:rPr>
        <w:t>onn</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z w:val="20"/>
          <w:szCs w:val="20"/>
        </w:rPr>
        <w:t>and</w:t>
      </w:r>
      <w:r>
        <w:rPr>
          <w:rFonts w:ascii="Calibri" w:eastAsia="Calibri" w:hAnsi="Calibri" w:cs="Calibri"/>
          <w:spacing w:val="-5"/>
          <w:sz w:val="20"/>
          <w:szCs w:val="20"/>
        </w:rPr>
        <w:t xml:space="preserve"> </w:t>
      </w:r>
      <w:r>
        <w:rPr>
          <w:rFonts w:ascii="Calibri" w:eastAsia="Calibri" w:hAnsi="Calibri" w:cs="Calibri"/>
          <w:sz w:val="20"/>
          <w:szCs w:val="20"/>
        </w:rPr>
        <w:t>or</w:t>
      </w:r>
      <w:r>
        <w:rPr>
          <w:rFonts w:ascii="Calibri" w:eastAsia="Calibri" w:hAnsi="Calibri" w:cs="Calibri"/>
          <w:spacing w:val="-6"/>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pacing w:val="-2"/>
          <w:sz w:val="20"/>
          <w:szCs w:val="20"/>
        </w:rPr>
        <w:t>r</w:t>
      </w:r>
      <w:r>
        <w:rPr>
          <w:rFonts w:ascii="Calibri" w:eastAsia="Calibri" w:hAnsi="Calibri" w:cs="Calibri"/>
          <w:i/>
          <w:sz w:val="20"/>
          <w:szCs w:val="20"/>
        </w:rPr>
        <w:t>s</w:t>
      </w:r>
      <w:r>
        <w:rPr>
          <w:rFonts w:ascii="Calibri" w:eastAsia="Calibri" w:hAnsi="Calibri" w:cs="Calibri"/>
          <w:i/>
          <w:spacing w:val="-6"/>
          <w:sz w:val="20"/>
          <w:szCs w:val="20"/>
        </w:rPr>
        <w:t xml:space="preserve"> </w:t>
      </w:r>
      <w:r>
        <w:rPr>
          <w:rFonts w:ascii="Calibri" w:eastAsia="Calibri" w:hAnsi="Calibri" w:cs="Calibri"/>
          <w:i/>
          <w:sz w:val="20"/>
          <w:szCs w:val="20"/>
        </w:rPr>
        <w:t>su</w:t>
      </w:r>
      <w:r>
        <w:rPr>
          <w:rFonts w:ascii="Calibri" w:eastAsia="Calibri" w:hAnsi="Calibri" w:cs="Calibri"/>
          <w:i/>
          <w:spacing w:val="1"/>
          <w:sz w:val="20"/>
          <w:szCs w:val="20"/>
        </w:rPr>
        <w:t>c</w:t>
      </w:r>
      <w:r>
        <w:rPr>
          <w:rFonts w:ascii="Calibri" w:eastAsia="Calibri" w:hAnsi="Calibri" w:cs="Calibri"/>
          <w:i/>
          <w:sz w:val="20"/>
          <w:szCs w:val="20"/>
        </w:rPr>
        <w:t>h</w:t>
      </w:r>
      <w:r>
        <w:rPr>
          <w:rFonts w:ascii="Calibri" w:eastAsia="Calibri" w:hAnsi="Calibri" w:cs="Calibri"/>
          <w:i/>
          <w:spacing w:val="-5"/>
          <w:sz w:val="20"/>
          <w:szCs w:val="20"/>
        </w:rPr>
        <w:t xml:space="preserve"> </w:t>
      </w:r>
      <w:r>
        <w:rPr>
          <w:rFonts w:ascii="Calibri" w:eastAsia="Calibri" w:hAnsi="Calibri" w:cs="Calibri"/>
          <w:i/>
          <w:spacing w:val="1"/>
          <w:sz w:val="20"/>
          <w:szCs w:val="20"/>
        </w:rPr>
        <w:t>a</w:t>
      </w:r>
      <w:r>
        <w:rPr>
          <w:rFonts w:ascii="Calibri" w:eastAsia="Calibri" w:hAnsi="Calibri" w:cs="Calibri"/>
          <w:i/>
          <w:sz w:val="20"/>
          <w:szCs w:val="20"/>
        </w:rPr>
        <w:t>s</w:t>
      </w:r>
      <w:r>
        <w:rPr>
          <w:rFonts w:ascii="Calibri" w:eastAsia="Calibri" w:hAnsi="Calibri" w:cs="Calibri"/>
          <w:i/>
          <w:spacing w:val="-6"/>
          <w:sz w:val="20"/>
          <w:szCs w:val="20"/>
        </w:rPr>
        <w:t xml:space="preserve"> </w:t>
      </w:r>
      <w:proofErr w:type="spellStart"/>
      <w:r>
        <w:rPr>
          <w:rFonts w:ascii="Calibri" w:eastAsia="Calibri" w:hAnsi="Calibri" w:cs="Calibri"/>
          <w:i/>
          <w:sz w:val="20"/>
          <w:szCs w:val="20"/>
        </w:rPr>
        <w:t>R</w:t>
      </w:r>
      <w:r>
        <w:rPr>
          <w:rFonts w:ascii="Calibri" w:eastAsia="Calibri" w:hAnsi="Calibri" w:cs="Calibri"/>
          <w:i/>
          <w:spacing w:val="1"/>
          <w:sz w:val="20"/>
          <w:szCs w:val="20"/>
        </w:rPr>
        <w:t>o</w:t>
      </w:r>
      <w:r>
        <w:rPr>
          <w:rFonts w:ascii="Calibri" w:eastAsia="Calibri" w:hAnsi="Calibri" w:cs="Calibri"/>
          <w:i/>
          <w:spacing w:val="-1"/>
          <w:sz w:val="20"/>
          <w:szCs w:val="20"/>
        </w:rPr>
        <w:t>s</w:t>
      </w:r>
      <w:r>
        <w:rPr>
          <w:rFonts w:ascii="Calibri" w:eastAsia="Calibri" w:hAnsi="Calibri" w:cs="Calibri"/>
          <w:i/>
          <w:sz w:val="20"/>
          <w:szCs w:val="20"/>
        </w:rPr>
        <w:t>h</w:t>
      </w:r>
      <w:r>
        <w:rPr>
          <w:rFonts w:ascii="Calibri" w:eastAsia="Calibri" w:hAnsi="Calibri" w:cs="Calibri"/>
          <w:i/>
          <w:spacing w:val="1"/>
          <w:sz w:val="20"/>
          <w:szCs w:val="20"/>
        </w:rPr>
        <w:t>c</w:t>
      </w:r>
      <w:r>
        <w:rPr>
          <w:rFonts w:ascii="Calibri" w:eastAsia="Calibri" w:hAnsi="Calibri" w:cs="Calibri"/>
          <w:i/>
          <w:sz w:val="20"/>
          <w:szCs w:val="20"/>
        </w:rPr>
        <w:t>on</w:t>
      </w:r>
      <w:proofErr w:type="spellEnd"/>
      <w:r>
        <w:rPr>
          <w:rFonts w:ascii="Calibri" w:eastAsia="Calibri" w:hAnsi="Calibri" w:cs="Calibri"/>
          <w:i/>
          <w:spacing w:val="-5"/>
          <w:sz w:val="20"/>
          <w:szCs w:val="20"/>
        </w:rPr>
        <w:t xml:space="preserve"> </w:t>
      </w:r>
      <w:r>
        <w:rPr>
          <w:rFonts w:ascii="Calibri" w:eastAsia="Calibri" w:hAnsi="Calibri" w:cs="Calibri"/>
          <w:i/>
          <w:sz w:val="20"/>
          <w:szCs w:val="20"/>
        </w:rPr>
        <w:t>who</w:t>
      </w:r>
      <w:r>
        <w:rPr>
          <w:rFonts w:ascii="Calibri" w:eastAsia="Calibri" w:hAnsi="Calibri" w:cs="Calibri"/>
          <w:i/>
          <w:spacing w:val="-4"/>
          <w:sz w:val="20"/>
          <w:szCs w:val="20"/>
        </w:rPr>
        <w:t xml:space="preserve"> </w:t>
      </w:r>
      <w:r>
        <w:rPr>
          <w:rFonts w:ascii="Calibri" w:eastAsia="Calibri" w:hAnsi="Calibri" w:cs="Calibri"/>
          <w:i/>
          <w:spacing w:val="1"/>
          <w:sz w:val="20"/>
          <w:szCs w:val="20"/>
        </w:rPr>
        <w:t>m</w:t>
      </w:r>
      <w:r>
        <w:rPr>
          <w:rFonts w:ascii="Calibri" w:eastAsia="Calibri" w:hAnsi="Calibri" w:cs="Calibri"/>
          <w:i/>
          <w:sz w:val="20"/>
          <w:szCs w:val="20"/>
        </w:rPr>
        <w:t>anages</w:t>
      </w:r>
      <w:r>
        <w:rPr>
          <w:rFonts w:ascii="Calibri" w:eastAsia="Calibri" w:hAnsi="Calibri" w:cs="Calibri"/>
          <w:i/>
          <w:spacing w:val="-6"/>
          <w:sz w:val="20"/>
          <w:szCs w:val="20"/>
        </w:rPr>
        <w:t xml:space="preserve"> </w:t>
      </w:r>
      <w:r>
        <w:rPr>
          <w:rFonts w:ascii="Calibri" w:eastAsia="Calibri" w:hAnsi="Calibri" w:cs="Calibri"/>
          <w:i/>
          <w:sz w:val="20"/>
          <w:szCs w:val="20"/>
        </w:rPr>
        <w:t>the</w:t>
      </w:r>
      <w:r>
        <w:rPr>
          <w:rFonts w:ascii="Calibri" w:eastAsia="Calibri" w:hAnsi="Calibri" w:cs="Calibri"/>
          <w:i/>
          <w:spacing w:val="-5"/>
          <w:sz w:val="20"/>
          <w:szCs w:val="20"/>
        </w:rPr>
        <w:t xml:space="preserve"> </w:t>
      </w:r>
      <w:r>
        <w:rPr>
          <w:rFonts w:ascii="Calibri" w:eastAsia="Calibri" w:hAnsi="Calibri" w:cs="Calibri"/>
          <w:i/>
          <w:spacing w:val="1"/>
          <w:sz w:val="20"/>
          <w:szCs w:val="20"/>
        </w:rPr>
        <w:t>a</w:t>
      </w:r>
      <w:r>
        <w:rPr>
          <w:rFonts w:ascii="Calibri" w:eastAsia="Calibri" w:hAnsi="Calibri" w:cs="Calibri"/>
          <w:i/>
          <w:spacing w:val="-1"/>
          <w:sz w:val="20"/>
          <w:szCs w:val="20"/>
        </w:rPr>
        <w:t>s</w:t>
      </w:r>
      <w:r>
        <w:rPr>
          <w:rFonts w:ascii="Calibri" w:eastAsia="Calibri" w:hAnsi="Calibri" w:cs="Calibri"/>
          <w:i/>
          <w:sz w:val="20"/>
          <w:szCs w:val="20"/>
        </w:rPr>
        <w:t>h</w:t>
      </w:r>
      <w:r>
        <w:rPr>
          <w:rFonts w:ascii="Calibri" w:eastAsia="Calibri" w:hAnsi="Calibri" w:cs="Calibri"/>
          <w:i/>
          <w:spacing w:val="-5"/>
          <w:sz w:val="20"/>
          <w:szCs w:val="20"/>
        </w:rPr>
        <w:t xml:space="preserve"> </w:t>
      </w:r>
      <w:r>
        <w:rPr>
          <w:rFonts w:ascii="Calibri" w:eastAsia="Calibri" w:hAnsi="Calibri" w:cs="Calibri"/>
          <w:i/>
          <w:spacing w:val="1"/>
          <w:sz w:val="20"/>
          <w:szCs w:val="20"/>
        </w:rPr>
        <w:t>d</w:t>
      </w:r>
      <w:r>
        <w:rPr>
          <w:rFonts w:ascii="Calibri" w:eastAsia="Calibri" w:hAnsi="Calibri" w:cs="Calibri"/>
          <w:i/>
          <w:spacing w:val="-2"/>
          <w:sz w:val="20"/>
          <w:szCs w:val="20"/>
        </w:rPr>
        <w:t>a</w:t>
      </w:r>
      <w:r>
        <w:rPr>
          <w:rFonts w:ascii="Calibri" w:eastAsia="Calibri" w:hAnsi="Calibri" w:cs="Calibri"/>
          <w:i/>
          <w:sz w:val="20"/>
          <w:szCs w:val="20"/>
        </w:rPr>
        <w:t>m</w:t>
      </w:r>
      <w:r>
        <w:rPr>
          <w:rFonts w:ascii="Calibri" w:eastAsia="Calibri" w:hAnsi="Calibri" w:cs="Calibri"/>
          <w:i/>
          <w:spacing w:val="5"/>
          <w:sz w:val="20"/>
          <w:szCs w:val="20"/>
        </w:rPr>
        <w:t>s</w:t>
      </w:r>
      <w:r>
        <w:rPr>
          <w:rFonts w:ascii="Calibri" w:eastAsia="Calibri" w:hAnsi="Calibri" w:cs="Calibri"/>
          <w:sz w:val="20"/>
          <w:szCs w:val="20"/>
        </w:rPr>
        <w:t>.</w:t>
      </w:r>
    </w:p>
    <w:p w14:paraId="39E87041" w14:textId="77777777" w:rsidR="007C62E7" w:rsidRDefault="007C62E7" w:rsidP="007C62E7">
      <w:pPr>
        <w:spacing w:before="3" w:line="160" w:lineRule="exact"/>
        <w:rPr>
          <w:sz w:val="16"/>
          <w:szCs w:val="16"/>
        </w:rPr>
      </w:pPr>
    </w:p>
    <w:p w14:paraId="25272E6E" w14:textId="77777777" w:rsidR="007C62E7" w:rsidRDefault="007C62E7" w:rsidP="007C62E7">
      <w:pPr>
        <w:spacing w:line="200" w:lineRule="exact"/>
        <w:rPr>
          <w:sz w:val="20"/>
          <w:szCs w:val="20"/>
        </w:rPr>
      </w:pPr>
    </w:p>
    <w:p w14:paraId="6B2CEA01" w14:textId="77777777" w:rsidR="007C62E7" w:rsidRDefault="007C62E7" w:rsidP="005B3361">
      <w:pPr>
        <w:numPr>
          <w:ilvl w:val="1"/>
          <w:numId w:val="10"/>
        </w:numPr>
        <w:tabs>
          <w:tab w:val="left" w:pos="689"/>
        </w:tabs>
        <w:ind w:left="689"/>
        <w:rPr>
          <w:rFonts w:ascii="Calibri" w:eastAsia="Calibri" w:hAnsi="Calibri" w:cs="Calibri"/>
          <w:sz w:val="24"/>
          <w:szCs w:val="24"/>
        </w:rPr>
      </w:pPr>
      <w:bookmarkStart w:id="69" w:name="_bookmark82"/>
      <w:bookmarkEnd w:id="69"/>
      <w:r>
        <w:rPr>
          <w:rFonts w:ascii="Calibri" w:eastAsia="Calibri" w:hAnsi="Calibri" w:cs="Calibri"/>
          <w:b/>
          <w:bCs/>
          <w:spacing w:val="-1"/>
          <w:sz w:val="24"/>
          <w:szCs w:val="24"/>
        </w:rPr>
        <w:t>Re</w:t>
      </w:r>
      <w:r>
        <w:rPr>
          <w:rFonts w:ascii="Calibri" w:eastAsia="Calibri" w:hAnsi="Calibri" w:cs="Calibri"/>
          <w:b/>
          <w:bCs/>
          <w:sz w:val="24"/>
          <w:szCs w:val="24"/>
        </w:rPr>
        <w:t>cords</w:t>
      </w:r>
      <w:r>
        <w:rPr>
          <w:rFonts w:ascii="Calibri" w:eastAsia="Calibri" w:hAnsi="Calibri" w:cs="Calibri"/>
          <w:b/>
          <w:bCs/>
          <w:spacing w:val="-5"/>
          <w:sz w:val="24"/>
          <w:szCs w:val="24"/>
        </w:rPr>
        <w:t xml:space="preserve"> </w:t>
      </w:r>
      <w:r>
        <w:rPr>
          <w:rFonts w:ascii="Calibri" w:eastAsia="Calibri" w:hAnsi="Calibri" w:cs="Calibri"/>
          <w:b/>
          <w:bCs/>
          <w:spacing w:val="-2"/>
          <w:sz w:val="24"/>
          <w:szCs w:val="24"/>
        </w:rPr>
        <w:t>o</w:t>
      </w:r>
      <w:r>
        <w:rPr>
          <w:rFonts w:ascii="Calibri" w:eastAsia="Calibri" w:hAnsi="Calibri" w:cs="Calibri"/>
          <w:b/>
          <w:bCs/>
          <w:sz w:val="24"/>
          <w:szCs w:val="24"/>
        </w:rPr>
        <w:t>f</w:t>
      </w:r>
      <w:r>
        <w:rPr>
          <w:rFonts w:ascii="Calibri" w:eastAsia="Calibri" w:hAnsi="Calibri" w:cs="Calibri"/>
          <w:b/>
          <w:bCs/>
          <w:spacing w:val="-3"/>
          <w:sz w:val="24"/>
          <w:szCs w:val="24"/>
        </w:rPr>
        <w:t xml:space="preserve"> </w:t>
      </w:r>
      <w:r>
        <w:rPr>
          <w:rFonts w:ascii="Calibri" w:eastAsia="Calibri" w:hAnsi="Calibri" w:cs="Calibri"/>
          <w:b/>
          <w:bCs/>
          <w:i/>
          <w:sz w:val="24"/>
          <w:szCs w:val="24"/>
        </w:rPr>
        <w:t>C</w:t>
      </w:r>
      <w:r>
        <w:rPr>
          <w:rFonts w:ascii="Calibri" w:eastAsia="Calibri" w:hAnsi="Calibri" w:cs="Calibri"/>
          <w:b/>
          <w:bCs/>
          <w:i/>
          <w:spacing w:val="-2"/>
          <w:sz w:val="24"/>
          <w:szCs w:val="24"/>
        </w:rPr>
        <w:t>o</w:t>
      </w:r>
      <w:r>
        <w:rPr>
          <w:rFonts w:ascii="Calibri" w:eastAsia="Calibri" w:hAnsi="Calibri" w:cs="Calibri"/>
          <w:b/>
          <w:bCs/>
          <w:i/>
          <w:sz w:val="24"/>
          <w:szCs w:val="24"/>
        </w:rPr>
        <w:t>ntractor</w:t>
      </w:r>
      <w:r>
        <w:rPr>
          <w:rFonts w:ascii="Calibri" w:eastAsia="Calibri" w:hAnsi="Calibri" w:cs="Calibri"/>
          <w:b/>
          <w:bCs/>
          <w:spacing w:val="-2"/>
          <w:sz w:val="24"/>
          <w:szCs w:val="24"/>
        </w:rPr>
        <w:t>’</w:t>
      </w:r>
      <w:r>
        <w:rPr>
          <w:rFonts w:ascii="Calibri" w:eastAsia="Calibri" w:hAnsi="Calibri" w:cs="Calibri"/>
          <w:b/>
          <w:bCs/>
          <w:sz w:val="24"/>
          <w:szCs w:val="24"/>
        </w:rPr>
        <w:t>s</w:t>
      </w:r>
      <w:r>
        <w:rPr>
          <w:rFonts w:ascii="Calibri" w:eastAsia="Calibri" w:hAnsi="Calibri" w:cs="Calibri"/>
          <w:b/>
          <w:bCs/>
          <w:spacing w:val="-6"/>
          <w:sz w:val="24"/>
          <w:szCs w:val="24"/>
        </w:rPr>
        <w:t xml:space="preserve"> </w:t>
      </w:r>
      <w:r>
        <w:rPr>
          <w:rFonts w:ascii="Calibri" w:eastAsia="Calibri" w:hAnsi="Calibri" w:cs="Calibri"/>
          <w:b/>
          <w:bCs/>
          <w:sz w:val="24"/>
          <w:szCs w:val="24"/>
        </w:rPr>
        <w:t>Equ</w:t>
      </w:r>
      <w:r>
        <w:rPr>
          <w:rFonts w:ascii="Calibri" w:eastAsia="Calibri" w:hAnsi="Calibri" w:cs="Calibri"/>
          <w:b/>
          <w:bCs/>
          <w:spacing w:val="-2"/>
          <w:sz w:val="24"/>
          <w:szCs w:val="24"/>
        </w:rPr>
        <w:t>i</w:t>
      </w:r>
      <w:r>
        <w:rPr>
          <w:rFonts w:ascii="Calibri" w:eastAsia="Calibri" w:hAnsi="Calibri" w:cs="Calibri"/>
          <w:b/>
          <w:bCs/>
          <w:sz w:val="24"/>
          <w:szCs w:val="24"/>
        </w:rPr>
        <w:t>p</w:t>
      </w:r>
      <w:r>
        <w:rPr>
          <w:rFonts w:ascii="Calibri" w:eastAsia="Calibri" w:hAnsi="Calibri" w:cs="Calibri"/>
          <w:b/>
          <w:bCs/>
          <w:spacing w:val="-1"/>
          <w:sz w:val="24"/>
          <w:szCs w:val="24"/>
        </w:rPr>
        <w:t>me</w:t>
      </w:r>
      <w:r>
        <w:rPr>
          <w:rFonts w:ascii="Calibri" w:eastAsia="Calibri" w:hAnsi="Calibri" w:cs="Calibri"/>
          <w:b/>
          <w:bCs/>
          <w:sz w:val="24"/>
          <w:szCs w:val="24"/>
        </w:rPr>
        <w:t>nt</w:t>
      </w:r>
    </w:p>
    <w:p w14:paraId="351A2379" w14:textId="77777777" w:rsidR="007C62E7" w:rsidRDefault="007C62E7" w:rsidP="007C62E7">
      <w:pPr>
        <w:spacing w:before="10" w:line="110" w:lineRule="exact"/>
        <w:rPr>
          <w:sz w:val="11"/>
          <w:szCs w:val="11"/>
        </w:rPr>
      </w:pPr>
    </w:p>
    <w:p w14:paraId="46CF9D37" w14:textId="77777777" w:rsidR="007C62E7" w:rsidRDefault="007C62E7" w:rsidP="007C62E7">
      <w:pPr>
        <w:ind w:left="113" w:right="232"/>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2"/>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5"/>
          <w:sz w:val="20"/>
          <w:szCs w:val="20"/>
        </w:rPr>
        <w:t xml:space="preserve"> </w:t>
      </w:r>
      <w:r>
        <w:rPr>
          <w:rFonts w:ascii="Calibri" w:eastAsia="Calibri" w:hAnsi="Calibri" w:cs="Calibri"/>
          <w:spacing w:val="1"/>
          <w:sz w:val="20"/>
          <w:szCs w:val="20"/>
        </w:rPr>
        <w:t>ke</w:t>
      </w:r>
      <w:r>
        <w:rPr>
          <w:rFonts w:ascii="Calibri" w:eastAsia="Calibri" w:hAnsi="Calibri" w:cs="Calibri"/>
          <w:spacing w:val="-1"/>
          <w:sz w:val="20"/>
          <w:szCs w:val="20"/>
        </w:rPr>
        <w:t>e</w:t>
      </w:r>
      <w:r>
        <w:rPr>
          <w:rFonts w:ascii="Calibri" w:eastAsia="Calibri" w:hAnsi="Calibri" w:cs="Calibri"/>
          <w:sz w:val="20"/>
          <w:szCs w:val="20"/>
        </w:rPr>
        <w:t>p</w:t>
      </w:r>
      <w:r>
        <w:rPr>
          <w:rFonts w:ascii="Calibri" w:eastAsia="Calibri" w:hAnsi="Calibri" w:cs="Calibri"/>
          <w:spacing w:val="-4"/>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2"/>
          <w:sz w:val="20"/>
          <w:szCs w:val="20"/>
        </w:rPr>
        <w:t>o</w:t>
      </w:r>
      <w:r>
        <w:rPr>
          <w:rFonts w:ascii="Calibri" w:eastAsia="Calibri" w:hAnsi="Calibri" w:cs="Calibri"/>
          <w:sz w:val="20"/>
          <w:szCs w:val="20"/>
        </w:rPr>
        <w:t>rd</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ll</w:t>
      </w:r>
      <w:r>
        <w:rPr>
          <w:rFonts w:ascii="Calibri" w:eastAsia="Calibri" w:hAnsi="Calibri" w:cs="Calibri"/>
          <w:spacing w:val="-4"/>
          <w:sz w:val="20"/>
          <w:szCs w:val="20"/>
        </w:rPr>
        <w:t xml:space="preserve"> </w:t>
      </w:r>
      <w:r>
        <w:rPr>
          <w:rFonts w:ascii="Calibri" w:eastAsia="Calibri" w:hAnsi="Calibri" w:cs="Calibri"/>
          <w:sz w:val="20"/>
          <w:szCs w:val="20"/>
        </w:rPr>
        <w:t>his</w:t>
      </w:r>
      <w:r>
        <w:rPr>
          <w:rFonts w:ascii="Calibri" w:eastAsia="Calibri" w:hAnsi="Calibri" w:cs="Calibri"/>
          <w:spacing w:val="-6"/>
          <w:sz w:val="20"/>
          <w:szCs w:val="20"/>
        </w:rPr>
        <w:t xml:space="preserve"> </w:t>
      </w:r>
      <w:r>
        <w:rPr>
          <w:rFonts w:ascii="Calibri" w:eastAsia="Calibri" w:hAnsi="Calibri" w:cs="Calibri"/>
          <w:sz w:val="20"/>
          <w:szCs w:val="20"/>
        </w:rPr>
        <w:t>equip</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4"/>
          <w:sz w:val="20"/>
          <w:szCs w:val="20"/>
        </w:rPr>
        <w:t xml:space="preserve"> </w:t>
      </w:r>
      <w:r>
        <w:rPr>
          <w:rFonts w:ascii="Calibri" w:eastAsia="Calibri" w:hAnsi="Calibri" w:cs="Calibri"/>
          <w:sz w:val="20"/>
          <w:szCs w:val="20"/>
        </w:rPr>
        <w:t>u</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z w:val="20"/>
          <w:szCs w:val="20"/>
        </w:rPr>
        <w:t>on</w:t>
      </w:r>
      <w:r>
        <w:rPr>
          <w:rFonts w:ascii="Calibri" w:eastAsia="Calibri" w:hAnsi="Calibri" w:cs="Calibri"/>
          <w:spacing w:val="-4"/>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i</w:t>
      </w:r>
      <w:r>
        <w:rPr>
          <w:rFonts w:ascii="Calibri" w:eastAsia="Calibri" w:hAnsi="Calibri" w:cs="Calibri"/>
          <w:sz w:val="20"/>
          <w:szCs w:val="20"/>
        </w:rPr>
        <w:t>te.</w:t>
      </w:r>
      <w:r>
        <w:rPr>
          <w:rFonts w:ascii="Calibri" w:eastAsia="Calibri" w:hAnsi="Calibri" w:cs="Calibri"/>
          <w:spacing w:val="-5"/>
          <w:sz w:val="20"/>
          <w:szCs w:val="20"/>
        </w:rPr>
        <w:t xml:space="preserve"> </w:t>
      </w:r>
      <w:r>
        <w:rPr>
          <w:rFonts w:ascii="Calibri" w:eastAsia="Calibri" w:hAnsi="Calibri" w:cs="Calibri"/>
          <w:sz w:val="20"/>
          <w:szCs w:val="20"/>
        </w:rPr>
        <w:t>Such</w:t>
      </w:r>
      <w:r>
        <w:rPr>
          <w:rFonts w:ascii="Calibri" w:eastAsia="Calibri" w:hAnsi="Calibri" w:cs="Calibri"/>
          <w:spacing w:val="-5"/>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cor</w:t>
      </w:r>
      <w:r>
        <w:rPr>
          <w:rFonts w:ascii="Calibri" w:eastAsia="Calibri" w:hAnsi="Calibri" w:cs="Calibri"/>
          <w:spacing w:val="3"/>
          <w:sz w:val="20"/>
          <w:szCs w:val="20"/>
        </w:rPr>
        <w:t>d</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wi</w:t>
      </w:r>
      <w:r>
        <w:rPr>
          <w:rFonts w:ascii="Calibri" w:eastAsia="Calibri" w:hAnsi="Calibri" w:cs="Calibri"/>
          <w:spacing w:val="-1"/>
          <w:sz w:val="20"/>
          <w:szCs w:val="20"/>
        </w:rPr>
        <w:t>l</w:t>
      </w:r>
      <w:r>
        <w:rPr>
          <w:rFonts w:ascii="Calibri" w:eastAsia="Calibri" w:hAnsi="Calibri" w:cs="Calibri"/>
          <w:sz w:val="20"/>
          <w:szCs w:val="20"/>
        </w:rPr>
        <w:t>l</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tate</w:t>
      </w:r>
      <w:r>
        <w:rPr>
          <w:rFonts w:ascii="Calibri" w:eastAsia="Calibri" w:hAnsi="Calibri" w:cs="Calibri"/>
          <w:spacing w:val="-2"/>
          <w:sz w:val="20"/>
          <w:szCs w:val="20"/>
        </w:rPr>
        <w:t xml:space="preserve"> </w:t>
      </w:r>
      <w:r>
        <w:rPr>
          <w:rFonts w:ascii="Calibri" w:eastAsia="Calibri" w:hAnsi="Calibri" w:cs="Calibri"/>
          <w:spacing w:val="-1"/>
          <w:sz w:val="20"/>
          <w:szCs w:val="20"/>
        </w:rPr>
        <w:t>se</w:t>
      </w:r>
      <w:r>
        <w:rPr>
          <w:rFonts w:ascii="Calibri" w:eastAsia="Calibri" w:hAnsi="Calibri" w:cs="Calibri"/>
          <w:sz w:val="20"/>
          <w:szCs w:val="20"/>
        </w:rPr>
        <w:t>rial</w:t>
      </w:r>
      <w:r>
        <w:rPr>
          <w:rFonts w:ascii="Calibri" w:eastAsia="Calibri" w:hAnsi="Calibri" w:cs="Calibri"/>
          <w:spacing w:val="-5"/>
          <w:sz w:val="20"/>
          <w:szCs w:val="20"/>
        </w:rPr>
        <w:t xml:space="preserve"> </w:t>
      </w:r>
      <w:r>
        <w:rPr>
          <w:rFonts w:ascii="Calibri" w:eastAsia="Calibri" w:hAnsi="Calibri" w:cs="Calibri"/>
          <w:sz w:val="20"/>
          <w:szCs w:val="20"/>
        </w:rPr>
        <w:t>nu</w:t>
      </w:r>
      <w:r>
        <w:rPr>
          <w:rFonts w:ascii="Calibri" w:eastAsia="Calibri" w:hAnsi="Calibri" w:cs="Calibri"/>
          <w:spacing w:val="-1"/>
          <w:sz w:val="20"/>
          <w:szCs w:val="20"/>
        </w:rPr>
        <w:t>m</w:t>
      </w:r>
      <w:r>
        <w:rPr>
          <w:rFonts w:ascii="Calibri" w:eastAsia="Calibri" w:hAnsi="Calibri" w:cs="Calibri"/>
          <w:spacing w:val="3"/>
          <w:sz w:val="20"/>
          <w:szCs w:val="20"/>
        </w:rPr>
        <w:t>b</w:t>
      </w:r>
      <w:r>
        <w:rPr>
          <w:rFonts w:ascii="Calibri" w:eastAsia="Calibri" w:hAnsi="Calibri" w:cs="Calibri"/>
          <w:spacing w:val="-1"/>
          <w:sz w:val="20"/>
          <w:szCs w:val="20"/>
        </w:rPr>
        <w:t>e</w:t>
      </w:r>
      <w:r>
        <w:rPr>
          <w:rFonts w:ascii="Calibri" w:eastAsia="Calibri" w:hAnsi="Calibri" w:cs="Calibri"/>
          <w:sz w:val="20"/>
          <w:szCs w:val="20"/>
        </w:rPr>
        <w:t>rs</w:t>
      </w:r>
      <w:r>
        <w:rPr>
          <w:rFonts w:ascii="Calibri" w:eastAsia="Calibri" w:hAnsi="Calibri" w:cs="Calibri"/>
          <w:spacing w:val="-6"/>
          <w:sz w:val="20"/>
          <w:szCs w:val="20"/>
        </w:rPr>
        <w:t xml:space="preserve"> </w:t>
      </w:r>
      <w:r>
        <w:rPr>
          <w:rFonts w:ascii="Calibri" w:eastAsia="Calibri" w:hAnsi="Calibri" w:cs="Calibri"/>
          <w:spacing w:val="3"/>
          <w:sz w:val="20"/>
          <w:szCs w:val="20"/>
        </w:rPr>
        <w:t>a</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w</w:t>
      </w:r>
      <w:r>
        <w:rPr>
          <w:rFonts w:ascii="Calibri" w:eastAsia="Calibri" w:hAnsi="Calibri" w:cs="Calibri"/>
          <w:spacing w:val="1"/>
          <w:sz w:val="20"/>
          <w:szCs w:val="20"/>
        </w:rPr>
        <w:t>e</w:t>
      </w:r>
      <w:r>
        <w:rPr>
          <w:rFonts w:ascii="Calibri" w:eastAsia="Calibri" w:hAnsi="Calibri" w:cs="Calibri"/>
          <w:sz w:val="20"/>
          <w:szCs w:val="20"/>
        </w:rPr>
        <w:t>ll</w:t>
      </w:r>
      <w:r>
        <w:rPr>
          <w:rFonts w:ascii="Calibri" w:eastAsia="Calibri" w:hAnsi="Calibri" w:cs="Calibri"/>
          <w:spacing w:val="-4"/>
          <w:sz w:val="20"/>
          <w:szCs w:val="20"/>
        </w:rPr>
        <w:t xml:space="preserve"> </w:t>
      </w:r>
      <w:r>
        <w:rPr>
          <w:rFonts w:ascii="Calibri" w:eastAsia="Calibri" w:hAnsi="Calibri" w:cs="Calibri"/>
          <w:sz w:val="20"/>
          <w:szCs w:val="20"/>
        </w:rPr>
        <w:t>as</w:t>
      </w:r>
      <w:r>
        <w:rPr>
          <w:rFonts w:ascii="Calibri" w:eastAsia="Calibri" w:hAnsi="Calibri" w:cs="Calibri"/>
          <w:w w:val="99"/>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af</w:t>
      </w:r>
      <w:r>
        <w:rPr>
          <w:rFonts w:ascii="Calibri" w:eastAsia="Calibri" w:hAnsi="Calibri" w:cs="Calibri"/>
          <w:spacing w:val="-1"/>
          <w:sz w:val="20"/>
          <w:szCs w:val="20"/>
        </w:rPr>
        <w:t>e</w:t>
      </w:r>
      <w:r>
        <w:rPr>
          <w:rFonts w:ascii="Calibri" w:eastAsia="Calibri" w:hAnsi="Calibri" w:cs="Calibri"/>
          <w:sz w:val="20"/>
          <w:szCs w:val="20"/>
        </w:rPr>
        <w:t>ty</w:t>
      </w:r>
      <w:r>
        <w:rPr>
          <w:rFonts w:ascii="Calibri" w:eastAsia="Calibri" w:hAnsi="Calibri" w:cs="Calibri"/>
          <w:spacing w:val="-5"/>
          <w:sz w:val="20"/>
          <w:szCs w:val="20"/>
        </w:rPr>
        <w:t xml:space="preserve"> </w:t>
      </w:r>
      <w:r>
        <w:rPr>
          <w:rFonts w:ascii="Calibri" w:eastAsia="Calibri" w:hAnsi="Calibri" w:cs="Calibri"/>
          <w:spacing w:val="2"/>
          <w:sz w:val="20"/>
          <w:szCs w:val="20"/>
        </w:rPr>
        <w:t>c</w:t>
      </w:r>
      <w:r>
        <w:rPr>
          <w:rFonts w:ascii="Calibri" w:eastAsia="Calibri" w:hAnsi="Calibri" w:cs="Calibri"/>
          <w:spacing w:val="-1"/>
          <w:sz w:val="20"/>
          <w:szCs w:val="20"/>
        </w:rPr>
        <w:t>e</w:t>
      </w:r>
      <w:r>
        <w:rPr>
          <w:rFonts w:ascii="Calibri" w:eastAsia="Calibri" w:hAnsi="Calibri" w:cs="Calibri"/>
          <w:sz w:val="20"/>
          <w:szCs w:val="20"/>
        </w:rPr>
        <w:t>rtif</w:t>
      </w:r>
      <w:r>
        <w:rPr>
          <w:rFonts w:ascii="Calibri" w:eastAsia="Calibri" w:hAnsi="Calibri" w:cs="Calibri"/>
          <w:spacing w:val="-1"/>
          <w:sz w:val="20"/>
          <w:szCs w:val="20"/>
        </w:rPr>
        <w:t>i</w:t>
      </w:r>
      <w:r>
        <w:rPr>
          <w:rFonts w:ascii="Calibri" w:eastAsia="Calibri" w:hAnsi="Calibri" w:cs="Calibri"/>
          <w:sz w:val="20"/>
          <w:szCs w:val="20"/>
        </w:rPr>
        <w:t>ca</w:t>
      </w:r>
      <w:r>
        <w:rPr>
          <w:rFonts w:ascii="Calibri" w:eastAsia="Calibri" w:hAnsi="Calibri" w:cs="Calibri"/>
          <w:spacing w:val="3"/>
          <w:sz w:val="20"/>
          <w:szCs w:val="20"/>
        </w:rPr>
        <w:t>t</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ll</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pacing w:val="2"/>
          <w:sz w:val="20"/>
          <w:szCs w:val="20"/>
        </w:rPr>
        <w:t>a</w:t>
      </w:r>
      <w:r>
        <w:rPr>
          <w:rFonts w:ascii="Calibri" w:eastAsia="Calibri" w:hAnsi="Calibri" w:cs="Calibri"/>
          <w:spacing w:val="-1"/>
          <w:sz w:val="20"/>
          <w:szCs w:val="20"/>
        </w:rPr>
        <w:t>f</w:t>
      </w:r>
      <w:r>
        <w:rPr>
          <w:rFonts w:ascii="Calibri" w:eastAsia="Calibri" w:hAnsi="Calibri" w:cs="Calibri"/>
          <w:spacing w:val="1"/>
          <w:sz w:val="20"/>
          <w:szCs w:val="20"/>
        </w:rPr>
        <w:t>e</w:t>
      </w:r>
      <w:r>
        <w:rPr>
          <w:rFonts w:ascii="Calibri" w:eastAsia="Calibri" w:hAnsi="Calibri" w:cs="Calibri"/>
          <w:sz w:val="20"/>
          <w:szCs w:val="20"/>
        </w:rPr>
        <w:t>ty</w:t>
      </w:r>
      <w:r>
        <w:rPr>
          <w:rFonts w:ascii="Calibri" w:eastAsia="Calibri" w:hAnsi="Calibri" w:cs="Calibri"/>
          <w:spacing w:val="-4"/>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ction</w:t>
      </w:r>
      <w:r>
        <w:rPr>
          <w:rFonts w:ascii="Calibri" w:eastAsia="Calibri" w:hAnsi="Calibri" w:cs="Calibri"/>
          <w:spacing w:val="-5"/>
          <w:sz w:val="20"/>
          <w:szCs w:val="20"/>
        </w:rPr>
        <w:t xml:space="preserve"> </w:t>
      </w:r>
      <w:proofErr w:type="gramStart"/>
      <w:r>
        <w:rPr>
          <w:rFonts w:ascii="Calibri" w:eastAsia="Calibri" w:hAnsi="Calibri" w:cs="Calibri"/>
          <w:sz w:val="20"/>
          <w:szCs w:val="20"/>
        </w:rPr>
        <w:t>she</w:t>
      </w:r>
      <w:r>
        <w:rPr>
          <w:rFonts w:ascii="Calibri" w:eastAsia="Calibri" w:hAnsi="Calibri" w:cs="Calibri"/>
          <w:spacing w:val="-1"/>
          <w:sz w:val="20"/>
          <w:szCs w:val="20"/>
        </w:rPr>
        <w:t>e</w:t>
      </w:r>
      <w:r>
        <w:rPr>
          <w:rFonts w:ascii="Calibri" w:eastAsia="Calibri" w:hAnsi="Calibri" w:cs="Calibri"/>
          <w:spacing w:val="2"/>
          <w:sz w:val="20"/>
          <w:szCs w:val="20"/>
        </w:rPr>
        <w:t>t</w:t>
      </w:r>
      <w:r>
        <w:rPr>
          <w:rFonts w:ascii="Calibri" w:eastAsia="Calibri" w:hAnsi="Calibri" w:cs="Calibri"/>
          <w:spacing w:val="-1"/>
          <w:sz w:val="20"/>
          <w:szCs w:val="20"/>
        </w:rPr>
        <w:t>s</w:t>
      </w:r>
      <w:proofErr w:type="gramEnd"/>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w:t>
      </w:r>
      <w:r>
        <w:rPr>
          <w:rFonts w:ascii="Calibri" w:eastAsia="Calibri" w:hAnsi="Calibri" w:cs="Calibri"/>
          <w:spacing w:val="-2"/>
          <w:sz w:val="20"/>
          <w:szCs w:val="20"/>
        </w:rPr>
        <w:t>T</w:t>
      </w:r>
      <w:r>
        <w:rPr>
          <w:rFonts w:ascii="Calibri" w:eastAsia="Calibri" w:hAnsi="Calibri" w:cs="Calibri"/>
          <w:sz w:val="20"/>
          <w:szCs w:val="20"/>
        </w:rPr>
        <w:t>his</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w:t>
      </w:r>
      <w:r>
        <w:rPr>
          <w:rFonts w:ascii="Calibri" w:eastAsia="Calibri" w:hAnsi="Calibri" w:cs="Calibri"/>
          <w:spacing w:val="5"/>
          <w:sz w:val="20"/>
          <w:szCs w:val="20"/>
        </w:rPr>
        <w:t>b</w:t>
      </w:r>
      <w:r>
        <w:rPr>
          <w:rFonts w:ascii="Calibri" w:eastAsia="Calibri" w:hAnsi="Calibri" w:cs="Calibri"/>
          <w:spacing w:val="-1"/>
          <w:sz w:val="20"/>
          <w:szCs w:val="20"/>
        </w:rPr>
        <w:t>-</w:t>
      </w:r>
      <w:r>
        <w:rPr>
          <w:rFonts w:ascii="Calibri" w:eastAsia="Calibri" w:hAnsi="Calibri" w:cs="Calibri"/>
          <w:sz w:val="20"/>
          <w:szCs w:val="20"/>
        </w:rPr>
        <w:t>paragraph</w:t>
      </w:r>
      <w:r>
        <w:rPr>
          <w:rFonts w:ascii="Calibri" w:eastAsia="Calibri" w:hAnsi="Calibri" w:cs="Calibri"/>
          <w:spacing w:val="-5"/>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tend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ddr</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ow</w:t>
      </w:r>
      <w:r>
        <w:rPr>
          <w:rFonts w:ascii="Calibri" w:eastAsia="Calibri" w:hAnsi="Calibri" w:cs="Calibri"/>
          <w:spacing w:val="-6"/>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cor</w:t>
      </w:r>
      <w:r>
        <w:rPr>
          <w:rFonts w:ascii="Calibri" w:eastAsia="Calibri" w:hAnsi="Calibri" w:cs="Calibri"/>
          <w:spacing w:val="3"/>
          <w:sz w:val="20"/>
          <w:szCs w:val="20"/>
        </w:rPr>
        <w:t>d</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re</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w w:val="99"/>
          <w:sz w:val="20"/>
          <w:szCs w:val="20"/>
        </w:rPr>
        <w:t xml:space="preserve"> </w:t>
      </w:r>
      <w:r>
        <w:rPr>
          <w:rFonts w:ascii="Calibri" w:eastAsia="Calibri" w:hAnsi="Calibri" w:cs="Calibri"/>
          <w:sz w:val="20"/>
          <w:szCs w:val="20"/>
        </w:rPr>
        <w:t>kept</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quip</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4"/>
          <w:sz w:val="20"/>
          <w:szCs w:val="20"/>
        </w:rPr>
        <w:t xml:space="preserve"> </w:t>
      </w:r>
      <w:r>
        <w:rPr>
          <w:rFonts w:ascii="Calibri" w:eastAsia="Calibri" w:hAnsi="Calibri" w:cs="Calibri"/>
          <w:sz w:val="20"/>
          <w:szCs w:val="20"/>
        </w:rPr>
        <w:t>on</w:t>
      </w:r>
      <w:r>
        <w:rPr>
          <w:rFonts w:ascii="Calibri" w:eastAsia="Calibri" w:hAnsi="Calibri" w:cs="Calibri"/>
          <w:spacing w:val="-5"/>
          <w:sz w:val="20"/>
          <w:szCs w:val="20"/>
        </w:rPr>
        <w:t xml:space="preserve"> </w:t>
      </w:r>
      <w:r>
        <w:rPr>
          <w:rFonts w:ascii="Calibri" w:eastAsia="Calibri" w:hAnsi="Calibri" w:cs="Calibri"/>
          <w:sz w:val="20"/>
          <w:szCs w:val="20"/>
        </w:rPr>
        <w:t>Site</w:t>
      </w:r>
      <w:r>
        <w:rPr>
          <w:rFonts w:ascii="Calibri" w:eastAsia="Calibri" w:hAnsi="Calibri" w:cs="Calibri"/>
          <w:spacing w:val="-6"/>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z w:val="20"/>
          <w:szCs w:val="20"/>
        </w:rPr>
        <w:t>clu</w:t>
      </w:r>
      <w:r>
        <w:rPr>
          <w:rFonts w:ascii="Calibri" w:eastAsia="Calibri" w:hAnsi="Calibri" w:cs="Calibri"/>
          <w:spacing w:val="1"/>
          <w:sz w:val="20"/>
          <w:szCs w:val="20"/>
        </w:rPr>
        <w:t>d</w:t>
      </w:r>
      <w:r>
        <w:rPr>
          <w:rFonts w:ascii="Calibri" w:eastAsia="Calibri" w:hAnsi="Calibri" w:cs="Calibri"/>
          <w:sz w:val="20"/>
          <w:szCs w:val="20"/>
        </w:rPr>
        <w:t>ing</w:t>
      </w:r>
      <w:r>
        <w:rPr>
          <w:rFonts w:ascii="Calibri" w:eastAsia="Calibri" w:hAnsi="Calibri" w:cs="Calibri"/>
          <w:spacing w:val="-5"/>
          <w:sz w:val="20"/>
          <w:szCs w:val="20"/>
        </w:rPr>
        <w:t xml:space="preserve"> </w:t>
      </w:r>
      <w:r>
        <w:rPr>
          <w:rFonts w:ascii="Calibri" w:eastAsia="Calibri" w:hAnsi="Calibri" w:cs="Calibri"/>
          <w:sz w:val="20"/>
          <w:szCs w:val="20"/>
        </w:rPr>
        <w:t>wheth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it</w:t>
      </w:r>
      <w:r>
        <w:rPr>
          <w:rFonts w:ascii="Calibri" w:eastAsia="Calibri" w:hAnsi="Calibri" w:cs="Calibri"/>
          <w:spacing w:val="-5"/>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w</w:t>
      </w:r>
      <w:r>
        <w:rPr>
          <w:rFonts w:ascii="Calibri" w:eastAsia="Calibri" w:hAnsi="Calibri" w:cs="Calibri"/>
          <w:spacing w:val="3"/>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z w:val="20"/>
          <w:szCs w:val="20"/>
        </w:rPr>
        <w:t>hir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35"/>
          <w:sz w:val="20"/>
          <w:szCs w:val="20"/>
        </w:rPr>
        <w:t xml:space="preserve"> </w:t>
      </w:r>
      <w:r>
        <w:rPr>
          <w:rFonts w:ascii="Calibri" w:eastAsia="Calibri" w:hAnsi="Calibri" w:cs="Calibri"/>
          <w:sz w:val="20"/>
          <w:szCs w:val="20"/>
        </w:rPr>
        <w:t>Inclu</w:t>
      </w:r>
      <w:r>
        <w:rPr>
          <w:rFonts w:ascii="Calibri" w:eastAsia="Calibri" w:hAnsi="Calibri" w:cs="Calibri"/>
          <w:spacing w:val="1"/>
          <w:sz w:val="20"/>
          <w:szCs w:val="20"/>
        </w:rPr>
        <w:t>d</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ny</w:t>
      </w:r>
      <w:r>
        <w:rPr>
          <w:rFonts w:ascii="Calibri" w:eastAsia="Calibri" w:hAnsi="Calibri" w:cs="Calibri"/>
          <w:spacing w:val="-5"/>
          <w:sz w:val="20"/>
          <w:szCs w:val="20"/>
        </w:rPr>
        <w:t xml:space="preserve"> </w:t>
      </w:r>
      <w:r>
        <w:rPr>
          <w:rFonts w:ascii="Calibri" w:eastAsia="Calibri" w:hAnsi="Calibri" w:cs="Calibri"/>
          <w:sz w:val="20"/>
          <w:szCs w:val="20"/>
        </w:rPr>
        <w:t>con</w:t>
      </w:r>
      <w:r>
        <w:rPr>
          <w:rFonts w:ascii="Calibri" w:eastAsia="Calibri" w:hAnsi="Calibri" w:cs="Calibri"/>
          <w:spacing w:val="-1"/>
          <w:sz w:val="20"/>
          <w:szCs w:val="20"/>
        </w:rPr>
        <w:t>s</w:t>
      </w:r>
      <w:r>
        <w:rPr>
          <w:rFonts w:ascii="Calibri" w:eastAsia="Calibri" w:hAnsi="Calibri" w:cs="Calibri"/>
          <w:sz w:val="20"/>
          <w:szCs w:val="20"/>
        </w:rPr>
        <w:t>tr</w:t>
      </w:r>
      <w:r>
        <w:rPr>
          <w:rFonts w:ascii="Calibri" w:eastAsia="Calibri" w:hAnsi="Calibri" w:cs="Calibri"/>
          <w:spacing w:val="1"/>
          <w:sz w:val="20"/>
          <w:szCs w:val="20"/>
        </w:rPr>
        <w:t>a</w:t>
      </w:r>
      <w:r>
        <w:rPr>
          <w:rFonts w:ascii="Calibri" w:eastAsia="Calibri" w:hAnsi="Calibri" w:cs="Calibri"/>
          <w:sz w:val="20"/>
          <w:szCs w:val="20"/>
        </w:rPr>
        <w:t>ints</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bout</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caf</w:t>
      </w:r>
      <w:r>
        <w:rPr>
          <w:rFonts w:ascii="Calibri" w:eastAsia="Calibri" w:hAnsi="Calibri" w:cs="Calibri"/>
          <w:spacing w:val="-2"/>
          <w:sz w:val="20"/>
          <w:szCs w:val="20"/>
        </w:rPr>
        <w:t>f</w:t>
      </w:r>
      <w:r>
        <w:rPr>
          <w:rFonts w:ascii="Calibri" w:eastAsia="Calibri" w:hAnsi="Calibri" w:cs="Calibri"/>
          <w:sz w:val="20"/>
          <w:szCs w:val="20"/>
        </w:rPr>
        <w:t>olding,</w:t>
      </w:r>
      <w:r>
        <w:rPr>
          <w:rFonts w:ascii="Calibri" w:eastAsia="Calibri" w:hAnsi="Calibri" w:cs="Calibri"/>
          <w:spacing w:val="-5"/>
          <w:sz w:val="20"/>
          <w:szCs w:val="20"/>
        </w:rPr>
        <w:t xml:space="preserve"> </w:t>
      </w:r>
      <w:r>
        <w:rPr>
          <w:rFonts w:ascii="Calibri" w:eastAsia="Calibri" w:hAnsi="Calibri" w:cs="Calibri"/>
          <w:sz w:val="20"/>
          <w:szCs w:val="20"/>
        </w:rPr>
        <w:t>rig</w:t>
      </w:r>
      <w:r>
        <w:rPr>
          <w:rFonts w:ascii="Calibri" w:eastAsia="Calibri" w:hAnsi="Calibri" w:cs="Calibri"/>
          <w:spacing w:val="-2"/>
          <w:sz w:val="20"/>
          <w:szCs w:val="20"/>
        </w:rPr>
        <w:t>s</w:t>
      </w:r>
      <w:r>
        <w:rPr>
          <w:rFonts w:ascii="Calibri" w:eastAsia="Calibri" w:hAnsi="Calibri" w:cs="Calibri"/>
          <w:sz w:val="20"/>
          <w:szCs w:val="20"/>
        </w:rPr>
        <w:t>,</w:t>
      </w:r>
      <w:r>
        <w:rPr>
          <w:rFonts w:ascii="Calibri" w:eastAsia="Calibri" w:hAnsi="Calibri" w:cs="Calibri"/>
          <w:w w:val="99"/>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v</w:t>
      </w:r>
      <w:r>
        <w:rPr>
          <w:rFonts w:ascii="Calibri" w:eastAsia="Calibri" w:hAnsi="Calibri" w:cs="Calibri"/>
          <w:sz w:val="20"/>
          <w:szCs w:val="20"/>
        </w:rPr>
        <w:t>y</w:t>
      </w:r>
      <w:r>
        <w:rPr>
          <w:rFonts w:ascii="Calibri" w:eastAsia="Calibri" w:hAnsi="Calibri" w:cs="Calibri"/>
          <w:spacing w:val="-6"/>
          <w:sz w:val="20"/>
          <w:szCs w:val="20"/>
        </w:rPr>
        <w:t xml:space="preserve"> </w:t>
      </w:r>
      <w:proofErr w:type="gramStart"/>
      <w:r>
        <w:rPr>
          <w:rFonts w:ascii="Calibri" w:eastAsia="Calibri" w:hAnsi="Calibri" w:cs="Calibri"/>
          <w:sz w:val="20"/>
          <w:szCs w:val="20"/>
        </w:rPr>
        <w:t>li</w:t>
      </w:r>
      <w:r>
        <w:rPr>
          <w:rFonts w:ascii="Calibri" w:eastAsia="Calibri" w:hAnsi="Calibri" w:cs="Calibri"/>
          <w:spacing w:val="-1"/>
          <w:sz w:val="20"/>
          <w:szCs w:val="20"/>
        </w:rPr>
        <w:t>f</w:t>
      </w:r>
      <w:r>
        <w:rPr>
          <w:rFonts w:ascii="Calibri" w:eastAsia="Calibri" w:hAnsi="Calibri" w:cs="Calibri"/>
          <w:spacing w:val="2"/>
          <w:sz w:val="20"/>
          <w:szCs w:val="20"/>
        </w:rPr>
        <w:t>t</w:t>
      </w:r>
      <w:r>
        <w:rPr>
          <w:rFonts w:ascii="Calibri" w:eastAsia="Calibri" w:hAnsi="Calibri" w:cs="Calibri"/>
          <w:sz w:val="20"/>
          <w:szCs w:val="20"/>
        </w:rPr>
        <w:t>s</w:t>
      </w:r>
      <w:proofErr w:type="gramEnd"/>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6"/>
          <w:sz w:val="20"/>
          <w:szCs w:val="20"/>
        </w:rPr>
        <w:t xml:space="preserve"> </w:t>
      </w:r>
      <w:r>
        <w:rPr>
          <w:rFonts w:ascii="Calibri" w:eastAsia="Calibri" w:hAnsi="Calibri" w:cs="Calibri"/>
          <w:sz w:val="20"/>
          <w:szCs w:val="20"/>
        </w:rPr>
        <w:t>cran</w:t>
      </w:r>
      <w:r>
        <w:rPr>
          <w:rFonts w:ascii="Calibri" w:eastAsia="Calibri" w:hAnsi="Calibri" w:cs="Calibri"/>
          <w:spacing w:val="-1"/>
          <w:sz w:val="20"/>
          <w:szCs w:val="20"/>
        </w:rPr>
        <w:t>es</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2"/>
          <w:sz w:val="20"/>
          <w:szCs w:val="20"/>
        </w:rPr>
        <w:t>c</w:t>
      </w:r>
      <w:r>
        <w:rPr>
          <w:rFonts w:ascii="Calibri" w:eastAsia="Calibri" w:hAnsi="Calibri" w:cs="Calibri"/>
          <w:sz w:val="20"/>
          <w:szCs w:val="20"/>
        </w:rPr>
        <w:t>luding</w:t>
      </w:r>
      <w:r>
        <w:rPr>
          <w:rFonts w:ascii="Calibri" w:eastAsia="Calibri" w:hAnsi="Calibri" w:cs="Calibri"/>
          <w:spacing w:val="-7"/>
          <w:sz w:val="20"/>
          <w:szCs w:val="20"/>
        </w:rPr>
        <w:t xml:space="preserve"> </w:t>
      </w:r>
      <w:r>
        <w:rPr>
          <w:rFonts w:ascii="Calibri" w:eastAsia="Calibri" w:hAnsi="Calibri" w:cs="Calibri"/>
          <w:sz w:val="20"/>
          <w:szCs w:val="20"/>
        </w:rPr>
        <w:t>re</w:t>
      </w:r>
      <w:r>
        <w:rPr>
          <w:rFonts w:ascii="Calibri" w:eastAsia="Calibri" w:hAnsi="Calibri" w:cs="Calibri"/>
          <w:spacing w:val="-1"/>
          <w:sz w:val="20"/>
          <w:szCs w:val="20"/>
        </w:rPr>
        <w:t>m</w:t>
      </w:r>
      <w:r>
        <w:rPr>
          <w:rFonts w:ascii="Calibri" w:eastAsia="Calibri" w:hAnsi="Calibri" w:cs="Calibri"/>
          <w:spacing w:val="2"/>
          <w:sz w:val="20"/>
          <w:szCs w:val="20"/>
        </w:rPr>
        <w:t>o</w:t>
      </w:r>
      <w:r>
        <w:rPr>
          <w:rFonts w:ascii="Calibri" w:eastAsia="Calibri" w:hAnsi="Calibri" w:cs="Calibri"/>
          <w:spacing w:val="-2"/>
          <w:sz w:val="20"/>
          <w:szCs w:val="20"/>
        </w:rPr>
        <w:t>v</w:t>
      </w:r>
      <w:r>
        <w:rPr>
          <w:rFonts w:ascii="Calibri" w:eastAsia="Calibri" w:hAnsi="Calibri" w:cs="Calibri"/>
          <w:sz w:val="20"/>
          <w:szCs w:val="20"/>
        </w:rPr>
        <w:t>al</w:t>
      </w:r>
      <w:r>
        <w:rPr>
          <w:rFonts w:ascii="Calibri" w:eastAsia="Calibri" w:hAnsi="Calibri" w:cs="Calibri"/>
          <w:spacing w:val="-6"/>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rom</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f</w:t>
      </w:r>
      <w:r>
        <w:rPr>
          <w:rFonts w:ascii="Calibri" w:eastAsia="Calibri" w:hAnsi="Calibri" w:cs="Calibri"/>
          <w:spacing w:val="1"/>
          <w:sz w:val="20"/>
          <w:szCs w:val="20"/>
        </w:rPr>
        <w:t>f</w:t>
      </w:r>
      <w:r>
        <w:rPr>
          <w:rFonts w:ascii="Calibri" w:eastAsia="Calibri" w:hAnsi="Calibri" w:cs="Calibri"/>
          <w:spacing w:val="-1"/>
          <w:sz w:val="20"/>
          <w:szCs w:val="20"/>
        </w:rPr>
        <w:t>e</w:t>
      </w:r>
      <w:r>
        <w:rPr>
          <w:rFonts w:ascii="Calibri" w:eastAsia="Calibri" w:hAnsi="Calibri" w:cs="Calibri"/>
          <w:sz w:val="20"/>
          <w:szCs w:val="20"/>
        </w:rPr>
        <w:t>cted</w:t>
      </w:r>
      <w:r>
        <w:rPr>
          <w:rFonts w:ascii="Calibri" w:eastAsia="Calibri" w:hAnsi="Calibri" w:cs="Calibri"/>
          <w:spacing w:val="-3"/>
          <w:sz w:val="20"/>
          <w:szCs w:val="20"/>
        </w:rPr>
        <w:t xml:space="preserve"> </w:t>
      </w:r>
      <w:r>
        <w:rPr>
          <w:rFonts w:ascii="Calibri" w:eastAsia="Calibri" w:hAnsi="Calibri" w:cs="Calibri"/>
          <w:sz w:val="20"/>
          <w:szCs w:val="20"/>
        </w:rPr>
        <w:t>Prop</w:t>
      </w:r>
      <w:r>
        <w:rPr>
          <w:rFonts w:ascii="Calibri" w:eastAsia="Calibri" w:hAnsi="Calibri" w:cs="Calibri"/>
          <w:spacing w:val="-1"/>
          <w:sz w:val="20"/>
          <w:szCs w:val="20"/>
        </w:rPr>
        <w:t>e</w:t>
      </w:r>
      <w:r>
        <w:rPr>
          <w:rFonts w:ascii="Calibri" w:eastAsia="Calibri" w:hAnsi="Calibri" w:cs="Calibri"/>
          <w:sz w:val="20"/>
          <w:szCs w:val="20"/>
        </w:rPr>
        <w:t>rt</w:t>
      </w:r>
      <w:r>
        <w:rPr>
          <w:rFonts w:ascii="Calibri" w:eastAsia="Calibri" w:hAnsi="Calibri" w:cs="Calibri"/>
          <w:spacing w:val="1"/>
          <w:sz w:val="20"/>
          <w:szCs w:val="20"/>
        </w:rPr>
        <w:t>y</w:t>
      </w:r>
      <w:r>
        <w:rPr>
          <w:rFonts w:ascii="Calibri" w:eastAsia="Calibri" w:hAnsi="Calibri" w:cs="Calibri"/>
          <w:sz w:val="20"/>
          <w:szCs w:val="20"/>
        </w:rPr>
        <w:t>.</w:t>
      </w:r>
    </w:p>
    <w:p w14:paraId="25CF3307" w14:textId="77777777" w:rsidR="007C62E7" w:rsidRDefault="007C62E7" w:rsidP="007C62E7">
      <w:pPr>
        <w:spacing w:before="6" w:line="160" w:lineRule="exact"/>
        <w:rPr>
          <w:sz w:val="16"/>
          <w:szCs w:val="16"/>
        </w:rPr>
      </w:pPr>
    </w:p>
    <w:p w14:paraId="18E56A8A" w14:textId="77777777" w:rsidR="007C62E7" w:rsidRDefault="007C62E7" w:rsidP="007C62E7">
      <w:pPr>
        <w:spacing w:line="200" w:lineRule="exact"/>
        <w:rPr>
          <w:sz w:val="20"/>
          <w:szCs w:val="20"/>
        </w:rPr>
      </w:pPr>
    </w:p>
    <w:p w14:paraId="3434DF30" w14:textId="77777777" w:rsidR="007C62E7" w:rsidRDefault="007C62E7" w:rsidP="005B3361">
      <w:pPr>
        <w:numPr>
          <w:ilvl w:val="1"/>
          <w:numId w:val="10"/>
        </w:numPr>
        <w:tabs>
          <w:tab w:val="left" w:pos="689"/>
        </w:tabs>
        <w:ind w:left="689"/>
        <w:rPr>
          <w:rFonts w:ascii="Calibri" w:eastAsia="Calibri" w:hAnsi="Calibri" w:cs="Calibri"/>
          <w:sz w:val="24"/>
          <w:szCs w:val="24"/>
        </w:rPr>
      </w:pPr>
      <w:bookmarkStart w:id="70" w:name="_bookmark83"/>
      <w:bookmarkEnd w:id="70"/>
      <w:r>
        <w:rPr>
          <w:rFonts w:ascii="Calibri" w:eastAsia="Calibri" w:hAnsi="Calibri" w:cs="Calibri"/>
          <w:b/>
          <w:bCs/>
          <w:sz w:val="24"/>
          <w:szCs w:val="24"/>
        </w:rPr>
        <w:t>E</w:t>
      </w:r>
      <w:r>
        <w:rPr>
          <w:rFonts w:ascii="Calibri" w:eastAsia="Calibri" w:hAnsi="Calibri" w:cs="Calibri"/>
          <w:b/>
          <w:bCs/>
          <w:spacing w:val="1"/>
          <w:sz w:val="24"/>
          <w:szCs w:val="24"/>
        </w:rPr>
        <w:t>q</w:t>
      </w:r>
      <w:r>
        <w:rPr>
          <w:rFonts w:ascii="Calibri" w:eastAsia="Calibri" w:hAnsi="Calibri" w:cs="Calibri"/>
          <w:b/>
          <w:bCs/>
          <w:sz w:val="24"/>
          <w:szCs w:val="24"/>
        </w:rPr>
        <w:t>u</w:t>
      </w:r>
      <w:r>
        <w:rPr>
          <w:rFonts w:ascii="Calibri" w:eastAsia="Calibri" w:hAnsi="Calibri" w:cs="Calibri"/>
          <w:b/>
          <w:bCs/>
          <w:spacing w:val="-2"/>
          <w:sz w:val="24"/>
          <w:szCs w:val="24"/>
        </w:rPr>
        <w:t>i</w:t>
      </w:r>
      <w:r>
        <w:rPr>
          <w:rFonts w:ascii="Calibri" w:eastAsia="Calibri" w:hAnsi="Calibri" w:cs="Calibri"/>
          <w:b/>
          <w:bCs/>
          <w:sz w:val="24"/>
          <w:szCs w:val="24"/>
        </w:rPr>
        <w:t>p</w:t>
      </w:r>
      <w:r>
        <w:rPr>
          <w:rFonts w:ascii="Calibri" w:eastAsia="Calibri" w:hAnsi="Calibri" w:cs="Calibri"/>
          <w:b/>
          <w:bCs/>
          <w:spacing w:val="-1"/>
          <w:sz w:val="24"/>
          <w:szCs w:val="24"/>
        </w:rPr>
        <w:t>me</w:t>
      </w:r>
      <w:r>
        <w:rPr>
          <w:rFonts w:ascii="Calibri" w:eastAsia="Calibri" w:hAnsi="Calibri" w:cs="Calibri"/>
          <w:b/>
          <w:bCs/>
          <w:sz w:val="24"/>
          <w:szCs w:val="24"/>
        </w:rPr>
        <w:t>nt</w:t>
      </w:r>
      <w:r>
        <w:rPr>
          <w:rFonts w:ascii="Calibri" w:eastAsia="Calibri" w:hAnsi="Calibri" w:cs="Calibri"/>
          <w:b/>
          <w:bCs/>
          <w:spacing w:val="-6"/>
          <w:sz w:val="24"/>
          <w:szCs w:val="24"/>
        </w:rPr>
        <w:t xml:space="preserve"> </w:t>
      </w:r>
      <w:r>
        <w:rPr>
          <w:rFonts w:ascii="Calibri" w:eastAsia="Calibri" w:hAnsi="Calibri" w:cs="Calibri"/>
          <w:b/>
          <w:bCs/>
          <w:spacing w:val="-2"/>
          <w:sz w:val="24"/>
          <w:szCs w:val="24"/>
        </w:rPr>
        <w:t>p</w:t>
      </w:r>
      <w:r>
        <w:rPr>
          <w:rFonts w:ascii="Calibri" w:eastAsia="Calibri" w:hAnsi="Calibri" w:cs="Calibri"/>
          <w:b/>
          <w:bCs/>
          <w:sz w:val="24"/>
          <w:szCs w:val="24"/>
        </w:rPr>
        <w:t>rovid</w:t>
      </w:r>
      <w:r>
        <w:rPr>
          <w:rFonts w:ascii="Calibri" w:eastAsia="Calibri" w:hAnsi="Calibri" w:cs="Calibri"/>
          <w:b/>
          <w:bCs/>
          <w:spacing w:val="-1"/>
          <w:sz w:val="24"/>
          <w:szCs w:val="24"/>
        </w:rPr>
        <w:t>e</w:t>
      </w:r>
      <w:r>
        <w:rPr>
          <w:rFonts w:ascii="Calibri" w:eastAsia="Calibri" w:hAnsi="Calibri" w:cs="Calibri"/>
          <w:b/>
          <w:bCs/>
          <w:sz w:val="24"/>
          <w:szCs w:val="24"/>
        </w:rPr>
        <w:t>d</w:t>
      </w:r>
      <w:r>
        <w:rPr>
          <w:rFonts w:ascii="Calibri" w:eastAsia="Calibri" w:hAnsi="Calibri" w:cs="Calibri"/>
          <w:b/>
          <w:bCs/>
          <w:spacing w:val="-7"/>
          <w:sz w:val="24"/>
          <w:szCs w:val="24"/>
        </w:rPr>
        <w:t xml:space="preserve"> </w:t>
      </w:r>
      <w:r>
        <w:rPr>
          <w:rFonts w:ascii="Calibri" w:eastAsia="Calibri" w:hAnsi="Calibri" w:cs="Calibri"/>
          <w:b/>
          <w:bCs/>
          <w:sz w:val="24"/>
          <w:szCs w:val="24"/>
        </w:rPr>
        <w:t>by</w:t>
      </w:r>
      <w:r>
        <w:rPr>
          <w:rFonts w:ascii="Calibri" w:eastAsia="Calibri" w:hAnsi="Calibri" w:cs="Calibri"/>
          <w:b/>
          <w:bCs/>
          <w:spacing w:val="-8"/>
          <w:sz w:val="24"/>
          <w:szCs w:val="24"/>
        </w:rPr>
        <w:t xml:space="preserve"> </w:t>
      </w:r>
      <w:r>
        <w:rPr>
          <w:rFonts w:ascii="Calibri" w:eastAsia="Calibri" w:hAnsi="Calibri" w:cs="Calibri"/>
          <w:b/>
          <w:bCs/>
          <w:sz w:val="24"/>
          <w:szCs w:val="24"/>
        </w:rPr>
        <w:t>t</w:t>
      </w:r>
      <w:r>
        <w:rPr>
          <w:rFonts w:ascii="Calibri" w:eastAsia="Calibri" w:hAnsi="Calibri" w:cs="Calibri"/>
          <w:b/>
          <w:bCs/>
          <w:spacing w:val="1"/>
          <w:sz w:val="24"/>
          <w:szCs w:val="24"/>
        </w:rPr>
        <w:t>h</w:t>
      </w:r>
      <w:r>
        <w:rPr>
          <w:rFonts w:ascii="Calibri" w:eastAsia="Calibri" w:hAnsi="Calibri" w:cs="Calibri"/>
          <w:b/>
          <w:bCs/>
          <w:sz w:val="24"/>
          <w:szCs w:val="24"/>
        </w:rPr>
        <w:t>e</w:t>
      </w:r>
      <w:r>
        <w:rPr>
          <w:rFonts w:ascii="Calibri" w:eastAsia="Calibri" w:hAnsi="Calibri" w:cs="Calibri"/>
          <w:b/>
          <w:bCs/>
          <w:spacing w:val="-4"/>
          <w:sz w:val="24"/>
          <w:szCs w:val="24"/>
        </w:rPr>
        <w:t xml:space="preserve"> </w:t>
      </w:r>
      <w:r>
        <w:rPr>
          <w:rFonts w:ascii="Calibri" w:eastAsia="Calibri" w:hAnsi="Calibri" w:cs="Calibri"/>
          <w:b/>
          <w:bCs/>
          <w:i/>
          <w:sz w:val="24"/>
          <w:szCs w:val="24"/>
        </w:rPr>
        <w:t>Employer</w:t>
      </w:r>
    </w:p>
    <w:p w14:paraId="6B6310F9" w14:textId="77777777" w:rsidR="007C62E7" w:rsidRDefault="007C62E7" w:rsidP="007C62E7">
      <w:pPr>
        <w:spacing w:before="6" w:line="110" w:lineRule="exact"/>
        <w:rPr>
          <w:sz w:val="11"/>
          <w:szCs w:val="11"/>
        </w:rPr>
      </w:pPr>
    </w:p>
    <w:p w14:paraId="528F06CF" w14:textId="77777777" w:rsidR="007C62E7" w:rsidRDefault="007C62E7" w:rsidP="007C62E7">
      <w:pPr>
        <w:spacing w:line="242" w:lineRule="exact"/>
        <w:ind w:left="113" w:right="42"/>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plo</w:t>
      </w:r>
      <w:r>
        <w:rPr>
          <w:rFonts w:ascii="Calibri" w:eastAsia="Calibri" w:hAnsi="Calibri" w:cs="Calibri"/>
          <w:spacing w:val="1"/>
          <w:sz w:val="20"/>
          <w:szCs w:val="20"/>
        </w:rPr>
        <w:t>y</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6"/>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5"/>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w:t>
      </w:r>
      <w:r>
        <w:rPr>
          <w:rFonts w:ascii="Calibri" w:eastAsia="Calibri" w:hAnsi="Calibri" w:cs="Calibri"/>
          <w:spacing w:val="-2"/>
          <w:sz w:val="20"/>
          <w:szCs w:val="20"/>
        </w:rPr>
        <w:t>v</w:t>
      </w:r>
      <w:r>
        <w:rPr>
          <w:rFonts w:ascii="Calibri" w:eastAsia="Calibri" w:hAnsi="Calibri" w:cs="Calibri"/>
          <w:sz w:val="20"/>
          <w:szCs w:val="20"/>
        </w:rPr>
        <w:t>i</w:t>
      </w:r>
      <w:r>
        <w:rPr>
          <w:rFonts w:ascii="Calibri" w:eastAsia="Calibri" w:hAnsi="Calibri" w:cs="Calibri"/>
          <w:spacing w:val="3"/>
          <w:sz w:val="20"/>
          <w:szCs w:val="20"/>
        </w:rPr>
        <w:t>d</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o</w:t>
      </w:r>
      <w:r>
        <w:rPr>
          <w:rFonts w:ascii="Calibri" w:eastAsia="Calibri" w:hAnsi="Calibri" w:cs="Calibri"/>
          <w:spacing w:val="-6"/>
          <w:sz w:val="20"/>
          <w:szCs w:val="20"/>
        </w:rPr>
        <w:t xml:space="preserve"> </w:t>
      </w:r>
      <w:r>
        <w:rPr>
          <w:rFonts w:ascii="Calibri" w:eastAsia="Calibri" w:hAnsi="Calibri" w:cs="Calibri"/>
          <w:sz w:val="20"/>
          <w:szCs w:val="20"/>
        </w:rPr>
        <w:t>equip</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5"/>
          <w:sz w:val="20"/>
          <w:szCs w:val="20"/>
        </w:rPr>
        <w:t xml:space="preserve"> </w:t>
      </w:r>
      <w:r>
        <w:rPr>
          <w:rFonts w:ascii="Calibri" w:eastAsia="Calibri" w:hAnsi="Calibri" w:cs="Calibri"/>
          <w:sz w:val="20"/>
          <w:szCs w:val="20"/>
        </w:rPr>
        <w:t>but</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w:t>
      </w:r>
      <w:r>
        <w:rPr>
          <w:rFonts w:ascii="Calibri" w:eastAsia="Calibri" w:hAnsi="Calibri" w:cs="Calibri"/>
          <w:spacing w:val="-5"/>
          <w:sz w:val="20"/>
          <w:szCs w:val="20"/>
        </w:rPr>
        <w:t xml:space="preserve"> </w:t>
      </w:r>
      <w:r>
        <w:rPr>
          <w:rFonts w:ascii="Calibri" w:eastAsia="Calibri" w:hAnsi="Calibri" w:cs="Calibri"/>
          <w:sz w:val="20"/>
          <w:szCs w:val="20"/>
        </w:rPr>
        <w:t>e</w:t>
      </w:r>
      <w:r>
        <w:rPr>
          <w:rFonts w:ascii="Calibri" w:eastAsia="Calibri" w:hAnsi="Calibri" w:cs="Calibri"/>
          <w:spacing w:val="-1"/>
          <w:sz w:val="20"/>
          <w:szCs w:val="20"/>
        </w:rPr>
        <w:t>me</w:t>
      </w:r>
      <w:r>
        <w:rPr>
          <w:rFonts w:ascii="Calibri" w:eastAsia="Calibri" w:hAnsi="Calibri" w:cs="Calibri"/>
          <w:sz w:val="20"/>
          <w:szCs w:val="20"/>
        </w:rPr>
        <w:t>rg</w:t>
      </w:r>
      <w:r>
        <w:rPr>
          <w:rFonts w:ascii="Calibri" w:eastAsia="Calibri" w:hAnsi="Calibri" w:cs="Calibri"/>
          <w:spacing w:val="-1"/>
          <w:sz w:val="20"/>
          <w:szCs w:val="20"/>
        </w:rPr>
        <w:t>e</w:t>
      </w:r>
      <w:r>
        <w:rPr>
          <w:rFonts w:ascii="Calibri" w:eastAsia="Calibri" w:hAnsi="Calibri" w:cs="Calibri"/>
          <w:spacing w:val="3"/>
          <w:sz w:val="20"/>
          <w:szCs w:val="20"/>
        </w:rPr>
        <w:t>n</w:t>
      </w:r>
      <w:r>
        <w:rPr>
          <w:rFonts w:ascii="Calibri" w:eastAsia="Calibri" w:hAnsi="Calibri" w:cs="Calibri"/>
          <w:sz w:val="20"/>
          <w:szCs w:val="20"/>
        </w:rPr>
        <w:t>cy</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z w:val="20"/>
          <w:szCs w:val="20"/>
        </w:rPr>
        <w:t>ctor</w:t>
      </w:r>
      <w:r>
        <w:rPr>
          <w:rFonts w:ascii="Calibri" w:eastAsia="Calibri" w:hAnsi="Calibri" w:cs="Calibri"/>
          <w:spacing w:val="-5"/>
          <w:sz w:val="20"/>
          <w:szCs w:val="20"/>
        </w:rPr>
        <w:t xml:space="preserve"> </w:t>
      </w:r>
      <w:r>
        <w:rPr>
          <w:rFonts w:ascii="Calibri" w:eastAsia="Calibri" w:hAnsi="Calibri" w:cs="Calibri"/>
          <w:sz w:val="20"/>
          <w:szCs w:val="20"/>
        </w:rPr>
        <w:t>can</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z w:val="20"/>
          <w:szCs w:val="20"/>
        </w:rPr>
        <w:t>cu</w:t>
      </w:r>
      <w:r>
        <w:rPr>
          <w:rFonts w:ascii="Calibri" w:eastAsia="Calibri" w:hAnsi="Calibri" w:cs="Calibri"/>
          <w:spacing w:val="-1"/>
          <w:sz w:val="20"/>
          <w:szCs w:val="20"/>
        </w:rPr>
        <w:t>s</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plo</w:t>
      </w:r>
      <w:r>
        <w:rPr>
          <w:rFonts w:ascii="Calibri" w:eastAsia="Calibri" w:hAnsi="Calibri" w:cs="Calibri"/>
          <w:spacing w:val="1"/>
          <w:sz w:val="20"/>
          <w:szCs w:val="20"/>
        </w:rPr>
        <w:t>y</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z w:val="20"/>
          <w:szCs w:val="20"/>
        </w:rPr>
        <w:t>rt</w:t>
      </w:r>
      <w:r>
        <w:rPr>
          <w:rFonts w:ascii="Calibri" w:eastAsia="Calibri" w:hAnsi="Calibri" w:cs="Calibri"/>
          <w:spacing w:val="1"/>
          <w:sz w:val="20"/>
          <w:szCs w:val="20"/>
        </w:rPr>
        <w:t>a</w:t>
      </w:r>
      <w:r>
        <w:rPr>
          <w:rFonts w:ascii="Calibri" w:eastAsia="Calibri" w:hAnsi="Calibri" w:cs="Calibri"/>
          <w:sz w:val="20"/>
          <w:szCs w:val="20"/>
        </w:rPr>
        <w:t>in</w:t>
      </w:r>
      <w:r>
        <w:rPr>
          <w:rFonts w:ascii="Calibri" w:eastAsia="Calibri" w:hAnsi="Calibri" w:cs="Calibri"/>
          <w:w w:val="99"/>
          <w:sz w:val="20"/>
          <w:szCs w:val="20"/>
        </w:rPr>
        <w:t xml:space="preserve"> </w:t>
      </w:r>
      <w:r>
        <w:rPr>
          <w:rFonts w:ascii="Calibri" w:eastAsia="Calibri" w:hAnsi="Calibri" w:cs="Calibri"/>
          <w:sz w:val="20"/>
          <w:szCs w:val="20"/>
        </w:rPr>
        <w:t>n</w:t>
      </w:r>
      <w:r>
        <w:rPr>
          <w:rFonts w:ascii="Calibri" w:eastAsia="Calibri" w:hAnsi="Calibri" w:cs="Calibri"/>
          <w:spacing w:val="-1"/>
          <w:sz w:val="20"/>
          <w:szCs w:val="20"/>
        </w:rPr>
        <w:t>ee</w:t>
      </w:r>
      <w:r>
        <w:rPr>
          <w:rFonts w:ascii="Calibri" w:eastAsia="Calibri" w:hAnsi="Calibri" w:cs="Calibri"/>
          <w:sz w:val="20"/>
          <w:szCs w:val="20"/>
        </w:rPr>
        <w:t>ds</w:t>
      </w:r>
      <w:r>
        <w:rPr>
          <w:rFonts w:ascii="Calibri" w:eastAsia="Calibri" w:hAnsi="Calibri" w:cs="Calibri"/>
          <w:spacing w:val="-10"/>
          <w:sz w:val="20"/>
          <w:szCs w:val="20"/>
        </w:rPr>
        <w:t xml:space="preserve"> </w:t>
      </w:r>
      <w:r>
        <w:rPr>
          <w:rFonts w:ascii="Calibri" w:eastAsia="Calibri" w:hAnsi="Calibri" w:cs="Calibri"/>
          <w:sz w:val="20"/>
          <w:szCs w:val="20"/>
        </w:rPr>
        <w:t>for</w:t>
      </w:r>
      <w:r>
        <w:rPr>
          <w:rFonts w:ascii="Calibri" w:eastAsia="Calibri" w:hAnsi="Calibri" w:cs="Calibri"/>
          <w:spacing w:val="-9"/>
          <w:sz w:val="20"/>
          <w:szCs w:val="20"/>
        </w:rPr>
        <w:t xml:space="preserve"> </w:t>
      </w:r>
      <w:r>
        <w:rPr>
          <w:rFonts w:ascii="Calibri" w:eastAsia="Calibri" w:hAnsi="Calibri" w:cs="Calibri"/>
          <w:spacing w:val="2"/>
          <w:sz w:val="20"/>
          <w:szCs w:val="20"/>
        </w:rPr>
        <w:t>a</w:t>
      </w:r>
      <w:r>
        <w:rPr>
          <w:rFonts w:ascii="Calibri" w:eastAsia="Calibri" w:hAnsi="Calibri" w:cs="Calibri"/>
          <w:spacing w:val="-1"/>
          <w:sz w:val="20"/>
          <w:szCs w:val="20"/>
        </w:rPr>
        <w:t>ss</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tanc</w:t>
      </w:r>
      <w:r>
        <w:rPr>
          <w:rFonts w:ascii="Calibri" w:eastAsia="Calibri" w:hAnsi="Calibri" w:cs="Calibri"/>
          <w:spacing w:val="-1"/>
          <w:sz w:val="20"/>
          <w:szCs w:val="20"/>
        </w:rPr>
        <w:t>e</w:t>
      </w:r>
      <w:r>
        <w:rPr>
          <w:rFonts w:ascii="Calibri" w:eastAsia="Calibri" w:hAnsi="Calibri" w:cs="Calibri"/>
          <w:sz w:val="20"/>
          <w:szCs w:val="20"/>
        </w:rPr>
        <w:t>.</w:t>
      </w:r>
    </w:p>
    <w:p w14:paraId="540511D5" w14:textId="77777777" w:rsidR="007C62E7" w:rsidRDefault="007C62E7" w:rsidP="007C62E7">
      <w:pPr>
        <w:spacing w:before="1" w:line="170" w:lineRule="exact"/>
        <w:rPr>
          <w:sz w:val="17"/>
          <w:szCs w:val="17"/>
        </w:rPr>
      </w:pPr>
    </w:p>
    <w:p w14:paraId="618A0207" w14:textId="77777777" w:rsidR="007C62E7" w:rsidRDefault="007C62E7" w:rsidP="007C62E7">
      <w:pPr>
        <w:spacing w:line="200" w:lineRule="exact"/>
        <w:rPr>
          <w:sz w:val="20"/>
          <w:szCs w:val="20"/>
        </w:rPr>
      </w:pPr>
    </w:p>
    <w:p w14:paraId="067CA4BB" w14:textId="77777777" w:rsidR="007C62E7" w:rsidRDefault="007C62E7" w:rsidP="005B3361">
      <w:pPr>
        <w:pStyle w:val="Heading5"/>
        <w:numPr>
          <w:ilvl w:val="1"/>
          <w:numId w:val="10"/>
        </w:numPr>
        <w:tabs>
          <w:tab w:val="left" w:pos="689"/>
        </w:tabs>
        <w:rPr>
          <w:b w:val="0"/>
          <w:bCs w:val="0"/>
        </w:rPr>
      </w:pPr>
      <w:bookmarkStart w:id="71" w:name="_bookmark84"/>
      <w:bookmarkEnd w:id="71"/>
      <w:r>
        <w:t>Site</w:t>
      </w:r>
      <w:r>
        <w:rPr>
          <w:spacing w:val="-5"/>
        </w:rPr>
        <w:t xml:space="preserve"> </w:t>
      </w:r>
      <w:r>
        <w:t>servic</w:t>
      </w:r>
      <w:r>
        <w:rPr>
          <w:spacing w:val="-1"/>
        </w:rPr>
        <w:t>e</w:t>
      </w:r>
      <w:r>
        <w:t>s</w:t>
      </w:r>
      <w:r>
        <w:rPr>
          <w:spacing w:val="-5"/>
        </w:rPr>
        <w:t xml:space="preserve"> </w:t>
      </w:r>
      <w:r>
        <w:rPr>
          <w:spacing w:val="-1"/>
        </w:rPr>
        <w:t>a</w:t>
      </w:r>
      <w:r>
        <w:t>nd</w:t>
      </w:r>
      <w:r>
        <w:rPr>
          <w:spacing w:val="-5"/>
        </w:rPr>
        <w:t xml:space="preserve"> </w:t>
      </w:r>
      <w:r>
        <w:t>f</w:t>
      </w:r>
      <w:r>
        <w:rPr>
          <w:spacing w:val="-1"/>
        </w:rPr>
        <w:t>a</w:t>
      </w:r>
      <w:r>
        <w:t>c</w:t>
      </w:r>
      <w:r>
        <w:rPr>
          <w:spacing w:val="-1"/>
        </w:rPr>
        <w:t>i</w:t>
      </w:r>
      <w:r>
        <w:t>l</w:t>
      </w:r>
      <w:r>
        <w:rPr>
          <w:spacing w:val="-2"/>
        </w:rPr>
        <w:t>i</w:t>
      </w:r>
      <w:r>
        <w:t>t</w:t>
      </w:r>
      <w:r>
        <w:rPr>
          <w:spacing w:val="1"/>
        </w:rPr>
        <w:t>i</w:t>
      </w:r>
      <w:r>
        <w:rPr>
          <w:spacing w:val="-4"/>
        </w:rPr>
        <w:t>e</w:t>
      </w:r>
      <w:r>
        <w:t>s</w:t>
      </w:r>
    </w:p>
    <w:p w14:paraId="76C859C5" w14:textId="77777777" w:rsidR="007C62E7" w:rsidRDefault="007C62E7" w:rsidP="007C62E7">
      <w:pPr>
        <w:spacing w:before="10" w:line="110" w:lineRule="exact"/>
        <w:rPr>
          <w:sz w:val="11"/>
          <w:szCs w:val="11"/>
        </w:rPr>
      </w:pPr>
    </w:p>
    <w:p w14:paraId="7F28D179" w14:textId="77777777" w:rsidR="007C62E7" w:rsidRDefault="007C62E7" w:rsidP="005B3361">
      <w:pPr>
        <w:numPr>
          <w:ilvl w:val="2"/>
          <w:numId w:val="10"/>
        </w:numPr>
        <w:tabs>
          <w:tab w:val="left" w:pos="833"/>
        </w:tabs>
        <w:ind w:left="833"/>
        <w:rPr>
          <w:rFonts w:ascii="Calibri" w:eastAsia="Calibri" w:hAnsi="Calibri" w:cs="Calibri"/>
          <w:sz w:val="20"/>
          <w:szCs w:val="20"/>
        </w:rPr>
      </w:pPr>
      <w:bookmarkStart w:id="72" w:name="_bookmark85"/>
      <w:bookmarkEnd w:id="72"/>
      <w:r>
        <w:rPr>
          <w:rFonts w:ascii="Calibri" w:eastAsia="Calibri" w:hAnsi="Calibri" w:cs="Calibri"/>
          <w:b/>
          <w:bCs/>
          <w:sz w:val="20"/>
          <w:szCs w:val="20"/>
        </w:rPr>
        <w:t>Pro</w:t>
      </w:r>
      <w:r>
        <w:rPr>
          <w:rFonts w:ascii="Calibri" w:eastAsia="Calibri" w:hAnsi="Calibri" w:cs="Calibri"/>
          <w:b/>
          <w:bCs/>
          <w:spacing w:val="-1"/>
          <w:sz w:val="20"/>
          <w:szCs w:val="20"/>
        </w:rPr>
        <w:t>vi</w:t>
      </w:r>
      <w:r>
        <w:rPr>
          <w:rFonts w:ascii="Calibri" w:eastAsia="Calibri" w:hAnsi="Calibri" w:cs="Calibri"/>
          <w:b/>
          <w:bCs/>
          <w:sz w:val="20"/>
          <w:szCs w:val="20"/>
        </w:rPr>
        <w:t>ded</w:t>
      </w:r>
      <w:r>
        <w:rPr>
          <w:rFonts w:ascii="Calibri" w:eastAsia="Calibri" w:hAnsi="Calibri" w:cs="Calibri"/>
          <w:b/>
          <w:bCs/>
          <w:spacing w:val="-7"/>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y</w:t>
      </w:r>
      <w:r>
        <w:rPr>
          <w:rFonts w:ascii="Calibri" w:eastAsia="Calibri" w:hAnsi="Calibri" w:cs="Calibri"/>
          <w:b/>
          <w:bCs/>
          <w:spacing w:val="-8"/>
          <w:sz w:val="20"/>
          <w:szCs w:val="20"/>
        </w:rPr>
        <w:t xml:space="preserve"> </w:t>
      </w:r>
      <w:r>
        <w:rPr>
          <w:rFonts w:ascii="Calibri" w:eastAsia="Calibri" w:hAnsi="Calibri" w:cs="Calibri"/>
          <w:b/>
          <w:bCs/>
          <w:spacing w:val="2"/>
          <w:sz w:val="20"/>
          <w:szCs w:val="20"/>
        </w:rPr>
        <w:t>t</w:t>
      </w:r>
      <w:r>
        <w:rPr>
          <w:rFonts w:ascii="Calibri" w:eastAsia="Calibri" w:hAnsi="Calibri" w:cs="Calibri"/>
          <w:b/>
          <w:bCs/>
          <w:sz w:val="20"/>
          <w:szCs w:val="20"/>
        </w:rPr>
        <w:t>he</w:t>
      </w:r>
      <w:r>
        <w:rPr>
          <w:rFonts w:ascii="Calibri" w:eastAsia="Calibri" w:hAnsi="Calibri" w:cs="Calibri"/>
          <w:b/>
          <w:bCs/>
          <w:spacing w:val="-6"/>
          <w:sz w:val="20"/>
          <w:szCs w:val="20"/>
        </w:rPr>
        <w:t xml:space="preserve"> </w:t>
      </w:r>
      <w:r>
        <w:rPr>
          <w:rFonts w:ascii="Calibri" w:eastAsia="Calibri" w:hAnsi="Calibri" w:cs="Calibri"/>
          <w:b/>
          <w:bCs/>
          <w:i/>
          <w:spacing w:val="-2"/>
          <w:sz w:val="20"/>
          <w:szCs w:val="20"/>
        </w:rPr>
        <w:t>E</w:t>
      </w:r>
      <w:r>
        <w:rPr>
          <w:rFonts w:ascii="Calibri" w:eastAsia="Calibri" w:hAnsi="Calibri" w:cs="Calibri"/>
          <w:b/>
          <w:bCs/>
          <w:i/>
          <w:sz w:val="20"/>
          <w:szCs w:val="20"/>
        </w:rPr>
        <w:t>mployer</w:t>
      </w:r>
    </w:p>
    <w:p w14:paraId="5BF91959" w14:textId="77777777" w:rsidR="007C62E7" w:rsidRDefault="007C62E7" w:rsidP="007C62E7">
      <w:pPr>
        <w:spacing w:before="10" w:line="120" w:lineRule="exact"/>
        <w:rPr>
          <w:sz w:val="12"/>
          <w:szCs w:val="12"/>
        </w:rPr>
      </w:pPr>
    </w:p>
    <w:p w14:paraId="7E4E580D" w14:textId="77777777" w:rsidR="007C62E7" w:rsidRDefault="007C62E7" w:rsidP="005B3361">
      <w:pPr>
        <w:numPr>
          <w:ilvl w:val="3"/>
          <w:numId w:val="10"/>
        </w:numPr>
        <w:tabs>
          <w:tab w:val="left" w:pos="1190"/>
        </w:tabs>
        <w:spacing w:line="242" w:lineRule="exact"/>
        <w:ind w:left="1190" w:right="125"/>
        <w:rPr>
          <w:rFonts w:ascii="Calibri" w:eastAsia="Calibri" w:hAnsi="Calibri" w:cs="Calibri"/>
          <w:sz w:val="20"/>
          <w:szCs w:val="20"/>
        </w:rPr>
      </w:pPr>
      <w:r>
        <w:rPr>
          <w:rFonts w:ascii="Calibri" w:eastAsia="Calibri" w:hAnsi="Calibri" w:cs="Calibri"/>
          <w:sz w:val="20"/>
          <w:szCs w:val="20"/>
        </w:rPr>
        <w:t>Po</w:t>
      </w:r>
      <w:r>
        <w:rPr>
          <w:rFonts w:ascii="Calibri" w:eastAsia="Calibri" w:hAnsi="Calibri" w:cs="Calibri"/>
          <w:spacing w:val="-1"/>
          <w:sz w:val="20"/>
          <w:szCs w:val="20"/>
        </w:rPr>
        <w:t>we</w:t>
      </w:r>
      <w:r>
        <w:rPr>
          <w:rFonts w:ascii="Calibri" w:eastAsia="Calibri" w:hAnsi="Calibri" w:cs="Calibri"/>
          <w:sz w:val="20"/>
          <w:szCs w:val="20"/>
        </w:rPr>
        <w:t>r</w:t>
      </w:r>
      <w:r>
        <w:rPr>
          <w:rFonts w:ascii="Calibri" w:eastAsia="Calibri" w:hAnsi="Calibri" w:cs="Calibri"/>
          <w:spacing w:val="17"/>
          <w:sz w:val="20"/>
          <w:szCs w:val="20"/>
        </w:rPr>
        <w:t xml:space="preserve"> </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ticulation</w:t>
      </w:r>
      <w:r>
        <w:rPr>
          <w:rFonts w:ascii="Calibri" w:eastAsia="Calibri" w:hAnsi="Calibri" w:cs="Calibri"/>
          <w:spacing w:val="17"/>
          <w:sz w:val="20"/>
          <w:szCs w:val="20"/>
        </w:rPr>
        <w:t xml:space="preserve"> </w:t>
      </w:r>
      <w:r>
        <w:rPr>
          <w:rFonts w:ascii="Calibri" w:eastAsia="Calibri" w:hAnsi="Calibri" w:cs="Calibri"/>
          <w:sz w:val="20"/>
          <w:szCs w:val="20"/>
        </w:rPr>
        <w:t>on</w:t>
      </w:r>
      <w:r>
        <w:rPr>
          <w:rFonts w:ascii="Calibri" w:eastAsia="Calibri" w:hAnsi="Calibri" w:cs="Calibri"/>
          <w:spacing w:val="20"/>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18"/>
          <w:sz w:val="20"/>
          <w:szCs w:val="20"/>
        </w:rPr>
        <w:t xml:space="preserve"> </w:t>
      </w:r>
      <w:r>
        <w:rPr>
          <w:rFonts w:ascii="Calibri" w:eastAsia="Calibri" w:hAnsi="Calibri" w:cs="Calibri"/>
          <w:sz w:val="20"/>
          <w:szCs w:val="20"/>
        </w:rPr>
        <w:t>of</w:t>
      </w:r>
      <w:r>
        <w:rPr>
          <w:rFonts w:ascii="Calibri" w:eastAsia="Calibri" w:hAnsi="Calibri" w:cs="Calibri"/>
          <w:spacing w:val="16"/>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8"/>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it</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16"/>
          <w:sz w:val="20"/>
          <w:szCs w:val="20"/>
        </w:rPr>
        <w:t xml:space="preserve"> </w:t>
      </w:r>
      <w:r>
        <w:rPr>
          <w:rFonts w:ascii="Calibri" w:eastAsia="Calibri" w:hAnsi="Calibri" w:cs="Calibri"/>
          <w:sz w:val="20"/>
          <w:szCs w:val="20"/>
        </w:rPr>
        <w:t>l</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z w:val="20"/>
          <w:szCs w:val="20"/>
        </w:rPr>
        <w:t>ited</w:t>
      </w:r>
      <w:r>
        <w:rPr>
          <w:rFonts w:ascii="Calibri" w:eastAsia="Calibri" w:hAnsi="Calibri" w:cs="Calibri"/>
          <w:spacing w:val="17"/>
          <w:sz w:val="20"/>
          <w:szCs w:val="20"/>
        </w:rPr>
        <w:t xml:space="preserve"> </w:t>
      </w:r>
      <w:r>
        <w:rPr>
          <w:rFonts w:ascii="Calibri" w:eastAsia="Calibri" w:hAnsi="Calibri" w:cs="Calibri"/>
          <w:sz w:val="20"/>
          <w:szCs w:val="20"/>
        </w:rPr>
        <w:t>to</w:t>
      </w:r>
      <w:r>
        <w:rPr>
          <w:rFonts w:ascii="Calibri" w:eastAsia="Calibri" w:hAnsi="Calibri" w:cs="Calibri"/>
          <w:spacing w:val="19"/>
          <w:sz w:val="20"/>
          <w:szCs w:val="20"/>
        </w:rPr>
        <w:t xml:space="preserve"> </w:t>
      </w:r>
      <w:r>
        <w:rPr>
          <w:rFonts w:ascii="Calibri" w:eastAsia="Calibri" w:hAnsi="Calibri" w:cs="Calibri"/>
          <w:sz w:val="20"/>
          <w:szCs w:val="20"/>
        </w:rPr>
        <w:t>38</w:t>
      </w:r>
      <w:r>
        <w:rPr>
          <w:rFonts w:ascii="Calibri" w:eastAsia="Calibri" w:hAnsi="Calibri" w:cs="Calibri"/>
          <w:spacing w:val="1"/>
          <w:sz w:val="20"/>
          <w:szCs w:val="20"/>
        </w:rPr>
        <w:t>0</w:t>
      </w:r>
      <w:r>
        <w:rPr>
          <w:rFonts w:ascii="Calibri" w:eastAsia="Calibri" w:hAnsi="Calibri" w:cs="Calibri"/>
          <w:sz w:val="20"/>
          <w:szCs w:val="20"/>
        </w:rPr>
        <w:t>V</w:t>
      </w:r>
      <w:r>
        <w:rPr>
          <w:rFonts w:ascii="Calibri" w:eastAsia="Calibri" w:hAnsi="Calibri" w:cs="Calibri"/>
          <w:spacing w:val="19"/>
          <w:sz w:val="20"/>
          <w:szCs w:val="20"/>
        </w:rPr>
        <w:t xml:space="preserve"> </w:t>
      </w:r>
      <w:r>
        <w:rPr>
          <w:rFonts w:ascii="Calibri" w:eastAsia="Calibri" w:hAnsi="Calibri" w:cs="Calibri"/>
          <w:sz w:val="20"/>
          <w:szCs w:val="20"/>
        </w:rPr>
        <w:t>100</w:t>
      </w:r>
      <w:r>
        <w:rPr>
          <w:rFonts w:ascii="Calibri" w:eastAsia="Calibri" w:hAnsi="Calibri" w:cs="Calibri"/>
          <w:spacing w:val="1"/>
          <w:sz w:val="20"/>
          <w:szCs w:val="20"/>
        </w:rPr>
        <w:t>A</w:t>
      </w:r>
      <w:r>
        <w:rPr>
          <w:rFonts w:ascii="Calibri" w:eastAsia="Calibri" w:hAnsi="Calibri" w:cs="Calibri"/>
          <w:spacing w:val="-1"/>
          <w:sz w:val="20"/>
          <w:szCs w:val="20"/>
        </w:rPr>
        <w:t>m</w:t>
      </w:r>
      <w:r>
        <w:rPr>
          <w:rFonts w:ascii="Calibri" w:eastAsia="Calibri" w:hAnsi="Calibri" w:cs="Calibri"/>
          <w:sz w:val="20"/>
          <w:szCs w:val="20"/>
        </w:rPr>
        <w:t>p</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19"/>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his</w:t>
      </w:r>
      <w:r>
        <w:rPr>
          <w:rFonts w:ascii="Calibri" w:eastAsia="Calibri" w:hAnsi="Calibri" w:cs="Calibri"/>
          <w:spacing w:val="18"/>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w:t>
      </w:r>
      <w:r>
        <w:rPr>
          <w:rFonts w:ascii="Calibri" w:eastAsia="Calibri" w:hAnsi="Calibri" w:cs="Calibri"/>
          <w:spacing w:val="2"/>
          <w:sz w:val="20"/>
          <w:szCs w:val="20"/>
        </w:rPr>
        <w:t>l</w:t>
      </w:r>
      <w:r>
        <w:rPr>
          <w:rFonts w:ascii="Calibri" w:eastAsia="Calibri" w:hAnsi="Calibri" w:cs="Calibri"/>
          <w:sz w:val="20"/>
          <w:szCs w:val="20"/>
        </w:rPr>
        <w:t>l</w:t>
      </w:r>
      <w:r>
        <w:rPr>
          <w:rFonts w:ascii="Calibri" w:eastAsia="Calibri" w:hAnsi="Calibri" w:cs="Calibri"/>
          <w:spacing w:val="16"/>
          <w:sz w:val="20"/>
          <w:szCs w:val="20"/>
        </w:rPr>
        <w:t xml:space="preserve"> </w:t>
      </w:r>
      <w:r>
        <w:rPr>
          <w:rFonts w:ascii="Calibri" w:eastAsia="Calibri" w:hAnsi="Calibri" w:cs="Calibri"/>
          <w:sz w:val="20"/>
          <w:szCs w:val="20"/>
        </w:rPr>
        <w:t>be</w:t>
      </w:r>
      <w:r>
        <w:rPr>
          <w:rFonts w:ascii="Calibri" w:eastAsia="Calibri" w:hAnsi="Calibri" w:cs="Calibri"/>
          <w:spacing w:val="17"/>
          <w:sz w:val="20"/>
          <w:szCs w:val="20"/>
        </w:rPr>
        <w:t xml:space="preserve"> </w:t>
      </w:r>
      <w:r>
        <w:rPr>
          <w:rFonts w:ascii="Calibri" w:eastAsia="Calibri" w:hAnsi="Calibri" w:cs="Calibri"/>
          <w:spacing w:val="2"/>
          <w:sz w:val="20"/>
          <w:szCs w:val="20"/>
        </w:rPr>
        <w:t>a</w:t>
      </w:r>
      <w:r>
        <w:rPr>
          <w:rFonts w:ascii="Calibri" w:eastAsia="Calibri" w:hAnsi="Calibri" w:cs="Calibri"/>
          <w:spacing w:val="-2"/>
          <w:sz w:val="20"/>
          <w:szCs w:val="20"/>
        </w:rPr>
        <w:t>v</w:t>
      </w:r>
      <w:r>
        <w:rPr>
          <w:rFonts w:ascii="Calibri" w:eastAsia="Calibri" w:hAnsi="Calibri" w:cs="Calibri"/>
          <w:sz w:val="20"/>
          <w:szCs w:val="20"/>
        </w:rPr>
        <w:t>ail</w:t>
      </w:r>
      <w:r>
        <w:rPr>
          <w:rFonts w:ascii="Calibri" w:eastAsia="Calibri" w:hAnsi="Calibri" w:cs="Calibri"/>
          <w:spacing w:val="3"/>
          <w:sz w:val="20"/>
          <w:szCs w:val="20"/>
        </w:rPr>
        <w:t>a</w:t>
      </w:r>
      <w:r>
        <w:rPr>
          <w:rFonts w:ascii="Calibri" w:eastAsia="Calibri" w:hAnsi="Calibri" w:cs="Calibri"/>
          <w:sz w:val="20"/>
          <w:szCs w:val="20"/>
        </w:rPr>
        <w:t>ble</w:t>
      </w:r>
      <w:r>
        <w:rPr>
          <w:rFonts w:ascii="Calibri" w:eastAsia="Calibri" w:hAnsi="Calibri" w:cs="Calibri"/>
          <w:spacing w:val="15"/>
          <w:sz w:val="20"/>
          <w:szCs w:val="20"/>
        </w:rPr>
        <w:t xml:space="preserve"> </w:t>
      </w:r>
      <w:r>
        <w:rPr>
          <w:rFonts w:ascii="Calibri" w:eastAsia="Calibri" w:hAnsi="Calibri" w:cs="Calibri"/>
          <w:sz w:val="20"/>
          <w:szCs w:val="20"/>
        </w:rPr>
        <w:t>in</w:t>
      </w:r>
      <w:r>
        <w:rPr>
          <w:rFonts w:ascii="Calibri" w:eastAsia="Calibri" w:hAnsi="Calibri" w:cs="Calibri"/>
          <w:spacing w:val="17"/>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pacing w:val="2"/>
          <w:sz w:val="20"/>
          <w:szCs w:val="20"/>
        </w:rPr>
        <w:t>r</w:t>
      </w:r>
      <w:r>
        <w:rPr>
          <w:rFonts w:ascii="Calibri" w:eastAsia="Calibri" w:hAnsi="Calibri" w:cs="Calibri"/>
          <w:sz w:val="20"/>
          <w:szCs w:val="20"/>
        </w:rPr>
        <w:t>g</w:t>
      </w:r>
      <w:r>
        <w:rPr>
          <w:rFonts w:ascii="Calibri" w:eastAsia="Calibri" w:hAnsi="Calibri" w:cs="Calibri"/>
          <w:spacing w:val="-1"/>
          <w:sz w:val="20"/>
          <w:szCs w:val="20"/>
        </w:rPr>
        <w:t>e</w:t>
      </w:r>
      <w:r>
        <w:rPr>
          <w:rFonts w:ascii="Calibri" w:eastAsia="Calibri" w:hAnsi="Calibri" w:cs="Calibri"/>
          <w:sz w:val="20"/>
          <w:szCs w:val="20"/>
        </w:rPr>
        <w:t>ncy</w:t>
      </w:r>
      <w:r>
        <w:rPr>
          <w:rFonts w:ascii="Calibri" w:eastAsia="Calibri" w:hAnsi="Calibri" w:cs="Calibri"/>
          <w:w w:val="99"/>
          <w:sz w:val="20"/>
          <w:szCs w:val="20"/>
        </w:rPr>
        <w:t xml:space="preserve"> </w:t>
      </w:r>
      <w:r>
        <w:rPr>
          <w:rFonts w:ascii="Calibri" w:eastAsia="Calibri" w:hAnsi="Calibri" w:cs="Calibri"/>
          <w:sz w:val="20"/>
          <w:szCs w:val="20"/>
        </w:rPr>
        <w:t>only.</w:t>
      </w:r>
    </w:p>
    <w:p w14:paraId="1E94DA12" w14:textId="77777777" w:rsidR="007C62E7" w:rsidRDefault="007C62E7" w:rsidP="005B3361">
      <w:pPr>
        <w:numPr>
          <w:ilvl w:val="3"/>
          <w:numId w:val="10"/>
        </w:numPr>
        <w:tabs>
          <w:tab w:val="left" w:pos="1190"/>
        </w:tabs>
        <w:spacing w:before="7"/>
        <w:ind w:left="1190"/>
        <w:rPr>
          <w:rFonts w:ascii="Calibri" w:eastAsia="Calibri" w:hAnsi="Calibri" w:cs="Calibri"/>
          <w:sz w:val="20"/>
          <w:szCs w:val="20"/>
        </w:rPr>
      </w:pPr>
      <w:r>
        <w:rPr>
          <w:rFonts w:ascii="Calibri" w:eastAsia="Calibri" w:hAnsi="Calibri" w:cs="Calibri"/>
          <w:sz w:val="20"/>
          <w:szCs w:val="20"/>
        </w:rPr>
        <w:t>Potable</w:t>
      </w:r>
      <w:r>
        <w:rPr>
          <w:rFonts w:ascii="Calibri" w:eastAsia="Calibri" w:hAnsi="Calibri" w:cs="Calibri"/>
          <w:spacing w:val="-6"/>
          <w:sz w:val="20"/>
          <w:szCs w:val="20"/>
        </w:rPr>
        <w:t xml:space="preserve"> </w:t>
      </w:r>
      <w:r>
        <w:rPr>
          <w:rFonts w:ascii="Calibri" w:eastAsia="Calibri" w:hAnsi="Calibri" w:cs="Calibri"/>
          <w:sz w:val="20"/>
          <w:szCs w:val="20"/>
        </w:rPr>
        <w:t>wat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i</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w:t>
      </w:r>
    </w:p>
    <w:p w14:paraId="4F7E9504" w14:textId="77777777" w:rsidR="007C62E7" w:rsidRDefault="007C62E7" w:rsidP="007C62E7">
      <w:pPr>
        <w:rPr>
          <w:rFonts w:ascii="Calibri" w:eastAsia="Calibri" w:hAnsi="Calibri" w:cs="Calibri"/>
          <w:sz w:val="20"/>
          <w:szCs w:val="20"/>
        </w:rPr>
        <w:sectPr w:rsidR="007C62E7">
          <w:pgSz w:w="11907" w:h="16840"/>
          <w:pgMar w:top="1360" w:right="1020" w:bottom="1080" w:left="1020" w:header="755" w:footer="891" w:gutter="0"/>
          <w:cols w:space="720"/>
        </w:sectPr>
      </w:pPr>
    </w:p>
    <w:p w14:paraId="4627A84C" w14:textId="77777777" w:rsidR="007C62E7" w:rsidRDefault="007C62E7" w:rsidP="005B3361">
      <w:pPr>
        <w:numPr>
          <w:ilvl w:val="3"/>
          <w:numId w:val="10"/>
        </w:numPr>
        <w:tabs>
          <w:tab w:val="left" w:pos="1230"/>
        </w:tabs>
        <w:spacing w:before="44"/>
        <w:ind w:left="1230"/>
        <w:rPr>
          <w:rFonts w:ascii="Calibri" w:eastAsia="Calibri" w:hAnsi="Calibri" w:cs="Calibri"/>
          <w:sz w:val="20"/>
          <w:szCs w:val="20"/>
        </w:rPr>
      </w:pPr>
      <w:r>
        <w:rPr>
          <w:rFonts w:ascii="Calibri" w:eastAsia="Calibri" w:hAnsi="Calibri" w:cs="Calibri"/>
          <w:spacing w:val="-2"/>
          <w:sz w:val="20"/>
          <w:szCs w:val="20"/>
        </w:rPr>
        <w:lastRenderedPageBreak/>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i/>
          <w:sz w:val="20"/>
          <w:szCs w:val="20"/>
        </w:rPr>
        <w:t>Employer</w:t>
      </w:r>
      <w:r>
        <w:rPr>
          <w:rFonts w:ascii="Calibri" w:eastAsia="Calibri" w:hAnsi="Calibri" w:cs="Calibri"/>
          <w: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upply</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w:t>
      </w:r>
      <w:r>
        <w:rPr>
          <w:rFonts w:ascii="Calibri" w:eastAsia="Calibri" w:hAnsi="Calibri" w:cs="Calibri"/>
          <w:spacing w:val="-5"/>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5"/>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i</w:t>
      </w:r>
      <w:r>
        <w:rPr>
          <w:rFonts w:ascii="Calibri" w:eastAsia="Calibri" w:hAnsi="Calibri" w:cs="Calibri"/>
          <w:spacing w:val="2"/>
          <w:sz w:val="20"/>
          <w:szCs w:val="20"/>
        </w:rPr>
        <w:t>t</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z w:val="20"/>
          <w:szCs w:val="20"/>
        </w:rPr>
        <w:t>tabli</w:t>
      </w:r>
      <w:r>
        <w:rPr>
          <w:rFonts w:ascii="Calibri" w:eastAsia="Calibri" w:hAnsi="Calibri" w:cs="Calibri"/>
          <w:spacing w:val="-2"/>
          <w:sz w:val="20"/>
          <w:szCs w:val="20"/>
        </w:rPr>
        <w:t>s</w:t>
      </w:r>
      <w:r>
        <w:rPr>
          <w:rFonts w:ascii="Calibri" w:eastAsia="Calibri" w:hAnsi="Calibri" w:cs="Calibri"/>
          <w:sz w:val="20"/>
          <w:szCs w:val="20"/>
        </w:rPr>
        <w:t>h</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5"/>
          <w:sz w:val="20"/>
          <w:szCs w:val="20"/>
        </w:rPr>
        <w:t xml:space="preserve"> </w:t>
      </w:r>
      <w:r>
        <w:rPr>
          <w:rFonts w:ascii="Calibri" w:eastAsia="Calibri" w:hAnsi="Calibri" w:cs="Calibri"/>
          <w:sz w:val="20"/>
          <w:szCs w:val="20"/>
        </w:rPr>
        <w:t>in</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a</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if</w:t>
      </w:r>
      <w:r>
        <w:rPr>
          <w:rFonts w:ascii="Calibri" w:eastAsia="Calibri" w:hAnsi="Calibri" w:cs="Calibri"/>
          <w:spacing w:val="-6"/>
          <w:sz w:val="20"/>
          <w:szCs w:val="20"/>
        </w:rPr>
        <w:t xml:space="preserve"> </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d.</w:t>
      </w:r>
    </w:p>
    <w:p w14:paraId="7A705062" w14:textId="77777777" w:rsidR="007C62E7" w:rsidRDefault="007C62E7" w:rsidP="005B3361">
      <w:pPr>
        <w:numPr>
          <w:ilvl w:val="3"/>
          <w:numId w:val="10"/>
        </w:numPr>
        <w:tabs>
          <w:tab w:val="left" w:pos="1230"/>
        </w:tabs>
        <w:ind w:left="1230"/>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plo</w:t>
      </w:r>
      <w:r>
        <w:rPr>
          <w:rFonts w:ascii="Calibri" w:eastAsia="Calibri" w:hAnsi="Calibri" w:cs="Calibri"/>
          <w:spacing w:val="1"/>
          <w:sz w:val="20"/>
          <w:szCs w:val="20"/>
        </w:rPr>
        <w:t>y</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ill</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sa</w:t>
      </w:r>
      <w:r>
        <w:rPr>
          <w:rFonts w:ascii="Calibri" w:eastAsia="Calibri" w:hAnsi="Calibri" w:cs="Calibri"/>
          <w:spacing w:val="-1"/>
          <w:sz w:val="20"/>
          <w:szCs w:val="20"/>
        </w:rPr>
        <w:t>m</w:t>
      </w:r>
      <w:r>
        <w:rPr>
          <w:rFonts w:ascii="Calibri" w:eastAsia="Calibri" w:hAnsi="Calibri" w:cs="Calibri"/>
          <w:sz w:val="20"/>
          <w:szCs w:val="20"/>
        </w:rPr>
        <w:t>p</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of</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ludge</w:t>
      </w:r>
      <w:r>
        <w:rPr>
          <w:rFonts w:ascii="Calibri" w:eastAsia="Calibri" w:hAnsi="Calibri" w:cs="Calibri"/>
          <w:spacing w:val="-7"/>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ted</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w:t>
      </w:r>
      <w:r>
        <w:rPr>
          <w:rFonts w:ascii="Calibri" w:eastAsia="Calibri" w:hAnsi="Calibri" w:cs="Calibri"/>
          <w:sz w:val="20"/>
          <w:szCs w:val="20"/>
        </w:rPr>
        <w:t>te</w:t>
      </w:r>
      <w:r>
        <w:rPr>
          <w:rFonts w:ascii="Calibri" w:eastAsia="Calibri" w:hAnsi="Calibri" w:cs="Calibri"/>
          <w:spacing w:val="2"/>
          <w:sz w:val="20"/>
          <w:szCs w:val="20"/>
        </w:rPr>
        <w:t>r</w:t>
      </w:r>
      <w:r>
        <w:rPr>
          <w:rFonts w:ascii="Calibri" w:eastAsia="Calibri" w:hAnsi="Calibri" w:cs="Calibri"/>
          <w:spacing w:val="-1"/>
          <w:sz w:val="20"/>
          <w:szCs w:val="20"/>
        </w:rPr>
        <w:t>m</w:t>
      </w:r>
      <w:r>
        <w:rPr>
          <w:rFonts w:ascii="Calibri" w:eastAsia="Calibri" w:hAnsi="Calibri" w:cs="Calibri"/>
          <w:spacing w:val="2"/>
          <w:sz w:val="20"/>
          <w:szCs w:val="20"/>
        </w:rPr>
        <w:t>i</w:t>
      </w:r>
      <w:r>
        <w:rPr>
          <w:rFonts w:ascii="Calibri" w:eastAsia="Calibri" w:hAnsi="Calibri" w:cs="Calibri"/>
          <w:sz w:val="20"/>
          <w:szCs w:val="20"/>
        </w:rPr>
        <w:t>ne</w:t>
      </w:r>
      <w:r>
        <w:rPr>
          <w:rFonts w:ascii="Calibri" w:eastAsia="Calibri" w:hAnsi="Calibri" w:cs="Calibri"/>
          <w:spacing w:val="-6"/>
          <w:sz w:val="20"/>
          <w:szCs w:val="20"/>
        </w:rPr>
        <w:t xml:space="preserve"> </w:t>
      </w:r>
      <w:r>
        <w:rPr>
          <w:rFonts w:ascii="Calibri" w:eastAsia="Calibri" w:hAnsi="Calibri" w:cs="Calibri"/>
          <w:sz w:val="20"/>
          <w:szCs w:val="20"/>
        </w:rPr>
        <w:t>m</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od</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i</w:t>
      </w:r>
      <w:r>
        <w:rPr>
          <w:rFonts w:ascii="Calibri" w:eastAsia="Calibri" w:hAnsi="Calibri" w:cs="Calibri"/>
          <w:spacing w:val="-2"/>
          <w:sz w:val="20"/>
          <w:szCs w:val="20"/>
        </w:rPr>
        <w:t>s</w:t>
      </w:r>
      <w:r>
        <w:rPr>
          <w:rFonts w:ascii="Calibri" w:eastAsia="Calibri" w:hAnsi="Calibri" w:cs="Calibri"/>
          <w:sz w:val="20"/>
          <w:szCs w:val="20"/>
        </w:rPr>
        <w:t>po</w:t>
      </w:r>
      <w:r>
        <w:rPr>
          <w:rFonts w:ascii="Calibri" w:eastAsia="Calibri" w:hAnsi="Calibri" w:cs="Calibri"/>
          <w:spacing w:val="-1"/>
          <w:sz w:val="20"/>
          <w:szCs w:val="20"/>
        </w:rPr>
        <w:t>s</w:t>
      </w:r>
      <w:r>
        <w:rPr>
          <w:rFonts w:ascii="Calibri" w:eastAsia="Calibri" w:hAnsi="Calibri" w:cs="Calibri"/>
          <w:spacing w:val="2"/>
          <w:sz w:val="20"/>
          <w:szCs w:val="20"/>
        </w:rPr>
        <w:t>a</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l</w:t>
      </w:r>
      <w:r>
        <w:rPr>
          <w:rFonts w:ascii="Calibri" w:eastAsia="Calibri" w:hAnsi="Calibri" w:cs="Calibri"/>
          <w:sz w:val="20"/>
          <w:szCs w:val="20"/>
        </w:rPr>
        <w:t>u</w:t>
      </w:r>
      <w:r>
        <w:rPr>
          <w:rFonts w:ascii="Calibri" w:eastAsia="Calibri" w:hAnsi="Calibri" w:cs="Calibri"/>
          <w:spacing w:val="3"/>
          <w:sz w:val="20"/>
          <w:szCs w:val="20"/>
        </w:rPr>
        <w:t>d</w:t>
      </w:r>
      <w:r>
        <w:rPr>
          <w:rFonts w:ascii="Calibri" w:eastAsia="Calibri" w:hAnsi="Calibri" w:cs="Calibri"/>
          <w:sz w:val="20"/>
          <w:szCs w:val="20"/>
        </w:rPr>
        <w:t>ge</w:t>
      </w:r>
      <w:r>
        <w:rPr>
          <w:rFonts w:ascii="Calibri" w:eastAsia="Calibri" w:hAnsi="Calibri" w:cs="Calibri"/>
          <w:spacing w:val="-7"/>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d.</w:t>
      </w:r>
    </w:p>
    <w:p w14:paraId="41C8CB91" w14:textId="77777777" w:rsidR="007C62E7" w:rsidRDefault="007C62E7" w:rsidP="007C62E7">
      <w:pPr>
        <w:spacing w:before="4" w:line="100" w:lineRule="exact"/>
        <w:rPr>
          <w:sz w:val="10"/>
          <w:szCs w:val="10"/>
        </w:rPr>
      </w:pPr>
    </w:p>
    <w:p w14:paraId="4F365F34" w14:textId="77777777" w:rsidR="007C62E7" w:rsidRDefault="007C62E7" w:rsidP="007C62E7">
      <w:pPr>
        <w:spacing w:line="200" w:lineRule="exact"/>
        <w:rPr>
          <w:sz w:val="20"/>
          <w:szCs w:val="20"/>
        </w:rPr>
      </w:pPr>
    </w:p>
    <w:tbl>
      <w:tblPr>
        <w:tblW w:w="0" w:type="auto"/>
        <w:tblInd w:w="113" w:type="dxa"/>
        <w:tblLayout w:type="fixed"/>
        <w:tblCellMar>
          <w:left w:w="0" w:type="dxa"/>
          <w:right w:w="0" w:type="dxa"/>
        </w:tblCellMar>
        <w:tblLook w:val="01E0" w:firstRow="1" w:lastRow="1" w:firstColumn="1" w:lastColumn="1" w:noHBand="0" w:noVBand="0"/>
      </w:tblPr>
      <w:tblGrid>
        <w:gridCol w:w="649"/>
        <w:gridCol w:w="324"/>
        <w:gridCol w:w="8745"/>
      </w:tblGrid>
      <w:tr w:rsidR="007C62E7" w14:paraId="3B98B58D" w14:textId="77777777" w:rsidTr="00CE7442">
        <w:trPr>
          <w:trHeight w:hRule="exact" w:val="697"/>
        </w:trPr>
        <w:tc>
          <w:tcPr>
            <w:tcW w:w="649" w:type="dxa"/>
            <w:tcBorders>
              <w:top w:val="nil"/>
              <w:left w:val="nil"/>
              <w:bottom w:val="nil"/>
              <w:right w:val="nil"/>
            </w:tcBorders>
          </w:tcPr>
          <w:p w14:paraId="73EF2C73" w14:textId="77777777" w:rsidR="007C62E7" w:rsidRDefault="007C62E7" w:rsidP="00CE7442">
            <w:pPr>
              <w:pStyle w:val="TableParagraph"/>
              <w:spacing w:before="59"/>
              <w:ind w:left="40"/>
              <w:rPr>
                <w:rFonts w:ascii="Calibri" w:eastAsia="Calibri" w:hAnsi="Calibri" w:cs="Calibri"/>
                <w:sz w:val="20"/>
                <w:szCs w:val="20"/>
              </w:rPr>
            </w:pPr>
            <w:bookmarkStart w:id="73" w:name="_bookmark86"/>
            <w:bookmarkEnd w:id="73"/>
            <w:r>
              <w:rPr>
                <w:rFonts w:ascii="Calibri" w:eastAsia="Calibri" w:hAnsi="Calibri" w:cs="Calibri"/>
                <w:b/>
                <w:bCs/>
                <w:spacing w:val="-1"/>
                <w:sz w:val="20"/>
                <w:szCs w:val="20"/>
              </w:rPr>
              <w:t>4.12.2</w:t>
            </w:r>
          </w:p>
        </w:tc>
        <w:tc>
          <w:tcPr>
            <w:tcW w:w="324" w:type="dxa"/>
            <w:tcBorders>
              <w:top w:val="nil"/>
              <w:left w:val="nil"/>
              <w:bottom w:val="nil"/>
              <w:right w:val="nil"/>
            </w:tcBorders>
          </w:tcPr>
          <w:p w14:paraId="39891A75" w14:textId="77777777" w:rsidR="007C62E7" w:rsidRDefault="007C62E7" w:rsidP="00CE7442">
            <w:pPr>
              <w:pStyle w:val="TableParagraph"/>
              <w:spacing w:line="200" w:lineRule="exact"/>
              <w:rPr>
                <w:sz w:val="20"/>
                <w:szCs w:val="20"/>
              </w:rPr>
            </w:pPr>
          </w:p>
          <w:p w14:paraId="5BC8DCE2" w14:textId="77777777" w:rsidR="007C62E7" w:rsidRDefault="007C62E7" w:rsidP="00CE7442">
            <w:pPr>
              <w:pStyle w:val="TableParagraph"/>
              <w:spacing w:before="5" w:line="220" w:lineRule="exact"/>
            </w:pPr>
          </w:p>
          <w:p w14:paraId="43CEB6E6" w14:textId="77777777" w:rsidR="007C62E7" w:rsidRDefault="007C62E7" w:rsidP="00CE7442">
            <w:pPr>
              <w:pStyle w:val="TableParagraph"/>
              <w:ind w:left="99"/>
              <w:rPr>
                <w:rFonts w:ascii="Symbol" w:eastAsia="Symbol" w:hAnsi="Symbol" w:cs="Symbol"/>
                <w:sz w:val="20"/>
                <w:szCs w:val="20"/>
              </w:rPr>
            </w:pPr>
            <w:r>
              <w:rPr>
                <w:rFonts w:ascii="Symbol" w:eastAsia="Symbol" w:hAnsi="Symbol" w:cs="Symbol"/>
                <w:sz w:val="20"/>
                <w:szCs w:val="20"/>
              </w:rPr>
              <w:t></w:t>
            </w:r>
          </w:p>
        </w:tc>
        <w:tc>
          <w:tcPr>
            <w:tcW w:w="8745" w:type="dxa"/>
            <w:tcBorders>
              <w:top w:val="nil"/>
              <w:left w:val="nil"/>
              <w:bottom w:val="nil"/>
              <w:right w:val="nil"/>
            </w:tcBorders>
          </w:tcPr>
          <w:p w14:paraId="6C4B6580" w14:textId="77777777" w:rsidR="007C62E7" w:rsidRDefault="007C62E7" w:rsidP="00CE7442">
            <w:pPr>
              <w:pStyle w:val="TableParagraph"/>
              <w:spacing w:before="59"/>
              <w:ind w:left="144"/>
              <w:rPr>
                <w:rFonts w:ascii="Calibri" w:eastAsia="Calibri" w:hAnsi="Calibri" w:cs="Calibri"/>
                <w:sz w:val="20"/>
                <w:szCs w:val="20"/>
              </w:rPr>
            </w:pPr>
            <w:r>
              <w:rPr>
                <w:rFonts w:ascii="Calibri" w:eastAsia="Calibri" w:hAnsi="Calibri" w:cs="Calibri"/>
                <w:b/>
                <w:bCs/>
                <w:sz w:val="20"/>
                <w:szCs w:val="20"/>
              </w:rPr>
              <w:t>Pro</w:t>
            </w:r>
            <w:r>
              <w:rPr>
                <w:rFonts w:ascii="Calibri" w:eastAsia="Calibri" w:hAnsi="Calibri" w:cs="Calibri"/>
                <w:b/>
                <w:bCs/>
                <w:spacing w:val="-1"/>
                <w:sz w:val="20"/>
                <w:szCs w:val="20"/>
              </w:rPr>
              <w:t>vi</w:t>
            </w:r>
            <w:r>
              <w:rPr>
                <w:rFonts w:ascii="Calibri" w:eastAsia="Calibri" w:hAnsi="Calibri" w:cs="Calibri"/>
                <w:b/>
                <w:bCs/>
                <w:sz w:val="20"/>
                <w:szCs w:val="20"/>
              </w:rPr>
              <w:t>ded</w:t>
            </w:r>
            <w:r>
              <w:rPr>
                <w:rFonts w:ascii="Calibri" w:eastAsia="Calibri" w:hAnsi="Calibri" w:cs="Calibri"/>
                <w:b/>
                <w:bCs/>
                <w:spacing w:val="-7"/>
                <w:sz w:val="20"/>
                <w:szCs w:val="20"/>
              </w:rPr>
              <w:t xml:space="preserve"> </w:t>
            </w:r>
            <w:r>
              <w:rPr>
                <w:rFonts w:ascii="Calibri" w:eastAsia="Calibri" w:hAnsi="Calibri" w:cs="Calibri"/>
                <w:b/>
                <w:bCs/>
                <w:spacing w:val="1"/>
                <w:sz w:val="20"/>
                <w:szCs w:val="20"/>
              </w:rPr>
              <w:t>b</w:t>
            </w:r>
            <w:r>
              <w:rPr>
                <w:rFonts w:ascii="Calibri" w:eastAsia="Calibri" w:hAnsi="Calibri" w:cs="Calibri"/>
                <w:b/>
                <w:bCs/>
                <w:sz w:val="20"/>
                <w:szCs w:val="20"/>
              </w:rPr>
              <w:t>y</w:t>
            </w:r>
            <w:r>
              <w:rPr>
                <w:rFonts w:ascii="Calibri" w:eastAsia="Calibri" w:hAnsi="Calibri" w:cs="Calibri"/>
                <w:b/>
                <w:bCs/>
                <w:spacing w:val="-8"/>
                <w:sz w:val="20"/>
                <w:szCs w:val="20"/>
              </w:rPr>
              <w:t xml:space="preserve"> </w:t>
            </w:r>
            <w:r>
              <w:rPr>
                <w:rFonts w:ascii="Calibri" w:eastAsia="Calibri" w:hAnsi="Calibri" w:cs="Calibri"/>
                <w:b/>
                <w:bCs/>
                <w:sz w:val="20"/>
                <w:szCs w:val="20"/>
              </w:rPr>
              <w:t>the</w:t>
            </w:r>
            <w:r>
              <w:rPr>
                <w:rFonts w:ascii="Calibri" w:eastAsia="Calibri" w:hAnsi="Calibri" w:cs="Calibri"/>
                <w:b/>
                <w:bCs/>
                <w:spacing w:val="-5"/>
                <w:sz w:val="20"/>
                <w:szCs w:val="20"/>
              </w:rPr>
              <w:t xml:space="preserve"> </w:t>
            </w:r>
            <w:r>
              <w:rPr>
                <w:rFonts w:ascii="Calibri" w:eastAsia="Calibri" w:hAnsi="Calibri" w:cs="Calibri"/>
                <w:b/>
                <w:bCs/>
                <w:i/>
                <w:sz w:val="20"/>
                <w:szCs w:val="20"/>
              </w:rPr>
              <w:t>Contractor</w:t>
            </w:r>
          </w:p>
          <w:p w14:paraId="2381D870" w14:textId="77777777" w:rsidR="007C62E7" w:rsidRDefault="007C62E7" w:rsidP="00CE7442">
            <w:pPr>
              <w:pStyle w:val="TableParagraph"/>
              <w:spacing w:before="3" w:line="130" w:lineRule="exact"/>
              <w:rPr>
                <w:sz w:val="13"/>
                <w:szCs w:val="13"/>
              </w:rPr>
            </w:pPr>
          </w:p>
          <w:p w14:paraId="4758FAC2" w14:textId="77777777" w:rsidR="007C62E7" w:rsidRDefault="007C62E7" w:rsidP="00CE7442">
            <w:pPr>
              <w:pStyle w:val="TableParagraph"/>
              <w:ind w:left="132"/>
              <w:rPr>
                <w:rFonts w:ascii="Calibri" w:eastAsia="Calibri" w:hAnsi="Calibri" w:cs="Calibri"/>
                <w:sz w:val="20"/>
                <w:szCs w:val="20"/>
              </w:rPr>
            </w:pP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6"/>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ro</w:t>
            </w:r>
            <w:r>
              <w:rPr>
                <w:rFonts w:ascii="Calibri" w:eastAsia="Calibri" w:hAnsi="Calibri" w:cs="Calibri"/>
                <w:spacing w:val="-2"/>
                <w:sz w:val="20"/>
                <w:szCs w:val="20"/>
              </w:rPr>
              <w:t>v</w:t>
            </w:r>
            <w:r>
              <w:rPr>
                <w:rFonts w:ascii="Calibri" w:eastAsia="Calibri" w:hAnsi="Calibri" w:cs="Calibri"/>
                <w:sz w:val="20"/>
                <w:szCs w:val="20"/>
              </w:rPr>
              <w:t>ide</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ll</w:t>
            </w:r>
            <w:r>
              <w:rPr>
                <w:rFonts w:ascii="Calibri" w:eastAsia="Calibri" w:hAnsi="Calibri" w:cs="Calibri"/>
                <w:spacing w:val="-6"/>
                <w:sz w:val="20"/>
                <w:szCs w:val="20"/>
              </w:rPr>
              <w:t xml:space="preserve"> </w:t>
            </w:r>
            <w:r>
              <w:rPr>
                <w:rFonts w:ascii="Calibri" w:eastAsia="Calibri" w:hAnsi="Calibri" w:cs="Calibri"/>
                <w:sz w:val="20"/>
                <w:szCs w:val="20"/>
              </w:rPr>
              <w:t>tool</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z w:val="20"/>
                <w:szCs w:val="20"/>
              </w:rPr>
              <w:t>equip</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6"/>
                <w:sz w:val="20"/>
                <w:szCs w:val="20"/>
              </w:rPr>
              <w:t xml:space="preserve"> </w:t>
            </w:r>
            <w:r>
              <w:rPr>
                <w:rFonts w:ascii="Calibri" w:eastAsia="Calibri" w:hAnsi="Calibri" w:cs="Calibri"/>
                <w:sz w:val="20"/>
                <w:szCs w:val="20"/>
              </w:rPr>
              <w:t>mac</w:t>
            </w:r>
            <w:r>
              <w:rPr>
                <w:rFonts w:ascii="Calibri" w:eastAsia="Calibri" w:hAnsi="Calibri" w:cs="Calibri"/>
                <w:spacing w:val="1"/>
                <w:sz w:val="20"/>
                <w:szCs w:val="20"/>
              </w:rPr>
              <w:t>h</w:t>
            </w:r>
            <w:r>
              <w:rPr>
                <w:rFonts w:ascii="Calibri" w:eastAsia="Calibri" w:hAnsi="Calibri" w:cs="Calibri"/>
                <w:sz w:val="20"/>
                <w:szCs w:val="20"/>
              </w:rPr>
              <w:t>in</w:t>
            </w:r>
            <w:r>
              <w:rPr>
                <w:rFonts w:ascii="Calibri" w:eastAsia="Calibri" w:hAnsi="Calibri" w:cs="Calibri"/>
                <w:spacing w:val="-1"/>
                <w:sz w:val="20"/>
                <w:szCs w:val="20"/>
              </w:rPr>
              <w:t>e</w:t>
            </w:r>
            <w:r>
              <w:rPr>
                <w:rFonts w:ascii="Calibri" w:eastAsia="Calibri" w:hAnsi="Calibri" w:cs="Calibri"/>
                <w:sz w:val="20"/>
                <w:szCs w:val="20"/>
              </w:rPr>
              <w:t>ry,</w:t>
            </w:r>
            <w:r>
              <w:rPr>
                <w:rFonts w:ascii="Calibri" w:eastAsia="Calibri" w:hAnsi="Calibri" w:cs="Calibri"/>
                <w:spacing w:val="-6"/>
                <w:sz w:val="20"/>
                <w:szCs w:val="20"/>
              </w:rPr>
              <w:t xml:space="preserve"> </w:t>
            </w:r>
            <w:proofErr w:type="gramStart"/>
            <w:r>
              <w:rPr>
                <w:rFonts w:ascii="Calibri" w:eastAsia="Calibri" w:hAnsi="Calibri" w:cs="Calibri"/>
                <w:sz w:val="20"/>
                <w:szCs w:val="20"/>
              </w:rPr>
              <w:t>stat</w:t>
            </w:r>
            <w:r>
              <w:rPr>
                <w:rFonts w:ascii="Calibri" w:eastAsia="Calibri" w:hAnsi="Calibri" w:cs="Calibri"/>
                <w:spacing w:val="2"/>
                <w:sz w:val="20"/>
                <w:szCs w:val="20"/>
              </w:rPr>
              <w:t>i</w:t>
            </w:r>
            <w:r>
              <w:rPr>
                <w:rFonts w:ascii="Calibri" w:eastAsia="Calibri" w:hAnsi="Calibri" w:cs="Calibri"/>
                <w:sz w:val="20"/>
                <w:szCs w:val="20"/>
              </w:rPr>
              <w:t>onary</w:t>
            </w:r>
            <w:proofErr w:type="gramEnd"/>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6"/>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i</w:t>
            </w:r>
            <w:r>
              <w:rPr>
                <w:rFonts w:ascii="Calibri" w:eastAsia="Calibri" w:hAnsi="Calibri" w:cs="Calibri"/>
                <w:sz w:val="20"/>
                <w:szCs w:val="20"/>
              </w:rPr>
              <w:t>te</w:t>
            </w:r>
            <w:r>
              <w:rPr>
                <w:rFonts w:ascii="Calibri" w:eastAsia="Calibri" w:hAnsi="Calibri" w:cs="Calibri"/>
                <w:spacing w:val="-7"/>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ff</w:t>
            </w:r>
            <w:r>
              <w:rPr>
                <w:rFonts w:ascii="Calibri" w:eastAsia="Calibri" w:hAnsi="Calibri" w:cs="Calibri"/>
                <w:sz w:val="20"/>
                <w:szCs w:val="20"/>
              </w:rPr>
              <w:t>ice</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re</w:t>
            </w:r>
            <w:r>
              <w:rPr>
                <w:rFonts w:ascii="Calibri" w:eastAsia="Calibri" w:hAnsi="Calibri" w:cs="Calibri"/>
                <w:spacing w:val="-7"/>
                <w:sz w:val="20"/>
                <w:szCs w:val="20"/>
              </w:rPr>
              <w:t xml:space="preserve"> </w:t>
            </w:r>
            <w:r>
              <w:rPr>
                <w:rFonts w:ascii="Calibri" w:eastAsia="Calibri" w:hAnsi="Calibri" w:cs="Calibri"/>
                <w:spacing w:val="3"/>
                <w:sz w:val="20"/>
                <w:szCs w:val="20"/>
              </w:rPr>
              <w:t>n</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d</w:t>
            </w:r>
          </w:p>
        </w:tc>
      </w:tr>
      <w:tr w:rsidR="007C62E7" w14:paraId="3FB7D7A8" w14:textId="77777777" w:rsidTr="00CE7442">
        <w:trPr>
          <w:trHeight w:hRule="exact" w:val="255"/>
        </w:trPr>
        <w:tc>
          <w:tcPr>
            <w:tcW w:w="649" w:type="dxa"/>
            <w:tcBorders>
              <w:top w:val="nil"/>
              <w:left w:val="nil"/>
              <w:bottom w:val="nil"/>
              <w:right w:val="nil"/>
            </w:tcBorders>
          </w:tcPr>
          <w:p w14:paraId="6C79AA3A" w14:textId="77777777" w:rsidR="007C62E7" w:rsidRDefault="007C62E7" w:rsidP="00CE7442"/>
        </w:tc>
        <w:tc>
          <w:tcPr>
            <w:tcW w:w="324" w:type="dxa"/>
            <w:tcBorders>
              <w:top w:val="nil"/>
              <w:left w:val="nil"/>
              <w:bottom w:val="nil"/>
              <w:right w:val="nil"/>
            </w:tcBorders>
          </w:tcPr>
          <w:p w14:paraId="12846244" w14:textId="77777777" w:rsidR="007C62E7" w:rsidRDefault="007C62E7" w:rsidP="00CE7442">
            <w:pPr>
              <w:pStyle w:val="TableParagraph"/>
              <w:spacing w:line="228" w:lineRule="exact"/>
              <w:ind w:left="99"/>
              <w:rPr>
                <w:rFonts w:ascii="Symbol" w:eastAsia="Symbol" w:hAnsi="Symbol" w:cs="Symbol"/>
                <w:sz w:val="20"/>
                <w:szCs w:val="20"/>
              </w:rPr>
            </w:pPr>
            <w:r>
              <w:rPr>
                <w:rFonts w:ascii="Symbol" w:eastAsia="Symbol" w:hAnsi="Symbol" w:cs="Symbol"/>
                <w:sz w:val="20"/>
                <w:szCs w:val="20"/>
              </w:rPr>
              <w:t></w:t>
            </w:r>
          </w:p>
        </w:tc>
        <w:tc>
          <w:tcPr>
            <w:tcW w:w="8745" w:type="dxa"/>
            <w:tcBorders>
              <w:top w:val="nil"/>
              <w:left w:val="nil"/>
              <w:bottom w:val="nil"/>
              <w:right w:val="nil"/>
            </w:tcBorders>
          </w:tcPr>
          <w:p w14:paraId="7BBA9375" w14:textId="77777777" w:rsidR="007C62E7" w:rsidRDefault="007C62E7" w:rsidP="00CE7442">
            <w:pPr>
              <w:pStyle w:val="TableParagraph"/>
              <w:spacing w:line="238" w:lineRule="exact"/>
              <w:ind w:left="200"/>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1"/>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2"/>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hall</w:t>
            </w:r>
            <w:r>
              <w:rPr>
                <w:rFonts w:ascii="Calibri" w:eastAsia="Calibri" w:hAnsi="Calibri" w:cs="Calibri"/>
                <w:spacing w:val="2"/>
                <w:sz w:val="20"/>
                <w:szCs w:val="20"/>
              </w:rPr>
              <w:t xml:space="preserve"> </w:t>
            </w:r>
            <w:r>
              <w:rPr>
                <w:rFonts w:ascii="Calibri" w:eastAsia="Calibri" w:hAnsi="Calibri" w:cs="Calibri"/>
                <w:spacing w:val="-1"/>
                <w:sz w:val="20"/>
                <w:szCs w:val="20"/>
              </w:rPr>
              <w:t>e</w:t>
            </w:r>
            <w:r>
              <w:rPr>
                <w:rFonts w:ascii="Calibri" w:eastAsia="Calibri" w:hAnsi="Calibri" w:cs="Calibri"/>
                <w:spacing w:val="3"/>
                <w:sz w:val="20"/>
                <w:szCs w:val="20"/>
              </w:rPr>
              <w:t>n</w:t>
            </w:r>
            <w:r>
              <w:rPr>
                <w:rFonts w:ascii="Calibri" w:eastAsia="Calibri" w:hAnsi="Calibri" w:cs="Calibri"/>
                <w:spacing w:val="-1"/>
                <w:sz w:val="20"/>
                <w:szCs w:val="20"/>
              </w:rPr>
              <w:t>s</w:t>
            </w:r>
            <w:r>
              <w:rPr>
                <w:rFonts w:ascii="Calibri" w:eastAsia="Calibri" w:hAnsi="Calibri" w:cs="Calibri"/>
                <w:sz w:val="20"/>
                <w:szCs w:val="20"/>
              </w:rPr>
              <w:t>ure t</w:t>
            </w:r>
            <w:r>
              <w:rPr>
                <w:rFonts w:ascii="Calibri" w:eastAsia="Calibri" w:hAnsi="Calibri" w:cs="Calibri"/>
                <w:spacing w:val="1"/>
                <w:sz w:val="20"/>
                <w:szCs w:val="20"/>
              </w:rPr>
              <w:t>h</w:t>
            </w:r>
            <w:r>
              <w:rPr>
                <w:rFonts w:ascii="Calibri" w:eastAsia="Calibri" w:hAnsi="Calibri" w:cs="Calibri"/>
                <w:sz w:val="20"/>
                <w:szCs w:val="20"/>
              </w:rPr>
              <w:t>at</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 op</w:t>
            </w:r>
            <w:r>
              <w:rPr>
                <w:rFonts w:ascii="Calibri" w:eastAsia="Calibri" w:hAnsi="Calibri" w:cs="Calibri"/>
                <w:spacing w:val="-1"/>
                <w:sz w:val="20"/>
                <w:szCs w:val="20"/>
              </w:rPr>
              <w:t>e</w:t>
            </w:r>
            <w:r>
              <w:rPr>
                <w:rFonts w:ascii="Calibri" w:eastAsia="Calibri" w:hAnsi="Calibri" w:cs="Calibri"/>
                <w:sz w:val="20"/>
                <w:szCs w:val="20"/>
              </w:rPr>
              <w:t>rator</w:t>
            </w:r>
            <w:r>
              <w:rPr>
                <w:rFonts w:ascii="Calibri" w:eastAsia="Calibri" w:hAnsi="Calibri" w:cs="Calibri"/>
                <w:spacing w:val="2"/>
                <w:sz w:val="20"/>
                <w:szCs w:val="20"/>
              </w:rPr>
              <w:t xml:space="preserve"> </w:t>
            </w:r>
            <w:r>
              <w:rPr>
                <w:rFonts w:ascii="Calibri" w:eastAsia="Calibri" w:hAnsi="Calibri" w:cs="Calibri"/>
                <w:spacing w:val="-2"/>
                <w:sz w:val="20"/>
                <w:szCs w:val="20"/>
              </w:rPr>
              <w:t>o</w:t>
            </w:r>
            <w:r>
              <w:rPr>
                <w:rFonts w:ascii="Calibri" w:eastAsia="Calibri" w:hAnsi="Calibri" w:cs="Calibri"/>
                <w:sz w:val="20"/>
                <w:szCs w:val="20"/>
              </w:rPr>
              <w:t>n</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hi</w:t>
            </w:r>
            <w:r>
              <w:rPr>
                <w:rFonts w:ascii="Calibri" w:eastAsia="Calibri" w:hAnsi="Calibri" w:cs="Calibri"/>
                <w:spacing w:val="-1"/>
                <w:sz w:val="20"/>
                <w:szCs w:val="20"/>
              </w:rPr>
              <w:t>f</w:t>
            </w:r>
            <w:r>
              <w:rPr>
                <w:rFonts w:ascii="Calibri" w:eastAsia="Calibri" w:hAnsi="Calibri" w:cs="Calibri"/>
                <w:sz w:val="20"/>
                <w:szCs w:val="20"/>
              </w:rPr>
              <w:t>t</w:t>
            </w:r>
            <w:r>
              <w:rPr>
                <w:rFonts w:ascii="Calibri" w:eastAsia="Calibri" w:hAnsi="Calibri" w:cs="Calibri"/>
                <w:spacing w:val="2"/>
                <w:sz w:val="20"/>
                <w:szCs w:val="20"/>
              </w:rPr>
              <w:t xml:space="preserve"> </w:t>
            </w:r>
            <w:r>
              <w:rPr>
                <w:rFonts w:ascii="Calibri" w:eastAsia="Calibri" w:hAnsi="Calibri" w:cs="Calibri"/>
                <w:sz w:val="20"/>
                <w:szCs w:val="20"/>
              </w:rPr>
              <w:t>has</w:t>
            </w:r>
            <w:r>
              <w:rPr>
                <w:rFonts w:ascii="Calibri" w:eastAsia="Calibri" w:hAnsi="Calibri" w:cs="Calibri"/>
                <w:spacing w:val="-2"/>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5"/>
                <w:sz w:val="20"/>
                <w:szCs w:val="20"/>
              </w:rPr>
              <w:t>l</w:t>
            </w:r>
            <w:r>
              <w:rPr>
                <w:rFonts w:ascii="Calibri" w:eastAsia="Calibri" w:hAnsi="Calibri" w:cs="Calibri"/>
                <w:sz w:val="20"/>
                <w:szCs w:val="20"/>
              </w:rPr>
              <w:t>ia</w:t>
            </w:r>
            <w:r>
              <w:rPr>
                <w:rFonts w:ascii="Calibri" w:eastAsia="Calibri" w:hAnsi="Calibri" w:cs="Calibri"/>
                <w:spacing w:val="1"/>
                <w:sz w:val="20"/>
                <w:szCs w:val="20"/>
              </w:rPr>
              <w:t>b</w:t>
            </w:r>
            <w:r>
              <w:rPr>
                <w:rFonts w:ascii="Calibri" w:eastAsia="Calibri" w:hAnsi="Calibri" w:cs="Calibri"/>
                <w:sz w:val="20"/>
                <w:szCs w:val="20"/>
              </w:rPr>
              <w:t>le</w:t>
            </w:r>
            <w:r>
              <w:rPr>
                <w:rFonts w:ascii="Calibri" w:eastAsia="Calibri" w:hAnsi="Calibri" w:cs="Calibri"/>
                <w:spacing w:val="1"/>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m</w:t>
            </w:r>
            <w:r>
              <w:rPr>
                <w:rFonts w:ascii="Calibri" w:eastAsia="Calibri" w:hAnsi="Calibri" w:cs="Calibri"/>
                <w:spacing w:val="-1"/>
                <w:sz w:val="20"/>
                <w:szCs w:val="20"/>
              </w:rPr>
              <w:t>m</w:t>
            </w:r>
            <w:r>
              <w:rPr>
                <w:rFonts w:ascii="Calibri" w:eastAsia="Calibri" w:hAnsi="Calibri" w:cs="Calibri"/>
                <w:sz w:val="20"/>
                <w:szCs w:val="20"/>
              </w:rPr>
              <w:t>unication</w:t>
            </w:r>
            <w:r>
              <w:rPr>
                <w:rFonts w:ascii="Calibri" w:eastAsia="Calibri" w:hAnsi="Calibri" w:cs="Calibri"/>
                <w:spacing w:val="2"/>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ith</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4"/>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pacing w:val="-2"/>
                <w:sz w:val="20"/>
                <w:szCs w:val="20"/>
              </w:rPr>
              <w:t>r</w:t>
            </w:r>
            <w:r>
              <w:rPr>
                <w:rFonts w:ascii="Calibri" w:eastAsia="Calibri" w:hAnsi="Calibri" w:cs="Calibri"/>
                <w:i/>
                <w:spacing w:val="2"/>
                <w:sz w:val="20"/>
                <w:szCs w:val="20"/>
              </w:rPr>
              <w:t>’</w:t>
            </w:r>
            <w:r>
              <w:rPr>
                <w:rFonts w:ascii="Calibri" w:eastAsia="Calibri" w:hAnsi="Calibri" w:cs="Calibri"/>
                <w:i/>
                <w:sz w:val="20"/>
                <w:szCs w:val="20"/>
              </w:rPr>
              <w:t>s</w:t>
            </w:r>
          </w:p>
        </w:tc>
      </w:tr>
      <w:tr w:rsidR="007C62E7" w14:paraId="26FB676D" w14:textId="77777777" w:rsidTr="00CE7442">
        <w:trPr>
          <w:trHeight w:hRule="exact" w:val="243"/>
        </w:trPr>
        <w:tc>
          <w:tcPr>
            <w:tcW w:w="649" w:type="dxa"/>
            <w:tcBorders>
              <w:top w:val="nil"/>
              <w:left w:val="nil"/>
              <w:bottom w:val="nil"/>
              <w:right w:val="nil"/>
            </w:tcBorders>
          </w:tcPr>
          <w:p w14:paraId="0AD90E18" w14:textId="77777777" w:rsidR="007C62E7" w:rsidRDefault="007C62E7" w:rsidP="00CE7442"/>
        </w:tc>
        <w:tc>
          <w:tcPr>
            <w:tcW w:w="324" w:type="dxa"/>
            <w:tcBorders>
              <w:top w:val="nil"/>
              <w:left w:val="nil"/>
              <w:bottom w:val="nil"/>
              <w:right w:val="nil"/>
            </w:tcBorders>
          </w:tcPr>
          <w:p w14:paraId="43FE5BD3" w14:textId="77777777" w:rsidR="007C62E7" w:rsidRDefault="007C62E7" w:rsidP="00CE7442"/>
        </w:tc>
        <w:tc>
          <w:tcPr>
            <w:tcW w:w="8745" w:type="dxa"/>
            <w:tcBorders>
              <w:top w:val="nil"/>
              <w:left w:val="nil"/>
              <w:bottom w:val="nil"/>
              <w:right w:val="nil"/>
            </w:tcBorders>
          </w:tcPr>
          <w:p w14:paraId="101594D5" w14:textId="77777777" w:rsidR="007C62E7" w:rsidRDefault="007C62E7" w:rsidP="00CE7442">
            <w:pPr>
              <w:pStyle w:val="TableParagraph"/>
              <w:spacing w:line="225" w:lineRule="exact"/>
              <w:ind w:left="200"/>
              <w:rPr>
                <w:rFonts w:ascii="Calibri" w:eastAsia="Calibri" w:hAnsi="Calibri" w:cs="Calibri"/>
                <w:sz w:val="20"/>
                <w:szCs w:val="20"/>
              </w:rPr>
            </w:pPr>
            <w:r>
              <w:rPr>
                <w:rFonts w:ascii="Calibri" w:eastAsia="Calibri" w:hAnsi="Calibri" w:cs="Calibri"/>
                <w:sz w:val="20"/>
                <w:szCs w:val="20"/>
              </w:rPr>
              <w:t>Sup</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v</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z w:val="20"/>
                <w:szCs w:val="20"/>
              </w:rPr>
              <w:t>or</w:t>
            </w:r>
            <w:r>
              <w:rPr>
                <w:rFonts w:ascii="Calibri" w:eastAsia="Calibri" w:hAnsi="Calibri" w:cs="Calibri"/>
                <w:spacing w:val="-8"/>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pacing w:val="-1"/>
                <w:sz w:val="20"/>
                <w:szCs w:val="20"/>
              </w:rPr>
              <w:t>we</w:t>
            </w:r>
            <w:r>
              <w:rPr>
                <w:rFonts w:ascii="Calibri" w:eastAsia="Calibri" w:hAnsi="Calibri" w:cs="Calibri"/>
                <w:sz w:val="20"/>
                <w:szCs w:val="20"/>
              </w:rPr>
              <w:t>ll</w:t>
            </w:r>
            <w:r>
              <w:rPr>
                <w:rFonts w:ascii="Calibri" w:eastAsia="Calibri" w:hAnsi="Calibri" w:cs="Calibri"/>
                <w:spacing w:val="-8"/>
                <w:sz w:val="20"/>
                <w:szCs w:val="20"/>
              </w:rPr>
              <w:t xml:space="preserve"> </w:t>
            </w:r>
            <w:r>
              <w:rPr>
                <w:rFonts w:ascii="Calibri" w:eastAsia="Calibri" w:hAnsi="Calibri" w:cs="Calibri"/>
                <w:spacing w:val="3"/>
                <w:sz w:val="20"/>
                <w:szCs w:val="20"/>
              </w:rPr>
              <w:t>a</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i/>
                <w:spacing w:val="1"/>
                <w:sz w:val="20"/>
                <w:szCs w:val="20"/>
              </w:rPr>
              <w:t>E</w:t>
            </w:r>
            <w:r>
              <w:rPr>
                <w:rFonts w:ascii="Calibri" w:eastAsia="Calibri" w:hAnsi="Calibri" w:cs="Calibri"/>
                <w:i/>
                <w:sz w:val="20"/>
                <w:szCs w:val="20"/>
              </w:rPr>
              <w:t>mployer’s</w:t>
            </w:r>
            <w:r>
              <w:rPr>
                <w:rFonts w:ascii="Calibri" w:eastAsia="Calibri" w:hAnsi="Calibri" w:cs="Calibri"/>
                <w:i/>
                <w:spacing w:val="-7"/>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pr</w:t>
            </w:r>
            <w:r>
              <w:rPr>
                <w:rFonts w:ascii="Calibri" w:eastAsia="Calibri" w:hAnsi="Calibri" w:cs="Calibri"/>
                <w:spacing w:val="1"/>
                <w:sz w:val="20"/>
                <w:szCs w:val="20"/>
              </w:rPr>
              <w:t>es</w:t>
            </w:r>
            <w:r>
              <w:rPr>
                <w:rFonts w:ascii="Calibri" w:eastAsia="Calibri" w:hAnsi="Calibri" w:cs="Calibri"/>
                <w:spacing w:val="-1"/>
                <w:sz w:val="20"/>
                <w:szCs w:val="20"/>
              </w:rPr>
              <w:t>e</w:t>
            </w:r>
            <w:r>
              <w:rPr>
                <w:rFonts w:ascii="Calibri" w:eastAsia="Calibri" w:hAnsi="Calibri" w:cs="Calibri"/>
                <w:sz w:val="20"/>
                <w:szCs w:val="20"/>
              </w:rPr>
              <w:t>ntati</w:t>
            </w:r>
            <w:r>
              <w:rPr>
                <w:rFonts w:ascii="Calibri" w:eastAsia="Calibri" w:hAnsi="Calibri" w:cs="Calibri"/>
                <w:spacing w:val="-1"/>
                <w:sz w:val="20"/>
                <w:szCs w:val="20"/>
              </w:rPr>
              <w:t>ve</w:t>
            </w:r>
            <w:r>
              <w:rPr>
                <w:rFonts w:ascii="Calibri" w:eastAsia="Calibri" w:hAnsi="Calibri" w:cs="Calibri"/>
                <w:sz w:val="20"/>
                <w:szCs w:val="20"/>
              </w:rPr>
              <w:t>.</w:t>
            </w:r>
          </w:p>
        </w:tc>
      </w:tr>
      <w:tr w:rsidR="007C62E7" w14:paraId="7D8971FF" w14:textId="77777777" w:rsidTr="00CE7442">
        <w:trPr>
          <w:trHeight w:hRule="exact" w:val="257"/>
        </w:trPr>
        <w:tc>
          <w:tcPr>
            <w:tcW w:w="649" w:type="dxa"/>
            <w:tcBorders>
              <w:top w:val="nil"/>
              <w:left w:val="nil"/>
              <w:bottom w:val="nil"/>
              <w:right w:val="nil"/>
            </w:tcBorders>
          </w:tcPr>
          <w:p w14:paraId="15BB9558" w14:textId="77777777" w:rsidR="007C62E7" w:rsidRDefault="007C62E7" w:rsidP="00CE7442"/>
        </w:tc>
        <w:tc>
          <w:tcPr>
            <w:tcW w:w="324" w:type="dxa"/>
            <w:tcBorders>
              <w:top w:val="nil"/>
              <w:left w:val="nil"/>
              <w:bottom w:val="nil"/>
              <w:right w:val="nil"/>
            </w:tcBorders>
          </w:tcPr>
          <w:p w14:paraId="585D1527" w14:textId="77777777" w:rsidR="007C62E7" w:rsidRDefault="007C62E7" w:rsidP="00CE7442">
            <w:pPr>
              <w:pStyle w:val="TableParagraph"/>
              <w:spacing w:line="229" w:lineRule="exact"/>
              <w:ind w:left="99"/>
              <w:rPr>
                <w:rFonts w:ascii="Symbol" w:eastAsia="Symbol" w:hAnsi="Symbol" w:cs="Symbol"/>
                <w:sz w:val="20"/>
                <w:szCs w:val="20"/>
              </w:rPr>
            </w:pPr>
            <w:r>
              <w:rPr>
                <w:rFonts w:ascii="Symbol" w:eastAsia="Symbol" w:hAnsi="Symbol" w:cs="Symbol"/>
                <w:sz w:val="20"/>
                <w:szCs w:val="20"/>
              </w:rPr>
              <w:t></w:t>
            </w:r>
          </w:p>
        </w:tc>
        <w:tc>
          <w:tcPr>
            <w:tcW w:w="8745" w:type="dxa"/>
            <w:tcBorders>
              <w:top w:val="nil"/>
              <w:left w:val="nil"/>
              <w:bottom w:val="nil"/>
              <w:right w:val="nil"/>
            </w:tcBorders>
          </w:tcPr>
          <w:p w14:paraId="06015E40" w14:textId="77777777" w:rsidR="007C62E7" w:rsidRDefault="007C62E7" w:rsidP="00CE7442">
            <w:pPr>
              <w:pStyle w:val="TableParagraph"/>
              <w:spacing w:line="239" w:lineRule="exact"/>
              <w:ind w:left="200"/>
              <w:rPr>
                <w:rFonts w:ascii="Calibri" w:eastAsia="Calibri" w:hAnsi="Calibri" w:cs="Calibri"/>
                <w:sz w:val="20"/>
                <w:szCs w:val="20"/>
              </w:rPr>
            </w:pPr>
            <w:r>
              <w:rPr>
                <w:rFonts w:ascii="Calibri" w:eastAsia="Calibri" w:hAnsi="Calibri" w:cs="Calibri"/>
                <w:sz w:val="20"/>
                <w:szCs w:val="20"/>
              </w:rPr>
              <w:t>All</w:t>
            </w:r>
            <w:r>
              <w:rPr>
                <w:rFonts w:ascii="Calibri" w:eastAsia="Calibri" w:hAnsi="Calibri" w:cs="Calibri"/>
                <w:spacing w:val="1"/>
                <w:sz w:val="20"/>
                <w:szCs w:val="20"/>
              </w:rPr>
              <w:t xml:space="preserve"> </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h</w:t>
            </w:r>
            <w:r>
              <w:rPr>
                <w:rFonts w:ascii="Calibri" w:eastAsia="Calibri" w:hAnsi="Calibri" w:cs="Calibri"/>
                <w:spacing w:val="2"/>
                <w:sz w:val="20"/>
                <w:szCs w:val="20"/>
              </w:rPr>
              <w:t>i</w:t>
            </w:r>
            <w:r>
              <w:rPr>
                <w:rFonts w:ascii="Calibri" w:eastAsia="Calibri" w:hAnsi="Calibri" w:cs="Calibri"/>
                <w:sz w:val="20"/>
                <w:szCs w:val="20"/>
              </w:rPr>
              <w:t>cl</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ac</w:t>
            </w:r>
            <w:r>
              <w:rPr>
                <w:rFonts w:ascii="Calibri" w:eastAsia="Calibri" w:hAnsi="Calibri" w:cs="Calibri"/>
                <w:spacing w:val="1"/>
                <w:sz w:val="20"/>
                <w:szCs w:val="20"/>
              </w:rPr>
              <w:t>h</w:t>
            </w:r>
            <w:r>
              <w:rPr>
                <w:rFonts w:ascii="Calibri" w:eastAsia="Calibri" w:hAnsi="Calibri" w:cs="Calibri"/>
                <w:sz w:val="20"/>
                <w:szCs w:val="20"/>
              </w:rPr>
              <w:t>in</w:t>
            </w:r>
            <w:r>
              <w:rPr>
                <w:rFonts w:ascii="Calibri" w:eastAsia="Calibri" w:hAnsi="Calibri" w:cs="Calibri"/>
                <w:spacing w:val="-1"/>
                <w:sz w:val="20"/>
                <w:szCs w:val="20"/>
              </w:rPr>
              <w:t>e</w:t>
            </w:r>
            <w:r>
              <w:rPr>
                <w:rFonts w:ascii="Calibri" w:eastAsia="Calibri" w:hAnsi="Calibri" w:cs="Calibri"/>
                <w:sz w:val="20"/>
                <w:szCs w:val="20"/>
              </w:rPr>
              <w:t>ry,</w:t>
            </w:r>
            <w:r>
              <w:rPr>
                <w:rFonts w:ascii="Calibri" w:eastAsia="Calibri" w:hAnsi="Calibri" w:cs="Calibri"/>
                <w:spacing w:val="2"/>
                <w:sz w:val="20"/>
                <w:szCs w:val="20"/>
              </w:rPr>
              <w:t xml:space="preserve"> </w:t>
            </w:r>
            <w:r>
              <w:rPr>
                <w:rFonts w:ascii="Calibri" w:eastAsia="Calibri" w:hAnsi="Calibri" w:cs="Calibri"/>
                <w:spacing w:val="-1"/>
                <w:sz w:val="20"/>
                <w:szCs w:val="20"/>
              </w:rPr>
              <w:t>e</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2"/>
                <w:sz w:val="20"/>
                <w:szCs w:val="20"/>
              </w:rPr>
              <w:t>r</w:t>
            </w:r>
            <w:r>
              <w:rPr>
                <w:rFonts w:ascii="Calibri" w:eastAsia="Calibri" w:hAnsi="Calibri" w:cs="Calibri"/>
                <w:sz w:val="20"/>
                <w:szCs w:val="20"/>
              </w:rPr>
              <w:t>ical</w:t>
            </w:r>
            <w:r>
              <w:rPr>
                <w:rFonts w:ascii="Calibri" w:eastAsia="Calibri" w:hAnsi="Calibri" w:cs="Calibri"/>
                <w:spacing w:val="2"/>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upply</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3"/>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orm</w:t>
            </w:r>
            <w:r>
              <w:rPr>
                <w:rFonts w:ascii="Calibri" w:eastAsia="Calibri" w:hAnsi="Calibri" w:cs="Calibri"/>
                <w:spacing w:val="1"/>
                <w:sz w:val="20"/>
                <w:szCs w:val="20"/>
              </w:rPr>
              <w:t xml:space="preserve"> </w:t>
            </w:r>
            <w:r>
              <w:rPr>
                <w:rFonts w:ascii="Calibri" w:eastAsia="Calibri" w:hAnsi="Calibri" w:cs="Calibri"/>
                <w:sz w:val="20"/>
                <w:szCs w:val="20"/>
              </w:rPr>
              <w:t>of</w:t>
            </w:r>
            <w:r>
              <w:rPr>
                <w:rFonts w:ascii="Calibri" w:eastAsia="Calibri" w:hAnsi="Calibri" w:cs="Calibri"/>
                <w:spacing w:val="1"/>
                <w:sz w:val="20"/>
                <w:szCs w:val="20"/>
              </w:rPr>
              <w:t xml:space="preserve"> </w:t>
            </w:r>
            <w:r>
              <w:rPr>
                <w:rFonts w:ascii="Calibri" w:eastAsia="Calibri" w:hAnsi="Calibri" w:cs="Calibri"/>
                <w:spacing w:val="2"/>
                <w:sz w:val="20"/>
                <w:szCs w:val="20"/>
              </w:rPr>
              <w:t>g</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z w:val="20"/>
                <w:szCs w:val="20"/>
              </w:rPr>
              <w:t>rators 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3"/>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quip</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5"/>
                <w:sz w:val="20"/>
                <w:szCs w:val="20"/>
              </w:rPr>
              <w:t xml:space="preserve"> </w:t>
            </w:r>
            <w:r>
              <w:rPr>
                <w:rFonts w:ascii="Calibri" w:eastAsia="Calibri" w:hAnsi="Calibri" w:cs="Calibri"/>
                <w:sz w:val="20"/>
                <w:szCs w:val="20"/>
              </w:rPr>
              <w:t>n</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2"/>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or</w:t>
            </w:r>
            <w:r>
              <w:rPr>
                <w:rFonts w:ascii="Calibri" w:eastAsia="Calibri" w:hAnsi="Calibri" w:cs="Calibri"/>
                <w:spacing w:val="2"/>
                <w:sz w:val="20"/>
                <w:szCs w:val="20"/>
              </w:rPr>
              <w:t xml:space="preserve"> </w:t>
            </w:r>
            <w:r>
              <w:rPr>
                <w:rFonts w:ascii="Calibri" w:eastAsia="Calibri" w:hAnsi="Calibri" w:cs="Calibri"/>
                <w:sz w:val="20"/>
                <w:szCs w:val="20"/>
              </w:rPr>
              <w:t>t</w:t>
            </w:r>
            <w:r>
              <w:rPr>
                <w:rFonts w:ascii="Calibri" w:eastAsia="Calibri" w:hAnsi="Calibri" w:cs="Calibri"/>
                <w:spacing w:val="3"/>
                <w:sz w:val="20"/>
                <w:szCs w:val="20"/>
              </w:rPr>
              <w:t>h</w:t>
            </w:r>
            <w:r>
              <w:rPr>
                <w:rFonts w:ascii="Calibri" w:eastAsia="Calibri" w:hAnsi="Calibri" w:cs="Calibri"/>
                <w:sz w:val="20"/>
                <w:szCs w:val="20"/>
              </w:rPr>
              <w:t>e</w:t>
            </w:r>
          </w:p>
        </w:tc>
      </w:tr>
      <w:tr w:rsidR="007C62E7" w14:paraId="2D18E3DD" w14:textId="77777777" w:rsidTr="00CE7442">
        <w:trPr>
          <w:trHeight w:hRule="exact" w:val="243"/>
        </w:trPr>
        <w:tc>
          <w:tcPr>
            <w:tcW w:w="649" w:type="dxa"/>
            <w:tcBorders>
              <w:top w:val="nil"/>
              <w:left w:val="nil"/>
              <w:bottom w:val="nil"/>
              <w:right w:val="nil"/>
            </w:tcBorders>
          </w:tcPr>
          <w:p w14:paraId="1CE73F0C" w14:textId="77777777" w:rsidR="007C62E7" w:rsidRDefault="007C62E7" w:rsidP="00CE7442"/>
        </w:tc>
        <w:tc>
          <w:tcPr>
            <w:tcW w:w="324" w:type="dxa"/>
            <w:tcBorders>
              <w:top w:val="nil"/>
              <w:left w:val="nil"/>
              <w:bottom w:val="nil"/>
              <w:right w:val="nil"/>
            </w:tcBorders>
          </w:tcPr>
          <w:p w14:paraId="6E6A6920" w14:textId="77777777" w:rsidR="007C62E7" w:rsidRDefault="007C62E7" w:rsidP="00CE7442"/>
        </w:tc>
        <w:tc>
          <w:tcPr>
            <w:tcW w:w="8745" w:type="dxa"/>
            <w:tcBorders>
              <w:top w:val="nil"/>
              <w:left w:val="nil"/>
              <w:bottom w:val="nil"/>
              <w:right w:val="nil"/>
            </w:tcBorders>
          </w:tcPr>
          <w:p w14:paraId="034FF28E" w14:textId="77777777" w:rsidR="007C62E7" w:rsidRDefault="007C62E7" w:rsidP="00CE7442">
            <w:pPr>
              <w:pStyle w:val="TableParagraph"/>
              <w:spacing w:line="225" w:lineRule="exact"/>
              <w:ind w:left="200"/>
              <w:rPr>
                <w:rFonts w:ascii="Calibri" w:eastAsia="Calibri" w:hAnsi="Calibri" w:cs="Calibri"/>
                <w:sz w:val="20"/>
                <w:szCs w:val="20"/>
              </w:rPr>
            </w:pPr>
            <w:r>
              <w:rPr>
                <w:rFonts w:ascii="Calibri" w:eastAsia="Calibri" w:hAnsi="Calibri" w:cs="Calibri"/>
                <w:spacing w:val="-1"/>
                <w:sz w:val="20"/>
                <w:szCs w:val="20"/>
              </w:rPr>
              <w:t>w</w:t>
            </w:r>
            <w:r>
              <w:rPr>
                <w:rFonts w:ascii="Calibri" w:eastAsia="Calibri" w:hAnsi="Calibri" w:cs="Calibri"/>
                <w:sz w:val="20"/>
                <w:szCs w:val="20"/>
              </w:rPr>
              <w:t>ork</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z w:val="20"/>
                <w:szCs w:val="20"/>
              </w:rPr>
              <w:t>All</w:t>
            </w:r>
            <w:r>
              <w:rPr>
                <w:rFonts w:ascii="Calibri" w:eastAsia="Calibri" w:hAnsi="Calibri" w:cs="Calibri"/>
                <w:spacing w:val="-3"/>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quip</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5"/>
                <w:sz w:val="20"/>
                <w:szCs w:val="20"/>
              </w:rPr>
              <w:t xml:space="preserve"> </w:t>
            </w:r>
            <w:r>
              <w:rPr>
                <w:rFonts w:ascii="Calibri" w:eastAsia="Calibri" w:hAnsi="Calibri" w:cs="Calibri"/>
                <w:spacing w:val="-1"/>
                <w:sz w:val="20"/>
                <w:szCs w:val="20"/>
              </w:rPr>
              <w:t>w</w:t>
            </w:r>
            <w:r>
              <w:rPr>
                <w:rFonts w:ascii="Calibri" w:eastAsia="Calibri" w:hAnsi="Calibri" w:cs="Calibri"/>
                <w:spacing w:val="2"/>
                <w:sz w:val="20"/>
                <w:szCs w:val="20"/>
              </w:rPr>
              <w:t>i</w:t>
            </w:r>
            <w:r>
              <w:rPr>
                <w:rFonts w:ascii="Calibri" w:eastAsia="Calibri" w:hAnsi="Calibri" w:cs="Calibri"/>
                <w:sz w:val="20"/>
                <w:szCs w:val="20"/>
              </w:rPr>
              <w:t>ll</w:t>
            </w:r>
            <w:r>
              <w:rPr>
                <w:rFonts w:ascii="Calibri" w:eastAsia="Calibri" w:hAnsi="Calibri" w:cs="Calibri"/>
                <w:spacing w:val="-5"/>
                <w:sz w:val="20"/>
                <w:szCs w:val="20"/>
              </w:rPr>
              <w:t xml:space="preserve"> </w:t>
            </w:r>
            <w:r>
              <w:rPr>
                <w:rFonts w:ascii="Calibri" w:eastAsia="Calibri" w:hAnsi="Calibri" w:cs="Calibri"/>
                <w:sz w:val="20"/>
                <w:szCs w:val="20"/>
              </w:rPr>
              <w:t>be</w:t>
            </w:r>
            <w:r>
              <w:rPr>
                <w:rFonts w:ascii="Calibri" w:eastAsia="Calibri" w:hAnsi="Calibri" w:cs="Calibri"/>
                <w:spacing w:val="-5"/>
                <w:sz w:val="20"/>
                <w:szCs w:val="20"/>
              </w:rPr>
              <w:t xml:space="preserve"> </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gi</w:t>
            </w:r>
            <w:r>
              <w:rPr>
                <w:rFonts w:ascii="Calibri" w:eastAsia="Calibri" w:hAnsi="Calibri" w:cs="Calibri"/>
                <w:spacing w:val="-2"/>
                <w:sz w:val="20"/>
                <w:szCs w:val="20"/>
              </w:rPr>
              <w:t>s</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ll</w:t>
            </w:r>
            <w:r>
              <w:rPr>
                <w:rFonts w:ascii="Calibri" w:eastAsia="Calibri" w:hAnsi="Calibri" w:cs="Calibri"/>
                <w:spacing w:val="-4"/>
                <w:sz w:val="20"/>
                <w:szCs w:val="20"/>
              </w:rPr>
              <w:t xml:space="preserve"> </w:t>
            </w:r>
            <w:r>
              <w:rPr>
                <w:rFonts w:ascii="Calibri" w:eastAsia="Calibri" w:hAnsi="Calibri" w:cs="Calibri"/>
                <w:sz w:val="20"/>
                <w:szCs w:val="20"/>
              </w:rPr>
              <w:t>dri</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3"/>
                <w:sz w:val="20"/>
                <w:szCs w:val="20"/>
              </w:rPr>
              <w:t xml:space="preserve"> </w:t>
            </w:r>
            <w:proofErr w:type="spellStart"/>
            <w:r>
              <w:rPr>
                <w:rFonts w:ascii="Calibri" w:eastAsia="Calibri" w:hAnsi="Calibri" w:cs="Calibri"/>
                <w:sz w:val="20"/>
                <w:szCs w:val="20"/>
              </w:rPr>
              <w:t>a</w:t>
            </w:r>
            <w:r>
              <w:rPr>
                <w:rFonts w:ascii="Calibri" w:eastAsia="Calibri" w:hAnsi="Calibri" w:cs="Calibri"/>
                <w:spacing w:val="1"/>
                <w:sz w:val="20"/>
                <w:szCs w:val="20"/>
              </w:rPr>
              <w:t>u</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ori</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d</w:t>
            </w:r>
            <w:proofErr w:type="spellEnd"/>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tran</w:t>
            </w:r>
            <w:r>
              <w:rPr>
                <w:rFonts w:ascii="Calibri" w:eastAsia="Calibri" w:hAnsi="Calibri" w:cs="Calibri"/>
                <w:spacing w:val="-1"/>
                <w:sz w:val="20"/>
                <w:szCs w:val="20"/>
              </w:rPr>
              <w:t>s</w:t>
            </w:r>
            <w:r>
              <w:rPr>
                <w:rFonts w:ascii="Calibri" w:eastAsia="Calibri" w:hAnsi="Calibri" w:cs="Calibri"/>
                <w:sz w:val="20"/>
                <w:szCs w:val="20"/>
              </w:rPr>
              <w:t>port</w:t>
            </w:r>
            <w:r>
              <w:rPr>
                <w:rFonts w:ascii="Calibri" w:eastAsia="Calibri" w:hAnsi="Calibri" w:cs="Calibri"/>
                <w:spacing w:val="-4"/>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as</w:t>
            </w:r>
            <w:r>
              <w:rPr>
                <w:rFonts w:ascii="Calibri" w:eastAsia="Calibri" w:hAnsi="Calibri" w:cs="Calibri"/>
                <w:spacing w:val="2"/>
                <w:sz w:val="20"/>
                <w:szCs w:val="20"/>
              </w:rPr>
              <w:t>t</w:t>
            </w:r>
            <w:r>
              <w:rPr>
                <w:rFonts w:ascii="Calibri" w:eastAsia="Calibri" w:hAnsi="Calibri" w:cs="Calibri"/>
                <w:sz w:val="20"/>
                <w:szCs w:val="20"/>
              </w:rPr>
              <w:t>e</w:t>
            </w:r>
          </w:p>
        </w:tc>
      </w:tr>
      <w:tr w:rsidR="007C62E7" w14:paraId="7434475D" w14:textId="77777777" w:rsidTr="00CE7442">
        <w:trPr>
          <w:trHeight w:hRule="exact" w:val="256"/>
        </w:trPr>
        <w:tc>
          <w:tcPr>
            <w:tcW w:w="649" w:type="dxa"/>
            <w:tcBorders>
              <w:top w:val="nil"/>
              <w:left w:val="nil"/>
              <w:bottom w:val="nil"/>
              <w:right w:val="nil"/>
            </w:tcBorders>
          </w:tcPr>
          <w:p w14:paraId="2EEA6A8F" w14:textId="77777777" w:rsidR="007C62E7" w:rsidRDefault="007C62E7" w:rsidP="00CE7442"/>
        </w:tc>
        <w:tc>
          <w:tcPr>
            <w:tcW w:w="324" w:type="dxa"/>
            <w:tcBorders>
              <w:top w:val="nil"/>
              <w:left w:val="nil"/>
              <w:bottom w:val="nil"/>
              <w:right w:val="nil"/>
            </w:tcBorders>
          </w:tcPr>
          <w:p w14:paraId="7206AF30" w14:textId="77777777" w:rsidR="007C62E7" w:rsidRDefault="007C62E7" w:rsidP="00CE7442">
            <w:pPr>
              <w:pStyle w:val="TableParagraph"/>
              <w:spacing w:line="229" w:lineRule="exact"/>
              <w:ind w:left="99"/>
              <w:rPr>
                <w:rFonts w:ascii="Symbol" w:eastAsia="Symbol" w:hAnsi="Symbol" w:cs="Symbol"/>
                <w:sz w:val="20"/>
                <w:szCs w:val="20"/>
              </w:rPr>
            </w:pPr>
            <w:r>
              <w:rPr>
                <w:rFonts w:ascii="Symbol" w:eastAsia="Symbol" w:hAnsi="Symbol" w:cs="Symbol"/>
                <w:sz w:val="20"/>
                <w:szCs w:val="20"/>
              </w:rPr>
              <w:t></w:t>
            </w:r>
          </w:p>
        </w:tc>
        <w:tc>
          <w:tcPr>
            <w:tcW w:w="8745" w:type="dxa"/>
            <w:tcBorders>
              <w:top w:val="nil"/>
              <w:left w:val="nil"/>
              <w:bottom w:val="nil"/>
              <w:right w:val="nil"/>
            </w:tcBorders>
          </w:tcPr>
          <w:p w14:paraId="057BA9F8" w14:textId="77777777" w:rsidR="007C62E7" w:rsidRDefault="007C62E7" w:rsidP="00CE7442">
            <w:pPr>
              <w:pStyle w:val="TableParagraph"/>
              <w:spacing w:line="239" w:lineRule="exact"/>
              <w:ind w:left="200"/>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su</w:t>
            </w:r>
            <w:r>
              <w:rPr>
                <w:rFonts w:ascii="Calibri" w:eastAsia="Calibri" w:hAnsi="Calibri" w:cs="Calibri"/>
                <w:spacing w:val="1"/>
                <w:sz w:val="20"/>
                <w:szCs w:val="20"/>
              </w:rPr>
              <w:t>p</w:t>
            </w:r>
            <w:r>
              <w:rPr>
                <w:rFonts w:ascii="Calibri" w:eastAsia="Calibri" w:hAnsi="Calibri" w:cs="Calibri"/>
                <w:sz w:val="20"/>
                <w:szCs w:val="20"/>
              </w:rPr>
              <w:t>ply</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ll</w:t>
            </w:r>
            <w:r>
              <w:rPr>
                <w:rFonts w:ascii="Calibri" w:eastAsia="Calibri" w:hAnsi="Calibri" w:cs="Calibri"/>
                <w:spacing w:val="-6"/>
                <w:sz w:val="20"/>
                <w:szCs w:val="20"/>
              </w:rPr>
              <w:t xml:space="preserve"> </w:t>
            </w:r>
            <w:r>
              <w:rPr>
                <w:rFonts w:ascii="Calibri" w:eastAsia="Calibri" w:hAnsi="Calibri" w:cs="Calibri"/>
                <w:sz w:val="20"/>
                <w:szCs w:val="20"/>
              </w:rPr>
              <w:t>ablution</w:t>
            </w:r>
            <w:r>
              <w:rPr>
                <w:rFonts w:ascii="Calibri" w:eastAsia="Calibri" w:hAnsi="Calibri" w:cs="Calibri"/>
                <w:spacing w:val="-5"/>
                <w:sz w:val="20"/>
                <w:szCs w:val="20"/>
              </w:rPr>
              <w:t xml:space="preserve"> </w:t>
            </w:r>
            <w:r>
              <w:rPr>
                <w:rFonts w:ascii="Calibri" w:eastAsia="Calibri" w:hAnsi="Calibri" w:cs="Calibri"/>
                <w:sz w:val="20"/>
                <w:szCs w:val="20"/>
              </w:rPr>
              <w:t>faciliti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uch</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hem</w:t>
            </w:r>
            <w:r>
              <w:rPr>
                <w:rFonts w:ascii="Calibri" w:eastAsia="Calibri" w:hAnsi="Calibri" w:cs="Calibri"/>
                <w:sz w:val="20"/>
                <w:szCs w:val="20"/>
              </w:rPr>
              <w:t>ical</w:t>
            </w:r>
            <w:r>
              <w:rPr>
                <w:rFonts w:ascii="Calibri" w:eastAsia="Calibri" w:hAnsi="Calibri" w:cs="Calibri"/>
                <w:spacing w:val="-5"/>
                <w:sz w:val="20"/>
                <w:szCs w:val="20"/>
              </w:rPr>
              <w:t xml:space="preserve"> </w:t>
            </w:r>
            <w:r>
              <w:rPr>
                <w:rFonts w:ascii="Calibri" w:eastAsia="Calibri" w:hAnsi="Calibri" w:cs="Calibri"/>
                <w:sz w:val="20"/>
                <w:szCs w:val="20"/>
              </w:rPr>
              <w:t>toil</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s</w:t>
            </w:r>
            <w:r>
              <w:rPr>
                <w:rFonts w:ascii="Calibri" w:eastAsia="Calibri" w:hAnsi="Calibri" w:cs="Calibri"/>
                <w:sz w:val="20"/>
                <w:szCs w:val="20"/>
              </w:rPr>
              <w:t>.</w:t>
            </w:r>
          </w:p>
        </w:tc>
      </w:tr>
      <w:tr w:rsidR="007C62E7" w14:paraId="55CA114A" w14:textId="77777777" w:rsidTr="00CE7442">
        <w:trPr>
          <w:trHeight w:hRule="exact" w:val="254"/>
        </w:trPr>
        <w:tc>
          <w:tcPr>
            <w:tcW w:w="649" w:type="dxa"/>
            <w:tcBorders>
              <w:top w:val="nil"/>
              <w:left w:val="nil"/>
              <w:bottom w:val="nil"/>
              <w:right w:val="nil"/>
            </w:tcBorders>
          </w:tcPr>
          <w:p w14:paraId="14A2A470" w14:textId="77777777" w:rsidR="007C62E7" w:rsidRDefault="007C62E7" w:rsidP="00CE7442"/>
        </w:tc>
        <w:tc>
          <w:tcPr>
            <w:tcW w:w="324" w:type="dxa"/>
            <w:tcBorders>
              <w:top w:val="nil"/>
              <w:left w:val="nil"/>
              <w:bottom w:val="nil"/>
              <w:right w:val="nil"/>
            </w:tcBorders>
          </w:tcPr>
          <w:p w14:paraId="3E8B14A9" w14:textId="77777777" w:rsidR="007C62E7" w:rsidRDefault="007C62E7" w:rsidP="00CE7442">
            <w:pPr>
              <w:pStyle w:val="TableParagraph"/>
              <w:spacing w:line="228" w:lineRule="exact"/>
              <w:ind w:left="99"/>
              <w:rPr>
                <w:rFonts w:ascii="Symbol" w:eastAsia="Symbol" w:hAnsi="Symbol" w:cs="Symbol"/>
                <w:sz w:val="20"/>
                <w:szCs w:val="20"/>
              </w:rPr>
            </w:pPr>
            <w:r>
              <w:rPr>
                <w:rFonts w:ascii="Symbol" w:eastAsia="Symbol" w:hAnsi="Symbol" w:cs="Symbol"/>
                <w:sz w:val="20"/>
                <w:szCs w:val="20"/>
              </w:rPr>
              <w:t></w:t>
            </w:r>
          </w:p>
        </w:tc>
        <w:tc>
          <w:tcPr>
            <w:tcW w:w="8745" w:type="dxa"/>
            <w:tcBorders>
              <w:top w:val="nil"/>
              <w:left w:val="nil"/>
              <w:bottom w:val="nil"/>
              <w:right w:val="nil"/>
            </w:tcBorders>
          </w:tcPr>
          <w:p w14:paraId="78A4652B" w14:textId="77777777" w:rsidR="007C62E7" w:rsidRDefault="007C62E7" w:rsidP="00CE7442">
            <w:pPr>
              <w:pStyle w:val="TableParagraph"/>
              <w:spacing w:line="238" w:lineRule="exact"/>
              <w:ind w:left="200"/>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3"/>
                <w:sz w:val="20"/>
                <w:szCs w:val="20"/>
              </w:rPr>
              <w:t xml:space="preserve"> </w:t>
            </w:r>
            <w:r>
              <w:rPr>
                <w:rFonts w:ascii="Calibri" w:eastAsia="Calibri" w:hAnsi="Calibri" w:cs="Calibri"/>
                <w:spacing w:val="-1"/>
                <w:sz w:val="20"/>
                <w:szCs w:val="20"/>
              </w:rPr>
              <w:t>s</w:t>
            </w:r>
            <w:r>
              <w:rPr>
                <w:rFonts w:ascii="Calibri" w:eastAsia="Calibri" w:hAnsi="Calibri" w:cs="Calibri"/>
                <w:sz w:val="20"/>
                <w:szCs w:val="20"/>
              </w:rPr>
              <w:t>uppli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ll</w:t>
            </w:r>
            <w:r>
              <w:rPr>
                <w:rFonts w:ascii="Calibri" w:eastAsia="Calibri" w:hAnsi="Calibri" w:cs="Calibri"/>
                <w:spacing w:val="-4"/>
                <w:sz w:val="20"/>
                <w:szCs w:val="20"/>
              </w:rPr>
              <w:t xml:space="preserve"> </w:t>
            </w:r>
            <w:r>
              <w:rPr>
                <w:rFonts w:ascii="Calibri" w:eastAsia="Calibri" w:hAnsi="Calibri" w:cs="Calibri"/>
                <w:spacing w:val="-1"/>
                <w:sz w:val="20"/>
                <w:szCs w:val="20"/>
              </w:rPr>
              <w:t>f</w:t>
            </w:r>
            <w:r>
              <w:rPr>
                <w:rFonts w:ascii="Calibri" w:eastAsia="Calibri" w:hAnsi="Calibri" w:cs="Calibri"/>
                <w:sz w:val="20"/>
                <w:szCs w:val="20"/>
              </w:rPr>
              <w:t>u</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z w:val="20"/>
                <w:szCs w:val="20"/>
              </w:rPr>
              <w:t>and</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ll</w:t>
            </w:r>
            <w:r>
              <w:rPr>
                <w:rFonts w:ascii="Calibri" w:eastAsia="Calibri" w:hAnsi="Calibri" w:cs="Calibri"/>
                <w:spacing w:val="-6"/>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5"/>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z w:val="20"/>
                <w:szCs w:val="20"/>
              </w:rPr>
              <w:t>u</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1"/>
                <w:sz w:val="20"/>
                <w:szCs w:val="20"/>
              </w:rPr>
              <w:t>b</w:t>
            </w:r>
            <w:r>
              <w:rPr>
                <w:rFonts w:ascii="Calibri" w:eastAsia="Calibri" w:hAnsi="Calibri" w:cs="Calibri"/>
                <w:sz w:val="20"/>
                <w:szCs w:val="20"/>
              </w:rPr>
              <w:t>l</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w:t>
            </w:r>
          </w:p>
        </w:tc>
      </w:tr>
      <w:tr w:rsidR="007C62E7" w14:paraId="7E8515D0" w14:textId="77777777" w:rsidTr="00CE7442">
        <w:trPr>
          <w:trHeight w:hRule="exact" w:val="254"/>
        </w:trPr>
        <w:tc>
          <w:tcPr>
            <w:tcW w:w="649" w:type="dxa"/>
            <w:tcBorders>
              <w:top w:val="nil"/>
              <w:left w:val="nil"/>
              <w:bottom w:val="nil"/>
              <w:right w:val="nil"/>
            </w:tcBorders>
          </w:tcPr>
          <w:p w14:paraId="440628A9" w14:textId="77777777" w:rsidR="007C62E7" w:rsidRDefault="007C62E7" w:rsidP="00CE7442"/>
        </w:tc>
        <w:tc>
          <w:tcPr>
            <w:tcW w:w="324" w:type="dxa"/>
            <w:tcBorders>
              <w:top w:val="nil"/>
              <w:left w:val="nil"/>
              <w:bottom w:val="nil"/>
              <w:right w:val="nil"/>
            </w:tcBorders>
          </w:tcPr>
          <w:p w14:paraId="3B52C0FF" w14:textId="77777777" w:rsidR="007C62E7" w:rsidRDefault="007C62E7" w:rsidP="00CE7442">
            <w:pPr>
              <w:pStyle w:val="TableParagraph"/>
              <w:spacing w:line="228" w:lineRule="exact"/>
              <w:ind w:left="99"/>
              <w:rPr>
                <w:rFonts w:ascii="Symbol" w:eastAsia="Symbol" w:hAnsi="Symbol" w:cs="Symbol"/>
                <w:sz w:val="20"/>
                <w:szCs w:val="20"/>
              </w:rPr>
            </w:pPr>
            <w:r>
              <w:rPr>
                <w:rFonts w:ascii="Symbol" w:eastAsia="Symbol" w:hAnsi="Symbol" w:cs="Symbol"/>
                <w:sz w:val="20"/>
                <w:szCs w:val="20"/>
              </w:rPr>
              <w:t></w:t>
            </w:r>
          </w:p>
        </w:tc>
        <w:tc>
          <w:tcPr>
            <w:tcW w:w="8745" w:type="dxa"/>
            <w:tcBorders>
              <w:top w:val="nil"/>
              <w:left w:val="nil"/>
              <w:bottom w:val="nil"/>
              <w:right w:val="nil"/>
            </w:tcBorders>
          </w:tcPr>
          <w:p w14:paraId="70C2DC29" w14:textId="77777777" w:rsidR="007C62E7" w:rsidRDefault="007C62E7" w:rsidP="00CE7442">
            <w:pPr>
              <w:pStyle w:val="TableParagraph"/>
              <w:spacing w:line="238" w:lineRule="exact"/>
              <w:ind w:left="200"/>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6"/>
                <w:sz w:val="20"/>
                <w:szCs w:val="20"/>
              </w:rPr>
              <w:t xml:space="preserve"> </w:t>
            </w:r>
            <w:r>
              <w:rPr>
                <w:rFonts w:ascii="Calibri" w:eastAsia="Calibri" w:hAnsi="Calibri" w:cs="Calibri"/>
                <w:sz w:val="20"/>
                <w:szCs w:val="20"/>
              </w:rPr>
              <w:t>arrang</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8"/>
                <w:sz w:val="20"/>
                <w:szCs w:val="20"/>
              </w:rPr>
              <w:t xml:space="preserve"> </w:t>
            </w:r>
            <w:r>
              <w:rPr>
                <w:rFonts w:ascii="Calibri" w:eastAsia="Calibri" w:hAnsi="Calibri" w:cs="Calibri"/>
                <w:spacing w:val="3"/>
                <w:sz w:val="20"/>
                <w:szCs w:val="20"/>
              </w:rPr>
              <w:t>o</w:t>
            </w:r>
            <w:r>
              <w:rPr>
                <w:rFonts w:ascii="Calibri" w:eastAsia="Calibri" w:hAnsi="Calibri" w:cs="Calibri"/>
                <w:spacing w:val="-1"/>
                <w:sz w:val="20"/>
                <w:szCs w:val="20"/>
              </w:rPr>
              <w:t>w</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cco</w:t>
            </w:r>
            <w:r>
              <w:rPr>
                <w:rFonts w:ascii="Calibri" w:eastAsia="Calibri" w:hAnsi="Calibri" w:cs="Calibri"/>
                <w:spacing w:val="1"/>
                <w:sz w:val="20"/>
                <w:szCs w:val="20"/>
              </w:rPr>
              <w:t>m</w:t>
            </w:r>
            <w:r>
              <w:rPr>
                <w:rFonts w:ascii="Calibri" w:eastAsia="Calibri" w:hAnsi="Calibri" w:cs="Calibri"/>
                <w:spacing w:val="-1"/>
                <w:sz w:val="20"/>
                <w:szCs w:val="20"/>
              </w:rPr>
              <w:t>m</w:t>
            </w:r>
            <w:r>
              <w:rPr>
                <w:rFonts w:ascii="Calibri" w:eastAsia="Calibri" w:hAnsi="Calibri" w:cs="Calibri"/>
                <w:sz w:val="20"/>
                <w:szCs w:val="20"/>
              </w:rPr>
              <w:t>odation</w:t>
            </w:r>
            <w:r>
              <w:rPr>
                <w:rFonts w:ascii="Calibri" w:eastAsia="Calibri" w:hAnsi="Calibri" w:cs="Calibri"/>
                <w:spacing w:val="-5"/>
                <w:sz w:val="20"/>
                <w:szCs w:val="20"/>
              </w:rPr>
              <w:t xml:space="preserve"> </w:t>
            </w:r>
            <w:r>
              <w:rPr>
                <w:rFonts w:ascii="Calibri" w:eastAsia="Calibri" w:hAnsi="Calibri" w:cs="Calibri"/>
                <w:sz w:val="20"/>
                <w:szCs w:val="20"/>
              </w:rPr>
              <w:t>for</w:t>
            </w:r>
            <w:r>
              <w:rPr>
                <w:rFonts w:ascii="Calibri" w:eastAsia="Calibri" w:hAnsi="Calibri" w:cs="Calibri"/>
                <w:spacing w:val="-6"/>
                <w:sz w:val="20"/>
                <w:szCs w:val="20"/>
              </w:rPr>
              <w:t xml:space="preserve"> </w:t>
            </w:r>
            <w:r>
              <w:rPr>
                <w:rFonts w:ascii="Calibri" w:eastAsia="Calibri" w:hAnsi="Calibri" w:cs="Calibri"/>
                <w:sz w:val="20"/>
                <w:szCs w:val="20"/>
              </w:rPr>
              <w:t>his</w:t>
            </w:r>
            <w:r>
              <w:rPr>
                <w:rFonts w:ascii="Calibri" w:eastAsia="Calibri" w:hAnsi="Calibri" w:cs="Calibri"/>
                <w:spacing w:val="-8"/>
                <w:sz w:val="20"/>
                <w:szCs w:val="20"/>
              </w:rPr>
              <w:t xml:space="preserve"> </w:t>
            </w:r>
            <w:r>
              <w:rPr>
                <w:rFonts w:ascii="Calibri" w:eastAsia="Calibri" w:hAnsi="Calibri" w:cs="Calibri"/>
                <w:sz w:val="20"/>
                <w:szCs w:val="20"/>
              </w:rPr>
              <w:t>st</w:t>
            </w:r>
            <w:r>
              <w:rPr>
                <w:rFonts w:ascii="Calibri" w:eastAsia="Calibri" w:hAnsi="Calibri" w:cs="Calibri"/>
                <w:spacing w:val="2"/>
                <w:sz w:val="20"/>
                <w:szCs w:val="20"/>
              </w:rPr>
              <w:t>a</w:t>
            </w:r>
            <w:r>
              <w:rPr>
                <w:rFonts w:ascii="Calibri" w:eastAsia="Calibri" w:hAnsi="Calibri" w:cs="Calibri"/>
                <w:spacing w:val="-1"/>
                <w:sz w:val="20"/>
                <w:szCs w:val="20"/>
              </w:rPr>
              <w:t>ff</w:t>
            </w:r>
            <w:r>
              <w:rPr>
                <w:rFonts w:ascii="Calibri" w:eastAsia="Calibri" w:hAnsi="Calibri" w:cs="Calibri"/>
                <w:sz w:val="20"/>
                <w:szCs w:val="20"/>
              </w:rPr>
              <w:t>.</w:t>
            </w:r>
          </w:p>
        </w:tc>
      </w:tr>
      <w:tr w:rsidR="007C62E7" w14:paraId="12EC5DA7" w14:textId="77777777" w:rsidTr="00CE7442">
        <w:trPr>
          <w:trHeight w:hRule="exact" w:val="334"/>
        </w:trPr>
        <w:tc>
          <w:tcPr>
            <w:tcW w:w="649" w:type="dxa"/>
            <w:tcBorders>
              <w:top w:val="nil"/>
              <w:left w:val="nil"/>
              <w:bottom w:val="nil"/>
              <w:right w:val="nil"/>
            </w:tcBorders>
          </w:tcPr>
          <w:p w14:paraId="52A2D5C1" w14:textId="77777777" w:rsidR="007C62E7" w:rsidRDefault="007C62E7" w:rsidP="00CE7442"/>
        </w:tc>
        <w:tc>
          <w:tcPr>
            <w:tcW w:w="324" w:type="dxa"/>
            <w:tcBorders>
              <w:top w:val="nil"/>
              <w:left w:val="nil"/>
              <w:bottom w:val="nil"/>
              <w:right w:val="nil"/>
            </w:tcBorders>
          </w:tcPr>
          <w:p w14:paraId="4BEF3D6E" w14:textId="77777777" w:rsidR="007C62E7" w:rsidRDefault="007C62E7" w:rsidP="00CE7442">
            <w:pPr>
              <w:pStyle w:val="TableParagraph"/>
              <w:spacing w:line="228" w:lineRule="exact"/>
              <w:ind w:left="99"/>
              <w:rPr>
                <w:rFonts w:ascii="Symbol" w:eastAsia="Symbol" w:hAnsi="Symbol" w:cs="Symbol"/>
                <w:sz w:val="20"/>
                <w:szCs w:val="20"/>
              </w:rPr>
            </w:pPr>
            <w:r>
              <w:rPr>
                <w:rFonts w:ascii="Symbol" w:eastAsia="Symbol" w:hAnsi="Symbol" w:cs="Symbol"/>
                <w:sz w:val="20"/>
                <w:szCs w:val="20"/>
              </w:rPr>
              <w:t></w:t>
            </w:r>
          </w:p>
        </w:tc>
        <w:tc>
          <w:tcPr>
            <w:tcW w:w="8745" w:type="dxa"/>
            <w:tcBorders>
              <w:top w:val="nil"/>
              <w:left w:val="nil"/>
              <w:bottom w:val="nil"/>
              <w:right w:val="nil"/>
            </w:tcBorders>
          </w:tcPr>
          <w:p w14:paraId="34148984" w14:textId="77777777" w:rsidR="007C62E7" w:rsidRDefault="007C62E7" w:rsidP="00CE7442">
            <w:pPr>
              <w:pStyle w:val="TableParagraph"/>
              <w:spacing w:line="238" w:lineRule="exact"/>
              <w:ind w:left="200"/>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8"/>
                <w:sz w:val="20"/>
                <w:szCs w:val="20"/>
              </w:rPr>
              <w:t xml:space="preserve"> </w:t>
            </w:r>
            <w:r>
              <w:rPr>
                <w:rFonts w:ascii="Calibri" w:eastAsia="Calibri" w:hAnsi="Calibri" w:cs="Calibri"/>
                <w:i/>
                <w:spacing w:val="-1"/>
                <w:sz w:val="20"/>
                <w:szCs w:val="20"/>
              </w:rPr>
              <w:t>C</w:t>
            </w:r>
            <w:r>
              <w:rPr>
                <w:rFonts w:ascii="Calibri" w:eastAsia="Calibri" w:hAnsi="Calibri" w:cs="Calibri"/>
                <w:i/>
                <w:sz w:val="20"/>
                <w:szCs w:val="20"/>
              </w:rPr>
              <w:t>ont</w:t>
            </w:r>
            <w:r>
              <w:rPr>
                <w:rFonts w:ascii="Calibri" w:eastAsia="Calibri" w:hAnsi="Calibri" w:cs="Calibri"/>
                <w:i/>
                <w:spacing w:val="-1"/>
                <w:sz w:val="20"/>
                <w:szCs w:val="20"/>
              </w:rPr>
              <w:t>r</w:t>
            </w:r>
            <w:r>
              <w:rPr>
                <w:rFonts w:ascii="Calibri" w:eastAsia="Calibri" w:hAnsi="Calibri" w:cs="Calibri"/>
                <w:i/>
                <w:sz w:val="20"/>
                <w:szCs w:val="20"/>
              </w:rPr>
              <w:t>a</w:t>
            </w:r>
            <w:r>
              <w:rPr>
                <w:rFonts w:ascii="Calibri" w:eastAsia="Calibri" w:hAnsi="Calibri" w:cs="Calibri"/>
                <w:i/>
                <w:spacing w:val="1"/>
                <w:sz w:val="20"/>
                <w:szCs w:val="20"/>
              </w:rPr>
              <w:t>c</w:t>
            </w:r>
            <w:r>
              <w:rPr>
                <w:rFonts w:ascii="Calibri" w:eastAsia="Calibri" w:hAnsi="Calibri" w:cs="Calibri"/>
                <w:i/>
                <w:sz w:val="20"/>
                <w:szCs w:val="20"/>
              </w:rPr>
              <w:t>t</w:t>
            </w:r>
            <w:r>
              <w:rPr>
                <w:rFonts w:ascii="Calibri" w:eastAsia="Calibri" w:hAnsi="Calibri" w:cs="Calibri"/>
                <w:i/>
                <w:spacing w:val="1"/>
                <w:sz w:val="20"/>
                <w:szCs w:val="20"/>
              </w:rPr>
              <w:t>o</w:t>
            </w:r>
            <w:r>
              <w:rPr>
                <w:rFonts w:ascii="Calibri" w:eastAsia="Calibri" w:hAnsi="Calibri" w:cs="Calibri"/>
                <w:i/>
                <w:sz w:val="20"/>
                <w:szCs w:val="20"/>
              </w:rPr>
              <w:t>r</w:t>
            </w:r>
            <w:r>
              <w:rPr>
                <w:rFonts w:ascii="Calibri" w:eastAsia="Calibri" w:hAnsi="Calibri" w:cs="Calibri"/>
                <w:i/>
                <w:spacing w:val="-6"/>
                <w:sz w:val="20"/>
                <w:szCs w:val="20"/>
              </w:rPr>
              <w:t xml:space="preserve"> </w:t>
            </w:r>
            <w:r>
              <w:rPr>
                <w:rFonts w:ascii="Calibri" w:eastAsia="Calibri" w:hAnsi="Calibri" w:cs="Calibri"/>
                <w:sz w:val="20"/>
                <w:szCs w:val="20"/>
              </w:rPr>
              <w:t>arrang</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9"/>
                <w:sz w:val="20"/>
                <w:szCs w:val="20"/>
              </w:rPr>
              <w:t xml:space="preserve"> </w:t>
            </w:r>
            <w:r>
              <w:rPr>
                <w:rFonts w:ascii="Calibri" w:eastAsia="Calibri" w:hAnsi="Calibri" w:cs="Calibri"/>
                <w:spacing w:val="4"/>
                <w:sz w:val="20"/>
                <w:szCs w:val="20"/>
              </w:rPr>
              <w:t>o</w:t>
            </w:r>
            <w:r>
              <w:rPr>
                <w:rFonts w:ascii="Calibri" w:eastAsia="Calibri" w:hAnsi="Calibri" w:cs="Calibri"/>
                <w:spacing w:val="-1"/>
                <w:sz w:val="20"/>
                <w:szCs w:val="20"/>
              </w:rPr>
              <w:t>w</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z w:val="20"/>
                <w:szCs w:val="20"/>
              </w:rPr>
              <w:t>securit</w:t>
            </w:r>
            <w:r>
              <w:rPr>
                <w:rFonts w:ascii="Calibri" w:eastAsia="Calibri" w:hAnsi="Calibri" w:cs="Calibri"/>
                <w:spacing w:val="1"/>
                <w:sz w:val="20"/>
                <w:szCs w:val="20"/>
              </w:rPr>
              <w:t>y</w:t>
            </w:r>
            <w:r>
              <w:rPr>
                <w:rFonts w:ascii="Calibri" w:eastAsia="Calibri" w:hAnsi="Calibri" w:cs="Calibri"/>
                <w:sz w:val="20"/>
                <w:szCs w:val="20"/>
              </w:rPr>
              <w:t>.</w:t>
            </w:r>
          </w:p>
        </w:tc>
      </w:tr>
    </w:tbl>
    <w:p w14:paraId="10D19B33" w14:textId="77777777" w:rsidR="007C62E7" w:rsidRDefault="007C62E7" w:rsidP="007C62E7">
      <w:pPr>
        <w:spacing w:before="16" w:line="200" w:lineRule="exact"/>
        <w:rPr>
          <w:sz w:val="20"/>
          <w:szCs w:val="20"/>
        </w:rPr>
      </w:pPr>
    </w:p>
    <w:p w14:paraId="543BAA99" w14:textId="77777777" w:rsidR="007C62E7" w:rsidRDefault="007C62E7" w:rsidP="005B3361">
      <w:pPr>
        <w:pStyle w:val="Heading5"/>
        <w:numPr>
          <w:ilvl w:val="1"/>
          <w:numId w:val="9"/>
        </w:numPr>
        <w:tabs>
          <w:tab w:val="left" w:pos="729"/>
        </w:tabs>
        <w:spacing w:before="51"/>
        <w:ind w:left="729"/>
        <w:rPr>
          <w:b w:val="0"/>
          <w:bCs w:val="0"/>
        </w:rPr>
      </w:pPr>
      <w:bookmarkStart w:id="74" w:name="_bookmark87"/>
      <w:bookmarkEnd w:id="74"/>
      <w:r>
        <w:t>Control</w:t>
      </w:r>
      <w:r>
        <w:rPr>
          <w:spacing w:val="-5"/>
        </w:rPr>
        <w:t xml:space="preserve"> </w:t>
      </w:r>
      <w:r>
        <w:t>of</w:t>
      </w:r>
      <w:r>
        <w:rPr>
          <w:spacing w:val="-5"/>
        </w:rPr>
        <w:t xml:space="preserve"> </w:t>
      </w:r>
      <w:r>
        <w:t>no</w:t>
      </w:r>
      <w:r>
        <w:rPr>
          <w:spacing w:val="-1"/>
        </w:rPr>
        <w:t>i</w:t>
      </w:r>
      <w:r>
        <w:t>se,</w:t>
      </w:r>
      <w:r>
        <w:rPr>
          <w:spacing w:val="-4"/>
        </w:rPr>
        <w:t xml:space="preserve"> </w:t>
      </w:r>
      <w:r>
        <w:rPr>
          <w:spacing w:val="-2"/>
        </w:rPr>
        <w:t>d</w:t>
      </w:r>
      <w:r>
        <w:t>ust,</w:t>
      </w:r>
      <w:r>
        <w:rPr>
          <w:spacing w:val="-6"/>
        </w:rPr>
        <w:t xml:space="preserve"> </w:t>
      </w:r>
      <w:proofErr w:type="gramStart"/>
      <w:r>
        <w:rPr>
          <w:spacing w:val="-2"/>
        </w:rPr>
        <w:t>w</w:t>
      </w:r>
      <w:r>
        <w:rPr>
          <w:spacing w:val="-1"/>
        </w:rPr>
        <w:t>a</w:t>
      </w:r>
      <w:r>
        <w:t>ter</w:t>
      </w:r>
      <w:proofErr w:type="gramEnd"/>
      <w:r>
        <w:rPr>
          <w:spacing w:val="-3"/>
        </w:rPr>
        <w:t xml:space="preserve"> </w:t>
      </w:r>
      <w:r>
        <w:rPr>
          <w:spacing w:val="-1"/>
        </w:rPr>
        <w:t>a</w:t>
      </w:r>
      <w:r>
        <w:t>nd</w:t>
      </w:r>
      <w:r>
        <w:rPr>
          <w:spacing w:val="-5"/>
        </w:rPr>
        <w:t xml:space="preserve"> </w:t>
      </w:r>
      <w:r>
        <w:t>w</w:t>
      </w:r>
      <w:r>
        <w:rPr>
          <w:spacing w:val="-1"/>
        </w:rPr>
        <w:t>a</w:t>
      </w:r>
      <w:r>
        <w:t>ste</w:t>
      </w:r>
    </w:p>
    <w:p w14:paraId="100C9CD5" w14:textId="77777777" w:rsidR="007C62E7" w:rsidRDefault="007C62E7" w:rsidP="007C62E7">
      <w:pPr>
        <w:spacing w:before="1" w:line="120" w:lineRule="exact"/>
        <w:rPr>
          <w:sz w:val="12"/>
          <w:szCs w:val="12"/>
        </w:rPr>
      </w:pPr>
    </w:p>
    <w:p w14:paraId="4EE94469" w14:textId="77777777" w:rsidR="007C62E7" w:rsidRDefault="007C62E7" w:rsidP="005B3361">
      <w:pPr>
        <w:numPr>
          <w:ilvl w:val="2"/>
          <w:numId w:val="9"/>
        </w:numPr>
        <w:tabs>
          <w:tab w:val="left" w:pos="1230"/>
        </w:tabs>
        <w:ind w:left="1230"/>
        <w:rPr>
          <w:rFonts w:ascii="Calibri" w:eastAsia="Calibri" w:hAnsi="Calibri" w:cs="Calibri"/>
          <w:sz w:val="20"/>
          <w:szCs w:val="20"/>
        </w:rPr>
      </w:pPr>
      <w:r>
        <w:rPr>
          <w:rFonts w:ascii="Calibri" w:eastAsia="Calibri" w:hAnsi="Calibri" w:cs="Calibri"/>
          <w:sz w:val="20"/>
          <w:szCs w:val="20"/>
        </w:rPr>
        <w:t>Contr</w:t>
      </w:r>
      <w:r>
        <w:rPr>
          <w:rFonts w:ascii="Calibri" w:eastAsia="Calibri" w:hAnsi="Calibri" w:cs="Calibri"/>
          <w:spacing w:val="1"/>
          <w:sz w:val="20"/>
          <w:szCs w:val="20"/>
        </w:rPr>
        <w:t>o</w:t>
      </w:r>
      <w:r>
        <w:rPr>
          <w:rFonts w:ascii="Calibri" w:eastAsia="Calibri" w:hAnsi="Calibri" w:cs="Calibri"/>
          <w:sz w:val="20"/>
          <w:szCs w:val="20"/>
        </w:rPr>
        <w:t>l</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bo</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one</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pacing w:val="1"/>
          <w:sz w:val="20"/>
          <w:szCs w:val="20"/>
        </w:rPr>
        <w:t>n</w:t>
      </w:r>
      <w:r>
        <w:rPr>
          <w:rFonts w:ascii="Calibri" w:eastAsia="Calibri" w:hAnsi="Calibri" w:cs="Calibri"/>
          <w:spacing w:val="-1"/>
          <w:sz w:val="20"/>
          <w:szCs w:val="20"/>
        </w:rPr>
        <w:t>e</w:t>
      </w:r>
      <w:r>
        <w:rPr>
          <w:rFonts w:ascii="Calibri" w:eastAsia="Calibri" w:hAnsi="Calibri" w:cs="Calibri"/>
          <w:sz w:val="20"/>
          <w:szCs w:val="20"/>
        </w:rPr>
        <w:t>gative</w:t>
      </w:r>
      <w:r>
        <w:rPr>
          <w:rFonts w:ascii="Calibri" w:eastAsia="Calibri" w:hAnsi="Calibri" w:cs="Calibri"/>
          <w:spacing w:val="-5"/>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1"/>
          <w:sz w:val="20"/>
          <w:szCs w:val="20"/>
        </w:rPr>
        <w:t>f</w:t>
      </w:r>
      <w:r>
        <w:rPr>
          <w:rFonts w:ascii="Calibri" w:eastAsia="Calibri" w:hAnsi="Calibri" w:cs="Calibri"/>
          <w:sz w:val="20"/>
          <w:szCs w:val="20"/>
        </w:rPr>
        <w:t>lu</w:t>
      </w:r>
      <w:r>
        <w:rPr>
          <w:rFonts w:ascii="Calibri" w:eastAsia="Calibri" w:hAnsi="Calibri" w:cs="Calibri"/>
          <w:spacing w:val="1"/>
          <w:sz w:val="20"/>
          <w:szCs w:val="20"/>
        </w:rPr>
        <w:t>e</w:t>
      </w:r>
      <w:r>
        <w:rPr>
          <w:rFonts w:ascii="Calibri" w:eastAsia="Calibri" w:hAnsi="Calibri" w:cs="Calibri"/>
          <w:sz w:val="20"/>
          <w:szCs w:val="20"/>
        </w:rPr>
        <w:t>nce</w:t>
      </w:r>
      <w:r>
        <w:rPr>
          <w:rFonts w:ascii="Calibri" w:eastAsia="Calibri" w:hAnsi="Calibri" w:cs="Calibri"/>
          <w:spacing w:val="-6"/>
          <w:sz w:val="20"/>
          <w:szCs w:val="20"/>
        </w:rPr>
        <w:t xml:space="preserve"> </w:t>
      </w:r>
      <w:proofErr w:type="gramStart"/>
      <w:r>
        <w:rPr>
          <w:rFonts w:ascii="Calibri" w:eastAsia="Calibri" w:hAnsi="Calibri" w:cs="Calibri"/>
          <w:sz w:val="20"/>
          <w:szCs w:val="20"/>
        </w:rPr>
        <w:t>to</w:t>
      </w:r>
      <w:proofErr w:type="gramEnd"/>
      <w:r>
        <w:rPr>
          <w:rFonts w:ascii="Calibri" w:eastAsia="Calibri" w:hAnsi="Calibri" w:cs="Calibri"/>
          <w:spacing w:val="-5"/>
          <w:sz w:val="20"/>
          <w:szCs w:val="20"/>
        </w:rPr>
        <w:t xml:space="preserve"> </w:t>
      </w:r>
      <w:r>
        <w:rPr>
          <w:rFonts w:ascii="Calibri" w:eastAsia="Calibri" w:hAnsi="Calibri" w:cs="Calibri"/>
          <w:sz w:val="20"/>
          <w:szCs w:val="20"/>
        </w:rPr>
        <w:t>ot</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rs</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s</w:t>
      </w:r>
      <w:r>
        <w:rPr>
          <w:rFonts w:ascii="Calibri" w:eastAsia="Calibri" w:hAnsi="Calibri" w:cs="Calibri"/>
          <w:spacing w:val="-3"/>
          <w:sz w:val="20"/>
          <w:szCs w:val="20"/>
        </w:rPr>
        <w:t xml:space="preserve"> </w:t>
      </w:r>
      <w:r>
        <w:rPr>
          <w:rFonts w:ascii="Calibri" w:eastAsia="Calibri" w:hAnsi="Calibri" w:cs="Calibri"/>
          <w:spacing w:val="-1"/>
          <w:sz w:val="20"/>
          <w:szCs w:val="20"/>
        </w:rPr>
        <w:t>we</w:t>
      </w:r>
      <w:r>
        <w:rPr>
          <w:rFonts w:ascii="Calibri" w:eastAsia="Calibri" w:hAnsi="Calibri" w:cs="Calibri"/>
          <w:sz w:val="20"/>
          <w:szCs w:val="20"/>
        </w:rPr>
        <w:t>ll</w:t>
      </w:r>
      <w:r>
        <w:rPr>
          <w:rFonts w:ascii="Calibri" w:eastAsia="Calibri" w:hAnsi="Calibri" w:cs="Calibri"/>
          <w:spacing w:val="-4"/>
          <w:sz w:val="20"/>
          <w:szCs w:val="20"/>
        </w:rPr>
        <w:t xml:space="preserve"> </w:t>
      </w:r>
      <w:r>
        <w:rPr>
          <w:rFonts w:ascii="Calibri" w:eastAsia="Calibri" w:hAnsi="Calibri" w:cs="Calibri"/>
          <w:spacing w:val="3"/>
          <w:sz w:val="20"/>
          <w:szCs w:val="20"/>
        </w:rPr>
        <w:t>a</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3"/>
          <w:sz w:val="20"/>
          <w:szCs w:val="20"/>
        </w:rPr>
        <w:t>o</w:t>
      </w:r>
      <w:r>
        <w:rPr>
          <w:rFonts w:ascii="Calibri" w:eastAsia="Calibri" w:hAnsi="Calibri" w:cs="Calibri"/>
          <w:spacing w:val="-1"/>
          <w:sz w:val="20"/>
          <w:szCs w:val="20"/>
        </w:rPr>
        <w:t>mm</w:t>
      </w:r>
      <w:r>
        <w:rPr>
          <w:rFonts w:ascii="Calibri" w:eastAsia="Calibri" w:hAnsi="Calibri" w:cs="Calibri"/>
          <w:sz w:val="20"/>
          <w:szCs w:val="20"/>
        </w:rPr>
        <w:t>unit</w:t>
      </w:r>
      <w:r>
        <w:rPr>
          <w:rFonts w:ascii="Calibri" w:eastAsia="Calibri" w:hAnsi="Calibri" w:cs="Calibri"/>
          <w:spacing w:val="1"/>
          <w:sz w:val="20"/>
          <w:szCs w:val="20"/>
        </w:rPr>
        <w:t>y</w:t>
      </w:r>
      <w:r>
        <w:rPr>
          <w:rFonts w:ascii="Calibri" w:eastAsia="Calibri" w:hAnsi="Calibri" w:cs="Calibri"/>
          <w:sz w:val="20"/>
          <w:szCs w:val="20"/>
        </w:rPr>
        <w:t>.</w:t>
      </w:r>
    </w:p>
    <w:p w14:paraId="65F2505A" w14:textId="77777777" w:rsidR="007C62E7" w:rsidRDefault="007C62E7" w:rsidP="007C62E7">
      <w:pPr>
        <w:spacing w:line="200" w:lineRule="exact"/>
        <w:rPr>
          <w:sz w:val="20"/>
          <w:szCs w:val="20"/>
        </w:rPr>
      </w:pPr>
    </w:p>
    <w:p w14:paraId="1C016F3B" w14:textId="77777777" w:rsidR="007C62E7" w:rsidRDefault="007C62E7" w:rsidP="007C62E7">
      <w:pPr>
        <w:spacing w:before="4" w:line="280" w:lineRule="exact"/>
        <w:rPr>
          <w:sz w:val="28"/>
          <w:szCs w:val="28"/>
        </w:rPr>
      </w:pPr>
    </w:p>
    <w:p w14:paraId="7E14D870" w14:textId="77777777" w:rsidR="007C62E7" w:rsidRDefault="007C62E7" w:rsidP="005B3361">
      <w:pPr>
        <w:pStyle w:val="Heading4"/>
        <w:numPr>
          <w:ilvl w:val="0"/>
          <w:numId w:val="8"/>
        </w:numPr>
        <w:tabs>
          <w:tab w:val="left" w:pos="585"/>
        </w:tabs>
        <w:ind w:left="585"/>
        <w:rPr>
          <w:b w:val="0"/>
          <w:bCs w:val="0"/>
        </w:rPr>
      </w:pPr>
      <w:bookmarkStart w:id="75" w:name="_bookmark88"/>
      <w:bookmarkEnd w:id="75"/>
      <w:r>
        <w:t>L</w:t>
      </w:r>
      <w:r>
        <w:rPr>
          <w:spacing w:val="1"/>
        </w:rPr>
        <w:t>i</w:t>
      </w:r>
      <w:r>
        <w:t>st</w:t>
      </w:r>
      <w:r>
        <w:rPr>
          <w:spacing w:val="-11"/>
        </w:rPr>
        <w:t xml:space="preserve"> </w:t>
      </w:r>
      <w:r>
        <w:t>of</w:t>
      </w:r>
      <w:r>
        <w:rPr>
          <w:spacing w:val="-8"/>
        </w:rPr>
        <w:t xml:space="preserve"> </w:t>
      </w:r>
      <w:r>
        <w:t>d</w:t>
      </w:r>
      <w:r>
        <w:rPr>
          <w:spacing w:val="1"/>
        </w:rPr>
        <w:t>ra</w:t>
      </w:r>
      <w:r>
        <w:rPr>
          <w:spacing w:val="-2"/>
        </w:rPr>
        <w:t>w</w:t>
      </w:r>
      <w:r>
        <w:t>ings</w:t>
      </w:r>
    </w:p>
    <w:p w14:paraId="00C02EC3" w14:textId="77777777" w:rsidR="007C62E7" w:rsidRDefault="007C62E7" w:rsidP="007C62E7">
      <w:pPr>
        <w:spacing w:before="19" w:line="220" w:lineRule="exact"/>
      </w:pPr>
    </w:p>
    <w:p w14:paraId="67CE9BDF" w14:textId="77777777" w:rsidR="007C62E7" w:rsidRDefault="007C62E7" w:rsidP="005B3361">
      <w:pPr>
        <w:numPr>
          <w:ilvl w:val="1"/>
          <w:numId w:val="8"/>
        </w:numPr>
        <w:tabs>
          <w:tab w:val="left" w:pos="729"/>
        </w:tabs>
        <w:ind w:left="729"/>
        <w:rPr>
          <w:rFonts w:ascii="Calibri" w:eastAsia="Calibri" w:hAnsi="Calibri" w:cs="Calibri"/>
          <w:sz w:val="24"/>
          <w:szCs w:val="24"/>
        </w:rPr>
      </w:pPr>
      <w:bookmarkStart w:id="76" w:name="_bookmark89"/>
      <w:bookmarkEnd w:id="76"/>
      <w:r>
        <w:rPr>
          <w:rFonts w:ascii="Calibri" w:eastAsia="Calibri" w:hAnsi="Calibri" w:cs="Calibri"/>
          <w:b/>
          <w:bCs/>
          <w:sz w:val="24"/>
          <w:szCs w:val="24"/>
        </w:rPr>
        <w:t>Dr</w:t>
      </w:r>
      <w:r>
        <w:rPr>
          <w:rFonts w:ascii="Calibri" w:eastAsia="Calibri" w:hAnsi="Calibri" w:cs="Calibri"/>
          <w:b/>
          <w:bCs/>
          <w:spacing w:val="-1"/>
          <w:sz w:val="24"/>
          <w:szCs w:val="24"/>
        </w:rPr>
        <w:t>a</w:t>
      </w:r>
      <w:r>
        <w:rPr>
          <w:rFonts w:ascii="Calibri" w:eastAsia="Calibri" w:hAnsi="Calibri" w:cs="Calibri"/>
          <w:b/>
          <w:bCs/>
          <w:sz w:val="24"/>
          <w:szCs w:val="24"/>
        </w:rPr>
        <w:t>win</w:t>
      </w:r>
      <w:r>
        <w:rPr>
          <w:rFonts w:ascii="Calibri" w:eastAsia="Calibri" w:hAnsi="Calibri" w:cs="Calibri"/>
          <w:b/>
          <w:bCs/>
          <w:spacing w:val="-1"/>
          <w:sz w:val="24"/>
          <w:szCs w:val="24"/>
        </w:rPr>
        <w:t>g</w:t>
      </w:r>
      <w:r>
        <w:rPr>
          <w:rFonts w:ascii="Calibri" w:eastAsia="Calibri" w:hAnsi="Calibri" w:cs="Calibri"/>
          <w:b/>
          <w:bCs/>
          <w:sz w:val="24"/>
          <w:szCs w:val="24"/>
        </w:rPr>
        <w:t>s</w:t>
      </w:r>
      <w:r>
        <w:rPr>
          <w:rFonts w:ascii="Calibri" w:eastAsia="Calibri" w:hAnsi="Calibri" w:cs="Calibri"/>
          <w:b/>
          <w:bCs/>
          <w:spacing w:val="-7"/>
          <w:sz w:val="24"/>
          <w:szCs w:val="24"/>
        </w:rPr>
        <w:t xml:space="preserve"> </w:t>
      </w:r>
      <w:r>
        <w:rPr>
          <w:rFonts w:ascii="Calibri" w:eastAsia="Calibri" w:hAnsi="Calibri" w:cs="Calibri"/>
          <w:b/>
          <w:bCs/>
          <w:sz w:val="24"/>
          <w:szCs w:val="24"/>
        </w:rPr>
        <w:t>iss</w:t>
      </w:r>
      <w:r>
        <w:rPr>
          <w:rFonts w:ascii="Calibri" w:eastAsia="Calibri" w:hAnsi="Calibri" w:cs="Calibri"/>
          <w:b/>
          <w:bCs/>
          <w:spacing w:val="1"/>
          <w:sz w:val="24"/>
          <w:szCs w:val="24"/>
        </w:rPr>
        <w:t>u</w:t>
      </w:r>
      <w:r>
        <w:rPr>
          <w:rFonts w:ascii="Calibri" w:eastAsia="Calibri" w:hAnsi="Calibri" w:cs="Calibri"/>
          <w:b/>
          <w:bCs/>
          <w:spacing w:val="-1"/>
          <w:sz w:val="24"/>
          <w:szCs w:val="24"/>
        </w:rPr>
        <w:t>e</w:t>
      </w:r>
      <w:r>
        <w:rPr>
          <w:rFonts w:ascii="Calibri" w:eastAsia="Calibri" w:hAnsi="Calibri" w:cs="Calibri"/>
          <w:b/>
          <w:bCs/>
          <w:sz w:val="24"/>
          <w:szCs w:val="24"/>
        </w:rPr>
        <w:t>d</w:t>
      </w:r>
      <w:r>
        <w:rPr>
          <w:rFonts w:ascii="Calibri" w:eastAsia="Calibri" w:hAnsi="Calibri" w:cs="Calibri"/>
          <w:b/>
          <w:bCs/>
          <w:spacing w:val="-6"/>
          <w:sz w:val="24"/>
          <w:szCs w:val="24"/>
        </w:rPr>
        <w:t xml:space="preserve"> </w:t>
      </w:r>
      <w:r>
        <w:rPr>
          <w:rFonts w:ascii="Calibri" w:eastAsia="Calibri" w:hAnsi="Calibri" w:cs="Calibri"/>
          <w:b/>
          <w:bCs/>
          <w:sz w:val="24"/>
          <w:szCs w:val="24"/>
        </w:rPr>
        <w:t>by</w:t>
      </w:r>
      <w:r>
        <w:rPr>
          <w:rFonts w:ascii="Calibri" w:eastAsia="Calibri" w:hAnsi="Calibri" w:cs="Calibri"/>
          <w:b/>
          <w:bCs/>
          <w:spacing w:val="-5"/>
          <w:sz w:val="24"/>
          <w:szCs w:val="24"/>
        </w:rPr>
        <w:t xml:space="preserve"> </w:t>
      </w:r>
      <w:r>
        <w:rPr>
          <w:rFonts w:ascii="Calibri" w:eastAsia="Calibri" w:hAnsi="Calibri" w:cs="Calibri"/>
          <w:b/>
          <w:bCs/>
          <w:spacing w:val="-2"/>
          <w:sz w:val="24"/>
          <w:szCs w:val="24"/>
        </w:rPr>
        <w:t>t</w:t>
      </w:r>
      <w:r>
        <w:rPr>
          <w:rFonts w:ascii="Calibri" w:eastAsia="Calibri" w:hAnsi="Calibri" w:cs="Calibri"/>
          <w:b/>
          <w:bCs/>
          <w:sz w:val="24"/>
          <w:szCs w:val="24"/>
        </w:rPr>
        <w:t>he</w:t>
      </w:r>
      <w:r>
        <w:rPr>
          <w:rFonts w:ascii="Calibri" w:eastAsia="Calibri" w:hAnsi="Calibri" w:cs="Calibri"/>
          <w:b/>
          <w:bCs/>
          <w:spacing w:val="-5"/>
          <w:sz w:val="24"/>
          <w:szCs w:val="24"/>
        </w:rPr>
        <w:t xml:space="preserve"> </w:t>
      </w:r>
      <w:r>
        <w:rPr>
          <w:rFonts w:ascii="Calibri" w:eastAsia="Calibri" w:hAnsi="Calibri" w:cs="Calibri"/>
          <w:b/>
          <w:bCs/>
          <w:i/>
          <w:sz w:val="24"/>
          <w:szCs w:val="24"/>
        </w:rPr>
        <w:t>Employer</w:t>
      </w:r>
    </w:p>
    <w:p w14:paraId="7C3E9A38" w14:textId="77777777" w:rsidR="007C62E7" w:rsidRDefault="007C62E7" w:rsidP="007C62E7">
      <w:pPr>
        <w:spacing w:before="10" w:line="110" w:lineRule="exact"/>
        <w:rPr>
          <w:sz w:val="11"/>
          <w:szCs w:val="11"/>
        </w:rPr>
      </w:pPr>
    </w:p>
    <w:p w14:paraId="08AF4458" w14:textId="77777777" w:rsidR="007C62E7" w:rsidRDefault="007C62E7" w:rsidP="007C62E7">
      <w:pPr>
        <w:ind w:left="15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his</w:t>
      </w:r>
      <w:r>
        <w:rPr>
          <w:rFonts w:ascii="Calibri" w:eastAsia="Calibri" w:hAnsi="Calibri" w:cs="Calibri"/>
          <w:spacing w:val="-6"/>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s</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li</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pacing w:val="2"/>
          <w:sz w:val="20"/>
          <w:szCs w:val="20"/>
        </w:rPr>
        <w:t>o</w:t>
      </w:r>
      <w:r>
        <w:rPr>
          <w:rFonts w:ascii="Calibri" w:eastAsia="Calibri" w:hAnsi="Calibri" w:cs="Calibri"/>
          <w:sz w:val="20"/>
          <w:szCs w:val="20"/>
        </w:rPr>
        <w:t>f</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ra</w:t>
      </w:r>
      <w:r>
        <w:rPr>
          <w:rFonts w:ascii="Calibri" w:eastAsia="Calibri" w:hAnsi="Calibri" w:cs="Calibri"/>
          <w:spacing w:val="-1"/>
          <w:sz w:val="20"/>
          <w:szCs w:val="20"/>
        </w:rPr>
        <w:t>w</w:t>
      </w:r>
      <w:r>
        <w:rPr>
          <w:rFonts w:ascii="Calibri" w:eastAsia="Calibri" w:hAnsi="Calibri" w:cs="Calibri"/>
          <w:sz w:val="20"/>
          <w:szCs w:val="20"/>
        </w:rPr>
        <w:t>ings</w:t>
      </w:r>
      <w:r>
        <w:rPr>
          <w:rFonts w:ascii="Calibri" w:eastAsia="Calibri" w:hAnsi="Calibri" w:cs="Calibri"/>
          <w:spacing w:val="-6"/>
          <w:sz w:val="20"/>
          <w:szCs w:val="20"/>
        </w:rPr>
        <w:t xml:space="preserve"> </w:t>
      </w:r>
      <w:r>
        <w:rPr>
          <w:rFonts w:ascii="Calibri" w:eastAsia="Calibri" w:hAnsi="Calibri" w:cs="Calibri"/>
          <w:spacing w:val="2"/>
          <w:sz w:val="20"/>
          <w:szCs w:val="20"/>
        </w:rPr>
        <w:t>i</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z w:val="20"/>
          <w:szCs w:val="20"/>
        </w:rPr>
        <w:t>u</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4"/>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y</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i/>
          <w:sz w:val="20"/>
          <w:szCs w:val="20"/>
        </w:rPr>
        <w:t>Employer</w:t>
      </w:r>
      <w:r>
        <w:rPr>
          <w:rFonts w:ascii="Calibri" w:eastAsia="Calibri" w:hAnsi="Calibri" w:cs="Calibri"/>
          <w:i/>
          <w:spacing w:val="-4"/>
          <w:sz w:val="20"/>
          <w:szCs w:val="20"/>
        </w:rPr>
        <w:t xml:space="preserve"> </w:t>
      </w:r>
      <w:r>
        <w:rPr>
          <w:rFonts w:ascii="Calibri" w:eastAsia="Calibri" w:hAnsi="Calibri" w:cs="Calibri"/>
          <w:sz w:val="20"/>
          <w:szCs w:val="20"/>
        </w:rPr>
        <w:t>at</w:t>
      </w:r>
      <w:r>
        <w:rPr>
          <w:rFonts w:ascii="Calibri" w:eastAsia="Calibri" w:hAnsi="Calibri" w:cs="Calibri"/>
          <w:spacing w:val="-4"/>
          <w:sz w:val="20"/>
          <w:szCs w:val="20"/>
        </w:rPr>
        <w:t xml:space="preserve"> </w:t>
      </w:r>
      <w:r>
        <w:rPr>
          <w:rFonts w:ascii="Calibri" w:eastAsia="Calibri" w:hAnsi="Calibri" w:cs="Calibri"/>
          <w:sz w:val="20"/>
          <w:szCs w:val="20"/>
        </w:rPr>
        <w:t>or</w:t>
      </w:r>
      <w:r>
        <w:rPr>
          <w:rFonts w:ascii="Calibri" w:eastAsia="Calibri" w:hAnsi="Calibri" w:cs="Calibri"/>
          <w:spacing w:val="-4"/>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ef</w:t>
      </w:r>
      <w:r>
        <w:rPr>
          <w:rFonts w:ascii="Calibri" w:eastAsia="Calibri" w:hAnsi="Calibri" w:cs="Calibri"/>
          <w:spacing w:val="-2"/>
          <w:sz w:val="20"/>
          <w:szCs w:val="20"/>
        </w:rPr>
        <w:t>o</w:t>
      </w:r>
      <w:r>
        <w:rPr>
          <w:rFonts w:ascii="Calibri" w:eastAsia="Calibri" w:hAnsi="Calibri" w:cs="Calibri"/>
          <w:sz w:val="20"/>
          <w:szCs w:val="20"/>
        </w:rPr>
        <w:t>re</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z w:val="20"/>
          <w:szCs w:val="20"/>
        </w:rPr>
        <w:t>ct</w:t>
      </w:r>
      <w:r>
        <w:rPr>
          <w:rFonts w:ascii="Calibri" w:eastAsia="Calibri" w:hAnsi="Calibri" w:cs="Calibri"/>
          <w:spacing w:val="-4"/>
          <w:sz w:val="20"/>
          <w:szCs w:val="20"/>
        </w:rPr>
        <w:t xml:space="preserve"> </w:t>
      </w:r>
      <w:r>
        <w:rPr>
          <w:rFonts w:ascii="Calibri" w:eastAsia="Calibri" w:hAnsi="Calibri" w:cs="Calibri"/>
          <w:sz w:val="20"/>
          <w:szCs w:val="20"/>
        </w:rPr>
        <w:t>Date</w:t>
      </w:r>
      <w:r>
        <w:rPr>
          <w:rFonts w:ascii="Calibri" w:eastAsia="Calibri" w:hAnsi="Calibri" w:cs="Calibri"/>
          <w:spacing w:val="-5"/>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4"/>
          <w:sz w:val="20"/>
          <w:szCs w:val="20"/>
        </w:rPr>
        <w:t xml:space="preserve"> </w:t>
      </w:r>
      <w:r>
        <w:rPr>
          <w:rFonts w:ascii="Calibri" w:eastAsia="Calibri" w:hAnsi="Calibri" w:cs="Calibri"/>
          <w:sz w:val="20"/>
          <w:szCs w:val="20"/>
        </w:rPr>
        <w:t>whi</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pply</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z w:val="20"/>
          <w:szCs w:val="20"/>
        </w:rPr>
        <w:t>ct.</w:t>
      </w:r>
    </w:p>
    <w:p w14:paraId="46DD89F5" w14:textId="77777777" w:rsidR="007C62E7" w:rsidRDefault="007C62E7" w:rsidP="007C62E7">
      <w:pPr>
        <w:spacing w:line="200" w:lineRule="exact"/>
        <w:rPr>
          <w:sz w:val="20"/>
          <w:szCs w:val="20"/>
        </w:rPr>
      </w:pPr>
    </w:p>
    <w:p w14:paraId="3C02595D" w14:textId="77777777" w:rsidR="007C62E7" w:rsidRDefault="007C62E7" w:rsidP="007C62E7">
      <w:pPr>
        <w:spacing w:before="8" w:line="280" w:lineRule="exact"/>
        <w:rPr>
          <w:sz w:val="28"/>
          <w:szCs w:val="28"/>
        </w:rPr>
      </w:pPr>
    </w:p>
    <w:tbl>
      <w:tblPr>
        <w:tblW w:w="0" w:type="auto"/>
        <w:tblInd w:w="148" w:type="dxa"/>
        <w:tblLayout w:type="fixed"/>
        <w:tblCellMar>
          <w:left w:w="0" w:type="dxa"/>
          <w:right w:w="0" w:type="dxa"/>
        </w:tblCellMar>
        <w:tblLook w:val="01E0" w:firstRow="1" w:lastRow="1" w:firstColumn="1" w:lastColumn="1" w:noHBand="0" w:noVBand="0"/>
      </w:tblPr>
      <w:tblGrid>
        <w:gridCol w:w="2600"/>
        <w:gridCol w:w="1361"/>
        <w:gridCol w:w="5682"/>
      </w:tblGrid>
      <w:tr w:rsidR="007C62E7" w14:paraId="2D4DD663" w14:textId="77777777" w:rsidTr="00CE7442">
        <w:trPr>
          <w:trHeight w:hRule="exact" w:val="376"/>
        </w:trPr>
        <w:tc>
          <w:tcPr>
            <w:tcW w:w="2600" w:type="dxa"/>
            <w:tcBorders>
              <w:top w:val="nil"/>
              <w:left w:val="nil"/>
              <w:bottom w:val="dotted" w:sz="4" w:space="0" w:color="000000"/>
              <w:right w:val="nil"/>
            </w:tcBorders>
            <w:shd w:val="clear" w:color="auto" w:fill="CCCCCC"/>
          </w:tcPr>
          <w:p w14:paraId="412B2B10" w14:textId="77777777" w:rsidR="007C62E7" w:rsidRDefault="007C62E7" w:rsidP="00CE7442">
            <w:pPr>
              <w:pStyle w:val="TableParagraph"/>
              <w:spacing w:before="56"/>
              <w:ind w:left="108"/>
              <w:rPr>
                <w:rFonts w:ascii="Calibri" w:eastAsia="Calibri" w:hAnsi="Calibri" w:cs="Calibri"/>
                <w:sz w:val="20"/>
                <w:szCs w:val="20"/>
              </w:rPr>
            </w:pPr>
            <w:r>
              <w:rPr>
                <w:rFonts w:ascii="Calibri" w:eastAsia="Calibri" w:hAnsi="Calibri" w:cs="Calibri"/>
                <w:b/>
                <w:bCs/>
                <w:spacing w:val="-1"/>
                <w:sz w:val="20"/>
                <w:szCs w:val="20"/>
              </w:rPr>
              <w:t>D</w:t>
            </w:r>
            <w:r>
              <w:rPr>
                <w:rFonts w:ascii="Calibri" w:eastAsia="Calibri" w:hAnsi="Calibri" w:cs="Calibri"/>
                <w:b/>
                <w:bCs/>
                <w:sz w:val="20"/>
                <w:szCs w:val="20"/>
              </w:rPr>
              <w:t>raw</w:t>
            </w:r>
            <w:r>
              <w:rPr>
                <w:rFonts w:ascii="Calibri" w:eastAsia="Calibri" w:hAnsi="Calibri" w:cs="Calibri"/>
                <w:b/>
                <w:bCs/>
                <w:spacing w:val="-1"/>
                <w:sz w:val="20"/>
                <w:szCs w:val="20"/>
              </w:rPr>
              <w:t>i</w:t>
            </w:r>
            <w:r>
              <w:rPr>
                <w:rFonts w:ascii="Calibri" w:eastAsia="Calibri" w:hAnsi="Calibri" w:cs="Calibri"/>
                <w:b/>
                <w:bCs/>
                <w:sz w:val="20"/>
                <w:szCs w:val="20"/>
              </w:rPr>
              <w:t>ng</w:t>
            </w:r>
            <w:r>
              <w:rPr>
                <w:rFonts w:ascii="Calibri" w:eastAsia="Calibri" w:hAnsi="Calibri" w:cs="Calibri"/>
                <w:b/>
                <w:bCs/>
                <w:spacing w:val="30"/>
                <w:sz w:val="20"/>
                <w:szCs w:val="20"/>
              </w:rPr>
              <w:t xml:space="preserve"> </w:t>
            </w:r>
            <w:r>
              <w:rPr>
                <w:rFonts w:ascii="Calibri" w:eastAsia="Calibri" w:hAnsi="Calibri" w:cs="Calibri"/>
                <w:b/>
                <w:bCs/>
                <w:sz w:val="20"/>
                <w:szCs w:val="20"/>
              </w:rPr>
              <w:t>number</w:t>
            </w:r>
          </w:p>
        </w:tc>
        <w:tc>
          <w:tcPr>
            <w:tcW w:w="1361" w:type="dxa"/>
            <w:tcBorders>
              <w:top w:val="nil"/>
              <w:left w:val="nil"/>
              <w:bottom w:val="dotted" w:sz="4" w:space="0" w:color="000000"/>
              <w:right w:val="nil"/>
            </w:tcBorders>
            <w:shd w:val="clear" w:color="auto" w:fill="CCCCCC"/>
          </w:tcPr>
          <w:p w14:paraId="301FDC54" w14:textId="77777777" w:rsidR="007C62E7" w:rsidRDefault="007C62E7" w:rsidP="00CE7442">
            <w:pPr>
              <w:pStyle w:val="TableParagraph"/>
              <w:spacing w:before="56"/>
              <w:ind w:left="110"/>
              <w:rPr>
                <w:rFonts w:ascii="Calibri" w:eastAsia="Calibri" w:hAnsi="Calibri" w:cs="Calibri"/>
                <w:sz w:val="20"/>
                <w:szCs w:val="20"/>
              </w:rPr>
            </w:pPr>
            <w:r>
              <w:rPr>
                <w:rFonts w:ascii="Calibri" w:eastAsia="Calibri" w:hAnsi="Calibri" w:cs="Calibri"/>
                <w:b/>
                <w:bCs/>
                <w:sz w:val="20"/>
                <w:szCs w:val="20"/>
              </w:rPr>
              <w:t>Re</w:t>
            </w:r>
            <w:r>
              <w:rPr>
                <w:rFonts w:ascii="Calibri" w:eastAsia="Calibri" w:hAnsi="Calibri" w:cs="Calibri"/>
                <w:b/>
                <w:bCs/>
                <w:spacing w:val="-1"/>
                <w:sz w:val="20"/>
                <w:szCs w:val="20"/>
              </w:rPr>
              <w:t>vi</w:t>
            </w:r>
            <w:r>
              <w:rPr>
                <w:rFonts w:ascii="Calibri" w:eastAsia="Calibri" w:hAnsi="Calibri" w:cs="Calibri"/>
                <w:b/>
                <w:bCs/>
                <w:sz w:val="20"/>
                <w:szCs w:val="20"/>
              </w:rPr>
              <w:t>s</w:t>
            </w:r>
            <w:r>
              <w:rPr>
                <w:rFonts w:ascii="Calibri" w:eastAsia="Calibri" w:hAnsi="Calibri" w:cs="Calibri"/>
                <w:b/>
                <w:bCs/>
                <w:spacing w:val="-2"/>
                <w:sz w:val="20"/>
                <w:szCs w:val="20"/>
              </w:rPr>
              <w:t>i</w:t>
            </w:r>
            <w:r>
              <w:rPr>
                <w:rFonts w:ascii="Calibri" w:eastAsia="Calibri" w:hAnsi="Calibri" w:cs="Calibri"/>
                <w:b/>
                <w:bCs/>
                <w:sz w:val="20"/>
                <w:szCs w:val="20"/>
              </w:rPr>
              <w:t>on</w:t>
            </w:r>
          </w:p>
        </w:tc>
        <w:tc>
          <w:tcPr>
            <w:tcW w:w="5682" w:type="dxa"/>
            <w:tcBorders>
              <w:top w:val="nil"/>
              <w:left w:val="nil"/>
              <w:bottom w:val="dotted" w:sz="4" w:space="0" w:color="000000"/>
              <w:right w:val="nil"/>
            </w:tcBorders>
            <w:shd w:val="clear" w:color="auto" w:fill="CCCCCC"/>
          </w:tcPr>
          <w:p w14:paraId="51546259" w14:textId="77777777" w:rsidR="007C62E7" w:rsidRDefault="007C62E7" w:rsidP="00CE7442">
            <w:pPr>
              <w:pStyle w:val="TableParagraph"/>
              <w:spacing w:before="56"/>
              <w:ind w:left="144"/>
              <w:rPr>
                <w:rFonts w:ascii="Calibri" w:eastAsia="Calibri" w:hAnsi="Calibri" w:cs="Calibri"/>
                <w:sz w:val="20"/>
                <w:szCs w:val="20"/>
              </w:rPr>
            </w:pPr>
            <w:r>
              <w:rPr>
                <w:rFonts w:ascii="Calibri" w:eastAsia="Calibri" w:hAnsi="Calibri" w:cs="Calibri"/>
                <w:b/>
                <w:bCs/>
                <w:sz w:val="20"/>
                <w:szCs w:val="20"/>
              </w:rPr>
              <w:t>T</w:t>
            </w:r>
            <w:r>
              <w:rPr>
                <w:rFonts w:ascii="Calibri" w:eastAsia="Calibri" w:hAnsi="Calibri" w:cs="Calibri"/>
                <w:b/>
                <w:bCs/>
                <w:spacing w:val="-2"/>
                <w:sz w:val="20"/>
                <w:szCs w:val="20"/>
              </w:rPr>
              <w:t>i</w:t>
            </w:r>
            <w:r>
              <w:rPr>
                <w:rFonts w:ascii="Calibri" w:eastAsia="Calibri" w:hAnsi="Calibri" w:cs="Calibri"/>
                <w:b/>
                <w:bCs/>
                <w:sz w:val="20"/>
                <w:szCs w:val="20"/>
              </w:rPr>
              <w:t>tle</w:t>
            </w:r>
          </w:p>
        </w:tc>
      </w:tr>
      <w:tr w:rsidR="007C62E7" w14:paraId="1D1731C5" w14:textId="77777777" w:rsidTr="00CE7442">
        <w:trPr>
          <w:trHeight w:hRule="exact" w:val="379"/>
        </w:trPr>
        <w:tc>
          <w:tcPr>
            <w:tcW w:w="2600" w:type="dxa"/>
            <w:tcBorders>
              <w:top w:val="dotted" w:sz="4" w:space="0" w:color="000000"/>
              <w:left w:val="nil"/>
              <w:bottom w:val="dotted" w:sz="4" w:space="0" w:color="000000"/>
              <w:right w:val="dotted" w:sz="4" w:space="0" w:color="000000"/>
            </w:tcBorders>
          </w:tcPr>
          <w:p w14:paraId="1E265694" w14:textId="77777777" w:rsidR="007C62E7" w:rsidRDefault="007C62E7" w:rsidP="00CE7442"/>
        </w:tc>
        <w:tc>
          <w:tcPr>
            <w:tcW w:w="1361" w:type="dxa"/>
            <w:tcBorders>
              <w:top w:val="dotted" w:sz="4" w:space="0" w:color="000000"/>
              <w:left w:val="dotted" w:sz="4" w:space="0" w:color="000000"/>
              <w:bottom w:val="dotted" w:sz="4" w:space="0" w:color="000000"/>
              <w:right w:val="dotted" w:sz="4" w:space="0" w:color="000000"/>
            </w:tcBorders>
          </w:tcPr>
          <w:p w14:paraId="3FD43199" w14:textId="77777777" w:rsidR="007C62E7" w:rsidRDefault="007C62E7" w:rsidP="00CE7442"/>
        </w:tc>
        <w:tc>
          <w:tcPr>
            <w:tcW w:w="5682" w:type="dxa"/>
            <w:tcBorders>
              <w:top w:val="dotted" w:sz="4" w:space="0" w:color="000000"/>
              <w:left w:val="dotted" w:sz="4" w:space="0" w:color="000000"/>
              <w:bottom w:val="dotted" w:sz="4" w:space="0" w:color="000000"/>
              <w:right w:val="nil"/>
            </w:tcBorders>
          </w:tcPr>
          <w:p w14:paraId="4A7F9F83" w14:textId="77777777" w:rsidR="007C62E7" w:rsidRDefault="007C62E7" w:rsidP="00CE7442"/>
        </w:tc>
      </w:tr>
      <w:tr w:rsidR="007C62E7" w14:paraId="2EFE5B25" w14:textId="77777777" w:rsidTr="00CE7442">
        <w:trPr>
          <w:trHeight w:hRule="exact" w:val="379"/>
        </w:trPr>
        <w:tc>
          <w:tcPr>
            <w:tcW w:w="2600" w:type="dxa"/>
            <w:tcBorders>
              <w:top w:val="dotted" w:sz="4" w:space="0" w:color="000000"/>
              <w:left w:val="nil"/>
              <w:bottom w:val="dotted" w:sz="4" w:space="0" w:color="000000"/>
              <w:right w:val="dotted" w:sz="4" w:space="0" w:color="000000"/>
            </w:tcBorders>
          </w:tcPr>
          <w:p w14:paraId="1DDD097E" w14:textId="77777777" w:rsidR="007C62E7" w:rsidRDefault="007C62E7" w:rsidP="00CE7442"/>
        </w:tc>
        <w:tc>
          <w:tcPr>
            <w:tcW w:w="1361" w:type="dxa"/>
            <w:tcBorders>
              <w:top w:val="dotted" w:sz="4" w:space="0" w:color="000000"/>
              <w:left w:val="dotted" w:sz="4" w:space="0" w:color="000000"/>
              <w:bottom w:val="dotted" w:sz="4" w:space="0" w:color="000000"/>
              <w:right w:val="dotted" w:sz="4" w:space="0" w:color="000000"/>
            </w:tcBorders>
          </w:tcPr>
          <w:p w14:paraId="43C1DFB8" w14:textId="77777777" w:rsidR="007C62E7" w:rsidRDefault="007C62E7" w:rsidP="00CE7442"/>
        </w:tc>
        <w:tc>
          <w:tcPr>
            <w:tcW w:w="5682" w:type="dxa"/>
            <w:tcBorders>
              <w:top w:val="dotted" w:sz="4" w:space="0" w:color="000000"/>
              <w:left w:val="dotted" w:sz="4" w:space="0" w:color="000000"/>
              <w:bottom w:val="dotted" w:sz="4" w:space="0" w:color="000000"/>
              <w:right w:val="nil"/>
            </w:tcBorders>
          </w:tcPr>
          <w:p w14:paraId="7FB0717A" w14:textId="77777777" w:rsidR="007C62E7" w:rsidRDefault="007C62E7" w:rsidP="00CE7442"/>
        </w:tc>
      </w:tr>
      <w:tr w:rsidR="007C62E7" w14:paraId="4DDE83EB" w14:textId="77777777" w:rsidTr="00CE7442">
        <w:trPr>
          <w:trHeight w:hRule="exact" w:val="379"/>
        </w:trPr>
        <w:tc>
          <w:tcPr>
            <w:tcW w:w="2600" w:type="dxa"/>
            <w:tcBorders>
              <w:top w:val="dotted" w:sz="4" w:space="0" w:color="000000"/>
              <w:left w:val="nil"/>
              <w:bottom w:val="dotted" w:sz="4" w:space="0" w:color="000000"/>
              <w:right w:val="dotted" w:sz="4" w:space="0" w:color="000000"/>
            </w:tcBorders>
          </w:tcPr>
          <w:p w14:paraId="6EFB5DCD" w14:textId="77777777" w:rsidR="007C62E7" w:rsidRDefault="007C62E7" w:rsidP="00CE7442"/>
        </w:tc>
        <w:tc>
          <w:tcPr>
            <w:tcW w:w="1361" w:type="dxa"/>
            <w:tcBorders>
              <w:top w:val="dotted" w:sz="4" w:space="0" w:color="000000"/>
              <w:left w:val="dotted" w:sz="4" w:space="0" w:color="000000"/>
              <w:bottom w:val="dotted" w:sz="4" w:space="0" w:color="000000"/>
              <w:right w:val="dotted" w:sz="4" w:space="0" w:color="000000"/>
            </w:tcBorders>
          </w:tcPr>
          <w:p w14:paraId="3C4A66A0" w14:textId="77777777" w:rsidR="007C62E7" w:rsidRDefault="007C62E7" w:rsidP="00CE7442"/>
        </w:tc>
        <w:tc>
          <w:tcPr>
            <w:tcW w:w="5682" w:type="dxa"/>
            <w:tcBorders>
              <w:top w:val="dotted" w:sz="4" w:space="0" w:color="000000"/>
              <w:left w:val="dotted" w:sz="4" w:space="0" w:color="000000"/>
              <w:bottom w:val="dotted" w:sz="4" w:space="0" w:color="000000"/>
              <w:right w:val="nil"/>
            </w:tcBorders>
          </w:tcPr>
          <w:p w14:paraId="0D4FEA5C" w14:textId="77777777" w:rsidR="007C62E7" w:rsidRDefault="007C62E7" w:rsidP="00CE7442"/>
        </w:tc>
      </w:tr>
      <w:tr w:rsidR="007C62E7" w14:paraId="53E0D031" w14:textId="77777777" w:rsidTr="00CE7442">
        <w:trPr>
          <w:trHeight w:hRule="exact" w:val="379"/>
        </w:trPr>
        <w:tc>
          <w:tcPr>
            <w:tcW w:w="2600" w:type="dxa"/>
            <w:tcBorders>
              <w:top w:val="dotted" w:sz="4" w:space="0" w:color="000000"/>
              <w:left w:val="nil"/>
              <w:bottom w:val="dotted" w:sz="4" w:space="0" w:color="000000"/>
              <w:right w:val="dotted" w:sz="4" w:space="0" w:color="000000"/>
            </w:tcBorders>
          </w:tcPr>
          <w:p w14:paraId="6C77A68F" w14:textId="77777777" w:rsidR="007C62E7" w:rsidRDefault="007C62E7" w:rsidP="00CE7442"/>
        </w:tc>
        <w:tc>
          <w:tcPr>
            <w:tcW w:w="1361" w:type="dxa"/>
            <w:tcBorders>
              <w:top w:val="dotted" w:sz="4" w:space="0" w:color="000000"/>
              <w:left w:val="dotted" w:sz="4" w:space="0" w:color="000000"/>
              <w:bottom w:val="dotted" w:sz="4" w:space="0" w:color="000000"/>
              <w:right w:val="dotted" w:sz="4" w:space="0" w:color="000000"/>
            </w:tcBorders>
          </w:tcPr>
          <w:p w14:paraId="453DB422" w14:textId="77777777" w:rsidR="007C62E7" w:rsidRDefault="007C62E7" w:rsidP="00CE7442"/>
        </w:tc>
        <w:tc>
          <w:tcPr>
            <w:tcW w:w="5682" w:type="dxa"/>
            <w:tcBorders>
              <w:top w:val="dotted" w:sz="4" w:space="0" w:color="000000"/>
              <w:left w:val="dotted" w:sz="4" w:space="0" w:color="000000"/>
              <w:bottom w:val="dotted" w:sz="4" w:space="0" w:color="000000"/>
              <w:right w:val="nil"/>
            </w:tcBorders>
          </w:tcPr>
          <w:p w14:paraId="6B3463AD" w14:textId="77777777" w:rsidR="007C62E7" w:rsidRDefault="007C62E7" w:rsidP="00CE7442"/>
        </w:tc>
      </w:tr>
      <w:tr w:rsidR="007C62E7" w14:paraId="00EF27C1" w14:textId="77777777" w:rsidTr="00CE7442">
        <w:trPr>
          <w:trHeight w:hRule="exact" w:val="379"/>
        </w:trPr>
        <w:tc>
          <w:tcPr>
            <w:tcW w:w="2600" w:type="dxa"/>
            <w:tcBorders>
              <w:top w:val="dotted" w:sz="4" w:space="0" w:color="000000"/>
              <w:left w:val="nil"/>
              <w:bottom w:val="dotted" w:sz="4" w:space="0" w:color="000000"/>
              <w:right w:val="dotted" w:sz="4" w:space="0" w:color="000000"/>
            </w:tcBorders>
          </w:tcPr>
          <w:p w14:paraId="729FDAD0" w14:textId="77777777" w:rsidR="007C62E7" w:rsidRDefault="007C62E7" w:rsidP="00CE7442"/>
        </w:tc>
        <w:tc>
          <w:tcPr>
            <w:tcW w:w="1361" w:type="dxa"/>
            <w:tcBorders>
              <w:top w:val="dotted" w:sz="4" w:space="0" w:color="000000"/>
              <w:left w:val="dotted" w:sz="4" w:space="0" w:color="000000"/>
              <w:bottom w:val="dotted" w:sz="4" w:space="0" w:color="000000"/>
              <w:right w:val="dotted" w:sz="4" w:space="0" w:color="000000"/>
            </w:tcBorders>
          </w:tcPr>
          <w:p w14:paraId="799A56CB" w14:textId="77777777" w:rsidR="007C62E7" w:rsidRDefault="007C62E7" w:rsidP="00CE7442"/>
        </w:tc>
        <w:tc>
          <w:tcPr>
            <w:tcW w:w="5682" w:type="dxa"/>
            <w:tcBorders>
              <w:top w:val="dotted" w:sz="4" w:space="0" w:color="000000"/>
              <w:left w:val="dotted" w:sz="4" w:space="0" w:color="000000"/>
              <w:bottom w:val="dotted" w:sz="4" w:space="0" w:color="000000"/>
              <w:right w:val="nil"/>
            </w:tcBorders>
          </w:tcPr>
          <w:p w14:paraId="3100A60E" w14:textId="77777777" w:rsidR="007C62E7" w:rsidRDefault="007C62E7" w:rsidP="00CE7442"/>
        </w:tc>
      </w:tr>
      <w:tr w:rsidR="007C62E7" w14:paraId="418A8B29" w14:textId="77777777" w:rsidTr="00CE7442">
        <w:trPr>
          <w:trHeight w:hRule="exact" w:val="379"/>
        </w:trPr>
        <w:tc>
          <w:tcPr>
            <w:tcW w:w="2600" w:type="dxa"/>
            <w:tcBorders>
              <w:top w:val="dotted" w:sz="4" w:space="0" w:color="000000"/>
              <w:left w:val="nil"/>
              <w:bottom w:val="dotted" w:sz="4" w:space="0" w:color="000000"/>
              <w:right w:val="dotted" w:sz="4" w:space="0" w:color="000000"/>
            </w:tcBorders>
          </w:tcPr>
          <w:p w14:paraId="71D4C138" w14:textId="77777777" w:rsidR="007C62E7" w:rsidRDefault="007C62E7" w:rsidP="00CE7442"/>
        </w:tc>
        <w:tc>
          <w:tcPr>
            <w:tcW w:w="1361" w:type="dxa"/>
            <w:tcBorders>
              <w:top w:val="dotted" w:sz="4" w:space="0" w:color="000000"/>
              <w:left w:val="dotted" w:sz="4" w:space="0" w:color="000000"/>
              <w:bottom w:val="dotted" w:sz="4" w:space="0" w:color="000000"/>
              <w:right w:val="dotted" w:sz="4" w:space="0" w:color="000000"/>
            </w:tcBorders>
          </w:tcPr>
          <w:p w14:paraId="0A0584B3" w14:textId="77777777" w:rsidR="007C62E7" w:rsidRDefault="007C62E7" w:rsidP="00CE7442"/>
        </w:tc>
        <w:tc>
          <w:tcPr>
            <w:tcW w:w="5682" w:type="dxa"/>
            <w:tcBorders>
              <w:top w:val="dotted" w:sz="4" w:space="0" w:color="000000"/>
              <w:left w:val="dotted" w:sz="4" w:space="0" w:color="000000"/>
              <w:bottom w:val="dotted" w:sz="4" w:space="0" w:color="000000"/>
              <w:right w:val="nil"/>
            </w:tcBorders>
          </w:tcPr>
          <w:p w14:paraId="10C06FB7" w14:textId="77777777" w:rsidR="007C62E7" w:rsidRDefault="007C62E7" w:rsidP="00CE7442"/>
        </w:tc>
      </w:tr>
      <w:tr w:rsidR="007C62E7" w14:paraId="04AC77E8" w14:textId="77777777" w:rsidTr="00CE7442">
        <w:trPr>
          <w:trHeight w:hRule="exact" w:val="379"/>
        </w:trPr>
        <w:tc>
          <w:tcPr>
            <w:tcW w:w="2600" w:type="dxa"/>
            <w:tcBorders>
              <w:top w:val="dotted" w:sz="4" w:space="0" w:color="000000"/>
              <w:left w:val="nil"/>
              <w:bottom w:val="dotted" w:sz="4" w:space="0" w:color="000000"/>
              <w:right w:val="dotted" w:sz="4" w:space="0" w:color="000000"/>
            </w:tcBorders>
          </w:tcPr>
          <w:p w14:paraId="7B0968E6" w14:textId="77777777" w:rsidR="007C62E7" w:rsidRDefault="007C62E7" w:rsidP="00CE7442"/>
        </w:tc>
        <w:tc>
          <w:tcPr>
            <w:tcW w:w="1361" w:type="dxa"/>
            <w:tcBorders>
              <w:top w:val="dotted" w:sz="4" w:space="0" w:color="000000"/>
              <w:left w:val="dotted" w:sz="4" w:space="0" w:color="000000"/>
              <w:bottom w:val="dotted" w:sz="4" w:space="0" w:color="000000"/>
              <w:right w:val="dotted" w:sz="4" w:space="0" w:color="000000"/>
            </w:tcBorders>
          </w:tcPr>
          <w:p w14:paraId="330A4AEC" w14:textId="77777777" w:rsidR="007C62E7" w:rsidRDefault="007C62E7" w:rsidP="00CE7442"/>
        </w:tc>
        <w:tc>
          <w:tcPr>
            <w:tcW w:w="5682" w:type="dxa"/>
            <w:tcBorders>
              <w:top w:val="dotted" w:sz="4" w:space="0" w:color="000000"/>
              <w:left w:val="dotted" w:sz="4" w:space="0" w:color="000000"/>
              <w:bottom w:val="dotted" w:sz="4" w:space="0" w:color="000000"/>
              <w:right w:val="nil"/>
            </w:tcBorders>
          </w:tcPr>
          <w:p w14:paraId="2CE913E1" w14:textId="77777777" w:rsidR="007C62E7" w:rsidRDefault="007C62E7" w:rsidP="00CE7442"/>
        </w:tc>
      </w:tr>
      <w:tr w:rsidR="007C62E7" w14:paraId="567EB934" w14:textId="77777777" w:rsidTr="00CE7442">
        <w:trPr>
          <w:trHeight w:hRule="exact" w:val="377"/>
        </w:trPr>
        <w:tc>
          <w:tcPr>
            <w:tcW w:w="2600" w:type="dxa"/>
            <w:tcBorders>
              <w:top w:val="dotted" w:sz="4" w:space="0" w:color="000000"/>
              <w:left w:val="nil"/>
              <w:bottom w:val="dotted" w:sz="4" w:space="0" w:color="000000"/>
              <w:right w:val="dotted" w:sz="4" w:space="0" w:color="000000"/>
            </w:tcBorders>
          </w:tcPr>
          <w:p w14:paraId="6780B899" w14:textId="77777777" w:rsidR="007C62E7" w:rsidRDefault="007C62E7" w:rsidP="00CE7442"/>
        </w:tc>
        <w:tc>
          <w:tcPr>
            <w:tcW w:w="1361" w:type="dxa"/>
            <w:tcBorders>
              <w:top w:val="dotted" w:sz="4" w:space="0" w:color="000000"/>
              <w:left w:val="dotted" w:sz="4" w:space="0" w:color="000000"/>
              <w:bottom w:val="dotted" w:sz="4" w:space="0" w:color="000000"/>
              <w:right w:val="dotted" w:sz="4" w:space="0" w:color="000000"/>
            </w:tcBorders>
          </w:tcPr>
          <w:p w14:paraId="5036C40F" w14:textId="77777777" w:rsidR="007C62E7" w:rsidRDefault="007C62E7" w:rsidP="00CE7442"/>
        </w:tc>
        <w:tc>
          <w:tcPr>
            <w:tcW w:w="5682" w:type="dxa"/>
            <w:tcBorders>
              <w:top w:val="dotted" w:sz="4" w:space="0" w:color="000000"/>
              <w:left w:val="dotted" w:sz="4" w:space="0" w:color="000000"/>
              <w:bottom w:val="dotted" w:sz="4" w:space="0" w:color="000000"/>
              <w:right w:val="nil"/>
            </w:tcBorders>
          </w:tcPr>
          <w:p w14:paraId="600C64AA" w14:textId="77777777" w:rsidR="007C62E7" w:rsidRDefault="007C62E7" w:rsidP="00CE7442"/>
        </w:tc>
      </w:tr>
      <w:tr w:rsidR="007C62E7" w14:paraId="606F6552" w14:textId="77777777" w:rsidTr="00CE7442">
        <w:trPr>
          <w:trHeight w:hRule="exact" w:val="379"/>
        </w:trPr>
        <w:tc>
          <w:tcPr>
            <w:tcW w:w="2600" w:type="dxa"/>
            <w:tcBorders>
              <w:top w:val="dotted" w:sz="4" w:space="0" w:color="000000"/>
              <w:left w:val="nil"/>
              <w:bottom w:val="dotted" w:sz="4" w:space="0" w:color="000000"/>
              <w:right w:val="dotted" w:sz="4" w:space="0" w:color="000000"/>
            </w:tcBorders>
          </w:tcPr>
          <w:p w14:paraId="5693EBDC" w14:textId="77777777" w:rsidR="007C62E7" w:rsidRDefault="007C62E7" w:rsidP="00CE7442"/>
        </w:tc>
        <w:tc>
          <w:tcPr>
            <w:tcW w:w="1361" w:type="dxa"/>
            <w:tcBorders>
              <w:top w:val="dotted" w:sz="4" w:space="0" w:color="000000"/>
              <w:left w:val="dotted" w:sz="4" w:space="0" w:color="000000"/>
              <w:bottom w:val="dotted" w:sz="4" w:space="0" w:color="000000"/>
              <w:right w:val="dotted" w:sz="4" w:space="0" w:color="000000"/>
            </w:tcBorders>
          </w:tcPr>
          <w:p w14:paraId="03CC4D50" w14:textId="77777777" w:rsidR="007C62E7" w:rsidRDefault="007C62E7" w:rsidP="00CE7442"/>
        </w:tc>
        <w:tc>
          <w:tcPr>
            <w:tcW w:w="5682" w:type="dxa"/>
            <w:tcBorders>
              <w:top w:val="dotted" w:sz="4" w:space="0" w:color="000000"/>
              <w:left w:val="dotted" w:sz="4" w:space="0" w:color="000000"/>
              <w:bottom w:val="dotted" w:sz="4" w:space="0" w:color="000000"/>
              <w:right w:val="nil"/>
            </w:tcBorders>
          </w:tcPr>
          <w:p w14:paraId="4FBEA93D" w14:textId="77777777" w:rsidR="007C62E7" w:rsidRDefault="007C62E7" w:rsidP="00CE7442"/>
        </w:tc>
      </w:tr>
      <w:tr w:rsidR="007C62E7" w14:paraId="59933623" w14:textId="77777777" w:rsidTr="00CE7442">
        <w:trPr>
          <w:trHeight w:hRule="exact" w:val="379"/>
        </w:trPr>
        <w:tc>
          <w:tcPr>
            <w:tcW w:w="2600" w:type="dxa"/>
            <w:tcBorders>
              <w:top w:val="dotted" w:sz="4" w:space="0" w:color="000000"/>
              <w:left w:val="nil"/>
              <w:bottom w:val="dotted" w:sz="4" w:space="0" w:color="000000"/>
              <w:right w:val="dotted" w:sz="4" w:space="0" w:color="000000"/>
            </w:tcBorders>
          </w:tcPr>
          <w:p w14:paraId="2C8EE4AA" w14:textId="77777777" w:rsidR="007C62E7" w:rsidRDefault="007C62E7" w:rsidP="00CE7442"/>
        </w:tc>
        <w:tc>
          <w:tcPr>
            <w:tcW w:w="1361" w:type="dxa"/>
            <w:tcBorders>
              <w:top w:val="dotted" w:sz="4" w:space="0" w:color="000000"/>
              <w:left w:val="dotted" w:sz="4" w:space="0" w:color="000000"/>
              <w:bottom w:val="dotted" w:sz="4" w:space="0" w:color="000000"/>
              <w:right w:val="dotted" w:sz="4" w:space="0" w:color="000000"/>
            </w:tcBorders>
          </w:tcPr>
          <w:p w14:paraId="00E71A7D" w14:textId="77777777" w:rsidR="007C62E7" w:rsidRDefault="007C62E7" w:rsidP="00CE7442"/>
        </w:tc>
        <w:tc>
          <w:tcPr>
            <w:tcW w:w="5682" w:type="dxa"/>
            <w:tcBorders>
              <w:top w:val="dotted" w:sz="4" w:space="0" w:color="000000"/>
              <w:left w:val="dotted" w:sz="4" w:space="0" w:color="000000"/>
              <w:bottom w:val="dotted" w:sz="4" w:space="0" w:color="000000"/>
              <w:right w:val="nil"/>
            </w:tcBorders>
          </w:tcPr>
          <w:p w14:paraId="3CEFE0E3" w14:textId="77777777" w:rsidR="007C62E7" w:rsidRDefault="007C62E7" w:rsidP="00CE7442"/>
        </w:tc>
      </w:tr>
    </w:tbl>
    <w:p w14:paraId="7F90C191" w14:textId="77777777" w:rsidR="007C62E7" w:rsidRDefault="007C62E7" w:rsidP="007C62E7">
      <w:pPr>
        <w:spacing w:before="8" w:line="150" w:lineRule="exact"/>
        <w:rPr>
          <w:sz w:val="15"/>
          <w:szCs w:val="15"/>
        </w:rPr>
      </w:pPr>
    </w:p>
    <w:p w14:paraId="6F5EC43F" w14:textId="77777777" w:rsidR="007C62E7" w:rsidRDefault="007C62E7" w:rsidP="007C62E7">
      <w:pPr>
        <w:spacing w:line="200" w:lineRule="exact"/>
        <w:rPr>
          <w:sz w:val="20"/>
          <w:szCs w:val="20"/>
        </w:rPr>
      </w:pPr>
    </w:p>
    <w:p w14:paraId="219B865F" w14:textId="77777777" w:rsidR="007C62E7" w:rsidRDefault="007C62E7" w:rsidP="007C62E7">
      <w:pPr>
        <w:spacing w:line="200" w:lineRule="exact"/>
        <w:rPr>
          <w:sz w:val="20"/>
          <w:szCs w:val="20"/>
        </w:rPr>
      </w:pPr>
    </w:p>
    <w:p w14:paraId="667EAA20" w14:textId="77777777" w:rsidR="007C62E7" w:rsidRDefault="007C62E7" w:rsidP="005B3361">
      <w:pPr>
        <w:pStyle w:val="Heading5"/>
        <w:numPr>
          <w:ilvl w:val="1"/>
          <w:numId w:val="8"/>
        </w:numPr>
        <w:tabs>
          <w:tab w:val="left" w:pos="729"/>
        </w:tabs>
        <w:spacing w:before="51"/>
        <w:ind w:left="729"/>
        <w:rPr>
          <w:b w:val="0"/>
          <w:bCs w:val="0"/>
        </w:rPr>
      </w:pPr>
      <w:bookmarkStart w:id="77" w:name="_bookmark90"/>
      <w:bookmarkEnd w:id="77"/>
      <w:r>
        <w:t>Sp</w:t>
      </w:r>
      <w:r>
        <w:rPr>
          <w:spacing w:val="-1"/>
        </w:rPr>
        <w:t>e</w:t>
      </w:r>
      <w:r>
        <w:t>c</w:t>
      </w:r>
      <w:r>
        <w:rPr>
          <w:spacing w:val="1"/>
        </w:rPr>
        <w:t>i</w:t>
      </w:r>
      <w:r>
        <w:t>fica</w:t>
      </w:r>
      <w:r>
        <w:rPr>
          <w:spacing w:val="-3"/>
        </w:rPr>
        <w:t>t</w:t>
      </w:r>
      <w:r>
        <w:t>io</w:t>
      </w:r>
      <w:r>
        <w:rPr>
          <w:spacing w:val="1"/>
        </w:rPr>
        <w:t>n</w:t>
      </w:r>
      <w:r>
        <w:t>s</w:t>
      </w:r>
      <w:r>
        <w:rPr>
          <w:spacing w:val="-8"/>
        </w:rPr>
        <w:t xml:space="preserve"> </w:t>
      </w:r>
      <w:r>
        <w:rPr>
          <w:spacing w:val="-1"/>
        </w:rPr>
        <w:t>a</w:t>
      </w:r>
      <w:r>
        <w:t>nd</w:t>
      </w:r>
      <w:r>
        <w:rPr>
          <w:spacing w:val="-7"/>
        </w:rPr>
        <w:t xml:space="preserve"> </w:t>
      </w:r>
      <w:r>
        <w:t>l</w:t>
      </w:r>
      <w:r>
        <w:rPr>
          <w:spacing w:val="-1"/>
        </w:rPr>
        <w:t>ega</w:t>
      </w:r>
      <w:r>
        <w:t>l</w:t>
      </w:r>
      <w:r>
        <w:rPr>
          <w:spacing w:val="-7"/>
        </w:rPr>
        <w:t xml:space="preserve"> </w:t>
      </w:r>
      <w:r>
        <w:t>docu</w:t>
      </w:r>
      <w:r>
        <w:rPr>
          <w:spacing w:val="-1"/>
        </w:rPr>
        <w:t>me</w:t>
      </w:r>
      <w:r>
        <w:t>ntat</w:t>
      </w:r>
      <w:r>
        <w:rPr>
          <w:spacing w:val="-1"/>
        </w:rPr>
        <w:t>i</w:t>
      </w:r>
      <w:r>
        <w:t>on</w:t>
      </w:r>
      <w:r>
        <w:rPr>
          <w:spacing w:val="-5"/>
        </w:rPr>
        <w:t xml:space="preserve"> </w:t>
      </w:r>
      <w:r>
        <w:rPr>
          <w:spacing w:val="-1"/>
        </w:rPr>
        <w:t>a</w:t>
      </w:r>
      <w:r>
        <w:t>s</w:t>
      </w:r>
      <w:r>
        <w:rPr>
          <w:spacing w:val="-8"/>
        </w:rPr>
        <w:t xml:space="preserve"> </w:t>
      </w:r>
      <w:r>
        <w:rPr>
          <w:spacing w:val="-1"/>
        </w:rPr>
        <w:t>a</w:t>
      </w:r>
      <w:r>
        <w:t>t</w:t>
      </w:r>
      <w:r>
        <w:rPr>
          <w:spacing w:val="1"/>
        </w:rPr>
        <w:t>t</w:t>
      </w:r>
      <w:r>
        <w:rPr>
          <w:spacing w:val="-1"/>
        </w:rPr>
        <w:t>a</w:t>
      </w:r>
      <w:r>
        <w:rPr>
          <w:spacing w:val="-3"/>
        </w:rPr>
        <w:t>c</w:t>
      </w:r>
      <w:r>
        <w:t>h</w:t>
      </w:r>
      <w:r>
        <w:rPr>
          <w:spacing w:val="-1"/>
        </w:rPr>
        <w:t>e</w:t>
      </w:r>
      <w:r>
        <w:t>d</w:t>
      </w:r>
      <w:r>
        <w:rPr>
          <w:spacing w:val="-5"/>
        </w:rPr>
        <w:t xml:space="preserve"> </w:t>
      </w:r>
      <w:r>
        <w:t>in</w:t>
      </w:r>
      <w:r>
        <w:rPr>
          <w:spacing w:val="-7"/>
        </w:rPr>
        <w:t xml:space="preserve"> </w:t>
      </w:r>
      <w:r>
        <w:rPr>
          <w:spacing w:val="-2"/>
        </w:rPr>
        <w:t>d</w:t>
      </w:r>
      <w:r>
        <w:t>isc</w:t>
      </w:r>
      <w:r>
        <w:rPr>
          <w:spacing w:val="-5"/>
        </w:rPr>
        <w:t xml:space="preserve"> </w:t>
      </w:r>
      <w:r>
        <w:rPr>
          <w:spacing w:val="-3"/>
        </w:rPr>
        <w:t>s</w:t>
      </w:r>
      <w:r>
        <w:t>up</w:t>
      </w:r>
      <w:r>
        <w:rPr>
          <w:spacing w:val="-2"/>
        </w:rPr>
        <w:t>p</w:t>
      </w:r>
      <w:r>
        <w:t>li</w:t>
      </w:r>
      <w:r>
        <w:rPr>
          <w:spacing w:val="-1"/>
        </w:rPr>
        <w:t>e</w:t>
      </w:r>
      <w:r>
        <w:t>d</w:t>
      </w:r>
    </w:p>
    <w:p w14:paraId="24516FA2" w14:textId="77777777" w:rsidR="007C62E7" w:rsidRDefault="007C62E7" w:rsidP="007C62E7">
      <w:pPr>
        <w:spacing w:before="10" w:line="110" w:lineRule="exact"/>
        <w:rPr>
          <w:sz w:val="11"/>
          <w:szCs w:val="11"/>
        </w:rPr>
      </w:pPr>
    </w:p>
    <w:p w14:paraId="633463CE" w14:textId="77777777" w:rsidR="007C62E7" w:rsidRDefault="007C62E7" w:rsidP="007C62E7">
      <w:pPr>
        <w:ind w:left="153"/>
        <w:rPr>
          <w:rFonts w:ascii="Calibri" w:eastAsia="Calibri" w:hAnsi="Calibri" w:cs="Calibri"/>
          <w:sz w:val="20"/>
          <w:szCs w:val="20"/>
        </w:rPr>
      </w:pPr>
      <w:r>
        <w:rPr>
          <w:rFonts w:ascii="Calibri" w:eastAsia="Calibri" w:hAnsi="Calibri" w:cs="Calibri"/>
          <w:sz w:val="20"/>
          <w:szCs w:val="20"/>
        </w:rPr>
        <w:t>Sp</w:t>
      </w:r>
      <w:r>
        <w:rPr>
          <w:rFonts w:ascii="Calibri" w:eastAsia="Calibri" w:hAnsi="Calibri" w:cs="Calibri"/>
          <w:spacing w:val="-1"/>
          <w:sz w:val="20"/>
          <w:szCs w:val="20"/>
        </w:rPr>
        <w:t>e</w:t>
      </w:r>
      <w:r>
        <w:rPr>
          <w:rFonts w:ascii="Calibri" w:eastAsia="Calibri" w:hAnsi="Calibri" w:cs="Calibri"/>
          <w:sz w:val="20"/>
          <w:szCs w:val="20"/>
        </w:rPr>
        <w:t>ci</w:t>
      </w:r>
      <w:r>
        <w:rPr>
          <w:rFonts w:ascii="Calibri" w:eastAsia="Calibri" w:hAnsi="Calibri" w:cs="Calibri"/>
          <w:spacing w:val="-2"/>
          <w:sz w:val="20"/>
          <w:szCs w:val="20"/>
        </w:rPr>
        <w:t>f</w:t>
      </w:r>
      <w:r>
        <w:rPr>
          <w:rFonts w:ascii="Calibri" w:eastAsia="Calibri" w:hAnsi="Calibri" w:cs="Calibri"/>
          <w:spacing w:val="2"/>
          <w:sz w:val="20"/>
          <w:szCs w:val="20"/>
        </w:rPr>
        <w:t>i</w:t>
      </w:r>
      <w:r>
        <w:rPr>
          <w:rFonts w:ascii="Calibri" w:eastAsia="Calibri" w:hAnsi="Calibri" w:cs="Calibri"/>
          <w:sz w:val="20"/>
          <w:szCs w:val="20"/>
        </w:rPr>
        <w:t>c</w:t>
      </w:r>
      <w:r>
        <w:rPr>
          <w:rFonts w:ascii="Calibri" w:eastAsia="Calibri" w:hAnsi="Calibri" w:cs="Calibri"/>
          <w:spacing w:val="-8"/>
          <w:sz w:val="20"/>
          <w:szCs w:val="20"/>
        </w:rPr>
        <w:t xml:space="preserve"> </w:t>
      </w:r>
      <w:r>
        <w:rPr>
          <w:rFonts w:ascii="Calibri" w:eastAsia="Calibri" w:hAnsi="Calibri" w:cs="Calibri"/>
          <w:sz w:val="20"/>
          <w:szCs w:val="20"/>
        </w:rPr>
        <w:t>en</w:t>
      </w:r>
      <w:r>
        <w:rPr>
          <w:rFonts w:ascii="Calibri" w:eastAsia="Calibri" w:hAnsi="Calibri" w:cs="Calibri"/>
          <w:spacing w:val="1"/>
          <w:sz w:val="20"/>
          <w:szCs w:val="20"/>
        </w:rPr>
        <w:t>v</w:t>
      </w:r>
      <w:r>
        <w:rPr>
          <w:rFonts w:ascii="Calibri" w:eastAsia="Calibri" w:hAnsi="Calibri" w:cs="Calibri"/>
          <w:sz w:val="20"/>
          <w:szCs w:val="20"/>
        </w:rPr>
        <w:t>iro</w:t>
      </w:r>
      <w:r>
        <w:rPr>
          <w:rFonts w:ascii="Calibri" w:eastAsia="Calibri" w:hAnsi="Calibri" w:cs="Calibri"/>
          <w:spacing w:val="1"/>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7"/>
          <w:sz w:val="20"/>
          <w:szCs w:val="20"/>
        </w:rPr>
        <w:t xml:space="preserve"> </w:t>
      </w:r>
      <w:r>
        <w:rPr>
          <w:rFonts w:ascii="Calibri" w:eastAsia="Calibri" w:hAnsi="Calibri" w:cs="Calibri"/>
          <w:spacing w:val="2"/>
          <w:sz w:val="20"/>
          <w:szCs w:val="20"/>
        </w:rPr>
        <w:t>l</w:t>
      </w:r>
      <w:r>
        <w:rPr>
          <w:rFonts w:ascii="Calibri" w:eastAsia="Calibri" w:hAnsi="Calibri" w:cs="Calibri"/>
          <w:spacing w:val="-1"/>
          <w:sz w:val="20"/>
          <w:szCs w:val="20"/>
        </w:rPr>
        <w:t>e</w:t>
      </w:r>
      <w:r>
        <w:rPr>
          <w:rFonts w:ascii="Calibri" w:eastAsia="Calibri" w:hAnsi="Calibri" w:cs="Calibri"/>
          <w:sz w:val="20"/>
          <w:szCs w:val="20"/>
        </w:rPr>
        <w:t>g</w:t>
      </w:r>
      <w:r>
        <w:rPr>
          <w:rFonts w:ascii="Calibri" w:eastAsia="Calibri" w:hAnsi="Calibri" w:cs="Calibri"/>
          <w:spacing w:val="1"/>
          <w:sz w:val="20"/>
          <w:szCs w:val="20"/>
        </w:rPr>
        <w:t>i</w:t>
      </w:r>
      <w:r>
        <w:rPr>
          <w:rFonts w:ascii="Calibri" w:eastAsia="Calibri" w:hAnsi="Calibri" w:cs="Calibri"/>
          <w:spacing w:val="-1"/>
          <w:sz w:val="20"/>
          <w:szCs w:val="20"/>
        </w:rPr>
        <w:t>s</w:t>
      </w:r>
      <w:r>
        <w:rPr>
          <w:rFonts w:ascii="Calibri" w:eastAsia="Calibri" w:hAnsi="Calibri" w:cs="Calibri"/>
          <w:sz w:val="20"/>
          <w:szCs w:val="20"/>
        </w:rPr>
        <w:t>l</w:t>
      </w:r>
      <w:r>
        <w:rPr>
          <w:rFonts w:ascii="Calibri" w:eastAsia="Calibri" w:hAnsi="Calibri" w:cs="Calibri"/>
          <w:spacing w:val="2"/>
          <w:sz w:val="20"/>
          <w:szCs w:val="20"/>
        </w:rPr>
        <w:t>a</w:t>
      </w:r>
      <w:r>
        <w:rPr>
          <w:rFonts w:ascii="Calibri" w:eastAsia="Calibri" w:hAnsi="Calibri" w:cs="Calibri"/>
          <w:sz w:val="20"/>
          <w:szCs w:val="20"/>
        </w:rPr>
        <w:t>tion</w:t>
      </w:r>
      <w:r>
        <w:rPr>
          <w:rFonts w:ascii="Calibri" w:eastAsia="Calibri" w:hAnsi="Calibri" w:cs="Calibri"/>
          <w:spacing w:val="-7"/>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dh</w:t>
      </w:r>
      <w:r>
        <w:rPr>
          <w:rFonts w:ascii="Calibri" w:eastAsia="Calibri" w:hAnsi="Calibri" w:cs="Calibri"/>
          <w:spacing w:val="-1"/>
          <w:sz w:val="20"/>
          <w:szCs w:val="20"/>
        </w:rPr>
        <w:t>e</w:t>
      </w:r>
      <w:r>
        <w:rPr>
          <w:rFonts w:ascii="Calibri" w:eastAsia="Calibri" w:hAnsi="Calibri" w:cs="Calibri"/>
          <w:sz w:val="20"/>
          <w:szCs w:val="20"/>
        </w:rPr>
        <w:t>re</w:t>
      </w:r>
      <w:r>
        <w:rPr>
          <w:rFonts w:ascii="Calibri" w:eastAsia="Calibri" w:hAnsi="Calibri" w:cs="Calibri"/>
          <w:spacing w:val="-7"/>
          <w:sz w:val="20"/>
          <w:szCs w:val="20"/>
        </w:rPr>
        <w:t xml:space="preserve"> </w:t>
      </w:r>
      <w:r>
        <w:rPr>
          <w:rFonts w:ascii="Calibri" w:eastAsia="Calibri" w:hAnsi="Calibri" w:cs="Calibri"/>
          <w:sz w:val="20"/>
          <w:szCs w:val="20"/>
        </w:rPr>
        <w:t>to</w:t>
      </w:r>
      <w:r>
        <w:rPr>
          <w:rFonts w:ascii="Calibri" w:eastAsia="Calibri" w:hAnsi="Calibri" w:cs="Calibri"/>
          <w:spacing w:val="-3"/>
          <w:sz w:val="20"/>
          <w:szCs w:val="20"/>
        </w:rPr>
        <w:t xml:space="preserve"> </w:t>
      </w:r>
      <w:r>
        <w:rPr>
          <w:rFonts w:ascii="Calibri" w:eastAsia="Calibri" w:hAnsi="Calibri" w:cs="Calibri"/>
          <w:sz w:val="20"/>
          <w:szCs w:val="20"/>
        </w:rPr>
        <w:t>ar</w:t>
      </w:r>
      <w:r>
        <w:rPr>
          <w:rFonts w:ascii="Calibri" w:eastAsia="Calibri" w:hAnsi="Calibri" w:cs="Calibri"/>
          <w:spacing w:val="-1"/>
          <w:sz w:val="20"/>
          <w:szCs w:val="20"/>
        </w:rPr>
        <w:t>e</w:t>
      </w:r>
      <w:r>
        <w:rPr>
          <w:rFonts w:ascii="Calibri" w:eastAsia="Calibri" w:hAnsi="Calibri" w:cs="Calibri"/>
          <w:sz w:val="20"/>
          <w:szCs w:val="20"/>
        </w:rPr>
        <w:t>:</w:t>
      </w:r>
    </w:p>
    <w:p w14:paraId="6BE5BA63" w14:textId="77777777" w:rsidR="007C62E7" w:rsidRDefault="007C62E7" w:rsidP="007C62E7">
      <w:pPr>
        <w:spacing w:before="13" w:line="280" w:lineRule="exact"/>
        <w:rPr>
          <w:sz w:val="28"/>
          <w:szCs w:val="28"/>
        </w:rPr>
      </w:pPr>
    </w:p>
    <w:p w14:paraId="672C5F06" w14:textId="77777777" w:rsidR="007C62E7" w:rsidRDefault="007C62E7" w:rsidP="007C62E7">
      <w:pPr>
        <w:ind w:left="15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sz w:val="20"/>
          <w:szCs w:val="20"/>
        </w:rPr>
        <w:t>Contr</w:t>
      </w:r>
      <w:r>
        <w:rPr>
          <w:rFonts w:ascii="Calibri" w:eastAsia="Calibri" w:hAnsi="Calibri" w:cs="Calibri"/>
          <w:spacing w:val="1"/>
          <w:sz w:val="20"/>
          <w:szCs w:val="20"/>
        </w:rPr>
        <w:t>a</w:t>
      </w:r>
      <w:r>
        <w:rPr>
          <w:rFonts w:ascii="Calibri" w:eastAsia="Calibri" w:hAnsi="Calibri" w:cs="Calibri"/>
          <w:sz w:val="20"/>
          <w:szCs w:val="20"/>
        </w:rPr>
        <w:t>ctor</w:t>
      </w:r>
      <w:r>
        <w:rPr>
          <w:rFonts w:ascii="Calibri" w:eastAsia="Calibri" w:hAnsi="Calibri" w:cs="Calibri"/>
          <w:spacing w:val="-5"/>
          <w:sz w:val="20"/>
          <w:szCs w:val="20"/>
        </w:rPr>
        <w:t xml:space="preserve"> </w:t>
      </w:r>
      <w:r>
        <w:rPr>
          <w:rFonts w:ascii="Calibri" w:eastAsia="Calibri" w:hAnsi="Calibri" w:cs="Calibri"/>
          <w:spacing w:val="-1"/>
          <w:sz w:val="20"/>
          <w:szCs w:val="20"/>
        </w:rPr>
        <w:t>m</w:t>
      </w:r>
      <w:r>
        <w:rPr>
          <w:rFonts w:ascii="Calibri" w:eastAsia="Calibri" w:hAnsi="Calibri" w:cs="Calibri"/>
          <w:spacing w:val="3"/>
          <w:sz w:val="20"/>
          <w:szCs w:val="20"/>
        </w:rPr>
        <w:t>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5"/>
          <w:sz w:val="20"/>
          <w:szCs w:val="20"/>
        </w:rPr>
        <w:t xml:space="preserve"> </w:t>
      </w:r>
      <w:proofErr w:type="gramStart"/>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1"/>
          <w:sz w:val="20"/>
          <w:szCs w:val="20"/>
        </w:rPr>
        <w:t>s</w:t>
      </w:r>
      <w:r>
        <w:rPr>
          <w:rFonts w:ascii="Calibri" w:eastAsia="Calibri" w:hAnsi="Calibri" w:cs="Calibri"/>
          <w:sz w:val="20"/>
          <w:szCs w:val="20"/>
        </w:rPr>
        <w:t>u</w:t>
      </w:r>
      <w:r>
        <w:rPr>
          <w:rFonts w:ascii="Calibri" w:eastAsia="Calibri" w:hAnsi="Calibri" w:cs="Calibri"/>
          <w:spacing w:val="2"/>
          <w:sz w:val="20"/>
          <w:szCs w:val="20"/>
        </w:rPr>
        <w:t>r</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pacing w:val="2"/>
          <w:sz w:val="20"/>
          <w:szCs w:val="20"/>
        </w:rPr>
        <w:t>c</w:t>
      </w:r>
      <w:r>
        <w:rPr>
          <w:rFonts w:ascii="Calibri" w:eastAsia="Calibri" w:hAnsi="Calibri" w:cs="Calibri"/>
          <w:sz w:val="20"/>
          <w:szCs w:val="20"/>
        </w:rPr>
        <w:t>o</w:t>
      </w:r>
      <w:r>
        <w:rPr>
          <w:rFonts w:ascii="Calibri" w:eastAsia="Calibri" w:hAnsi="Calibri" w:cs="Calibri"/>
          <w:spacing w:val="-1"/>
          <w:sz w:val="20"/>
          <w:szCs w:val="20"/>
        </w:rPr>
        <w:t>m</w:t>
      </w:r>
      <w:r>
        <w:rPr>
          <w:rFonts w:ascii="Calibri" w:eastAsia="Calibri" w:hAnsi="Calibri" w:cs="Calibri"/>
          <w:sz w:val="20"/>
          <w:szCs w:val="20"/>
        </w:rPr>
        <w:t>plia</w:t>
      </w:r>
      <w:r>
        <w:rPr>
          <w:rFonts w:ascii="Calibri" w:eastAsia="Calibri" w:hAnsi="Calibri" w:cs="Calibri"/>
          <w:spacing w:val="1"/>
          <w:sz w:val="20"/>
          <w:szCs w:val="20"/>
        </w:rPr>
        <w:t>n</w:t>
      </w:r>
      <w:r>
        <w:rPr>
          <w:rFonts w:ascii="Calibri" w:eastAsia="Calibri" w:hAnsi="Calibri" w:cs="Calibri"/>
          <w:sz w:val="20"/>
          <w:szCs w:val="20"/>
        </w:rPr>
        <w:t>ce</w:t>
      </w:r>
      <w:r>
        <w:rPr>
          <w:rFonts w:ascii="Calibri" w:eastAsia="Calibri" w:hAnsi="Calibri" w:cs="Calibri"/>
          <w:spacing w:val="-7"/>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foll</w:t>
      </w:r>
      <w:r>
        <w:rPr>
          <w:rFonts w:ascii="Calibri" w:eastAsia="Calibri" w:hAnsi="Calibri" w:cs="Calibri"/>
          <w:spacing w:val="2"/>
          <w:sz w:val="20"/>
          <w:szCs w:val="20"/>
        </w:rPr>
        <w:t>o</w:t>
      </w:r>
      <w:r>
        <w:rPr>
          <w:rFonts w:ascii="Calibri" w:eastAsia="Calibri" w:hAnsi="Calibri" w:cs="Calibri"/>
          <w:spacing w:val="-1"/>
          <w:sz w:val="20"/>
          <w:szCs w:val="20"/>
        </w:rPr>
        <w:t>w</w:t>
      </w:r>
      <w:r>
        <w:rPr>
          <w:rFonts w:ascii="Calibri" w:eastAsia="Calibri" w:hAnsi="Calibri" w:cs="Calibri"/>
          <w:sz w:val="20"/>
          <w:szCs w:val="20"/>
        </w:rPr>
        <w:t>ing</w:t>
      </w:r>
      <w:r>
        <w:rPr>
          <w:rFonts w:ascii="Calibri" w:eastAsia="Calibri" w:hAnsi="Calibri" w:cs="Calibri"/>
          <w:spacing w:val="-6"/>
          <w:sz w:val="20"/>
          <w:szCs w:val="20"/>
        </w:rPr>
        <w:t xml:space="preserve"> </w:t>
      </w:r>
      <w:r>
        <w:rPr>
          <w:rFonts w:ascii="Calibri" w:eastAsia="Calibri" w:hAnsi="Calibri" w:cs="Calibri"/>
          <w:sz w:val="20"/>
          <w:szCs w:val="20"/>
        </w:rPr>
        <w:t>at</w:t>
      </w:r>
      <w:r>
        <w:rPr>
          <w:rFonts w:ascii="Calibri" w:eastAsia="Calibri" w:hAnsi="Calibri" w:cs="Calibri"/>
          <w:spacing w:val="-6"/>
          <w:sz w:val="20"/>
          <w:szCs w:val="20"/>
        </w:rPr>
        <w:t xml:space="preserve"> </w:t>
      </w:r>
      <w:r>
        <w:rPr>
          <w:rFonts w:ascii="Calibri" w:eastAsia="Calibri" w:hAnsi="Calibri" w:cs="Calibri"/>
          <w:sz w:val="20"/>
          <w:szCs w:val="20"/>
        </w:rPr>
        <w:t>all</w:t>
      </w:r>
      <w:r>
        <w:rPr>
          <w:rFonts w:ascii="Calibri" w:eastAsia="Calibri" w:hAnsi="Calibri" w:cs="Calibri"/>
          <w:spacing w:val="-5"/>
          <w:sz w:val="20"/>
          <w:szCs w:val="20"/>
        </w:rPr>
        <w:t xml:space="preserve"> </w:t>
      </w:r>
      <w:r>
        <w:rPr>
          <w:rFonts w:ascii="Calibri" w:eastAsia="Calibri" w:hAnsi="Calibri" w:cs="Calibri"/>
          <w:sz w:val="20"/>
          <w:szCs w:val="20"/>
        </w:rPr>
        <w:t>tim</w:t>
      </w:r>
      <w:r>
        <w:rPr>
          <w:rFonts w:ascii="Calibri" w:eastAsia="Calibri" w:hAnsi="Calibri" w:cs="Calibri"/>
          <w:spacing w:val="1"/>
          <w:sz w:val="20"/>
          <w:szCs w:val="20"/>
        </w:rPr>
        <w:t>e</w:t>
      </w:r>
      <w:r>
        <w:rPr>
          <w:rFonts w:ascii="Calibri" w:eastAsia="Calibri" w:hAnsi="Calibri" w:cs="Calibri"/>
          <w:spacing w:val="-1"/>
          <w:sz w:val="20"/>
          <w:szCs w:val="20"/>
        </w:rPr>
        <w:t>s</w:t>
      </w:r>
      <w:proofErr w:type="gramEnd"/>
      <w:r>
        <w:rPr>
          <w:rFonts w:ascii="Calibri" w:eastAsia="Calibri" w:hAnsi="Calibri" w:cs="Calibri"/>
          <w:sz w:val="20"/>
          <w:szCs w:val="20"/>
        </w:rPr>
        <w:t>:</w:t>
      </w:r>
    </w:p>
    <w:p w14:paraId="2C465B26" w14:textId="77777777" w:rsidR="007C62E7" w:rsidRDefault="007C62E7" w:rsidP="005B3361">
      <w:pPr>
        <w:numPr>
          <w:ilvl w:val="0"/>
          <w:numId w:val="7"/>
        </w:numPr>
        <w:tabs>
          <w:tab w:val="left" w:pos="304"/>
        </w:tabs>
        <w:spacing w:line="242" w:lineRule="exact"/>
        <w:ind w:left="304"/>
        <w:rPr>
          <w:rFonts w:ascii="Calibri" w:eastAsia="Calibri" w:hAnsi="Calibri" w:cs="Calibri"/>
          <w:sz w:val="20"/>
          <w:szCs w:val="20"/>
        </w:rPr>
      </w:pPr>
      <w:r>
        <w:rPr>
          <w:rFonts w:ascii="Calibri" w:eastAsia="Calibri" w:hAnsi="Calibri" w:cs="Calibri"/>
          <w:sz w:val="20"/>
          <w:szCs w:val="20"/>
        </w:rPr>
        <w:t>South</w:t>
      </w:r>
      <w:r>
        <w:rPr>
          <w:rFonts w:ascii="Calibri" w:eastAsia="Calibri" w:hAnsi="Calibri" w:cs="Calibri"/>
          <w:spacing w:val="-8"/>
          <w:sz w:val="20"/>
          <w:szCs w:val="20"/>
        </w:rPr>
        <w:t xml:space="preserve"> </w:t>
      </w:r>
      <w:r>
        <w:rPr>
          <w:rFonts w:ascii="Calibri" w:eastAsia="Calibri" w:hAnsi="Calibri" w:cs="Calibri"/>
          <w:sz w:val="20"/>
          <w:szCs w:val="20"/>
        </w:rPr>
        <w:t>Afri</w:t>
      </w:r>
      <w:r>
        <w:rPr>
          <w:rFonts w:ascii="Calibri" w:eastAsia="Calibri" w:hAnsi="Calibri" w:cs="Calibri"/>
          <w:spacing w:val="-1"/>
          <w:sz w:val="20"/>
          <w:szCs w:val="20"/>
        </w:rPr>
        <w:t>c</w:t>
      </w:r>
      <w:r>
        <w:rPr>
          <w:rFonts w:ascii="Calibri" w:eastAsia="Calibri" w:hAnsi="Calibri" w:cs="Calibri"/>
          <w:sz w:val="20"/>
          <w:szCs w:val="20"/>
        </w:rPr>
        <w:t>an</w:t>
      </w:r>
      <w:r>
        <w:rPr>
          <w:rFonts w:ascii="Calibri" w:eastAsia="Calibri" w:hAnsi="Calibri" w:cs="Calibri"/>
          <w:spacing w:val="-6"/>
          <w:sz w:val="20"/>
          <w:szCs w:val="20"/>
        </w:rPr>
        <w:t xml:space="preserve"> </w:t>
      </w:r>
      <w:r>
        <w:rPr>
          <w:rFonts w:ascii="Calibri" w:eastAsia="Calibri" w:hAnsi="Calibri" w:cs="Calibri"/>
          <w:sz w:val="20"/>
          <w:szCs w:val="20"/>
        </w:rPr>
        <w:t>Act</w:t>
      </w:r>
      <w:r>
        <w:rPr>
          <w:rFonts w:ascii="Calibri" w:eastAsia="Calibri" w:hAnsi="Calibri" w:cs="Calibri"/>
          <w:spacing w:val="1"/>
          <w:sz w:val="20"/>
          <w:szCs w:val="20"/>
        </w:rPr>
        <w:t>s</w:t>
      </w:r>
      <w:r>
        <w:rPr>
          <w:rFonts w:ascii="Calibri" w:eastAsia="Calibri" w:hAnsi="Calibri" w:cs="Calibri"/>
          <w:sz w:val="20"/>
          <w:szCs w:val="20"/>
        </w:rPr>
        <w:t>:</w:t>
      </w:r>
    </w:p>
    <w:p w14:paraId="22237ED9" w14:textId="77777777" w:rsidR="007C62E7" w:rsidRDefault="007C62E7" w:rsidP="005B3361">
      <w:pPr>
        <w:numPr>
          <w:ilvl w:val="1"/>
          <w:numId w:val="7"/>
        </w:numPr>
        <w:tabs>
          <w:tab w:val="left" w:pos="873"/>
        </w:tabs>
        <w:ind w:left="113" w:firstLine="400"/>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nm</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5"/>
          <w:sz w:val="20"/>
          <w:szCs w:val="20"/>
        </w:rPr>
        <w:t xml:space="preserve"> </w:t>
      </w:r>
      <w:r>
        <w:rPr>
          <w:rFonts w:ascii="Calibri" w:eastAsia="Calibri" w:hAnsi="Calibri" w:cs="Calibri"/>
          <w:sz w:val="20"/>
          <w:szCs w:val="20"/>
        </w:rPr>
        <w:t>Con</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v</w:t>
      </w:r>
      <w:r>
        <w:rPr>
          <w:rFonts w:ascii="Calibri" w:eastAsia="Calibri" w:hAnsi="Calibri" w:cs="Calibri"/>
          <w:sz w:val="20"/>
          <w:szCs w:val="20"/>
        </w:rPr>
        <w:t>ati</w:t>
      </w:r>
      <w:r>
        <w:rPr>
          <w:rFonts w:ascii="Calibri" w:eastAsia="Calibri" w:hAnsi="Calibri" w:cs="Calibri"/>
          <w:spacing w:val="2"/>
          <w:sz w:val="20"/>
          <w:szCs w:val="20"/>
        </w:rPr>
        <w:t>o</w:t>
      </w:r>
      <w:r>
        <w:rPr>
          <w:rFonts w:ascii="Calibri" w:eastAsia="Calibri" w:hAnsi="Calibri" w:cs="Calibri"/>
          <w:sz w:val="20"/>
          <w:szCs w:val="20"/>
        </w:rPr>
        <w:t>n</w:t>
      </w:r>
      <w:r>
        <w:rPr>
          <w:rFonts w:ascii="Calibri" w:eastAsia="Calibri" w:hAnsi="Calibri" w:cs="Calibri"/>
          <w:spacing w:val="-6"/>
          <w:sz w:val="20"/>
          <w:szCs w:val="20"/>
        </w:rPr>
        <w:t xml:space="preserve"> </w:t>
      </w:r>
      <w:r>
        <w:rPr>
          <w:rFonts w:ascii="Calibri" w:eastAsia="Calibri" w:hAnsi="Calibri" w:cs="Calibri"/>
          <w:sz w:val="20"/>
          <w:szCs w:val="20"/>
        </w:rPr>
        <w:t>Act</w:t>
      </w:r>
      <w:r>
        <w:rPr>
          <w:rFonts w:ascii="Calibri" w:eastAsia="Calibri" w:hAnsi="Calibri" w:cs="Calibri"/>
          <w:spacing w:val="-5"/>
          <w:sz w:val="20"/>
          <w:szCs w:val="20"/>
        </w:rPr>
        <w:t xml:space="preserve"> </w:t>
      </w:r>
      <w:r>
        <w:rPr>
          <w:rFonts w:ascii="Calibri" w:eastAsia="Calibri" w:hAnsi="Calibri" w:cs="Calibri"/>
          <w:sz w:val="20"/>
          <w:szCs w:val="20"/>
        </w:rPr>
        <w:t>(Act</w:t>
      </w:r>
      <w:r>
        <w:rPr>
          <w:rFonts w:ascii="Calibri" w:eastAsia="Calibri" w:hAnsi="Calibri" w:cs="Calibri"/>
          <w:spacing w:val="-6"/>
          <w:sz w:val="20"/>
          <w:szCs w:val="20"/>
        </w:rPr>
        <w:t xml:space="preserve"> </w:t>
      </w:r>
      <w:r>
        <w:rPr>
          <w:rFonts w:ascii="Calibri" w:eastAsia="Calibri" w:hAnsi="Calibri" w:cs="Calibri"/>
          <w:sz w:val="20"/>
          <w:szCs w:val="20"/>
        </w:rPr>
        <w:t>73</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z w:val="20"/>
          <w:szCs w:val="20"/>
        </w:rPr>
        <w:t>1</w:t>
      </w:r>
      <w:r>
        <w:rPr>
          <w:rFonts w:ascii="Calibri" w:eastAsia="Calibri" w:hAnsi="Calibri" w:cs="Calibri"/>
          <w:spacing w:val="2"/>
          <w:sz w:val="20"/>
          <w:szCs w:val="20"/>
        </w:rPr>
        <w:t>9</w:t>
      </w:r>
      <w:r>
        <w:rPr>
          <w:rFonts w:ascii="Calibri" w:eastAsia="Calibri" w:hAnsi="Calibri" w:cs="Calibri"/>
          <w:sz w:val="20"/>
          <w:szCs w:val="20"/>
        </w:rPr>
        <w:t>89)</w:t>
      </w:r>
      <w:r>
        <w:rPr>
          <w:rFonts w:ascii="Calibri" w:eastAsia="Calibri" w:hAnsi="Calibri" w:cs="Calibri"/>
          <w:spacing w:val="-6"/>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EMA</w:t>
      </w:r>
    </w:p>
    <w:p w14:paraId="46C60D98" w14:textId="77777777" w:rsidR="007C62E7" w:rsidRDefault="007C62E7" w:rsidP="005B3361">
      <w:pPr>
        <w:numPr>
          <w:ilvl w:val="1"/>
          <w:numId w:val="7"/>
        </w:numPr>
        <w:tabs>
          <w:tab w:val="left" w:pos="873"/>
        </w:tabs>
        <w:spacing w:before="1"/>
        <w:ind w:left="87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sz w:val="20"/>
          <w:szCs w:val="20"/>
        </w:rPr>
        <w:t>At</w:t>
      </w:r>
      <w:r>
        <w:rPr>
          <w:rFonts w:ascii="Calibri" w:eastAsia="Calibri" w:hAnsi="Calibri" w:cs="Calibri"/>
          <w:spacing w:val="-1"/>
          <w:sz w:val="20"/>
          <w:szCs w:val="20"/>
        </w:rPr>
        <w:t>m</w:t>
      </w:r>
      <w:r>
        <w:rPr>
          <w:rFonts w:ascii="Calibri" w:eastAsia="Calibri" w:hAnsi="Calibri" w:cs="Calibri"/>
          <w:spacing w:val="2"/>
          <w:sz w:val="20"/>
          <w:szCs w:val="20"/>
        </w:rPr>
        <w:t>o</w:t>
      </w:r>
      <w:r>
        <w:rPr>
          <w:rFonts w:ascii="Calibri" w:eastAsia="Calibri" w:hAnsi="Calibri" w:cs="Calibri"/>
          <w:spacing w:val="-1"/>
          <w:sz w:val="20"/>
          <w:szCs w:val="20"/>
        </w:rPr>
        <w:t>s</w:t>
      </w:r>
      <w:r>
        <w:rPr>
          <w:rFonts w:ascii="Calibri" w:eastAsia="Calibri" w:hAnsi="Calibri" w:cs="Calibri"/>
          <w:sz w:val="20"/>
          <w:szCs w:val="20"/>
        </w:rPr>
        <w:t>ph</w:t>
      </w:r>
      <w:r>
        <w:rPr>
          <w:rFonts w:ascii="Calibri" w:eastAsia="Calibri" w:hAnsi="Calibri" w:cs="Calibri"/>
          <w:spacing w:val="-1"/>
          <w:sz w:val="20"/>
          <w:szCs w:val="20"/>
        </w:rPr>
        <w:t>e</w:t>
      </w:r>
      <w:r>
        <w:rPr>
          <w:rFonts w:ascii="Calibri" w:eastAsia="Calibri" w:hAnsi="Calibri" w:cs="Calibri"/>
          <w:sz w:val="20"/>
          <w:szCs w:val="20"/>
        </w:rPr>
        <w:t>ric</w:t>
      </w:r>
      <w:r>
        <w:rPr>
          <w:rFonts w:ascii="Calibri" w:eastAsia="Calibri" w:hAnsi="Calibri" w:cs="Calibri"/>
          <w:spacing w:val="-6"/>
          <w:sz w:val="20"/>
          <w:szCs w:val="20"/>
        </w:rPr>
        <w:t xml:space="preserve"> </w:t>
      </w:r>
      <w:r>
        <w:rPr>
          <w:rFonts w:ascii="Calibri" w:eastAsia="Calibri" w:hAnsi="Calibri" w:cs="Calibri"/>
          <w:sz w:val="20"/>
          <w:szCs w:val="20"/>
        </w:rPr>
        <w:t>Po</w:t>
      </w:r>
      <w:r>
        <w:rPr>
          <w:rFonts w:ascii="Calibri" w:eastAsia="Calibri" w:hAnsi="Calibri" w:cs="Calibri"/>
          <w:spacing w:val="2"/>
          <w:sz w:val="20"/>
          <w:szCs w:val="20"/>
        </w:rPr>
        <w:t>l</w:t>
      </w:r>
      <w:r>
        <w:rPr>
          <w:rFonts w:ascii="Calibri" w:eastAsia="Calibri" w:hAnsi="Calibri" w:cs="Calibri"/>
          <w:sz w:val="20"/>
          <w:szCs w:val="20"/>
        </w:rPr>
        <w:t>lution</w:t>
      </w:r>
      <w:r>
        <w:rPr>
          <w:rFonts w:ascii="Calibri" w:eastAsia="Calibri" w:hAnsi="Calibri" w:cs="Calibri"/>
          <w:spacing w:val="-5"/>
          <w:sz w:val="20"/>
          <w:szCs w:val="20"/>
        </w:rPr>
        <w:t xml:space="preserve"> </w:t>
      </w:r>
      <w:r>
        <w:rPr>
          <w:rFonts w:ascii="Calibri" w:eastAsia="Calibri" w:hAnsi="Calibri" w:cs="Calibri"/>
          <w:sz w:val="20"/>
          <w:szCs w:val="20"/>
        </w:rPr>
        <w:t>Pr</w:t>
      </w:r>
      <w:r>
        <w:rPr>
          <w:rFonts w:ascii="Calibri" w:eastAsia="Calibri" w:hAnsi="Calibri" w:cs="Calibri"/>
          <w:spacing w:val="-1"/>
          <w:sz w:val="20"/>
          <w:szCs w:val="20"/>
        </w:rPr>
        <w:t>e</w:t>
      </w:r>
      <w:r>
        <w:rPr>
          <w:rFonts w:ascii="Calibri" w:eastAsia="Calibri" w:hAnsi="Calibri" w:cs="Calibri"/>
          <w:spacing w:val="1"/>
          <w:sz w:val="20"/>
          <w:szCs w:val="20"/>
        </w:rPr>
        <w:t>v</w:t>
      </w:r>
      <w:r>
        <w:rPr>
          <w:rFonts w:ascii="Calibri" w:eastAsia="Calibri" w:hAnsi="Calibri" w:cs="Calibri"/>
          <w:spacing w:val="-1"/>
          <w:sz w:val="20"/>
          <w:szCs w:val="20"/>
        </w:rPr>
        <w:t>e</w:t>
      </w:r>
      <w:r>
        <w:rPr>
          <w:rFonts w:ascii="Calibri" w:eastAsia="Calibri" w:hAnsi="Calibri" w:cs="Calibri"/>
          <w:sz w:val="20"/>
          <w:szCs w:val="20"/>
        </w:rPr>
        <w:t>ntion</w:t>
      </w:r>
      <w:r>
        <w:rPr>
          <w:rFonts w:ascii="Calibri" w:eastAsia="Calibri" w:hAnsi="Calibri" w:cs="Calibri"/>
          <w:spacing w:val="-6"/>
          <w:sz w:val="20"/>
          <w:szCs w:val="20"/>
        </w:rPr>
        <w:t xml:space="preserve"> </w:t>
      </w:r>
      <w:r>
        <w:rPr>
          <w:rFonts w:ascii="Calibri" w:eastAsia="Calibri" w:hAnsi="Calibri" w:cs="Calibri"/>
          <w:sz w:val="20"/>
          <w:szCs w:val="20"/>
        </w:rPr>
        <w:t>Act</w:t>
      </w:r>
      <w:r>
        <w:rPr>
          <w:rFonts w:ascii="Calibri" w:eastAsia="Calibri" w:hAnsi="Calibri" w:cs="Calibri"/>
          <w:spacing w:val="-6"/>
          <w:sz w:val="20"/>
          <w:szCs w:val="20"/>
        </w:rPr>
        <w:t xml:space="preserve"> </w:t>
      </w:r>
      <w:r>
        <w:rPr>
          <w:rFonts w:ascii="Calibri" w:eastAsia="Calibri" w:hAnsi="Calibri" w:cs="Calibri"/>
          <w:sz w:val="20"/>
          <w:szCs w:val="20"/>
        </w:rPr>
        <w:t>(Act</w:t>
      </w:r>
      <w:r>
        <w:rPr>
          <w:rFonts w:ascii="Calibri" w:eastAsia="Calibri" w:hAnsi="Calibri" w:cs="Calibri"/>
          <w:spacing w:val="-5"/>
          <w:sz w:val="20"/>
          <w:szCs w:val="20"/>
        </w:rPr>
        <w:t xml:space="preserve"> </w:t>
      </w:r>
      <w:r>
        <w:rPr>
          <w:rFonts w:ascii="Calibri" w:eastAsia="Calibri" w:hAnsi="Calibri" w:cs="Calibri"/>
          <w:sz w:val="20"/>
          <w:szCs w:val="20"/>
        </w:rPr>
        <w:t>45</w:t>
      </w:r>
      <w:r>
        <w:rPr>
          <w:rFonts w:ascii="Calibri" w:eastAsia="Calibri" w:hAnsi="Calibri" w:cs="Calibri"/>
          <w:spacing w:val="-7"/>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pacing w:val="2"/>
          <w:sz w:val="20"/>
          <w:szCs w:val="20"/>
        </w:rPr>
        <w:t>1</w:t>
      </w:r>
      <w:r>
        <w:rPr>
          <w:rFonts w:ascii="Calibri" w:eastAsia="Calibri" w:hAnsi="Calibri" w:cs="Calibri"/>
          <w:sz w:val="20"/>
          <w:szCs w:val="20"/>
        </w:rPr>
        <w:t>965)</w:t>
      </w:r>
      <w:r>
        <w:rPr>
          <w:rFonts w:ascii="Calibri" w:eastAsia="Calibri" w:hAnsi="Calibri" w:cs="Calibri"/>
          <w:spacing w:val="-5"/>
          <w:sz w:val="20"/>
          <w:szCs w:val="20"/>
        </w:rPr>
        <w:t xml:space="preserve"> </w:t>
      </w:r>
      <w:r>
        <w:rPr>
          <w:rFonts w:ascii="Calibri" w:eastAsia="Calibri" w:hAnsi="Calibri" w:cs="Calibri"/>
          <w:sz w:val="20"/>
          <w:szCs w:val="20"/>
        </w:rPr>
        <w:t>NEMWA</w:t>
      </w:r>
    </w:p>
    <w:p w14:paraId="370453FD" w14:textId="77777777" w:rsidR="007C62E7" w:rsidRDefault="007C62E7" w:rsidP="005B3361">
      <w:pPr>
        <w:numPr>
          <w:ilvl w:val="1"/>
          <w:numId w:val="7"/>
        </w:numPr>
        <w:tabs>
          <w:tab w:val="left" w:pos="873"/>
        </w:tabs>
        <w:ind w:left="87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sz w:val="20"/>
          <w:szCs w:val="20"/>
        </w:rPr>
        <w:t>Occu</w:t>
      </w:r>
      <w:r>
        <w:rPr>
          <w:rFonts w:ascii="Calibri" w:eastAsia="Calibri" w:hAnsi="Calibri" w:cs="Calibri"/>
          <w:spacing w:val="1"/>
          <w:sz w:val="20"/>
          <w:szCs w:val="20"/>
        </w:rPr>
        <w:t>p</w:t>
      </w:r>
      <w:r>
        <w:rPr>
          <w:rFonts w:ascii="Calibri" w:eastAsia="Calibri" w:hAnsi="Calibri" w:cs="Calibri"/>
          <w:sz w:val="20"/>
          <w:szCs w:val="20"/>
        </w:rPr>
        <w:t>atio</w:t>
      </w:r>
      <w:r>
        <w:rPr>
          <w:rFonts w:ascii="Calibri" w:eastAsia="Calibri" w:hAnsi="Calibri" w:cs="Calibri"/>
          <w:spacing w:val="1"/>
          <w:sz w:val="20"/>
          <w:szCs w:val="20"/>
        </w:rPr>
        <w:t>n</w:t>
      </w:r>
      <w:r>
        <w:rPr>
          <w:rFonts w:ascii="Calibri" w:eastAsia="Calibri" w:hAnsi="Calibri" w:cs="Calibri"/>
          <w:sz w:val="20"/>
          <w:szCs w:val="20"/>
        </w:rPr>
        <w:t>al</w:t>
      </w:r>
      <w:r>
        <w:rPr>
          <w:rFonts w:ascii="Calibri" w:eastAsia="Calibri" w:hAnsi="Calibri" w:cs="Calibri"/>
          <w:spacing w:val="-5"/>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alth</w:t>
      </w:r>
      <w:r>
        <w:rPr>
          <w:rFonts w:ascii="Calibri" w:eastAsia="Calibri" w:hAnsi="Calibri" w:cs="Calibri"/>
          <w:spacing w:val="-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5"/>
          <w:sz w:val="20"/>
          <w:szCs w:val="20"/>
        </w:rPr>
        <w:t xml:space="preserve"> </w:t>
      </w:r>
      <w:r>
        <w:rPr>
          <w:rFonts w:ascii="Calibri" w:eastAsia="Calibri" w:hAnsi="Calibri" w:cs="Calibri"/>
          <w:sz w:val="20"/>
          <w:szCs w:val="20"/>
        </w:rPr>
        <w:t>Sa</w:t>
      </w:r>
      <w:r>
        <w:rPr>
          <w:rFonts w:ascii="Calibri" w:eastAsia="Calibri" w:hAnsi="Calibri" w:cs="Calibri"/>
          <w:spacing w:val="-1"/>
          <w:sz w:val="20"/>
          <w:szCs w:val="20"/>
        </w:rPr>
        <w:t>fe</w:t>
      </w:r>
      <w:r>
        <w:rPr>
          <w:rFonts w:ascii="Calibri" w:eastAsia="Calibri" w:hAnsi="Calibri" w:cs="Calibri"/>
          <w:sz w:val="20"/>
          <w:szCs w:val="20"/>
        </w:rPr>
        <w:t>ty</w:t>
      </w:r>
      <w:r>
        <w:rPr>
          <w:rFonts w:ascii="Calibri" w:eastAsia="Calibri" w:hAnsi="Calibri" w:cs="Calibri"/>
          <w:spacing w:val="-3"/>
          <w:sz w:val="20"/>
          <w:szCs w:val="20"/>
        </w:rPr>
        <w:t xml:space="preserve"> </w:t>
      </w:r>
      <w:r>
        <w:rPr>
          <w:rFonts w:ascii="Calibri" w:eastAsia="Calibri" w:hAnsi="Calibri" w:cs="Calibri"/>
          <w:sz w:val="20"/>
          <w:szCs w:val="20"/>
        </w:rPr>
        <w:t>Act</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A</w:t>
      </w:r>
      <w:r>
        <w:rPr>
          <w:rFonts w:ascii="Calibri" w:eastAsia="Calibri" w:hAnsi="Calibri" w:cs="Calibri"/>
          <w:sz w:val="20"/>
          <w:szCs w:val="20"/>
        </w:rPr>
        <w:t>ct</w:t>
      </w:r>
      <w:r>
        <w:rPr>
          <w:rFonts w:ascii="Calibri" w:eastAsia="Calibri" w:hAnsi="Calibri" w:cs="Calibri"/>
          <w:spacing w:val="-5"/>
          <w:sz w:val="20"/>
          <w:szCs w:val="20"/>
        </w:rPr>
        <w:t xml:space="preserve"> </w:t>
      </w:r>
      <w:r>
        <w:rPr>
          <w:rFonts w:ascii="Calibri" w:eastAsia="Calibri" w:hAnsi="Calibri" w:cs="Calibri"/>
          <w:sz w:val="20"/>
          <w:szCs w:val="20"/>
        </w:rPr>
        <w:t>85</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1</w:t>
      </w:r>
      <w:r>
        <w:rPr>
          <w:rFonts w:ascii="Calibri" w:eastAsia="Calibri" w:hAnsi="Calibri" w:cs="Calibri"/>
          <w:spacing w:val="2"/>
          <w:sz w:val="20"/>
          <w:szCs w:val="20"/>
        </w:rPr>
        <w:t>9</w:t>
      </w:r>
      <w:r>
        <w:rPr>
          <w:rFonts w:ascii="Calibri" w:eastAsia="Calibri" w:hAnsi="Calibri" w:cs="Calibri"/>
          <w:sz w:val="20"/>
          <w:szCs w:val="20"/>
        </w:rPr>
        <w:t>93)</w:t>
      </w:r>
    </w:p>
    <w:p w14:paraId="3C16ED99" w14:textId="77777777" w:rsidR="007C62E7" w:rsidRDefault="007C62E7" w:rsidP="005B3361">
      <w:pPr>
        <w:numPr>
          <w:ilvl w:val="1"/>
          <w:numId w:val="7"/>
        </w:numPr>
        <w:tabs>
          <w:tab w:val="left" w:pos="873"/>
        </w:tabs>
        <w:spacing w:line="242" w:lineRule="exact"/>
        <w:ind w:left="873"/>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5"/>
          <w:sz w:val="20"/>
          <w:szCs w:val="20"/>
        </w:rPr>
        <w:t xml:space="preserve"> </w:t>
      </w:r>
      <w:r>
        <w:rPr>
          <w:rFonts w:ascii="Calibri" w:eastAsia="Calibri" w:hAnsi="Calibri" w:cs="Calibri"/>
          <w:sz w:val="20"/>
          <w:szCs w:val="20"/>
        </w:rPr>
        <w:t>Road</w:t>
      </w:r>
      <w:r>
        <w:rPr>
          <w:rFonts w:ascii="Calibri" w:eastAsia="Calibri" w:hAnsi="Calibri" w:cs="Calibri"/>
          <w:spacing w:val="-3"/>
          <w:sz w:val="20"/>
          <w:szCs w:val="20"/>
        </w:rPr>
        <w:t xml:space="preserve"> </w:t>
      </w:r>
      <w:r>
        <w:rPr>
          <w:rFonts w:ascii="Calibri" w:eastAsia="Calibri" w:hAnsi="Calibri" w:cs="Calibri"/>
          <w:sz w:val="20"/>
          <w:szCs w:val="20"/>
        </w:rPr>
        <w:t>Tra</w:t>
      </w:r>
      <w:r>
        <w:rPr>
          <w:rFonts w:ascii="Calibri" w:eastAsia="Calibri" w:hAnsi="Calibri" w:cs="Calibri"/>
          <w:spacing w:val="1"/>
          <w:sz w:val="20"/>
          <w:szCs w:val="20"/>
        </w:rPr>
        <w:t>f</w:t>
      </w:r>
      <w:r>
        <w:rPr>
          <w:rFonts w:ascii="Calibri" w:eastAsia="Calibri" w:hAnsi="Calibri" w:cs="Calibri"/>
          <w:spacing w:val="-1"/>
          <w:sz w:val="20"/>
          <w:szCs w:val="20"/>
        </w:rPr>
        <w:t>f</w:t>
      </w:r>
      <w:r>
        <w:rPr>
          <w:rFonts w:ascii="Calibri" w:eastAsia="Calibri" w:hAnsi="Calibri" w:cs="Calibri"/>
          <w:sz w:val="20"/>
          <w:szCs w:val="20"/>
        </w:rPr>
        <w:t>ic</w:t>
      </w:r>
      <w:r>
        <w:rPr>
          <w:rFonts w:ascii="Calibri" w:eastAsia="Calibri" w:hAnsi="Calibri" w:cs="Calibri"/>
          <w:spacing w:val="-5"/>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ct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z w:val="20"/>
          <w:szCs w:val="20"/>
        </w:rPr>
        <w:t>t</w:t>
      </w:r>
      <w:r>
        <w:rPr>
          <w:rFonts w:ascii="Calibri" w:eastAsia="Calibri" w:hAnsi="Calibri" w:cs="Calibri"/>
          <w:spacing w:val="-4"/>
          <w:sz w:val="20"/>
          <w:szCs w:val="20"/>
        </w:rPr>
        <w:t xml:space="preserve"> </w:t>
      </w:r>
      <w:r>
        <w:rPr>
          <w:rFonts w:ascii="Calibri" w:eastAsia="Calibri" w:hAnsi="Calibri" w:cs="Calibri"/>
          <w:sz w:val="20"/>
          <w:szCs w:val="20"/>
        </w:rPr>
        <w:t>29</w:t>
      </w:r>
      <w:r>
        <w:rPr>
          <w:rFonts w:ascii="Calibri" w:eastAsia="Calibri" w:hAnsi="Calibri" w:cs="Calibri"/>
          <w:spacing w:val="-5"/>
          <w:sz w:val="20"/>
          <w:szCs w:val="20"/>
        </w:rPr>
        <w:t xml:space="preserve"> </w:t>
      </w:r>
      <w:r>
        <w:rPr>
          <w:rFonts w:ascii="Calibri" w:eastAsia="Calibri" w:hAnsi="Calibri" w:cs="Calibri"/>
          <w:spacing w:val="2"/>
          <w:sz w:val="20"/>
          <w:szCs w:val="20"/>
        </w:rPr>
        <w:t>o</w:t>
      </w:r>
      <w:r>
        <w:rPr>
          <w:rFonts w:ascii="Calibri" w:eastAsia="Calibri" w:hAnsi="Calibri" w:cs="Calibri"/>
          <w:sz w:val="20"/>
          <w:szCs w:val="20"/>
        </w:rPr>
        <w:t>f</w:t>
      </w:r>
      <w:r>
        <w:rPr>
          <w:rFonts w:ascii="Calibri" w:eastAsia="Calibri" w:hAnsi="Calibri" w:cs="Calibri"/>
          <w:spacing w:val="-5"/>
          <w:sz w:val="20"/>
          <w:szCs w:val="20"/>
        </w:rPr>
        <w:t xml:space="preserve"> </w:t>
      </w:r>
      <w:r>
        <w:rPr>
          <w:rFonts w:ascii="Calibri" w:eastAsia="Calibri" w:hAnsi="Calibri" w:cs="Calibri"/>
          <w:sz w:val="20"/>
          <w:szCs w:val="20"/>
        </w:rPr>
        <w:t>198</w:t>
      </w:r>
      <w:r>
        <w:rPr>
          <w:rFonts w:ascii="Calibri" w:eastAsia="Calibri" w:hAnsi="Calibri" w:cs="Calibri"/>
          <w:spacing w:val="2"/>
          <w:sz w:val="20"/>
          <w:szCs w:val="20"/>
        </w:rPr>
        <w:t>9</w:t>
      </w:r>
      <w:r>
        <w:rPr>
          <w:rFonts w:ascii="Calibri" w:eastAsia="Calibri" w:hAnsi="Calibri" w:cs="Calibri"/>
          <w:sz w:val="20"/>
          <w:szCs w:val="20"/>
        </w:rPr>
        <w:t>)</w:t>
      </w:r>
      <w:r>
        <w:rPr>
          <w:rFonts w:ascii="Calibri" w:eastAsia="Calibri" w:hAnsi="Calibri" w:cs="Calibri"/>
          <w:spacing w:val="-4"/>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WA</w:t>
      </w:r>
    </w:p>
    <w:p w14:paraId="56A5D482" w14:textId="77777777" w:rsidR="007C62E7" w:rsidRDefault="007C62E7" w:rsidP="007C62E7">
      <w:pPr>
        <w:spacing w:line="242" w:lineRule="exact"/>
        <w:rPr>
          <w:rFonts w:ascii="Calibri" w:eastAsia="Calibri" w:hAnsi="Calibri" w:cs="Calibri"/>
          <w:sz w:val="20"/>
          <w:szCs w:val="20"/>
        </w:rPr>
        <w:sectPr w:rsidR="007C62E7">
          <w:pgSz w:w="11907" w:h="16840"/>
          <w:pgMar w:top="1360" w:right="980" w:bottom="1080" w:left="980" w:header="755" w:footer="891" w:gutter="0"/>
          <w:cols w:space="720"/>
        </w:sectPr>
      </w:pPr>
    </w:p>
    <w:p w14:paraId="32D65578" w14:textId="77777777" w:rsidR="007C62E7" w:rsidRDefault="007C62E7" w:rsidP="005B3361">
      <w:pPr>
        <w:numPr>
          <w:ilvl w:val="1"/>
          <w:numId w:val="7"/>
        </w:numPr>
        <w:tabs>
          <w:tab w:val="left" w:pos="833"/>
        </w:tabs>
        <w:spacing w:before="43"/>
        <w:ind w:left="833"/>
        <w:rPr>
          <w:rFonts w:ascii="Calibri" w:eastAsia="Calibri" w:hAnsi="Calibri" w:cs="Calibri"/>
          <w:sz w:val="20"/>
          <w:szCs w:val="20"/>
        </w:rPr>
      </w:pPr>
      <w:r>
        <w:rPr>
          <w:rFonts w:ascii="Calibri" w:eastAsia="Calibri" w:hAnsi="Calibri" w:cs="Calibri"/>
          <w:spacing w:val="-2"/>
          <w:sz w:val="20"/>
          <w:szCs w:val="20"/>
        </w:rPr>
        <w:lastRenderedPageBreak/>
        <w:t>T</w:t>
      </w:r>
      <w:r>
        <w:rPr>
          <w:rFonts w:ascii="Calibri" w:eastAsia="Calibri" w:hAnsi="Calibri" w:cs="Calibri"/>
          <w:sz w:val="20"/>
          <w:szCs w:val="20"/>
        </w:rPr>
        <w:t>he</w:t>
      </w:r>
      <w:r>
        <w:rPr>
          <w:rFonts w:ascii="Calibri" w:eastAsia="Calibri" w:hAnsi="Calibri" w:cs="Calibri"/>
          <w:spacing w:val="-5"/>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alth</w:t>
      </w:r>
      <w:r>
        <w:rPr>
          <w:rFonts w:ascii="Calibri" w:eastAsia="Calibri" w:hAnsi="Calibri" w:cs="Calibri"/>
          <w:spacing w:val="-4"/>
          <w:sz w:val="20"/>
          <w:szCs w:val="20"/>
        </w:rPr>
        <w:t xml:space="preserve"> </w:t>
      </w:r>
      <w:r>
        <w:rPr>
          <w:rFonts w:ascii="Calibri" w:eastAsia="Calibri" w:hAnsi="Calibri" w:cs="Calibri"/>
          <w:sz w:val="20"/>
          <w:szCs w:val="20"/>
        </w:rPr>
        <w:t>Act</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A</w:t>
      </w:r>
      <w:r>
        <w:rPr>
          <w:rFonts w:ascii="Calibri" w:eastAsia="Calibri" w:hAnsi="Calibri" w:cs="Calibri"/>
          <w:sz w:val="20"/>
          <w:szCs w:val="20"/>
        </w:rPr>
        <w:t>ct</w:t>
      </w:r>
      <w:r>
        <w:rPr>
          <w:rFonts w:ascii="Calibri" w:eastAsia="Calibri" w:hAnsi="Calibri" w:cs="Calibri"/>
          <w:spacing w:val="-4"/>
          <w:sz w:val="20"/>
          <w:szCs w:val="20"/>
        </w:rPr>
        <w:t xml:space="preserve"> </w:t>
      </w:r>
      <w:r>
        <w:rPr>
          <w:rFonts w:ascii="Calibri" w:eastAsia="Calibri" w:hAnsi="Calibri" w:cs="Calibri"/>
          <w:sz w:val="20"/>
          <w:szCs w:val="20"/>
        </w:rPr>
        <w:t>63</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1</w:t>
      </w:r>
      <w:r>
        <w:rPr>
          <w:rFonts w:ascii="Calibri" w:eastAsia="Calibri" w:hAnsi="Calibri" w:cs="Calibri"/>
          <w:spacing w:val="2"/>
          <w:sz w:val="20"/>
          <w:szCs w:val="20"/>
        </w:rPr>
        <w:t>97</w:t>
      </w:r>
      <w:r>
        <w:rPr>
          <w:rFonts w:ascii="Calibri" w:eastAsia="Calibri" w:hAnsi="Calibri" w:cs="Calibri"/>
          <w:sz w:val="20"/>
          <w:szCs w:val="20"/>
        </w:rPr>
        <w:t>7)</w:t>
      </w:r>
      <w:r>
        <w:rPr>
          <w:rFonts w:ascii="Calibri" w:eastAsia="Calibri" w:hAnsi="Calibri" w:cs="Calibri"/>
          <w:spacing w:val="-5"/>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A</w:t>
      </w:r>
      <w:r>
        <w:rPr>
          <w:rFonts w:ascii="Calibri" w:eastAsia="Calibri" w:hAnsi="Calibri" w:cs="Calibri"/>
          <w:sz w:val="20"/>
          <w:szCs w:val="20"/>
        </w:rPr>
        <w:t>RA</w:t>
      </w:r>
    </w:p>
    <w:p w14:paraId="6399B90E" w14:textId="77777777" w:rsidR="007C62E7" w:rsidRDefault="007C62E7" w:rsidP="005B3361">
      <w:pPr>
        <w:numPr>
          <w:ilvl w:val="1"/>
          <w:numId w:val="7"/>
        </w:numPr>
        <w:tabs>
          <w:tab w:val="left" w:pos="833"/>
        </w:tabs>
        <w:spacing w:before="1" w:line="479" w:lineRule="auto"/>
        <w:ind w:left="113" w:right="4279" w:firstLine="360"/>
        <w:rPr>
          <w:rFonts w:ascii="Calibri" w:eastAsia="Calibri" w:hAnsi="Calibri" w:cs="Calibri"/>
          <w:sz w:val="20"/>
          <w:szCs w:val="20"/>
        </w:rPr>
      </w:pP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7"/>
          <w:sz w:val="20"/>
          <w:szCs w:val="20"/>
        </w:rPr>
        <w:t xml:space="preserve"> </w:t>
      </w:r>
      <w:r>
        <w:rPr>
          <w:rFonts w:ascii="Calibri" w:eastAsia="Calibri" w:hAnsi="Calibri" w:cs="Calibri"/>
          <w:spacing w:val="1"/>
          <w:sz w:val="20"/>
          <w:szCs w:val="20"/>
        </w:rPr>
        <w:t>H</w:t>
      </w:r>
      <w:r>
        <w:rPr>
          <w:rFonts w:ascii="Calibri" w:eastAsia="Calibri" w:hAnsi="Calibri" w:cs="Calibri"/>
          <w:sz w:val="20"/>
          <w:szCs w:val="20"/>
        </w:rPr>
        <w:t>a</w:t>
      </w:r>
      <w:r>
        <w:rPr>
          <w:rFonts w:ascii="Calibri" w:eastAsia="Calibri" w:hAnsi="Calibri" w:cs="Calibri"/>
          <w:spacing w:val="1"/>
          <w:sz w:val="20"/>
          <w:szCs w:val="20"/>
        </w:rPr>
        <w:t>z</w:t>
      </w:r>
      <w:r>
        <w:rPr>
          <w:rFonts w:ascii="Calibri" w:eastAsia="Calibri" w:hAnsi="Calibri" w:cs="Calibri"/>
          <w:sz w:val="20"/>
          <w:szCs w:val="20"/>
        </w:rPr>
        <w:t>ardous</w:t>
      </w:r>
      <w:r>
        <w:rPr>
          <w:rFonts w:ascii="Calibri" w:eastAsia="Calibri" w:hAnsi="Calibri" w:cs="Calibri"/>
          <w:spacing w:val="-7"/>
          <w:sz w:val="20"/>
          <w:szCs w:val="20"/>
        </w:rPr>
        <w:t xml:space="preserve"> </w:t>
      </w:r>
      <w:r>
        <w:rPr>
          <w:rFonts w:ascii="Calibri" w:eastAsia="Calibri" w:hAnsi="Calibri" w:cs="Calibri"/>
          <w:sz w:val="20"/>
          <w:szCs w:val="20"/>
        </w:rPr>
        <w:t>S</w:t>
      </w:r>
      <w:r>
        <w:rPr>
          <w:rFonts w:ascii="Calibri" w:eastAsia="Calibri" w:hAnsi="Calibri" w:cs="Calibri"/>
          <w:spacing w:val="1"/>
          <w:sz w:val="20"/>
          <w:szCs w:val="20"/>
        </w:rPr>
        <w:t>u</w:t>
      </w:r>
      <w:r>
        <w:rPr>
          <w:rFonts w:ascii="Calibri" w:eastAsia="Calibri" w:hAnsi="Calibri" w:cs="Calibri"/>
          <w:sz w:val="20"/>
          <w:szCs w:val="20"/>
        </w:rPr>
        <w:t>b</w:t>
      </w:r>
      <w:r>
        <w:rPr>
          <w:rFonts w:ascii="Calibri" w:eastAsia="Calibri" w:hAnsi="Calibri" w:cs="Calibri"/>
          <w:spacing w:val="-1"/>
          <w:sz w:val="20"/>
          <w:szCs w:val="20"/>
        </w:rPr>
        <w:t>s</w:t>
      </w:r>
      <w:r>
        <w:rPr>
          <w:rFonts w:ascii="Calibri" w:eastAsia="Calibri" w:hAnsi="Calibri" w:cs="Calibri"/>
          <w:sz w:val="20"/>
          <w:szCs w:val="20"/>
        </w:rPr>
        <w:t>tanc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c</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z w:val="20"/>
          <w:szCs w:val="20"/>
        </w:rPr>
        <w:t>15</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z w:val="20"/>
          <w:szCs w:val="20"/>
        </w:rPr>
        <w:t>1</w:t>
      </w:r>
      <w:r>
        <w:rPr>
          <w:rFonts w:ascii="Calibri" w:eastAsia="Calibri" w:hAnsi="Calibri" w:cs="Calibri"/>
          <w:spacing w:val="2"/>
          <w:sz w:val="20"/>
          <w:szCs w:val="20"/>
        </w:rPr>
        <w:t>9</w:t>
      </w:r>
      <w:r>
        <w:rPr>
          <w:rFonts w:ascii="Calibri" w:eastAsia="Calibri" w:hAnsi="Calibri" w:cs="Calibri"/>
          <w:sz w:val="20"/>
          <w:szCs w:val="20"/>
        </w:rPr>
        <w:t>73)</w:t>
      </w:r>
      <w:r>
        <w:rPr>
          <w:rFonts w:ascii="Calibri" w:eastAsia="Calibri" w:hAnsi="Calibri" w:cs="Calibri"/>
          <w:spacing w:val="-6"/>
          <w:sz w:val="20"/>
          <w:szCs w:val="20"/>
        </w:rPr>
        <w:t xml:space="preserve"> </w:t>
      </w:r>
      <w:r>
        <w:rPr>
          <w:rFonts w:ascii="Calibri" w:eastAsia="Calibri" w:hAnsi="Calibri" w:cs="Calibri"/>
          <w:spacing w:val="1"/>
          <w:sz w:val="20"/>
          <w:szCs w:val="20"/>
        </w:rPr>
        <w:t>N</w:t>
      </w:r>
      <w:r>
        <w:rPr>
          <w:rFonts w:ascii="Calibri" w:eastAsia="Calibri" w:hAnsi="Calibri" w:cs="Calibri"/>
          <w:sz w:val="20"/>
          <w:szCs w:val="20"/>
        </w:rPr>
        <w:t>EMBA</w:t>
      </w:r>
      <w:r>
        <w:rPr>
          <w:rFonts w:ascii="Calibri" w:eastAsia="Calibri" w:hAnsi="Calibri" w:cs="Calibri"/>
          <w:w w:val="99"/>
          <w:sz w:val="20"/>
          <w:szCs w:val="20"/>
        </w:rPr>
        <w:t xml:space="preserve"> </w:t>
      </w:r>
      <w:r>
        <w:rPr>
          <w:rFonts w:ascii="Calibri" w:eastAsia="Calibri" w:hAnsi="Calibri" w:cs="Calibri"/>
          <w:sz w:val="20"/>
          <w:szCs w:val="20"/>
        </w:rPr>
        <w:t>Sub</w:t>
      </w:r>
      <w:r>
        <w:rPr>
          <w:rFonts w:ascii="Calibri" w:eastAsia="Calibri" w:hAnsi="Calibri" w:cs="Calibri"/>
          <w:spacing w:val="-1"/>
          <w:sz w:val="20"/>
          <w:szCs w:val="20"/>
        </w:rPr>
        <w:t>se</w:t>
      </w:r>
      <w:r>
        <w:rPr>
          <w:rFonts w:ascii="Calibri" w:eastAsia="Calibri" w:hAnsi="Calibri" w:cs="Calibri"/>
          <w:sz w:val="20"/>
          <w:szCs w:val="20"/>
        </w:rPr>
        <w:t>qu</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6"/>
          <w:sz w:val="20"/>
          <w:szCs w:val="20"/>
        </w:rPr>
        <w:t xml:space="preserve"> </w:t>
      </w:r>
      <w:r>
        <w:rPr>
          <w:rFonts w:ascii="Calibri" w:eastAsia="Calibri" w:hAnsi="Calibri" w:cs="Calibri"/>
          <w:sz w:val="20"/>
          <w:szCs w:val="20"/>
        </w:rPr>
        <w:t>am</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3"/>
          <w:sz w:val="20"/>
          <w:szCs w:val="20"/>
        </w:rPr>
        <w:t>d</w:t>
      </w:r>
      <w:r>
        <w:rPr>
          <w:rFonts w:ascii="Calibri" w:eastAsia="Calibri" w:hAnsi="Calibri" w:cs="Calibri"/>
          <w:spacing w:val="-1"/>
          <w:sz w:val="20"/>
          <w:szCs w:val="20"/>
        </w:rPr>
        <w:t>me</w:t>
      </w:r>
      <w:r>
        <w:rPr>
          <w:rFonts w:ascii="Calibri" w:eastAsia="Calibri" w:hAnsi="Calibri" w:cs="Calibri"/>
          <w:sz w:val="20"/>
          <w:szCs w:val="20"/>
        </w:rPr>
        <w:t>nts</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3"/>
          <w:sz w:val="20"/>
          <w:szCs w:val="20"/>
        </w:rPr>
        <w:t>a</w:t>
      </w:r>
      <w:r>
        <w:rPr>
          <w:rFonts w:ascii="Calibri" w:eastAsia="Calibri" w:hAnsi="Calibri" w:cs="Calibri"/>
          <w:sz w:val="20"/>
          <w:szCs w:val="20"/>
        </w:rPr>
        <w:t>ny</w:t>
      </w:r>
      <w:r>
        <w:rPr>
          <w:rFonts w:ascii="Calibri" w:eastAsia="Calibri" w:hAnsi="Calibri" w:cs="Calibri"/>
          <w:spacing w:val="-5"/>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bo</w:t>
      </w:r>
      <w:r>
        <w:rPr>
          <w:rFonts w:ascii="Calibri" w:eastAsia="Calibri" w:hAnsi="Calibri" w:cs="Calibri"/>
          <w:spacing w:val="-2"/>
          <w:sz w:val="20"/>
          <w:szCs w:val="20"/>
        </w:rPr>
        <w:t>v</w:t>
      </w:r>
      <w:r>
        <w:rPr>
          <w:rFonts w:ascii="Calibri" w:eastAsia="Calibri" w:hAnsi="Calibri" w:cs="Calibri"/>
          <w:sz w:val="20"/>
          <w:szCs w:val="20"/>
        </w:rPr>
        <w:t>e</w:t>
      </w:r>
      <w:r>
        <w:rPr>
          <w:rFonts w:ascii="Calibri" w:eastAsia="Calibri" w:hAnsi="Calibri" w:cs="Calibri"/>
          <w:spacing w:val="-6"/>
          <w:sz w:val="20"/>
          <w:szCs w:val="20"/>
        </w:rPr>
        <w:t xml:space="preserve"> </w:t>
      </w:r>
      <w:r>
        <w:rPr>
          <w:rFonts w:ascii="Calibri" w:eastAsia="Calibri" w:hAnsi="Calibri" w:cs="Calibri"/>
          <w:sz w:val="20"/>
          <w:szCs w:val="20"/>
        </w:rPr>
        <w:t>Acts</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re</w:t>
      </w:r>
      <w:r>
        <w:rPr>
          <w:rFonts w:ascii="Calibri" w:eastAsia="Calibri" w:hAnsi="Calibri" w:cs="Calibri"/>
          <w:spacing w:val="-6"/>
          <w:sz w:val="20"/>
          <w:szCs w:val="20"/>
        </w:rPr>
        <w:t xml:space="preserve"> </w:t>
      </w:r>
      <w:r>
        <w:rPr>
          <w:rFonts w:ascii="Calibri" w:eastAsia="Calibri" w:hAnsi="Calibri" w:cs="Calibri"/>
          <w:spacing w:val="1"/>
          <w:sz w:val="20"/>
          <w:szCs w:val="20"/>
        </w:rPr>
        <w:t>a</w:t>
      </w:r>
      <w:r>
        <w:rPr>
          <w:rFonts w:ascii="Calibri" w:eastAsia="Calibri" w:hAnsi="Calibri" w:cs="Calibri"/>
          <w:spacing w:val="2"/>
          <w:sz w:val="20"/>
          <w:szCs w:val="20"/>
        </w:rPr>
        <w:t>l</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5"/>
          <w:sz w:val="20"/>
          <w:szCs w:val="20"/>
        </w:rPr>
        <w:t xml:space="preserve"> </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z w:val="20"/>
          <w:szCs w:val="20"/>
        </w:rPr>
        <w:t>pli</w:t>
      </w:r>
      <w:r>
        <w:rPr>
          <w:rFonts w:ascii="Calibri" w:eastAsia="Calibri" w:hAnsi="Calibri" w:cs="Calibri"/>
          <w:spacing w:val="-1"/>
          <w:sz w:val="20"/>
          <w:szCs w:val="20"/>
        </w:rPr>
        <w:t>e</w:t>
      </w:r>
      <w:r>
        <w:rPr>
          <w:rFonts w:ascii="Calibri" w:eastAsia="Calibri" w:hAnsi="Calibri" w:cs="Calibri"/>
          <w:sz w:val="20"/>
          <w:szCs w:val="20"/>
        </w:rPr>
        <w:t>d.</w:t>
      </w:r>
    </w:p>
    <w:p w14:paraId="1B5D2D79" w14:textId="77777777" w:rsidR="007C62E7" w:rsidRDefault="007C62E7" w:rsidP="005B3361">
      <w:pPr>
        <w:numPr>
          <w:ilvl w:val="0"/>
          <w:numId w:val="7"/>
        </w:numPr>
        <w:tabs>
          <w:tab w:val="left" w:pos="309"/>
        </w:tabs>
        <w:ind w:left="309" w:right="7004" w:hanging="197"/>
        <w:jc w:val="both"/>
        <w:rPr>
          <w:rFonts w:ascii="Calibri" w:eastAsia="Calibri" w:hAnsi="Calibri" w:cs="Calibri"/>
          <w:sz w:val="20"/>
          <w:szCs w:val="20"/>
        </w:rPr>
      </w:pP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10"/>
          <w:sz w:val="20"/>
          <w:szCs w:val="20"/>
        </w:rPr>
        <w:t xml:space="preserve"> </w:t>
      </w:r>
      <w:r>
        <w:rPr>
          <w:rFonts w:ascii="Calibri" w:eastAsia="Calibri" w:hAnsi="Calibri" w:cs="Calibri"/>
          <w:sz w:val="20"/>
          <w:szCs w:val="20"/>
        </w:rPr>
        <w:t>Poli</w:t>
      </w:r>
      <w:r>
        <w:rPr>
          <w:rFonts w:ascii="Calibri" w:eastAsia="Calibri" w:hAnsi="Calibri" w:cs="Calibri"/>
          <w:spacing w:val="1"/>
          <w:sz w:val="20"/>
          <w:szCs w:val="20"/>
        </w:rPr>
        <w:t>c</w:t>
      </w:r>
      <w:r>
        <w:rPr>
          <w:rFonts w:ascii="Calibri" w:eastAsia="Calibri" w:hAnsi="Calibri" w:cs="Calibri"/>
          <w:sz w:val="20"/>
          <w:szCs w:val="20"/>
        </w:rPr>
        <w:t>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9"/>
          <w:sz w:val="20"/>
          <w:szCs w:val="20"/>
        </w:rPr>
        <w:t xml:space="preserve"> </w:t>
      </w:r>
      <w:r>
        <w:rPr>
          <w:rFonts w:ascii="Calibri" w:eastAsia="Calibri" w:hAnsi="Calibri" w:cs="Calibri"/>
          <w:sz w:val="20"/>
          <w:szCs w:val="20"/>
        </w:rPr>
        <w:t>Proc</w:t>
      </w:r>
      <w:r>
        <w:rPr>
          <w:rFonts w:ascii="Calibri" w:eastAsia="Calibri" w:hAnsi="Calibri" w:cs="Calibri"/>
          <w:spacing w:val="-1"/>
          <w:sz w:val="20"/>
          <w:szCs w:val="20"/>
        </w:rPr>
        <w:t>e</w:t>
      </w:r>
      <w:r>
        <w:rPr>
          <w:rFonts w:ascii="Calibri" w:eastAsia="Calibri" w:hAnsi="Calibri" w:cs="Calibri"/>
          <w:sz w:val="20"/>
          <w:szCs w:val="20"/>
        </w:rPr>
        <w:t>dur</w:t>
      </w:r>
      <w:r>
        <w:rPr>
          <w:rFonts w:ascii="Calibri" w:eastAsia="Calibri" w:hAnsi="Calibri" w:cs="Calibri"/>
          <w:spacing w:val="-1"/>
          <w:sz w:val="20"/>
          <w:szCs w:val="20"/>
        </w:rPr>
        <w:t>es</w:t>
      </w:r>
      <w:r>
        <w:rPr>
          <w:rFonts w:ascii="Calibri" w:eastAsia="Calibri" w:hAnsi="Calibri" w:cs="Calibri"/>
          <w:sz w:val="20"/>
          <w:szCs w:val="20"/>
        </w:rPr>
        <w:t>:</w:t>
      </w:r>
    </w:p>
    <w:p w14:paraId="60A63733" w14:textId="77777777" w:rsidR="007C62E7" w:rsidRDefault="007C62E7" w:rsidP="005B3361">
      <w:pPr>
        <w:numPr>
          <w:ilvl w:val="1"/>
          <w:numId w:val="7"/>
        </w:numPr>
        <w:tabs>
          <w:tab w:val="left" w:pos="833"/>
        </w:tabs>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PBA</w:t>
      </w:r>
      <w:r>
        <w:rPr>
          <w:rFonts w:ascii="Calibri" w:eastAsia="Calibri" w:hAnsi="Calibri" w:cs="Calibri"/>
          <w:spacing w:val="-1"/>
          <w:sz w:val="20"/>
          <w:szCs w:val="20"/>
        </w:rPr>
        <w:t>A</w:t>
      </w:r>
      <w:r>
        <w:rPr>
          <w:rFonts w:ascii="Calibri" w:eastAsia="Calibri" w:hAnsi="Calibri" w:cs="Calibri"/>
          <w:spacing w:val="2"/>
          <w:sz w:val="20"/>
          <w:szCs w:val="20"/>
        </w:rPr>
        <w:t>D</w:t>
      </w:r>
      <w:r>
        <w:rPr>
          <w:rFonts w:ascii="Calibri" w:eastAsia="Calibri" w:hAnsi="Calibri" w:cs="Calibri"/>
          <w:sz w:val="20"/>
          <w:szCs w:val="20"/>
        </w:rPr>
        <w:t>6</w:t>
      </w:r>
      <w:r>
        <w:rPr>
          <w:rFonts w:ascii="Calibri" w:eastAsia="Calibri" w:hAnsi="Calibri" w:cs="Calibri"/>
          <w:spacing w:val="-14"/>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nm</w:t>
      </w:r>
      <w:r>
        <w:rPr>
          <w:rFonts w:ascii="Calibri" w:eastAsia="Calibri" w:hAnsi="Calibri" w:cs="Calibri"/>
          <w:spacing w:val="-1"/>
          <w:sz w:val="20"/>
          <w:szCs w:val="20"/>
        </w:rPr>
        <w:t>e</w:t>
      </w:r>
      <w:r>
        <w:rPr>
          <w:rFonts w:ascii="Calibri" w:eastAsia="Calibri" w:hAnsi="Calibri" w:cs="Calibri"/>
          <w:sz w:val="20"/>
          <w:szCs w:val="20"/>
        </w:rPr>
        <w:t>ntal</w:t>
      </w:r>
      <w:r>
        <w:rPr>
          <w:rFonts w:ascii="Calibri" w:eastAsia="Calibri" w:hAnsi="Calibri" w:cs="Calibri"/>
          <w:spacing w:val="-13"/>
          <w:sz w:val="20"/>
          <w:szCs w:val="20"/>
        </w:rPr>
        <w:t xml:space="preserve"> </w:t>
      </w:r>
      <w:r>
        <w:rPr>
          <w:rFonts w:ascii="Calibri" w:eastAsia="Calibri" w:hAnsi="Calibri" w:cs="Calibri"/>
          <w:sz w:val="20"/>
          <w:szCs w:val="20"/>
        </w:rPr>
        <w:t>Manage</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13"/>
          <w:sz w:val="20"/>
          <w:szCs w:val="20"/>
        </w:rPr>
        <w:t xml:space="preserve"> </w:t>
      </w:r>
      <w:r>
        <w:rPr>
          <w:rFonts w:ascii="Calibri" w:eastAsia="Calibri" w:hAnsi="Calibri" w:cs="Calibri"/>
          <w:sz w:val="20"/>
          <w:szCs w:val="20"/>
        </w:rPr>
        <w:t>Poli</w:t>
      </w:r>
      <w:r>
        <w:rPr>
          <w:rFonts w:ascii="Calibri" w:eastAsia="Calibri" w:hAnsi="Calibri" w:cs="Calibri"/>
          <w:spacing w:val="-1"/>
          <w:sz w:val="20"/>
          <w:szCs w:val="20"/>
        </w:rPr>
        <w:t>c</w:t>
      </w:r>
      <w:r>
        <w:rPr>
          <w:rFonts w:ascii="Calibri" w:eastAsia="Calibri" w:hAnsi="Calibri" w:cs="Calibri"/>
          <w:sz w:val="20"/>
          <w:szCs w:val="20"/>
        </w:rPr>
        <w:t>y</w:t>
      </w:r>
    </w:p>
    <w:p w14:paraId="63A07ADD" w14:textId="77777777" w:rsidR="007C62E7" w:rsidRDefault="007C62E7" w:rsidP="005B3361">
      <w:pPr>
        <w:numPr>
          <w:ilvl w:val="1"/>
          <w:numId w:val="7"/>
        </w:numPr>
        <w:tabs>
          <w:tab w:val="left" w:pos="833"/>
        </w:tabs>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PBAA</w:t>
      </w:r>
      <w:r>
        <w:rPr>
          <w:rFonts w:ascii="Calibri" w:eastAsia="Calibri" w:hAnsi="Calibri" w:cs="Calibri"/>
          <w:spacing w:val="1"/>
          <w:sz w:val="20"/>
          <w:szCs w:val="20"/>
        </w:rPr>
        <w:t>A</w:t>
      </w:r>
      <w:r>
        <w:rPr>
          <w:rFonts w:ascii="Calibri" w:eastAsia="Calibri" w:hAnsi="Calibri" w:cs="Calibri"/>
          <w:sz w:val="20"/>
          <w:szCs w:val="20"/>
        </w:rPr>
        <w:t>9</w:t>
      </w:r>
      <w:r>
        <w:rPr>
          <w:rFonts w:ascii="Calibri" w:eastAsia="Calibri" w:hAnsi="Calibri" w:cs="Calibri"/>
          <w:spacing w:val="-14"/>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13"/>
          <w:sz w:val="20"/>
          <w:szCs w:val="20"/>
        </w:rPr>
        <w:t xml:space="preserve"> </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z w:val="20"/>
          <w:szCs w:val="20"/>
        </w:rPr>
        <w:t>pact</w:t>
      </w:r>
      <w:r>
        <w:rPr>
          <w:rFonts w:ascii="Calibri" w:eastAsia="Calibri" w:hAnsi="Calibri" w:cs="Calibri"/>
          <w:spacing w:val="-1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p>
    <w:p w14:paraId="1E965A3C" w14:textId="77777777" w:rsidR="007C62E7" w:rsidRDefault="007C62E7" w:rsidP="005B3361">
      <w:pPr>
        <w:numPr>
          <w:ilvl w:val="1"/>
          <w:numId w:val="7"/>
        </w:numPr>
        <w:tabs>
          <w:tab w:val="left" w:pos="833"/>
        </w:tabs>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PVAAL7</w:t>
      </w:r>
      <w:r>
        <w:rPr>
          <w:rFonts w:ascii="Calibri" w:eastAsia="Calibri" w:hAnsi="Calibri" w:cs="Calibri"/>
          <w:spacing w:val="-14"/>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3"/>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13"/>
          <w:sz w:val="20"/>
          <w:szCs w:val="20"/>
        </w:rPr>
        <w:t xml:space="preserve"> </w:t>
      </w:r>
      <w:r>
        <w:rPr>
          <w:rFonts w:ascii="Calibri" w:eastAsia="Calibri" w:hAnsi="Calibri" w:cs="Calibri"/>
          <w:sz w:val="20"/>
          <w:szCs w:val="20"/>
        </w:rPr>
        <w:t>I</w:t>
      </w:r>
      <w:r>
        <w:rPr>
          <w:rFonts w:ascii="Calibri" w:eastAsia="Calibri" w:hAnsi="Calibri" w:cs="Calibri"/>
          <w:spacing w:val="2"/>
          <w:sz w:val="20"/>
          <w:szCs w:val="20"/>
        </w:rPr>
        <w:t>m</w:t>
      </w:r>
      <w:r>
        <w:rPr>
          <w:rFonts w:ascii="Calibri" w:eastAsia="Calibri" w:hAnsi="Calibri" w:cs="Calibri"/>
          <w:sz w:val="20"/>
          <w:szCs w:val="20"/>
        </w:rPr>
        <w:t>pact</w:t>
      </w:r>
      <w:r>
        <w:rPr>
          <w:rFonts w:ascii="Calibri" w:eastAsia="Calibri" w:hAnsi="Calibri" w:cs="Calibri"/>
          <w:spacing w:val="-1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p>
    <w:p w14:paraId="0910837F" w14:textId="77777777" w:rsidR="007C62E7" w:rsidRDefault="007C62E7" w:rsidP="005B3361">
      <w:pPr>
        <w:numPr>
          <w:ilvl w:val="1"/>
          <w:numId w:val="7"/>
        </w:numPr>
        <w:tabs>
          <w:tab w:val="left" w:pos="833"/>
        </w:tabs>
        <w:spacing w:line="242" w:lineRule="exact"/>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PBAA</w:t>
      </w:r>
      <w:r>
        <w:rPr>
          <w:rFonts w:ascii="Calibri" w:eastAsia="Calibri" w:hAnsi="Calibri" w:cs="Calibri"/>
          <w:spacing w:val="1"/>
          <w:sz w:val="20"/>
          <w:szCs w:val="20"/>
        </w:rPr>
        <w:t>A</w:t>
      </w:r>
      <w:r>
        <w:rPr>
          <w:rFonts w:ascii="Calibri" w:eastAsia="Calibri" w:hAnsi="Calibri" w:cs="Calibri"/>
          <w:sz w:val="20"/>
          <w:szCs w:val="20"/>
        </w:rPr>
        <w:t>3</w:t>
      </w:r>
      <w:r>
        <w:rPr>
          <w:rFonts w:ascii="Calibri" w:eastAsia="Calibri" w:hAnsi="Calibri" w:cs="Calibri"/>
          <w:spacing w:val="-10"/>
          <w:sz w:val="20"/>
          <w:szCs w:val="20"/>
        </w:rPr>
        <w:t xml:space="preserve"> </w:t>
      </w:r>
      <w:r>
        <w:rPr>
          <w:rFonts w:ascii="Calibri" w:eastAsia="Calibri" w:hAnsi="Calibri" w:cs="Calibri"/>
          <w:sz w:val="20"/>
          <w:szCs w:val="20"/>
        </w:rPr>
        <w:t>Air</w:t>
      </w:r>
      <w:r>
        <w:rPr>
          <w:rFonts w:ascii="Calibri" w:eastAsia="Calibri" w:hAnsi="Calibri" w:cs="Calibri"/>
          <w:spacing w:val="-8"/>
          <w:sz w:val="20"/>
          <w:szCs w:val="20"/>
        </w:rPr>
        <w:t xml:space="preserve"> </w:t>
      </w:r>
      <w:r>
        <w:rPr>
          <w:rFonts w:ascii="Calibri" w:eastAsia="Calibri" w:hAnsi="Calibri" w:cs="Calibri"/>
          <w:sz w:val="20"/>
          <w:szCs w:val="20"/>
        </w:rPr>
        <w:t>Q</w:t>
      </w:r>
      <w:r>
        <w:rPr>
          <w:rFonts w:ascii="Calibri" w:eastAsia="Calibri" w:hAnsi="Calibri" w:cs="Calibri"/>
          <w:spacing w:val="1"/>
          <w:sz w:val="20"/>
          <w:szCs w:val="20"/>
        </w:rPr>
        <w:t>u</w:t>
      </w:r>
      <w:r>
        <w:rPr>
          <w:rFonts w:ascii="Calibri" w:eastAsia="Calibri" w:hAnsi="Calibri" w:cs="Calibri"/>
          <w:sz w:val="20"/>
          <w:szCs w:val="20"/>
        </w:rPr>
        <w:t>ality</w:t>
      </w:r>
      <w:r>
        <w:rPr>
          <w:rFonts w:ascii="Calibri" w:eastAsia="Calibri" w:hAnsi="Calibri" w:cs="Calibri"/>
          <w:spacing w:val="-8"/>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n</w:t>
      </w:r>
      <w:r>
        <w:rPr>
          <w:rFonts w:ascii="Calibri" w:eastAsia="Calibri" w:hAnsi="Calibri" w:cs="Calibri"/>
          <w:sz w:val="20"/>
          <w:szCs w:val="20"/>
        </w:rPr>
        <w:t>age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9"/>
          <w:sz w:val="20"/>
          <w:szCs w:val="20"/>
        </w:rPr>
        <w:t xml:space="preserve"> </w:t>
      </w:r>
      <w:r>
        <w:rPr>
          <w:rFonts w:ascii="Calibri" w:eastAsia="Calibri" w:hAnsi="Calibri" w:cs="Calibri"/>
          <w:sz w:val="20"/>
          <w:szCs w:val="20"/>
        </w:rPr>
        <w:t>Poli</w:t>
      </w:r>
      <w:r>
        <w:rPr>
          <w:rFonts w:ascii="Calibri" w:eastAsia="Calibri" w:hAnsi="Calibri" w:cs="Calibri"/>
          <w:spacing w:val="-1"/>
          <w:sz w:val="20"/>
          <w:szCs w:val="20"/>
        </w:rPr>
        <w:t>c</w:t>
      </w:r>
      <w:r>
        <w:rPr>
          <w:rFonts w:ascii="Calibri" w:eastAsia="Calibri" w:hAnsi="Calibri" w:cs="Calibri"/>
          <w:sz w:val="20"/>
          <w:szCs w:val="20"/>
        </w:rPr>
        <w:t>y</w:t>
      </w:r>
    </w:p>
    <w:p w14:paraId="59914E7D" w14:textId="77777777" w:rsidR="007C62E7" w:rsidRDefault="007C62E7" w:rsidP="005B3361">
      <w:pPr>
        <w:numPr>
          <w:ilvl w:val="1"/>
          <w:numId w:val="7"/>
        </w:numPr>
        <w:tabs>
          <w:tab w:val="left" w:pos="833"/>
        </w:tabs>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PBAA</w:t>
      </w:r>
      <w:r>
        <w:rPr>
          <w:rFonts w:ascii="Calibri" w:eastAsia="Calibri" w:hAnsi="Calibri" w:cs="Calibri"/>
          <w:spacing w:val="1"/>
          <w:sz w:val="20"/>
          <w:szCs w:val="20"/>
        </w:rPr>
        <w:t>D</w:t>
      </w:r>
      <w:r>
        <w:rPr>
          <w:rFonts w:ascii="Calibri" w:eastAsia="Calibri" w:hAnsi="Calibri" w:cs="Calibri"/>
          <w:sz w:val="20"/>
          <w:szCs w:val="20"/>
        </w:rPr>
        <w:t>4</w:t>
      </w:r>
      <w:r>
        <w:rPr>
          <w:rFonts w:ascii="Calibri" w:eastAsia="Calibri" w:hAnsi="Calibri" w:cs="Calibri"/>
          <w:spacing w:val="-15"/>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b</w:t>
      </w:r>
      <w:r>
        <w:rPr>
          <w:rFonts w:ascii="Calibri" w:eastAsia="Calibri" w:hAnsi="Calibri" w:cs="Calibri"/>
          <w:sz w:val="20"/>
          <w:szCs w:val="20"/>
        </w:rPr>
        <w:t>ic</w:t>
      </w:r>
      <w:r>
        <w:rPr>
          <w:rFonts w:ascii="Calibri" w:eastAsia="Calibri" w:hAnsi="Calibri" w:cs="Calibri"/>
          <w:spacing w:val="-1"/>
          <w:sz w:val="20"/>
          <w:szCs w:val="20"/>
        </w:rPr>
        <w:t>i</w:t>
      </w:r>
      <w:r>
        <w:rPr>
          <w:rFonts w:ascii="Calibri" w:eastAsia="Calibri" w:hAnsi="Calibri" w:cs="Calibri"/>
          <w:sz w:val="20"/>
          <w:szCs w:val="20"/>
        </w:rPr>
        <w:t>de</w:t>
      </w:r>
      <w:r>
        <w:rPr>
          <w:rFonts w:ascii="Calibri" w:eastAsia="Calibri" w:hAnsi="Calibri" w:cs="Calibri"/>
          <w:spacing w:val="-14"/>
          <w:sz w:val="20"/>
          <w:szCs w:val="20"/>
        </w:rPr>
        <w:t xml:space="preserve"> </w:t>
      </w:r>
      <w:r>
        <w:rPr>
          <w:rFonts w:ascii="Calibri" w:eastAsia="Calibri" w:hAnsi="Calibri" w:cs="Calibri"/>
          <w:sz w:val="20"/>
          <w:szCs w:val="20"/>
        </w:rPr>
        <w:t>Manage</w:t>
      </w:r>
      <w:r>
        <w:rPr>
          <w:rFonts w:ascii="Calibri" w:eastAsia="Calibri" w:hAnsi="Calibri" w:cs="Calibri"/>
          <w:spacing w:val="1"/>
          <w:sz w:val="20"/>
          <w:szCs w:val="20"/>
        </w:rPr>
        <w:t>m</w:t>
      </w:r>
      <w:r>
        <w:rPr>
          <w:rFonts w:ascii="Calibri" w:eastAsia="Calibri" w:hAnsi="Calibri" w:cs="Calibri"/>
          <w:spacing w:val="-1"/>
          <w:sz w:val="20"/>
          <w:szCs w:val="20"/>
        </w:rPr>
        <w:t>e</w:t>
      </w:r>
      <w:r>
        <w:rPr>
          <w:rFonts w:ascii="Calibri" w:eastAsia="Calibri" w:hAnsi="Calibri" w:cs="Calibri"/>
          <w:sz w:val="20"/>
          <w:szCs w:val="20"/>
        </w:rPr>
        <w:t>nt</w:t>
      </w:r>
    </w:p>
    <w:p w14:paraId="367D09D2" w14:textId="77777777" w:rsidR="007C62E7" w:rsidRDefault="007C62E7" w:rsidP="005B3361">
      <w:pPr>
        <w:numPr>
          <w:ilvl w:val="1"/>
          <w:numId w:val="7"/>
        </w:numPr>
        <w:tabs>
          <w:tab w:val="left" w:pos="833"/>
        </w:tabs>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ASA</w:t>
      </w:r>
      <w:r>
        <w:rPr>
          <w:rFonts w:ascii="Calibri" w:eastAsia="Calibri" w:hAnsi="Calibri" w:cs="Calibri"/>
          <w:spacing w:val="-1"/>
          <w:sz w:val="20"/>
          <w:szCs w:val="20"/>
        </w:rPr>
        <w:t>A</w:t>
      </w:r>
      <w:r>
        <w:rPr>
          <w:rFonts w:ascii="Calibri" w:eastAsia="Calibri" w:hAnsi="Calibri" w:cs="Calibri"/>
          <w:sz w:val="20"/>
          <w:szCs w:val="20"/>
        </w:rPr>
        <w:t>LO</w:t>
      </w:r>
      <w:r>
        <w:rPr>
          <w:rFonts w:ascii="Calibri" w:eastAsia="Calibri" w:hAnsi="Calibri" w:cs="Calibri"/>
          <w:spacing w:val="-5"/>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6"/>
          <w:sz w:val="20"/>
          <w:szCs w:val="20"/>
        </w:rPr>
        <w:t xml:space="preserve"> </w:t>
      </w:r>
      <w:r>
        <w:rPr>
          <w:rFonts w:ascii="Calibri" w:eastAsia="Calibri" w:hAnsi="Calibri" w:cs="Calibri"/>
          <w:sz w:val="20"/>
          <w:szCs w:val="20"/>
        </w:rPr>
        <w:t>S</w:t>
      </w:r>
      <w:r>
        <w:rPr>
          <w:rFonts w:ascii="Calibri" w:eastAsia="Calibri" w:hAnsi="Calibri" w:cs="Calibri"/>
          <w:spacing w:val="3"/>
          <w:sz w:val="20"/>
          <w:szCs w:val="20"/>
        </w:rPr>
        <w:t>a</w:t>
      </w:r>
      <w:r>
        <w:rPr>
          <w:rFonts w:ascii="Calibri" w:eastAsia="Calibri" w:hAnsi="Calibri" w:cs="Calibri"/>
          <w:spacing w:val="-1"/>
          <w:sz w:val="20"/>
          <w:szCs w:val="20"/>
        </w:rPr>
        <w:t>f</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2"/>
          <w:sz w:val="20"/>
          <w:szCs w:val="20"/>
        </w:rPr>
        <w:t>U</w:t>
      </w:r>
      <w:r>
        <w:rPr>
          <w:rFonts w:ascii="Calibri" w:eastAsia="Calibri" w:hAnsi="Calibri" w:cs="Calibri"/>
          <w:spacing w:val="-1"/>
          <w:sz w:val="20"/>
          <w:szCs w:val="20"/>
        </w:rPr>
        <w:t>s</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3"/>
          <w:sz w:val="20"/>
          <w:szCs w:val="20"/>
        </w:rPr>
        <w:t>o</w:t>
      </w:r>
      <w:r>
        <w:rPr>
          <w:rFonts w:ascii="Calibri" w:eastAsia="Calibri" w:hAnsi="Calibri" w:cs="Calibri"/>
          <w:sz w:val="20"/>
          <w:szCs w:val="20"/>
        </w:rPr>
        <w:t>f</w:t>
      </w:r>
      <w:r>
        <w:rPr>
          <w:rFonts w:ascii="Calibri" w:eastAsia="Calibri" w:hAnsi="Calibri" w:cs="Calibri"/>
          <w:spacing w:val="-6"/>
          <w:sz w:val="20"/>
          <w:szCs w:val="20"/>
        </w:rPr>
        <w:t xml:space="preserve"> </w:t>
      </w:r>
      <w:r>
        <w:rPr>
          <w:rFonts w:ascii="Calibri" w:eastAsia="Calibri" w:hAnsi="Calibri" w:cs="Calibri"/>
          <w:spacing w:val="3"/>
          <w:sz w:val="20"/>
          <w:szCs w:val="20"/>
        </w:rPr>
        <w:t>P</w:t>
      </w:r>
      <w:r>
        <w:rPr>
          <w:rFonts w:ascii="Calibri" w:eastAsia="Calibri" w:hAnsi="Calibri" w:cs="Calibri"/>
          <w:spacing w:val="-1"/>
          <w:sz w:val="20"/>
          <w:szCs w:val="20"/>
        </w:rPr>
        <w:t>es</w:t>
      </w:r>
      <w:r>
        <w:rPr>
          <w:rFonts w:ascii="Calibri" w:eastAsia="Calibri" w:hAnsi="Calibri" w:cs="Calibri"/>
          <w:sz w:val="20"/>
          <w:szCs w:val="20"/>
        </w:rPr>
        <w:t>tici</w:t>
      </w:r>
      <w:r>
        <w:rPr>
          <w:rFonts w:ascii="Calibri" w:eastAsia="Calibri" w:hAnsi="Calibri" w:cs="Calibri"/>
          <w:spacing w:val="3"/>
          <w:sz w:val="20"/>
          <w:szCs w:val="20"/>
        </w:rPr>
        <w:t>d</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6"/>
          <w:sz w:val="20"/>
          <w:szCs w:val="20"/>
        </w:rPr>
        <w:t xml:space="preserve"> </w:t>
      </w:r>
      <w:r>
        <w:rPr>
          <w:rFonts w:ascii="Calibri" w:eastAsia="Calibri" w:hAnsi="Calibri" w:cs="Calibri"/>
          <w:spacing w:val="1"/>
          <w:sz w:val="20"/>
          <w:szCs w:val="20"/>
        </w:rPr>
        <w: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b</w:t>
      </w:r>
      <w:r>
        <w:rPr>
          <w:rFonts w:ascii="Calibri" w:eastAsia="Calibri" w:hAnsi="Calibri" w:cs="Calibri"/>
          <w:sz w:val="20"/>
          <w:szCs w:val="20"/>
        </w:rPr>
        <w:t>ic</w:t>
      </w:r>
      <w:r>
        <w:rPr>
          <w:rFonts w:ascii="Calibri" w:eastAsia="Calibri" w:hAnsi="Calibri" w:cs="Calibri"/>
          <w:spacing w:val="-1"/>
          <w:sz w:val="20"/>
          <w:szCs w:val="20"/>
        </w:rPr>
        <w:t>i</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s</w:t>
      </w:r>
    </w:p>
    <w:p w14:paraId="75EE9327" w14:textId="77777777" w:rsidR="007C62E7" w:rsidRDefault="007C62E7" w:rsidP="005B3361">
      <w:pPr>
        <w:numPr>
          <w:ilvl w:val="1"/>
          <w:numId w:val="7"/>
        </w:numPr>
        <w:tabs>
          <w:tab w:val="left" w:pos="833"/>
        </w:tabs>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PBAA</w:t>
      </w:r>
      <w:r>
        <w:rPr>
          <w:rFonts w:ascii="Calibri" w:eastAsia="Calibri" w:hAnsi="Calibri" w:cs="Calibri"/>
          <w:spacing w:val="1"/>
          <w:sz w:val="20"/>
          <w:szCs w:val="20"/>
        </w:rPr>
        <w:t>A</w:t>
      </w:r>
      <w:r>
        <w:rPr>
          <w:rFonts w:ascii="Calibri" w:eastAsia="Calibri" w:hAnsi="Calibri" w:cs="Calibri"/>
          <w:sz w:val="20"/>
          <w:szCs w:val="20"/>
        </w:rPr>
        <w:t>8</w:t>
      </w:r>
      <w:r>
        <w:rPr>
          <w:rFonts w:ascii="Calibri" w:eastAsia="Calibri" w:hAnsi="Calibri" w:cs="Calibri"/>
          <w:spacing w:val="-9"/>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z w:val="20"/>
          <w:szCs w:val="20"/>
        </w:rPr>
        <w:t>rgy</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8"/>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8"/>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o</w:t>
      </w:r>
      <w:r>
        <w:rPr>
          <w:rFonts w:ascii="Calibri" w:eastAsia="Calibri" w:hAnsi="Calibri" w:cs="Calibri"/>
          <w:sz w:val="20"/>
          <w:szCs w:val="20"/>
        </w:rPr>
        <w:t>li</w:t>
      </w:r>
      <w:r>
        <w:rPr>
          <w:rFonts w:ascii="Calibri" w:eastAsia="Calibri" w:hAnsi="Calibri" w:cs="Calibri"/>
          <w:spacing w:val="-1"/>
          <w:sz w:val="20"/>
          <w:szCs w:val="20"/>
        </w:rPr>
        <w:t>c</w:t>
      </w:r>
      <w:r>
        <w:rPr>
          <w:rFonts w:ascii="Calibri" w:eastAsia="Calibri" w:hAnsi="Calibri" w:cs="Calibri"/>
          <w:sz w:val="20"/>
          <w:szCs w:val="20"/>
        </w:rPr>
        <w:t>y</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7"/>
          <w:sz w:val="20"/>
          <w:szCs w:val="20"/>
        </w:rPr>
        <w:t xml:space="preserve"> </w:t>
      </w:r>
      <w:r>
        <w:rPr>
          <w:rFonts w:ascii="Calibri" w:eastAsia="Calibri" w:hAnsi="Calibri" w:cs="Calibri"/>
          <w:sz w:val="20"/>
          <w:szCs w:val="20"/>
        </w:rPr>
        <w:t>Strategy</w:t>
      </w:r>
    </w:p>
    <w:p w14:paraId="5C904583" w14:textId="77777777" w:rsidR="007C62E7" w:rsidRDefault="007C62E7" w:rsidP="005B3361">
      <w:pPr>
        <w:numPr>
          <w:ilvl w:val="1"/>
          <w:numId w:val="7"/>
        </w:numPr>
        <w:tabs>
          <w:tab w:val="left" w:pos="833"/>
        </w:tabs>
        <w:spacing w:line="242" w:lineRule="exact"/>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PBAA</w:t>
      </w:r>
      <w:r>
        <w:rPr>
          <w:rFonts w:ascii="Calibri" w:eastAsia="Calibri" w:hAnsi="Calibri" w:cs="Calibri"/>
          <w:spacing w:val="1"/>
          <w:sz w:val="20"/>
          <w:szCs w:val="20"/>
        </w:rPr>
        <w:t>A</w:t>
      </w:r>
      <w:r>
        <w:rPr>
          <w:rFonts w:ascii="Calibri" w:eastAsia="Calibri" w:hAnsi="Calibri" w:cs="Calibri"/>
          <w:sz w:val="20"/>
          <w:szCs w:val="20"/>
        </w:rPr>
        <w:t>C4</w:t>
      </w:r>
      <w:r>
        <w:rPr>
          <w:rFonts w:ascii="Calibri" w:eastAsia="Calibri" w:hAnsi="Calibri" w:cs="Calibri"/>
          <w:spacing w:val="-10"/>
          <w:sz w:val="20"/>
          <w:szCs w:val="20"/>
        </w:rPr>
        <w:t xml:space="preserve"> </w:t>
      </w:r>
      <w:r>
        <w:rPr>
          <w:rFonts w:ascii="Calibri" w:eastAsia="Calibri" w:hAnsi="Calibri" w:cs="Calibri"/>
          <w:sz w:val="20"/>
          <w:szCs w:val="20"/>
        </w:rPr>
        <w:t>W</w:t>
      </w:r>
      <w:r>
        <w:rPr>
          <w:rFonts w:ascii="Calibri" w:eastAsia="Calibri" w:hAnsi="Calibri" w:cs="Calibri"/>
          <w:spacing w:val="2"/>
          <w:sz w:val="20"/>
          <w:szCs w:val="20"/>
        </w:rPr>
        <w:t>a</w:t>
      </w:r>
      <w:r>
        <w:rPr>
          <w:rFonts w:ascii="Calibri" w:eastAsia="Calibri" w:hAnsi="Calibri" w:cs="Calibri"/>
          <w:spacing w:val="-1"/>
          <w:sz w:val="20"/>
          <w:szCs w:val="20"/>
        </w:rPr>
        <w:t>s</w:t>
      </w:r>
      <w:r>
        <w:rPr>
          <w:rFonts w:ascii="Calibri" w:eastAsia="Calibri" w:hAnsi="Calibri" w:cs="Calibri"/>
          <w:sz w:val="20"/>
          <w:szCs w:val="20"/>
        </w:rPr>
        <w:t>te</w:t>
      </w:r>
      <w:r>
        <w:rPr>
          <w:rFonts w:ascii="Calibri" w:eastAsia="Calibri" w:hAnsi="Calibri" w:cs="Calibri"/>
          <w:spacing w:val="-9"/>
          <w:sz w:val="20"/>
          <w:szCs w:val="20"/>
        </w:rPr>
        <w:t xml:space="preserve"> </w:t>
      </w:r>
      <w:r>
        <w:rPr>
          <w:rFonts w:ascii="Calibri" w:eastAsia="Calibri" w:hAnsi="Calibri" w:cs="Calibri"/>
          <w:sz w:val="20"/>
          <w:szCs w:val="20"/>
        </w:rPr>
        <w:t>Manag</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8"/>
          <w:sz w:val="20"/>
          <w:szCs w:val="20"/>
        </w:rPr>
        <w:t xml:space="preserve"> </w:t>
      </w:r>
      <w:r>
        <w:rPr>
          <w:rFonts w:ascii="Calibri" w:eastAsia="Calibri" w:hAnsi="Calibri" w:cs="Calibri"/>
          <w:sz w:val="20"/>
          <w:szCs w:val="20"/>
        </w:rPr>
        <w:t>Poli</w:t>
      </w:r>
      <w:r>
        <w:rPr>
          <w:rFonts w:ascii="Calibri" w:eastAsia="Calibri" w:hAnsi="Calibri" w:cs="Calibri"/>
          <w:spacing w:val="-1"/>
          <w:sz w:val="20"/>
          <w:szCs w:val="20"/>
        </w:rPr>
        <w:t>c</w:t>
      </w:r>
      <w:r>
        <w:rPr>
          <w:rFonts w:ascii="Calibri" w:eastAsia="Calibri" w:hAnsi="Calibri" w:cs="Calibri"/>
          <w:sz w:val="20"/>
          <w:szCs w:val="20"/>
        </w:rPr>
        <w:t>y</w:t>
      </w:r>
      <w:r>
        <w:rPr>
          <w:rFonts w:ascii="Calibri" w:eastAsia="Calibri" w:hAnsi="Calibri" w:cs="Calibri"/>
          <w:spacing w:val="-8"/>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nd</w:t>
      </w:r>
      <w:r>
        <w:rPr>
          <w:rFonts w:ascii="Calibri" w:eastAsia="Calibri" w:hAnsi="Calibri" w:cs="Calibri"/>
          <w:spacing w:val="-9"/>
          <w:sz w:val="20"/>
          <w:szCs w:val="20"/>
        </w:rPr>
        <w:t xml:space="preserve"> </w:t>
      </w:r>
      <w:r>
        <w:rPr>
          <w:rFonts w:ascii="Calibri" w:eastAsia="Calibri" w:hAnsi="Calibri" w:cs="Calibri"/>
          <w:sz w:val="20"/>
          <w:szCs w:val="20"/>
        </w:rPr>
        <w:t>Strategy</w:t>
      </w:r>
    </w:p>
    <w:p w14:paraId="25C7A6A8" w14:textId="77777777" w:rsidR="007C62E7" w:rsidRDefault="007C62E7" w:rsidP="005B3361">
      <w:pPr>
        <w:numPr>
          <w:ilvl w:val="1"/>
          <w:numId w:val="7"/>
        </w:numPr>
        <w:tabs>
          <w:tab w:val="left" w:pos="833"/>
        </w:tabs>
        <w:spacing w:before="1"/>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PBAA</w:t>
      </w:r>
      <w:r>
        <w:rPr>
          <w:rFonts w:ascii="Calibri" w:eastAsia="Calibri" w:hAnsi="Calibri" w:cs="Calibri"/>
          <w:spacing w:val="1"/>
          <w:sz w:val="20"/>
          <w:szCs w:val="20"/>
        </w:rPr>
        <w:t>A</w:t>
      </w:r>
      <w:r>
        <w:rPr>
          <w:rFonts w:ascii="Calibri" w:eastAsia="Calibri" w:hAnsi="Calibri" w:cs="Calibri"/>
          <w:sz w:val="20"/>
          <w:szCs w:val="20"/>
        </w:rPr>
        <w:t>6</w:t>
      </w:r>
      <w:r>
        <w:rPr>
          <w:rFonts w:ascii="Calibri" w:eastAsia="Calibri" w:hAnsi="Calibri" w:cs="Calibri"/>
          <w:spacing w:val="-12"/>
          <w:sz w:val="20"/>
          <w:szCs w:val="20"/>
        </w:rPr>
        <w:t xml:space="preserve"> </w:t>
      </w:r>
      <w:r>
        <w:rPr>
          <w:rFonts w:ascii="Calibri" w:eastAsia="Calibri" w:hAnsi="Calibri" w:cs="Calibri"/>
          <w:sz w:val="20"/>
          <w:szCs w:val="20"/>
        </w:rPr>
        <w:t>Coal</w:t>
      </w:r>
      <w:r>
        <w:rPr>
          <w:rFonts w:ascii="Calibri" w:eastAsia="Calibri" w:hAnsi="Calibri" w:cs="Calibri"/>
          <w:spacing w:val="-12"/>
          <w:sz w:val="20"/>
          <w:szCs w:val="20"/>
        </w:rPr>
        <w:t xml:space="preserve"> </w:t>
      </w:r>
      <w:r>
        <w:rPr>
          <w:rFonts w:ascii="Calibri" w:eastAsia="Calibri" w:hAnsi="Calibri" w:cs="Calibri"/>
          <w:sz w:val="20"/>
          <w:szCs w:val="20"/>
        </w:rPr>
        <w:t>Utiliza</w:t>
      </w:r>
      <w:r>
        <w:rPr>
          <w:rFonts w:ascii="Calibri" w:eastAsia="Calibri" w:hAnsi="Calibri" w:cs="Calibri"/>
          <w:spacing w:val="1"/>
          <w:sz w:val="20"/>
          <w:szCs w:val="20"/>
        </w:rPr>
        <w:t>t</w:t>
      </w:r>
      <w:r>
        <w:rPr>
          <w:rFonts w:ascii="Calibri" w:eastAsia="Calibri" w:hAnsi="Calibri" w:cs="Calibri"/>
          <w:sz w:val="20"/>
          <w:szCs w:val="20"/>
        </w:rPr>
        <w:t>ion</w:t>
      </w:r>
    </w:p>
    <w:p w14:paraId="77513C5E" w14:textId="77777777" w:rsidR="007C62E7" w:rsidRDefault="007C62E7" w:rsidP="005B3361">
      <w:pPr>
        <w:numPr>
          <w:ilvl w:val="1"/>
          <w:numId w:val="7"/>
        </w:numPr>
        <w:tabs>
          <w:tab w:val="left" w:pos="833"/>
        </w:tabs>
        <w:ind w:left="833"/>
        <w:rPr>
          <w:rFonts w:ascii="Calibri" w:eastAsia="Calibri" w:hAnsi="Calibri" w:cs="Calibri"/>
          <w:sz w:val="20"/>
          <w:szCs w:val="20"/>
        </w:rPr>
      </w:pPr>
      <w:r>
        <w:rPr>
          <w:rFonts w:ascii="Calibri" w:eastAsia="Calibri" w:hAnsi="Calibri" w:cs="Calibri"/>
          <w:spacing w:val="-1"/>
          <w:sz w:val="20"/>
          <w:szCs w:val="20"/>
        </w:rPr>
        <w:t>G</w:t>
      </w:r>
      <w:r>
        <w:rPr>
          <w:rFonts w:ascii="Calibri" w:eastAsia="Calibri" w:hAnsi="Calibri" w:cs="Calibri"/>
          <w:sz w:val="20"/>
          <w:szCs w:val="20"/>
        </w:rPr>
        <w:t>EM6</w:t>
      </w:r>
      <w:r>
        <w:rPr>
          <w:rFonts w:ascii="Calibri" w:eastAsia="Calibri" w:hAnsi="Calibri" w:cs="Calibri"/>
          <w:spacing w:val="-8"/>
          <w:sz w:val="20"/>
          <w:szCs w:val="20"/>
        </w:rPr>
        <w:t xml:space="preserve"> </w:t>
      </w:r>
      <w:r>
        <w:rPr>
          <w:rFonts w:ascii="Calibri" w:eastAsia="Calibri" w:hAnsi="Calibri" w:cs="Calibri"/>
          <w:sz w:val="20"/>
          <w:szCs w:val="20"/>
        </w:rPr>
        <w:t>An</w:t>
      </w:r>
      <w:r>
        <w:rPr>
          <w:rFonts w:ascii="Calibri" w:eastAsia="Calibri" w:hAnsi="Calibri" w:cs="Calibri"/>
          <w:spacing w:val="-6"/>
          <w:sz w:val="20"/>
          <w:szCs w:val="20"/>
        </w:rPr>
        <w:t xml:space="preserve"> </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8"/>
          <w:sz w:val="20"/>
          <w:szCs w:val="20"/>
        </w:rPr>
        <w:t xml:space="preserve"> </w:t>
      </w:r>
      <w:r>
        <w:rPr>
          <w:rFonts w:ascii="Calibri" w:eastAsia="Calibri" w:hAnsi="Calibri" w:cs="Calibri"/>
          <w:sz w:val="20"/>
          <w:szCs w:val="20"/>
        </w:rPr>
        <w:t>Purcha</w:t>
      </w:r>
      <w:r>
        <w:rPr>
          <w:rFonts w:ascii="Calibri" w:eastAsia="Calibri" w:hAnsi="Calibri" w:cs="Calibri"/>
          <w:spacing w:val="1"/>
          <w:sz w:val="20"/>
          <w:szCs w:val="20"/>
        </w:rPr>
        <w:t>s</w:t>
      </w:r>
      <w:r>
        <w:rPr>
          <w:rFonts w:ascii="Calibri" w:eastAsia="Calibri" w:hAnsi="Calibri" w:cs="Calibri"/>
          <w:sz w:val="20"/>
          <w:szCs w:val="20"/>
        </w:rPr>
        <w:t>ing</w:t>
      </w:r>
      <w:r>
        <w:rPr>
          <w:rFonts w:ascii="Calibri" w:eastAsia="Calibri" w:hAnsi="Calibri" w:cs="Calibri"/>
          <w:spacing w:val="-7"/>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o</w:t>
      </w:r>
      <w:r>
        <w:rPr>
          <w:rFonts w:ascii="Calibri" w:eastAsia="Calibri" w:hAnsi="Calibri" w:cs="Calibri"/>
          <w:sz w:val="20"/>
          <w:szCs w:val="20"/>
        </w:rPr>
        <w:t>li</w:t>
      </w:r>
      <w:r>
        <w:rPr>
          <w:rFonts w:ascii="Calibri" w:eastAsia="Calibri" w:hAnsi="Calibri" w:cs="Calibri"/>
          <w:spacing w:val="-1"/>
          <w:sz w:val="20"/>
          <w:szCs w:val="20"/>
        </w:rPr>
        <w:t>c</w:t>
      </w:r>
      <w:r>
        <w:rPr>
          <w:rFonts w:ascii="Calibri" w:eastAsia="Calibri" w:hAnsi="Calibri" w:cs="Calibri"/>
          <w:sz w:val="20"/>
          <w:szCs w:val="20"/>
        </w:rPr>
        <w:t>y</w:t>
      </w:r>
      <w:r>
        <w:rPr>
          <w:rFonts w:ascii="Calibri" w:eastAsia="Calibri" w:hAnsi="Calibri" w:cs="Calibri"/>
          <w:spacing w:val="-7"/>
          <w:sz w:val="20"/>
          <w:szCs w:val="20"/>
        </w:rPr>
        <w:t xml:space="preserve"> </w:t>
      </w:r>
      <w:r>
        <w:rPr>
          <w:rFonts w:ascii="Calibri" w:eastAsia="Calibri" w:hAnsi="Calibri" w:cs="Calibri"/>
          <w:sz w:val="20"/>
          <w:szCs w:val="20"/>
        </w:rPr>
        <w:t>for</w:t>
      </w:r>
      <w:r>
        <w:rPr>
          <w:rFonts w:ascii="Calibri" w:eastAsia="Calibri" w:hAnsi="Calibri" w:cs="Calibri"/>
          <w:spacing w:val="-7"/>
          <w:sz w:val="20"/>
          <w:szCs w:val="20"/>
        </w:rPr>
        <w:t xml:space="preserve"> </w:t>
      </w:r>
      <w:r>
        <w:rPr>
          <w:rFonts w:ascii="Calibri" w:eastAsia="Calibri" w:hAnsi="Calibri" w:cs="Calibri"/>
          <w:sz w:val="20"/>
          <w:szCs w:val="20"/>
        </w:rPr>
        <w:t>Buying</w:t>
      </w:r>
      <w:r>
        <w:rPr>
          <w:rFonts w:ascii="Calibri" w:eastAsia="Calibri" w:hAnsi="Calibri" w:cs="Calibri"/>
          <w:spacing w:val="-8"/>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3"/>
          <w:sz w:val="20"/>
          <w:szCs w:val="20"/>
        </w:rPr>
        <w:t>a</w:t>
      </w:r>
      <w:r>
        <w:rPr>
          <w:rFonts w:ascii="Calibri" w:eastAsia="Calibri" w:hAnsi="Calibri" w:cs="Calibri"/>
          <w:sz w:val="20"/>
          <w:szCs w:val="20"/>
        </w:rPr>
        <w:t>lly</w:t>
      </w:r>
      <w:r>
        <w:rPr>
          <w:rFonts w:ascii="Calibri" w:eastAsia="Calibri" w:hAnsi="Calibri" w:cs="Calibri"/>
          <w:spacing w:val="-6"/>
          <w:sz w:val="20"/>
          <w:szCs w:val="20"/>
        </w:rPr>
        <w:t xml:space="preserve"> </w:t>
      </w:r>
      <w:r>
        <w:rPr>
          <w:rFonts w:ascii="Calibri" w:eastAsia="Calibri" w:hAnsi="Calibri" w:cs="Calibri"/>
          <w:sz w:val="20"/>
          <w:szCs w:val="20"/>
        </w:rPr>
        <w:t>Fri</w:t>
      </w:r>
      <w:r>
        <w:rPr>
          <w:rFonts w:ascii="Calibri" w:eastAsia="Calibri" w:hAnsi="Calibri" w:cs="Calibri"/>
          <w:spacing w:val="-2"/>
          <w:sz w:val="20"/>
          <w:szCs w:val="20"/>
        </w:rPr>
        <w:t>e</w:t>
      </w:r>
      <w:r>
        <w:rPr>
          <w:rFonts w:ascii="Calibri" w:eastAsia="Calibri" w:hAnsi="Calibri" w:cs="Calibri"/>
          <w:sz w:val="20"/>
          <w:szCs w:val="20"/>
        </w:rPr>
        <w:t>ndly</w:t>
      </w:r>
      <w:r>
        <w:rPr>
          <w:rFonts w:ascii="Calibri" w:eastAsia="Calibri" w:hAnsi="Calibri" w:cs="Calibri"/>
          <w:spacing w:val="-6"/>
          <w:sz w:val="20"/>
          <w:szCs w:val="20"/>
        </w:rPr>
        <w:t xml:space="preserve"> </w:t>
      </w:r>
      <w:r>
        <w:rPr>
          <w:rFonts w:ascii="Calibri" w:eastAsia="Calibri" w:hAnsi="Calibri" w:cs="Calibri"/>
          <w:sz w:val="20"/>
          <w:szCs w:val="20"/>
        </w:rPr>
        <w:t>Products</w:t>
      </w:r>
    </w:p>
    <w:p w14:paraId="0285CAFA" w14:textId="77777777" w:rsidR="007C62E7" w:rsidRDefault="007C62E7" w:rsidP="005B3361">
      <w:pPr>
        <w:numPr>
          <w:ilvl w:val="1"/>
          <w:numId w:val="7"/>
        </w:numPr>
        <w:tabs>
          <w:tab w:val="left" w:pos="833"/>
        </w:tabs>
        <w:spacing w:line="242" w:lineRule="exact"/>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ADA</w:t>
      </w:r>
      <w:r>
        <w:rPr>
          <w:rFonts w:ascii="Calibri" w:eastAsia="Calibri" w:hAnsi="Calibri" w:cs="Calibri"/>
          <w:spacing w:val="1"/>
          <w:sz w:val="20"/>
          <w:szCs w:val="20"/>
        </w:rPr>
        <w:t>A</w:t>
      </w:r>
      <w:r>
        <w:rPr>
          <w:rFonts w:ascii="Calibri" w:eastAsia="Calibri" w:hAnsi="Calibri" w:cs="Calibri"/>
          <w:spacing w:val="-2"/>
          <w:sz w:val="20"/>
          <w:szCs w:val="20"/>
        </w:rPr>
        <w:t>J</w:t>
      </w:r>
      <w:r>
        <w:rPr>
          <w:rFonts w:ascii="Calibri" w:eastAsia="Calibri" w:hAnsi="Calibri" w:cs="Calibri"/>
          <w:sz w:val="20"/>
          <w:szCs w:val="20"/>
        </w:rPr>
        <w:t>4</w:t>
      </w:r>
      <w:r>
        <w:rPr>
          <w:rFonts w:ascii="Calibri" w:eastAsia="Calibri" w:hAnsi="Calibri" w:cs="Calibri"/>
          <w:spacing w:val="-11"/>
          <w:sz w:val="20"/>
          <w:szCs w:val="20"/>
        </w:rPr>
        <w:t xml:space="preserve"> </w:t>
      </w:r>
      <w:r>
        <w:rPr>
          <w:rFonts w:ascii="Calibri" w:eastAsia="Calibri" w:hAnsi="Calibri" w:cs="Calibri"/>
          <w:sz w:val="20"/>
          <w:szCs w:val="20"/>
        </w:rPr>
        <w:t>Wat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0"/>
          <w:sz w:val="20"/>
          <w:szCs w:val="20"/>
        </w:rPr>
        <w:t xml:space="preserve"> </w:t>
      </w:r>
      <w:r>
        <w:rPr>
          <w:rFonts w:ascii="Calibri" w:eastAsia="Calibri" w:hAnsi="Calibri" w:cs="Calibri"/>
          <w:sz w:val="20"/>
          <w:szCs w:val="20"/>
        </w:rPr>
        <w:t>Mana</w:t>
      </w:r>
      <w:r>
        <w:rPr>
          <w:rFonts w:ascii="Calibri" w:eastAsia="Calibri" w:hAnsi="Calibri" w:cs="Calibri"/>
          <w:spacing w:val="2"/>
          <w:sz w:val="20"/>
          <w:szCs w:val="20"/>
        </w:rPr>
        <w:t>g</w:t>
      </w:r>
      <w:r>
        <w:rPr>
          <w:rFonts w:ascii="Calibri" w:eastAsia="Calibri" w:hAnsi="Calibri" w:cs="Calibri"/>
          <w:spacing w:val="-1"/>
          <w:sz w:val="20"/>
          <w:szCs w:val="20"/>
        </w:rPr>
        <w:t>e</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11"/>
          <w:sz w:val="20"/>
          <w:szCs w:val="20"/>
        </w:rPr>
        <w:t xml:space="preserve"> </w:t>
      </w:r>
      <w:r>
        <w:rPr>
          <w:rFonts w:ascii="Calibri" w:eastAsia="Calibri" w:hAnsi="Calibri" w:cs="Calibri"/>
          <w:sz w:val="20"/>
          <w:szCs w:val="20"/>
        </w:rPr>
        <w:t>Poli</w:t>
      </w:r>
      <w:r>
        <w:rPr>
          <w:rFonts w:ascii="Calibri" w:eastAsia="Calibri" w:hAnsi="Calibri" w:cs="Calibri"/>
          <w:spacing w:val="-1"/>
          <w:sz w:val="20"/>
          <w:szCs w:val="20"/>
        </w:rPr>
        <w:t>c</w:t>
      </w:r>
      <w:r>
        <w:rPr>
          <w:rFonts w:ascii="Calibri" w:eastAsia="Calibri" w:hAnsi="Calibri" w:cs="Calibri"/>
          <w:sz w:val="20"/>
          <w:szCs w:val="20"/>
        </w:rPr>
        <w:t>y</w:t>
      </w:r>
    </w:p>
    <w:p w14:paraId="61C890CA" w14:textId="77777777" w:rsidR="007C62E7" w:rsidRDefault="007C62E7" w:rsidP="005B3361">
      <w:pPr>
        <w:numPr>
          <w:ilvl w:val="1"/>
          <w:numId w:val="7"/>
        </w:numPr>
        <w:tabs>
          <w:tab w:val="left" w:pos="833"/>
        </w:tabs>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ADA</w:t>
      </w:r>
      <w:r>
        <w:rPr>
          <w:rFonts w:ascii="Calibri" w:eastAsia="Calibri" w:hAnsi="Calibri" w:cs="Calibri"/>
          <w:spacing w:val="1"/>
          <w:sz w:val="20"/>
          <w:szCs w:val="20"/>
        </w:rPr>
        <w:t>A</w:t>
      </w:r>
      <w:r>
        <w:rPr>
          <w:rFonts w:ascii="Calibri" w:eastAsia="Calibri" w:hAnsi="Calibri" w:cs="Calibri"/>
          <w:spacing w:val="-2"/>
          <w:sz w:val="20"/>
          <w:szCs w:val="20"/>
        </w:rPr>
        <w:t>J</w:t>
      </w:r>
      <w:r>
        <w:rPr>
          <w:rFonts w:ascii="Calibri" w:eastAsia="Calibri" w:hAnsi="Calibri" w:cs="Calibri"/>
          <w:sz w:val="20"/>
          <w:szCs w:val="20"/>
        </w:rPr>
        <w:t>5</w:t>
      </w:r>
      <w:r>
        <w:rPr>
          <w:rFonts w:ascii="Calibri" w:eastAsia="Calibri" w:hAnsi="Calibri" w:cs="Calibri"/>
          <w:spacing w:val="-11"/>
          <w:sz w:val="20"/>
          <w:szCs w:val="20"/>
        </w:rPr>
        <w:t xml:space="preserve"> </w:t>
      </w:r>
      <w:r>
        <w:rPr>
          <w:rFonts w:ascii="Calibri" w:eastAsia="Calibri" w:hAnsi="Calibri" w:cs="Calibri"/>
          <w:sz w:val="20"/>
          <w:szCs w:val="20"/>
        </w:rPr>
        <w:t>W</w:t>
      </w:r>
      <w:r>
        <w:rPr>
          <w:rFonts w:ascii="Calibri" w:eastAsia="Calibri" w:hAnsi="Calibri" w:cs="Calibri"/>
          <w:spacing w:val="2"/>
          <w:sz w:val="20"/>
          <w:szCs w:val="20"/>
        </w:rPr>
        <w:t>a</w:t>
      </w:r>
      <w:r>
        <w:rPr>
          <w:rFonts w:ascii="Calibri" w:eastAsia="Calibri" w:hAnsi="Calibri" w:cs="Calibri"/>
          <w:spacing w:val="-1"/>
          <w:sz w:val="20"/>
          <w:szCs w:val="20"/>
        </w:rPr>
        <w:t>s</w:t>
      </w:r>
      <w:r>
        <w:rPr>
          <w:rFonts w:ascii="Calibri" w:eastAsia="Calibri" w:hAnsi="Calibri" w:cs="Calibri"/>
          <w:sz w:val="20"/>
          <w:szCs w:val="20"/>
        </w:rPr>
        <w:t>te</w:t>
      </w:r>
      <w:r>
        <w:rPr>
          <w:rFonts w:ascii="Calibri" w:eastAsia="Calibri" w:hAnsi="Calibri" w:cs="Calibri"/>
          <w:spacing w:val="-11"/>
          <w:sz w:val="20"/>
          <w:szCs w:val="20"/>
        </w:rPr>
        <w:t xml:space="preserve"> </w:t>
      </w:r>
      <w:r>
        <w:rPr>
          <w:rFonts w:ascii="Calibri" w:eastAsia="Calibri" w:hAnsi="Calibri" w:cs="Calibri"/>
          <w:sz w:val="20"/>
          <w:szCs w:val="20"/>
        </w:rPr>
        <w:t>Manag</w:t>
      </w:r>
      <w:r>
        <w:rPr>
          <w:rFonts w:ascii="Calibri" w:eastAsia="Calibri" w:hAnsi="Calibri" w:cs="Calibri"/>
          <w:spacing w:val="1"/>
          <w:sz w:val="20"/>
          <w:szCs w:val="20"/>
        </w:rPr>
        <w:t>em</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8"/>
          <w:sz w:val="20"/>
          <w:szCs w:val="20"/>
        </w:rPr>
        <w:t xml:space="preserve"> </w:t>
      </w:r>
      <w:r>
        <w:rPr>
          <w:rFonts w:ascii="Calibri" w:eastAsia="Calibri" w:hAnsi="Calibri" w:cs="Calibri"/>
          <w:sz w:val="20"/>
          <w:szCs w:val="20"/>
        </w:rPr>
        <w:t>Poli</w:t>
      </w:r>
      <w:r>
        <w:rPr>
          <w:rFonts w:ascii="Calibri" w:eastAsia="Calibri" w:hAnsi="Calibri" w:cs="Calibri"/>
          <w:spacing w:val="-1"/>
          <w:sz w:val="20"/>
          <w:szCs w:val="20"/>
        </w:rPr>
        <w:t>c</w:t>
      </w:r>
      <w:r>
        <w:rPr>
          <w:rFonts w:ascii="Calibri" w:eastAsia="Calibri" w:hAnsi="Calibri" w:cs="Calibri"/>
          <w:sz w:val="20"/>
          <w:szCs w:val="20"/>
        </w:rPr>
        <w:t>y</w:t>
      </w:r>
    </w:p>
    <w:p w14:paraId="66678986" w14:textId="77777777" w:rsidR="007C62E7" w:rsidRDefault="007C62E7" w:rsidP="005B3361">
      <w:pPr>
        <w:numPr>
          <w:ilvl w:val="1"/>
          <w:numId w:val="7"/>
        </w:numPr>
        <w:tabs>
          <w:tab w:val="left" w:pos="833"/>
        </w:tabs>
        <w:ind w:left="833"/>
        <w:rPr>
          <w:rFonts w:ascii="Calibri" w:eastAsia="Calibri" w:hAnsi="Calibri" w:cs="Calibri"/>
          <w:sz w:val="20"/>
          <w:szCs w:val="20"/>
        </w:rPr>
      </w:pPr>
      <w:r>
        <w:rPr>
          <w:rFonts w:ascii="Calibri" w:eastAsia="Calibri" w:hAnsi="Calibri" w:cs="Calibri"/>
          <w:sz w:val="20"/>
          <w:szCs w:val="20"/>
        </w:rPr>
        <w:t>ES</w:t>
      </w:r>
      <w:r>
        <w:rPr>
          <w:rFonts w:ascii="Calibri" w:eastAsia="Calibri" w:hAnsi="Calibri" w:cs="Calibri"/>
          <w:spacing w:val="-1"/>
          <w:sz w:val="20"/>
          <w:szCs w:val="20"/>
        </w:rPr>
        <w:t>K</w:t>
      </w:r>
      <w:r>
        <w:rPr>
          <w:rFonts w:ascii="Calibri" w:eastAsia="Calibri" w:hAnsi="Calibri" w:cs="Calibri"/>
          <w:sz w:val="20"/>
          <w:szCs w:val="20"/>
        </w:rPr>
        <w:t>ADAA</w:t>
      </w:r>
      <w:r>
        <w:rPr>
          <w:rFonts w:ascii="Calibri" w:eastAsia="Calibri" w:hAnsi="Calibri" w:cs="Calibri"/>
          <w:spacing w:val="2"/>
          <w:sz w:val="20"/>
          <w:szCs w:val="20"/>
        </w:rPr>
        <w:t>P</w:t>
      </w:r>
      <w:r>
        <w:rPr>
          <w:rFonts w:ascii="Calibri" w:eastAsia="Calibri" w:hAnsi="Calibri" w:cs="Calibri"/>
          <w:sz w:val="20"/>
          <w:szCs w:val="20"/>
        </w:rPr>
        <w:t>7</w:t>
      </w:r>
      <w:r>
        <w:rPr>
          <w:rFonts w:ascii="Calibri" w:eastAsia="Calibri" w:hAnsi="Calibri" w:cs="Calibri"/>
          <w:spacing w:val="-10"/>
          <w:sz w:val="20"/>
          <w:szCs w:val="20"/>
        </w:rPr>
        <w:t xml:space="preserve"> </w:t>
      </w:r>
      <w:r>
        <w:rPr>
          <w:rFonts w:ascii="Calibri" w:eastAsia="Calibri" w:hAnsi="Calibri" w:cs="Calibri"/>
          <w:sz w:val="20"/>
          <w:szCs w:val="20"/>
        </w:rPr>
        <w:t>I</w:t>
      </w:r>
      <w:r>
        <w:rPr>
          <w:rFonts w:ascii="Calibri" w:eastAsia="Calibri" w:hAnsi="Calibri" w:cs="Calibri"/>
          <w:spacing w:val="1"/>
          <w:sz w:val="20"/>
          <w:szCs w:val="20"/>
        </w:rPr>
        <w:t>n</w:t>
      </w:r>
      <w:r>
        <w:rPr>
          <w:rFonts w:ascii="Calibri" w:eastAsia="Calibri" w:hAnsi="Calibri" w:cs="Calibri"/>
          <w:spacing w:val="-2"/>
          <w:sz w:val="20"/>
          <w:szCs w:val="20"/>
        </w:rPr>
        <w:t>v</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tigation</w:t>
      </w:r>
      <w:r>
        <w:rPr>
          <w:rFonts w:ascii="Calibri" w:eastAsia="Calibri" w:hAnsi="Calibri" w:cs="Calibri"/>
          <w:spacing w:val="-8"/>
          <w:sz w:val="20"/>
          <w:szCs w:val="20"/>
        </w:rPr>
        <w:t xml:space="preserve"> </w:t>
      </w:r>
      <w:r>
        <w:rPr>
          <w:rFonts w:ascii="Calibri" w:eastAsia="Calibri" w:hAnsi="Calibri" w:cs="Calibri"/>
          <w:sz w:val="20"/>
          <w:szCs w:val="20"/>
        </w:rPr>
        <w:t>of</w:t>
      </w:r>
      <w:r>
        <w:rPr>
          <w:rFonts w:ascii="Calibri" w:eastAsia="Calibri" w:hAnsi="Calibri" w:cs="Calibri"/>
          <w:spacing w:val="-8"/>
          <w:sz w:val="20"/>
          <w:szCs w:val="20"/>
        </w:rPr>
        <w:t xml:space="preserve"> </w:t>
      </w:r>
      <w:r>
        <w:rPr>
          <w:rFonts w:ascii="Calibri" w:eastAsia="Calibri" w:hAnsi="Calibri" w:cs="Calibri"/>
          <w:sz w:val="20"/>
          <w:szCs w:val="20"/>
        </w:rPr>
        <w:t>Major</w:t>
      </w:r>
      <w:r>
        <w:rPr>
          <w:rFonts w:ascii="Calibri" w:eastAsia="Calibri" w:hAnsi="Calibri" w:cs="Calibri"/>
          <w:spacing w:val="-9"/>
          <w:sz w:val="20"/>
          <w:szCs w:val="20"/>
        </w:rPr>
        <w:t xml:space="preserve"> </w:t>
      </w:r>
      <w:r>
        <w:rPr>
          <w:rFonts w:ascii="Calibri" w:eastAsia="Calibri" w:hAnsi="Calibri" w:cs="Calibri"/>
          <w:sz w:val="20"/>
          <w:szCs w:val="20"/>
        </w:rPr>
        <w:t>Incidents</w:t>
      </w:r>
    </w:p>
    <w:p w14:paraId="2D13B8FD" w14:textId="77777777" w:rsidR="007C62E7" w:rsidRDefault="007C62E7" w:rsidP="005B3361">
      <w:pPr>
        <w:numPr>
          <w:ilvl w:val="1"/>
          <w:numId w:val="7"/>
        </w:numPr>
        <w:tabs>
          <w:tab w:val="left" w:pos="833"/>
        </w:tabs>
        <w:ind w:left="833"/>
        <w:rPr>
          <w:rFonts w:ascii="Calibri" w:eastAsia="Calibri" w:hAnsi="Calibri" w:cs="Calibri"/>
          <w:sz w:val="20"/>
          <w:szCs w:val="20"/>
        </w:rPr>
      </w:pPr>
      <w:r>
        <w:rPr>
          <w:rFonts w:ascii="Calibri" w:eastAsia="Calibri" w:hAnsi="Calibri" w:cs="Calibri"/>
          <w:spacing w:val="-1"/>
          <w:sz w:val="20"/>
          <w:szCs w:val="20"/>
        </w:rPr>
        <w:t>GG</w:t>
      </w:r>
      <w:r>
        <w:rPr>
          <w:rFonts w:ascii="Calibri" w:eastAsia="Calibri" w:hAnsi="Calibri" w:cs="Calibri"/>
          <w:spacing w:val="1"/>
          <w:sz w:val="20"/>
          <w:szCs w:val="20"/>
        </w:rPr>
        <w:t>S</w:t>
      </w:r>
      <w:r>
        <w:rPr>
          <w:rFonts w:ascii="Calibri" w:eastAsia="Calibri" w:hAnsi="Calibri" w:cs="Calibri"/>
          <w:sz w:val="20"/>
          <w:szCs w:val="20"/>
        </w:rPr>
        <w:t>0350</w:t>
      </w:r>
      <w:r>
        <w:rPr>
          <w:rFonts w:ascii="Calibri" w:eastAsia="Calibri" w:hAnsi="Calibri" w:cs="Calibri"/>
          <w:spacing w:val="-8"/>
          <w:sz w:val="20"/>
          <w:szCs w:val="20"/>
        </w:rPr>
        <w:t xml:space="preserve"> </w:t>
      </w:r>
      <w:r>
        <w:rPr>
          <w:rFonts w:ascii="Calibri" w:eastAsia="Calibri" w:hAnsi="Calibri" w:cs="Calibri"/>
          <w:spacing w:val="-1"/>
          <w:sz w:val="20"/>
          <w:szCs w:val="20"/>
        </w:rPr>
        <w:t>Ge</w:t>
      </w:r>
      <w:r>
        <w:rPr>
          <w:rFonts w:ascii="Calibri" w:eastAsia="Calibri" w:hAnsi="Calibri" w:cs="Calibri"/>
          <w:spacing w:val="3"/>
          <w:sz w:val="20"/>
          <w:szCs w:val="20"/>
        </w:rPr>
        <w:t>n</w:t>
      </w:r>
      <w:r>
        <w:rPr>
          <w:rFonts w:ascii="Calibri" w:eastAsia="Calibri" w:hAnsi="Calibri" w:cs="Calibri"/>
          <w:spacing w:val="-1"/>
          <w:sz w:val="20"/>
          <w:szCs w:val="20"/>
        </w:rPr>
        <w:t>e</w:t>
      </w:r>
      <w:r>
        <w:rPr>
          <w:rFonts w:ascii="Calibri" w:eastAsia="Calibri" w:hAnsi="Calibri" w:cs="Calibri"/>
          <w:sz w:val="20"/>
          <w:szCs w:val="20"/>
        </w:rPr>
        <w:t>ration</w:t>
      </w:r>
      <w:r>
        <w:rPr>
          <w:rFonts w:ascii="Calibri" w:eastAsia="Calibri" w:hAnsi="Calibri" w:cs="Calibri"/>
          <w:spacing w:val="-8"/>
          <w:sz w:val="20"/>
          <w:szCs w:val="20"/>
        </w:rPr>
        <w:t xml:space="preserve"> </w:t>
      </w:r>
      <w:r>
        <w:rPr>
          <w:rFonts w:ascii="Calibri" w:eastAsia="Calibri" w:hAnsi="Calibri" w:cs="Calibri"/>
          <w:sz w:val="20"/>
          <w:szCs w:val="20"/>
        </w:rPr>
        <w:t>Fire</w:t>
      </w:r>
      <w:r>
        <w:rPr>
          <w:rFonts w:ascii="Calibri" w:eastAsia="Calibri" w:hAnsi="Calibri" w:cs="Calibri"/>
          <w:spacing w:val="-9"/>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i</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6"/>
          <w:sz w:val="20"/>
          <w:szCs w:val="20"/>
        </w:rPr>
        <w:t xml:space="preserve"> </w:t>
      </w:r>
      <w:r>
        <w:rPr>
          <w:rFonts w:ascii="Calibri" w:eastAsia="Calibri" w:hAnsi="Calibri" w:cs="Calibri"/>
          <w:sz w:val="20"/>
          <w:szCs w:val="20"/>
        </w:rPr>
        <w:t>Ma</w:t>
      </w:r>
      <w:r>
        <w:rPr>
          <w:rFonts w:ascii="Calibri" w:eastAsia="Calibri" w:hAnsi="Calibri" w:cs="Calibri"/>
          <w:spacing w:val="1"/>
          <w:sz w:val="20"/>
          <w:szCs w:val="20"/>
        </w:rPr>
        <w:t>n</w:t>
      </w:r>
      <w:r>
        <w:rPr>
          <w:rFonts w:ascii="Calibri" w:eastAsia="Calibri" w:hAnsi="Calibri" w:cs="Calibri"/>
          <w:sz w:val="20"/>
          <w:szCs w:val="20"/>
        </w:rPr>
        <w:t>age</w:t>
      </w:r>
      <w:r>
        <w:rPr>
          <w:rFonts w:ascii="Calibri" w:eastAsia="Calibri" w:hAnsi="Calibri" w:cs="Calibri"/>
          <w:spacing w:val="-1"/>
          <w:sz w:val="20"/>
          <w:szCs w:val="20"/>
        </w:rPr>
        <w:t>me</w:t>
      </w:r>
      <w:r>
        <w:rPr>
          <w:rFonts w:ascii="Calibri" w:eastAsia="Calibri" w:hAnsi="Calibri" w:cs="Calibri"/>
          <w:sz w:val="20"/>
          <w:szCs w:val="20"/>
        </w:rPr>
        <w:t>nt</w:t>
      </w:r>
    </w:p>
    <w:p w14:paraId="68AC9D8C" w14:textId="77777777" w:rsidR="007C62E7" w:rsidRDefault="007C62E7" w:rsidP="005B3361">
      <w:pPr>
        <w:numPr>
          <w:ilvl w:val="1"/>
          <w:numId w:val="7"/>
        </w:numPr>
        <w:tabs>
          <w:tab w:val="left" w:pos="833"/>
        </w:tabs>
        <w:spacing w:line="242" w:lineRule="exact"/>
        <w:ind w:left="833"/>
        <w:rPr>
          <w:rFonts w:ascii="Calibri" w:eastAsia="Calibri" w:hAnsi="Calibri" w:cs="Calibri"/>
          <w:sz w:val="20"/>
          <w:szCs w:val="20"/>
        </w:rPr>
      </w:pPr>
      <w:r>
        <w:rPr>
          <w:rFonts w:ascii="Calibri" w:eastAsia="Calibri" w:hAnsi="Calibri" w:cs="Calibri"/>
          <w:spacing w:val="-1"/>
          <w:sz w:val="20"/>
          <w:szCs w:val="20"/>
        </w:rPr>
        <w:t>G</w:t>
      </w:r>
      <w:r>
        <w:rPr>
          <w:rFonts w:ascii="Calibri" w:eastAsia="Calibri" w:hAnsi="Calibri" w:cs="Calibri"/>
          <w:sz w:val="20"/>
          <w:szCs w:val="20"/>
        </w:rPr>
        <w:t>EM</w:t>
      </w:r>
      <w:r>
        <w:rPr>
          <w:rFonts w:ascii="Calibri" w:eastAsia="Calibri" w:hAnsi="Calibri" w:cs="Calibri"/>
          <w:spacing w:val="-6"/>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U</w:t>
      </w:r>
      <w:r>
        <w:rPr>
          <w:rFonts w:ascii="Calibri" w:eastAsia="Calibri" w:hAnsi="Calibri" w:cs="Calibri"/>
          <w:sz w:val="20"/>
          <w:szCs w:val="20"/>
        </w:rPr>
        <w:t>LL</w:t>
      </w:r>
      <w:r>
        <w:rPr>
          <w:rFonts w:ascii="Calibri" w:eastAsia="Calibri" w:hAnsi="Calibri" w:cs="Calibri"/>
          <w:spacing w:val="3"/>
          <w:sz w:val="20"/>
          <w:szCs w:val="20"/>
        </w:rPr>
        <w:t>E</w:t>
      </w:r>
      <w:r>
        <w:rPr>
          <w:rFonts w:ascii="Calibri" w:eastAsia="Calibri" w:hAnsi="Calibri" w:cs="Calibri"/>
          <w:spacing w:val="-2"/>
          <w:sz w:val="20"/>
          <w:szCs w:val="20"/>
        </w:rPr>
        <w:t>T</w:t>
      </w:r>
      <w:r>
        <w:rPr>
          <w:rFonts w:ascii="Calibri" w:eastAsia="Calibri" w:hAnsi="Calibri" w:cs="Calibri"/>
          <w:sz w:val="20"/>
          <w:szCs w:val="20"/>
        </w:rPr>
        <w:t>IN</w:t>
      </w:r>
      <w:r>
        <w:rPr>
          <w:rFonts w:ascii="Calibri" w:eastAsia="Calibri" w:hAnsi="Calibri" w:cs="Calibri"/>
          <w:spacing w:val="-6"/>
          <w:sz w:val="20"/>
          <w:szCs w:val="20"/>
        </w:rPr>
        <w:t xml:space="preserve"> </w:t>
      </w:r>
      <w:r>
        <w:rPr>
          <w:rFonts w:ascii="Calibri" w:eastAsia="Calibri" w:hAnsi="Calibri" w:cs="Calibri"/>
          <w:sz w:val="20"/>
          <w:szCs w:val="20"/>
        </w:rPr>
        <w:t>5</w:t>
      </w:r>
      <w:r>
        <w:rPr>
          <w:rFonts w:ascii="Calibri" w:eastAsia="Calibri" w:hAnsi="Calibri" w:cs="Calibri"/>
          <w:spacing w:val="-6"/>
          <w:sz w:val="20"/>
          <w:szCs w:val="20"/>
        </w:rPr>
        <w:t xml:space="preserve"> </w:t>
      </w:r>
      <w:r>
        <w:rPr>
          <w:rFonts w:ascii="Calibri" w:eastAsia="Calibri" w:hAnsi="Calibri" w:cs="Calibri"/>
          <w:sz w:val="20"/>
          <w:szCs w:val="20"/>
        </w:rPr>
        <w:t>Probl</w:t>
      </w:r>
      <w:r>
        <w:rPr>
          <w:rFonts w:ascii="Calibri" w:eastAsia="Calibri" w:hAnsi="Calibri" w:cs="Calibri"/>
          <w:spacing w:val="-1"/>
          <w:sz w:val="20"/>
          <w:szCs w:val="20"/>
        </w:rPr>
        <w:t>e</w:t>
      </w:r>
      <w:r>
        <w:rPr>
          <w:rFonts w:ascii="Calibri" w:eastAsia="Calibri" w:hAnsi="Calibri" w:cs="Calibri"/>
          <w:sz w:val="20"/>
          <w:szCs w:val="20"/>
        </w:rPr>
        <w:t>m</w:t>
      </w:r>
      <w:r>
        <w:rPr>
          <w:rFonts w:ascii="Calibri" w:eastAsia="Calibri" w:hAnsi="Calibri" w:cs="Calibri"/>
          <w:spacing w:val="-6"/>
          <w:sz w:val="20"/>
          <w:szCs w:val="20"/>
        </w:rPr>
        <w:t xml:space="preserve"> </w:t>
      </w:r>
      <w:r>
        <w:rPr>
          <w:rFonts w:ascii="Calibri" w:eastAsia="Calibri" w:hAnsi="Calibri" w:cs="Calibri"/>
          <w:sz w:val="20"/>
          <w:szCs w:val="20"/>
        </w:rPr>
        <w:t>Pl</w:t>
      </w:r>
      <w:r>
        <w:rPr>
          <w:rFonts w:ascii="Calibri" w:eastAsia="Calibri" w:hAnsi="Calibri" w:cs="Calibri"/>
          <w:spacing w:val="2"/>
          <w:sz w:val="20"/>
          <w:szCs w:val="20"/>
        </w:rPr>
        <w:t>a</w:t>
      </w:r>
      <w:r>
        <w:rPr>
          <w:rFonts w:ascii="Calibri" w:eastAsia="Calibri" w:hAnsi="Calibri" w:cs="Calibri"/>
          <w:sz w:val="20"/>
          <w:szCs w:val="20"/>
        </w:rPr>
        <w:t>nt</w:t>
      </w:r>
      <w:r>
        <w:rPr>
          <w:rFonts w:ascii="Calibri" w:eastAsia="Calibri" w:hAnsi="Calibri" w:cs="Calibri"/>
          <w:spacing w:val="-6"/>
          <w:sz w:val="20"/>
          <w:szCs w:val="20"/>
        </w:rPr>
        <w:t xml:space="preserve"> </w:t>
      </w:r>
      <w:r>
        <w:rPr>
          <w:rFonts w:ascii="Calibri" w:eastAsia="Calibri" w:hAnsi="Calibri" w:cs="Calibri"/>
          <w:sz w:val="20"/>
          <w:szCs w:val="20"/>
        </w:rPr>
        <w:t>Sp</w:t>
      </w:r>
      <w:r>
        <w:rPr>
          <w:rFonts w:ascii="Calibri" w:eastAsia="Calibri" w:hAnsi="Calibri" w:cs="Calibri"/>
          <w:spacing w:val="-1"/>
          <w:sz w:val="20"/>
          <w:szCs w:val="20"/>
        </w:rPr>
        <w:t>e</w:t>
      </w:r>
      <w:r>
        <w:rPr>
          <w:rFonts w:ascii="Calibri" w:eastAsia="Calibri" w:hAnsi="Calibri" w:cs="Calibri"/>
          <w:sz w:val="20"/>
          <w:szCs w:val="20"/>
        </w:rPr>
        <w:t>ci</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8"/>
          <w:sz w:val="20"/>
          <w:szCs w:val="20"/>
        </w:rPr>
        <w:t xml:space="preserve"> </w:t>
      </w:r>
      <w:r>
        <w:rPr>
          <w:rFonts w:ascii="Calibri" w:eastAsia="Calibri" w:hAnsi="Calibri" w:cs="Calibri"/>
          <w:sz w:val="20"/>
          <w:szCs w:val="20"/>
        </w:rPr>
        <w:t>on</w:t>
      </w:r>
      <w:r>
        <w:rPr>
          <w:rFonts w:ascii="Calibri" w:eastAsia="Calibri" w:hAnsi="Calibri" w:cs="Calibri"/>
          <w:spacing w:val="-5"/>
          <w:sz w:val="20"/>
          <w:szCs w:val="20"/>
        </w:rPr>
        <w:t xml:space="preserve"> </w:t>
      </w:r>
      <w:r>
        <w:rPr>
          <w:rFonts w:ascii="Calibri" w:eastAsia="Calibri" w:hAnsi="Calibri" w:cs="Calibri"/>
          <w:sz w:val="20"/>
          <w:szCs w:val="20"/>
        </w:rPr>
        <w:t>G</w:t>
      </w:r>
      <w:r>
        <w:rPr>
          <w:rFonts w:ascii="Calibri" w:eastAsia="Calibri" w:hAnsi="Calibri" w:cs="Calibri"/>
          <w:spacing w:val="-2"/>
          <w:sz w:val="20"/>
          <w:szCs w:val="20"/>
        </w:rPr>
        <w:t>e</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z w:val="20"/>
          <w:szCs w:val="20"/>
        </w:rPr>
        <w:t>ration</w:t>
      </w:r>
      <w:r>
        <w:rPr>
          <w:rFonts w:ascii="Calibri" w:eastAsia="Calibri" w:hAnsi="Calibri" w:cs="Calibri"/>
          <w:spacing w:val="-6"/>
          <w:sz w:val="20"/>
          <w:szCs w:val="20"/>
        </w:rPr>
        <w:t xml:space="preserve"> </w:t>
      </w:r>
      <w:r>
        <w:rPr>
          <w:rFonts w:ascii="Calibri" w:eastAsia="Calibri" w:hAnsi="Calibri" w:cs="Calibri"/>
          <w:sz w:val="20"/>
          <w:szCs w:val="20"/>
        </w:rPr>
        <w:t>Si</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pacing w:val="-1"/>
          <w:sz w:val="20"/>
          <w:szCs w:val="20"/>
        </w:rPr>
        <w:t>s</w:t>
      </w:r>
      <w:r>
        <w:rPr>
          <w:rFonts w:ascii="Calibri" w:eastAsia="Calibri" w:hAnsi="Calibri" w:cs="Calibri"/>
          <w:sz w:val="20"/>
          <w:szCs w:val="20"/>
        </w:rPr>
        <w:t>.</w:t>
      </w:r>
    </w:p>
    <w:p w14:paraId="4124E351" w14:textId="77777777" w:rsidR="007C62E7" w:rsidRDefault="007C62E7" w:rsidP="007C62E7">
      <w:pPr>
        <w:spacing w:line="200" w:lineRule="exact"/>
        <w:rPr>
          <w:sz w:val="20"/>
          <w:szCs w:val="20"/>
        </w:rPr>
      </w:pPr>
    </w:p>
    <w:p w14:paraId="3F318400" w14:textId="77777777" w:rsidR="007C62E7" w:rsidRDefault="007C62E7" w:rsidP="007C62E7">
      <w:pPr>
        <w:spacing w:before="4" w:line="280" w:lineRule="exact"/>
        <w:rPr>
          <w:sz w:val="28"/>
          <w:szCs w:val="28"/>
        </w:rPr>
      </w:pPr>
    </w:p>
    <w:p w14:paraId="69A1CB37" w14:textId="77777777" w:rsidR="007C62E7" w:rsidRDefault="007C62E7" w:rsidP="007C62E7">
      <w:pPr>
        <w:pStyle w:val="Heading2"/>
        <w:ind w:right="6702"/>
        <w:jc w:val="both"/>
        <w:rPr>
          <w:b w:val="0"/>
          <w:bCs w:val="0"/>
        </w:rPr>
      </w:pPr>
      <w:bookmarkStart w:id="78" w:name="_bookmark91"/>
      <w:bookmarkEnd w:id="78"/>
      <w:r>
        <w:rPr>
          <w:spacing w:val="-23"/>
        </w:rPr>
        <w:t>P</w:t>
      </w:r>
      <w:r>
        <w:t>A</w:t>
      </w:r>
      <w:r>
        <w:rPr>
          <w:spacing w:val="-3"/>
        </w:rPr>
        <w:t>R</w:t>
      </w:r>
      <w:r>
        <w:t>T</w:t>
      </w:r>
      <w:r>
        <w:rPr>
          <w:spacing w:val="-14"/>
        </w:rPr>
        <w:t xml:space="preserve"> </w:t>
      </w:r>
      <w:r>
        <w:t>4:</w:t>
      </w:r>
      <w:r>
        <w:rPr>
          <w:spacing w:val="-14"/>
        </w:rPr>
        <w:t xml:space="preserve"> </w:t>
      </w:r>
      <w:r>
        <w:rPr>
          <w:spacing w:val="-25"/>
        </w:rPr>
        <w:t>A</w:t>
      </w:r>
      <w:r>
        <w:rPr>
          <w:spacing w:val="4"/>
        </w:rPr>
        <w:t>T</w:t>
      </w:r>
      <w:r>
        <w:rPr>
          <w:spacing w:val="-25"/>
        </w:rPr>
        <w:t>T</w:t>
      </w:r>
      <w:r>
        <w:rPr>
          <w:spacing w:val="-5"/>
        </w:rPr>
        <w:t>A</w:t>
      </w:r>
      <w:r>
        <w:t>CH</w:t>
      </w:r>
      <w:r>
        <w:rPr>
          <w:spacing w:val="-2"/>
        </w:rPr>
        <w:t>M</w:t>
      </w:r>
      <w:r>
        <w:t>EN</w:t>
      </w:r>
      <w:r>
        <w:rPr>
          <w:spacing w:val="-2"/>
        </w:rPr>
        <w:t>T</w:t>
      </w:r>
      <w:r>
        <w:t>S</w:t>
      </w:r>
    </w:p>
    <w:p w14:paraId="7EFDE74D" w14:textId="77777777" w:rsidR="007C62E7" w:rsidRDefault="007C62E7" w:rsidP="007C62E7">
      <w:pPr>
        <w:spacing w:before="10" w:line="140" w:lineRule="exact"/>
        <w:rPr>
          <w:sz w:val="14"/>
          <w:szCs w:val="14"/>
        </w:rPr>
      </w:pPr>
    </w:p>
    <w:p w14:paraId="6D9F6B82" w14:textId="77777777" w:rsidR="007C62E7" w:rsidRDefault="007C62E7" w:rsidP="007C62E7">
      <w:pPr>
        <w:spacing w:line="200" w:lineRule="exact"/>
        <w:rPr>
          <w:sz w:val="20"/>
          <w:szCs w:val="20"/>
        </w:rPr>
      </w:pPr>
    </w:p>
    <w:p w14:paraId="17EC41DB" w14:textId="77777777" w:rsidR="007C62E7" w:rsidRDefault="007C62E7" w:rsidP="007C62E7">
      <w:pPr>
        <w:spacing w:line="200" w:lineRule="exact"/>
        <w:rPr>
          <w:sz w:val="20"/>
          <w:szCs w:val="20"/>
        </w:rPr>
      </w:pPr>
    </w:p>
    <w:p w14:paraId="5DA72A20" w14:textId="77777777" w:rsidR="007C62E7" w:rsidRDefault="007C62E7" w:rsidP="007C62E7">
      <w:pPr>
        <w:ind w:left="113" w:right="6401"/>
        <w:jc w:val="both"/>
        <w:rPr>
          <w:rFonts w:ascii="Calibri" w:eastAsia="Calibri" w:hAnsi="Calibri" w:cs="Calibri"/>
          <w:sz w:val="24"/>
          <w:szCs w:val="24"/>
        </w:rPr>
      </w:pPr>
      <w:r>
        <w:rPr>
          <w:rFonts w:ascii="Calibri" w:eastAsia="Calibri" w:hAnsi="Calibri" w:cs="Calibri"/>
          <w:b/>
          <w:bCs/>
          <w:spacing w:val="-1"/>
          <w:sz w:val="20"/>
          <w:szCs w:val="20"/>
        </w:rPr>
        <w:t>A</w:t>
      </w:r>
      <w:r>
        <w:rPr>
          <w:rFonts w:ascii="Calibri" w:eastAsia="Calibri" w:hAnsi="Calibri" w:cs="Calibri"/>
          <w:b/>
          <w:bCs/>
          <w:sz w:val="20"/>
          <w:szCs w:val="20"/>
        </w:rPr>
        <w:t>T</w:t>
      </w:r>
      <w:r>
        <w:rPr>
          <w:rFonts w:ascii="Calibri" w:eastAsia="Calibri" w:hAnsi="Calibri" w:cs="Calibri"/>
          <w:b/>
          <w:bCs/>
          <w:spacing w:val="1"/>
          <w:sz w:val="20"/>
          <w:szCs w:val="20"/>
        </w:rPr>
        <w:t>T</w:t>
      </w:r>
      <w:r>
        <w:rPr>
          <w:rFonts w:ascii="Calibri" w:eastAsia="Calibri" w:hAnsi="Calibri" w:cs="Calibri"/>
          <w:b/>
          <w:bCs/>
          <w:spacing w:val="-1"/>
          <w:sz w:val="20"/>
          <w:szCs w:val="20"/>
        </w:rPr>
        <w:t>A</w:t>
      </w:r>
      <w:r>
        <w:rPr>
          <w:rFonts w:ascii="Calibri" w:eastAsia="Calibri" w:hAnsi="Calibri" w:cs="Calibri"/>
          <w:b/>
          <w:bCs/>
          <w:sz w:val="20"/>
          <w:szCs w:val="20"/>
        </w:rPr>
        <w:t>C</w:t>
      </w:r>
      <w:r>
        <w:rPr>
          <w:rFonts w:ascii="Calibri" w:eastAsia="Calibri" w:hAnsi="Calibri" w:cs="Calibri"/>
          <w:b/>
          <w:bCs/>
          <w:spacing w:val="-1"/>
          <w:sz w:val="20"/>
          <w:szCs w:val="20"/>
        </w:rPr>
        <w:t>H</w:t>
      </w:r>
      <w:r>
        <w:rPr>
          <w:rFonts w:ascii="Calibri" w:eastAsia="Calibri" w:hAnsi="Calibri" w:cs="Calibri"/>
          <w:b/>
          <w:bCs/>
          <w:spacing w:val="3"/>
          <w:sz w:val="20"/>
          <w:szCs w:val="20"/>
        </w:rPr>
        <w:t>M</w:t>
      </w:r>
      <w:r>
        <w:rPr>
          <w:rFonts w:ascii="Calibri" w:eastAsia="Calibri" w:hAnsi="Calibri" w:cs="Calibri"/>
          <w:b/>
          <w:bCs/>
          <w:spacing w:val="-2"/>
          <w:sz w:val="20"/>
          <w:szCs w:val="20"/>
        </w:rPr>
        <w:t>E</w:t>
      </w:r>
      <w:r>
        <w:rPr>
          <w:rFonts w:ascii="Calibri" w:eastAsia="Calibri" w:hAnsi="Calibri" w:cs="Calibri"/>
          <w:b/>
          <w:bCs/>
          <w:sz w:val="20"/>
          <w:szCs w:val="20"/>
        </w:rPr>
        <w:t>NT</w:t>
      </w:r>
      <w:r>
        <w:rPr>
          <w:rFonts w:ascii="Calibri" w:eastAsia="Calibri" w:hAnsi="Calibri" w:cs="Calibri"/>
          <w:b/>
          <w:bCs/>
          <w:spacing w:val="-3"/>
          <w:sz w:val="20"/>
          <w:szCs w:val="20"/>
        </w:rPr>
        <w:t xml:space="preserve"> </w:t>
      </w:r>
      <w:r>
        <w:rPr>
          <w:rFonts w:ascii="Calibri" w:eastAsia="Calibri" w:hAnsi="Calibri" w:cs="Calibri"/>
          <w:b/>
          <w:bCs/>
          <w:sz w:val="20"/>
          <w:szCs w:val="20"/>
        </w:rPr>
        <w:t xml:space="preserve">A:       </w:t>
      </w:r>
      <w:r>
        <w:rPr>
          <w:rFonts w:ascii="Calibri" w:eastAsia="Calibri" w:hAnsi="Calibri" w:cs="Calibri"/>
          <w:b/>
          <w:bCs/>
          <w:spacing w:val="31"/>
          <w:sz w:val="20"/>
          <w:szCs w:val="20"/>
        </w:rPr>
        <w:t xml:space="preserve"> </w:t>
      </w:r>
      <w:r>
        <w:rPr>
          <w:rFonts w:ascii="Calibri" w:eastAsia="Calibri" w:hAnsi="Calibri" w:cs="Calibri"/>
          <w:b/>
          <w:bCs/>
          <w:sz w:val="24"/>
          <w:szCs w:val="24"/>
        </w:rPr>
        <w:t>H</w:t>
      </w:r>
      <w:r>
        <w:rPr>
          <w:rFonts w:ascii="Calibri" w:eastAsia="Calibri" w:hAnsi="Calibri" w:cs="Calibri"/>
          <w:b/>
          <w:bCs/>
          <w:spacing w:val="-2"/>
          <w:sz w:val="24"/>
          <w:szCs w:val="24"/>
        </w:rPr>
        <w:t>e</w:t>
      </w:r>
      <w:r>
        <w:rPr>
          <w:rFonts w:ascii="Calibri" w:eastAsia="Calibri" w:hAnsi="Calibri" w:cs="Calibri"/>
          <w:b/>
          <w:bCs/>
          <w:spacing w:val="-1"/>
          <w:sz w:val="24"/>
          <w:szCs w:val="24"/>
        </w:rPr>
        <w:t>a</w:t>
      </w:r>
      <w:r>
        <w:rPr>
          <w:rFonts w:ascii="Calibri" w:eastAsia="Calibri" w:hAnsi="Calibri" w:cs="Calibri"/>
          <w:b/>
          <w:bCs/>
          <w:sz w:val="24"/>
          <w:szCs w:val="24"/>
        </w:rPr>
        <w:t>lth &amp;</w:t>
      </w:r>
      <w:r>
        <w:rPr>
          <w:rFonts w:ascii="Calibri" w:eastAsia="Calibri" w:hAnsi="Calibri" w:cs="Calibri"/>
          <w:b/>
          <w:bCs/>
          <w:spacing w:val="-4"/>
          <w:sz w:val="24"/>
          <w:szCs w:val="24"/>
        </w:rPr>
        <w:t xml:space="preserve"> </w:t>
      </w:r>
      <w:r>
        <w:rPr>
          <w:rFonts w:ascii="Calibri" w:eastAsia="Calibri" w:hAnsi="Calibri" w:cs="Calibri"/>
          <w:b/>
          <w:bCs/>
          <w:sz w:val="24"/>
          <w:szCs w:val="24"/>
        </w:rPr>
        <w:t>s</w:t>
      </w:r>
      <w:r>
        <w:rPr>
          <w:rFonts w:ascii="Calibri" w:eastAsia="Calibri" w:hAnsi="Calibri" w:cs="Calibri"/>
          <w:b/>
          <w:bCs/>
          <w:spacing w:val="-1"/>
          <w:sz w:val="24"/>
          <w:szCs w:val="24"/>
        </w:rPr>
        <w:t>a</w:t>
      </w:r>
      <w:r>
        <w:rPr>
          <w:rFonts w:ascii="Calibri" w:eastAsia="Calibri" w:hAnsi="Calibri" w:cs="Calibri"/>
          <w:b/>
          <w:bCs/>
          <w:sz w:val="24"/>
          <w:szCs w:val="24"/>
        </w:rPr>
        <w:t>f</w:t>
      </w:r>
      <w:r>
        <w:rPr>
          <w:rFonts w:ascii="Calibri" w:eastAsia="Calibri" w:hAnsi="Calibri" w:cs="Calibri"/>
          <w:b/>
          <w:bCs/>
          <w:spacing w:val="-1"/>
          <w:sz w:val="24"/>
          <w:szCs w:val="24"/>
        </w:rPr>
        <w:t>e</w:t>
      </w:r>
      <w:r>
        <w:rPr>
          <w:rFonts w:ascii="Calibri" w:eastAsia="Calibri" w:hAnsi="Calibri" w:cs="Calibri"/>
          <w:b/>
          <w:bCs/>
          <w:sz w:val="24"/>
          <w:szCs w:val="24"/>
        </w:rPr>
        <w:t>ty</w:t>
      </w:r>
    </w:p>
    <w:p w14:paraId="7107F6F9" w14:textId="77777777" w:rsidR="007C62E7" w:rsidRDefault="007C62E7" w:rsidP="007C62E7">
      <w:pPr>
        <w:spacing w:before="10" w:line="280" w:lineRule="exact"/>
        <w:rPr>
          <w:sz w:val="28"/>
          <w:szCs w:val="28"/>
        </w:rPr>
      </w:pPr>
    </w:p>
    <w:p w14:paraId="599A9721" w14:textId="77777777" w:rsidR="007C62E7" w:rsidRDefault="007C62E7" w:rsidP="007C62E7">
      <w:pPr>
        <w:pStyle w:val="Heading6"/>
        <w:tabs>
          <w:tab w:val="left" w:pos="470"/>
        </w:tabs>
        <w:ind w:left="113" w:right="5784" w:firstLine="0"/>
        <w:jc w:val="both"/>
        <w:rPr>
          <w:b w:val="0"/>
          <w:bCs w:val="0"/>
        </w:rPr>
      </w:pPr>
      <w:r>
        <w:t>5</w:t>
      </w:r>
      <w:r>
        <w:tab/>
      </w:r>
      <w:r>
        <w:rPr>
          <w:u w:val="single" w:color="000000"/>
        </w:rPr>
        <w:t>REQU</w:t>
      </w:r>
      <w:r>
        <w:rPr>
          <w:spacing w:val="-2"/>
          <w:u w:val="single" w:color="000000"/>
        </w:rPr>
        <w:t>I</w:t>
      </w:r>
      <w:r>
        <w:rPr>
          <w:u w:val="single" w:color="000000"/>
        </w:rPr>
        <w:t>RE</w:t>
      </w:r>
      <w:r>
        <w:rPr>
          <w:spacing w:val="-1"/>
          <w:u w:val="single" w:color="000000"/>
        </w:rPr>
        <w:t>M</w:t>
      </w:r>
      <w:r>
        <w:rPr>
          <w:spacing w:val="-3"/>
          <w:u w:val="single" w:color="000000"/>
        </w:rPr>
        <w:t>E</w:t>
      </w:r>
      <w:r>
        <w:rPr>
          <w:spacing w:val="-2"/>
          <w:u w:val="single" w:color="000000"/>
        </w:rPr>
        <w:t>N</w:t>
      </w:r>
      <w:r>
        <w:rPr>
          <w:u w:val="single" w:color="000000"/>
        </w:rPr>
        <w:t>TS</w:t>
      </w:r>
      <w:r>
        <w:rPr>
          <w:spacing w:val="-2"/>
          <w:u w:val="single" w:color="000000"/>
        </w:rPr>
        <w:t xml:space="preserve"> A</w:t>
      </w:r>
      <w:r>
        <w:rPr>
          <w:u w:val="single" w:color="000000"/>
        </w:rPr>
        <w:t>ND</w:t>
      </w:r>
      <w:r>
        <w:rPr>
          <w:spacing w:val="-1"/>
          <w:u w:val="single" w:color="000000"/>
        </w:rPr>
        <w:t xml:space="preserve"> </w:t>
      </w:r>
      <w:r>
        <w:rPr>
          <w:spacing w:val="-2"/>
          <w:u w:val="single" w:color="000000"/>
        </w:rPr>
        <w:t>R</w:t>
      </w:r>
      <w:r>
        <w:rPr>
          <w:u w:val="single" w:color="000000"/>
        </w:rPr>
        <w:t>E</w:t>
      </w:r>
      <w:r>
        <w:rPr>
          <w:spacing w:val="-1"/>
          <w:u w:val="single" w:color="000000"/>
        </w:rPr>
        <w:t>S</w:t>
      </w:r>
      <w:r>
        <w:rPr>
          <w:spacing w:val="-3"/>
          <w:u w:val="single" w:color="000000"/>
        </w:rPr>
        <w:t>P</w:t>
      </w:r>
      <w:r>
        <w:rPr>
          <w:u w:val="single" w:color="000000"/>
        </w:rPr>
        <w:t>ON</w:t>
      </w:r>
      <w:r>
        <w:rPr>
          <w:spacing w:val="-1"/>
          <w:u w:val="single" w:color="000000"/>
        </w:rPr>
        <w:t>S</w:t>
      </w:r>
      <w:r>
        <w:rPr>
          <w:u w:val="single" w:color="000000"/>
        </w:rPr>
        <w:t>I</w:t>
      </w:r>
      <w:r>
        <w:rPr>
          <w:spacing w:val="-2"/>
          <w:u w:val="single" w:color="000000"/>
        </w:rPr>
        <w:t>B</w:t>
      </w:r>
      <w:r>
        <w:rPr>
          <w:u w:val="single" w:color="000000"/>
        </w:rPr>
        <w:t>I</w:t>
      </w:r>
      <w:r>
        <w:rPr>
          <w:spacing w:val="-3"/>
          <w:u w:val="single" w:color="000000"/>
        </w:rPr>
        <w:t>L</w:t>
      </w:r>
      <w:r>
        <w:rPr>
          <w:u w:val="single" w:color="000000"/>
        </w:rPr>
        <w:t>I</w:t>
      </w:r>
      <w:r>
        <w:rPr>
          <w:spacing w:val="-2"/>
          <w:u w:val="single" w:color="000000"/>
        </w:rPr>
        <w:t>T</w:t>
      </w:r>
      <w:r>
        <w:rPr>
          <w:u w:val="single" w:color="000000"/>
        </w:rPr>
        <w:t>IES</w:t>
      </w:r>
    </w:p>
    <w:p w14:paraId="1AA4C3C1" w14:textId="77777777" w:rsidR="007C62E7" w:rsidRDefault="007C62E7" w:rsidP="007C62E7">
      <w:pPr>
        <w:pStyle w:val="BodyText"/>
        <w:spacing w:line="275" w:lineRule="auto"/>
        <w:ind w:left="113" w:right="249"/>
      </w:pPr>
      <w:r>
        <w:t>Eskom,</w:t>
      </w:r>
      <w:r>
        <w:rPr>
          <w:spacing w:val="-3"/>
        </w:rPr>
        <w:t xml:space="preserve"> </w:t>
      </w:r>
      <w:r>
        <w:t>as</w:t>
      </w:r>
      <w:r>
        <w:rPr>
          <w:spacing w:val="1"/>
        </w:rPr>
        <w:t xml:space="preserve"> </w:t>
      </w:r>
      <w:r>
        <w:t>t</w:t>
      </w:r>
      <w:r>
        <w:rPr>
          <w:spacing w:val="-3"/>
        </w:rPr>
        <w:t>h</w:t>
      </w:r>
      <w:r>
        <w:t xml:space="preserve">e </w:t>
      </w:r>
      <w:r>
        <w:rPr>
          <w:spacing w:val="-3"/>
        </w:rPr>
        <w:t>E</w:t>
      </w:r>
      <w:r>
        <w:t>m</w:t>
      </w:r>
      <w:r>
        <w:rPr>
          <w:spacing w:val="-1"/>
        </w:rPr>
        <w:t>p</w:t>
      </w:r>
      <w:r>
        <w:t>l</w:t>
      </w:r>
      <w:r>
        <w:rPr>
          <w:spacing w:val="-2"/>
        </w:rPr>
        <w:t>o</w:t>
      </w:r>
      <w:r>
        <w:t>yer in</w:t>
      </w:r>
      <w:r>
        <w:rPr>
          <w:spacing w:val="-6"/>
        </w:rPr>
        <w:t xml:space="preserve"> </w:t>
      </w:r>
      <w:r>
        <w:t>ter</w:t>
      </w:r>
      <w:r>
        <w:rPr>
          <w:spacing w:val="-2"/>
        </w:rPr>
        <w:t>m</w:t>
      </w:r>
      <w:r>
        <w:t>s</w:t>
      </w:r>
      <w:r>
        <w:rPr>
          <w:spacing w:val="-2"/>
        </w:rPr>
        <w:t xml:space="preserve"> </w:t>
      </w:r>
      <w:r>
        <w:rPr>
          <w:spacing w:val="1"/>
        </w:rPr>
        <w:t>o</w:t>
      </w:r>
      <w:r>
        <w:t>f s</w:t>
      </w:r>
      <w:r>
        <w:rPr>
          <w:spacing w:val="-2"/>
        </w:rPr>
        <w:t>e</w:t>
      </w:r>
      <w:r>
        <w:t>ct</w:t>
      </w:r>
      <w:r>
        <w:rPr>
          <w:spacing w:val="-3"/>
        </w:rPr>
        <w:t>i</w:t>
      </w:r>
      <w:r>
        <w:rPr>
          <w:spacing w:val="1"/>
        </w:rPr>
        <w:t>o</w:t>
      </w:r>
      <w:r>
        <w:t>n</w:t>
      </w:r>
      <w:r>
        <w:rPr>
          <w:spacing w:val="-1"/>
        </w:rPr>
        <w:t xml:space="preserve"> </w:t>
      </w:r>
      <w:r>
        <w:t>8</w:t>
      </w:r>
      <w:r>
        <w:rPr>
          <w:spacing w:val="-1"/>
        </w:rPr>
        <w:t xml:space="preserve"> </w:t>
      </w:r>
      <w:r>
        <w:rPr>
          <w:spacing w:val="1"/>
        </w:rPr>
        <w:t>o</w:t>
      </w:r>
      <w:r>
        <w:t>f</w:t>
      </w:r>
      <w:r>
        <w:rPr>
          <w:spacing w:val="-2"/>
        </w:rPr>
        <w:t xml:space="preserve"> </w:t>
      </w:r>
      <w:r>
        <w:t>the</w:t>
      </w:r>
      <w:r>
        <w:rPr>
          <w:spacing w:val="-2"/>
        </w:rPr>
        <w:t xml:space="preserve"> </w:t>
      </w:r>
      <w:r>
        <w:rPr>
          <w:spacing w:val="-3"/>
        </w:rPr>
        <w:t>O</w:t>
      </w:r>
      <w:r>
        <w:rPr>
          <w:spacing w:val="-1"/>
        </w:rPr>
        <w:t>H</w:t>
      </w:r>
      <w:r>
        <w:t>S</w:t>
      </w:r>
      <w:r>
        <w:rPr>
          <w:spacing w:val="-2"/>
        </w:rPr>
        <w:t>A</w:t>
      </w:r>
      <w:r>
        <w:t>, has the</w:t>
      </w:r>
      <w:r>
        <w:rPr>
          <w:spacing w:val="-2"/>
        </w:rPr>
        <w:t xml:space="preserve"> o</w:t>
      </w:r>
      <w:r>
        <w:t>verall</w:t>
      </w:r>
      <w:r>
        <w:rPr>
          <w:spacing w:val="-1"/>
        </w:rPr>
        <w:t xml:space="preserve"> </w:t>
      </w:r>
      <w:r>
        <w:rPr>
          <w:spacing w:val="-2"/>
        </w:rPr>
        <w:t>a</w:t>
      </w:r>
      <w:r>
        <w:t>cc</w:t>
      </w:r>
      <w:r>
        <w:rPr>
          <w:spacing w:val="1"/>
        </w:rPr>
        <w:t>o</w:t>
      </w:r>
      <w:r>
        <w:rPr>
          <w:spacing w:val="-4"/>
        </w:rPr>
        <w:t>u</w:t>
      </w:r>
      <w:r>
        <w:rPr>
          <w:spacing w:val="-1"/>
        </w:rPr>
        <w:t>n</w:t>
      </w:r>
      <w:r>
        <w:t>tab</w:t>
      </w:r>
      <w:r>
        <w:rPr>
          <w:spacing w:val="-1"/>
        </w:rPr>
        <w:t>i</w:t>
      </w:r>
      <w:r>
        <w:t>l</w:t>
      </w:r>
      <w:r>
        <w:rPr>
          <w:spacing w:val="-1"/>
        </w:rPr>
        <w:t>i</w:t>
      </w:r>
      <w:r>
        <w:t>ty</w:t>
      </w:r>
      <w:r>
        <w:rPr>
          <w:spacing w:val="1"/>
        </w:rPr>
        <w:t xml:space="preserve"> </w:t>
      </w:r>
      <w:r>
        <w:t>and</w:t>
      </w:r>
      <w:r>
        <w:rPr>
          <w:spacing w:val="-2"/>
        </w:rPr>
        <w:t xml:space="preserve"> </w:t>
      </w:r>
      <w:r>
        <w:t>r</w:t>
      </w:r>
      <w:r>
        <w:rPr>
          <w:spacing w:val="-2"/>
        </w:rPr>
        <w:t>e</w:t>
      </w:r>
      <w:r>
        <w:t>sponsi</w:t>
      </w:r>
      <w:r>
        <w:rPr>
          <w:spacing w:val="-2"/>
        </w:rPr>
        <w:t>b</w:t>
      </w:r>
      <w:r>
        <w:t>i</w:t>
      </w:r>
      <w:r>
        <w:rPr>
          <w:spacing w:val="-1"/>
        </w:rPr>
        <w:t>l</w:t>
      </w:r>
      <w:r>
        <w:t>i</w:t>
      </w:r>
      <w:r>
        <w:rPr>
          <w:spacing w:val="-3"/>
        </w:rPr>
        <w:t>t</w:t>
      </w:r>
      <w:r>
        <w:t>y for t</w:t>
      </w:r>
      <w:r>
        <w:rPr>
          <w:spacing w:val="-4"/>
        </w:rPr>
        <w:t>h</w:t>
      </w:r>
      <w:r>
        <w:t xml:space="preserve">e </w:t>
      </w:r>
      <w:r>
        <w:rPr>
          <w:spacing w:val="-1"/>
        </w:rPr>
        <w:t>h</w:t>
      </w:r>
      <w:r>
        <w:t>ealth</w:t>
      </w:r>
      <w:r>
        <w:rPr>
          <w:spacing w:val="-2"/>
        </w:rPr>
        <w:t xml:space="preserve"> </w:t>
      </w:r>
      <w:r>
        <w:t>a</w:t>
      </w:r>
      <w:r>
        <w:rPr>
          <w:spacing w:val="-1"/>
        </w:rPr>
        <w:t>n</w:t>
      </w:r>
      <w:r>
        <w:t>d</w:t>
      </w:r>
      <w:r>
        <w:rPr>
          <w:spacing w:val="-1"/>
        </w:rPr>
        <w:t xml:space="preserve"> </w:t>
      </w:r>
      <w:r>
        <w:t>safe</w:t>
      </w:r>
      <w:r>
        <w:rPr>
          <w:spacing w:val="-2"/>
        </w:rPr>
        <w:t>t</w:t>
      </w:r>
      <w:r>
        <w:t>y</w:t>
      </w:r>
      <w:r>
        <w:rPr>
          <w:spacing w:val="-2"/>
        </w:rPr>
        <w:t xml:space="preserve"> </w:t>
      </w:r>
      <w:r>
        <w:rPr>
          <w:spacing w:val="1"/>
        </w:rPr>
        <w:t>o</w:t>
      </w:r>
      <w:r>
        <w:t>f</w:t>
      </w:r>
      <w:r>
        <w:rPr>
          <w:spacing w:val="-3"/>
        </w:rPr>
        <w:t xml:space="preserve"> </w:t>
      </w:r>
      <w:r>
        <w:t>all per</w:t>
      </w:r>
      <w:r>
        <w:rPr>
          <w:spacing w:val="-3"/>
        </w:rPr>
        <w:t>s</w:t>
      </w:r>
      <w:r>
        <w:rPr>
          <w:spacing w:val="1"/>
        </w:rPr>
        <w:t>o</w:t>
      </w:r>
      <w:r>
        <w:rPr>
          <w:spacing w:val="-1"/>
        </w:rPr>
        <w:t>n</w:t>
      </w:r>
      <w:r>
        <w:t>s in</w:t>
      </w:r>
      <w:r>
        <w:rPr>
          <w:spacing w:val="-2"/>
        </w:rPr>
        <w:t>v</w:t>
      </w:r>
      <w:r>
        <w:rPr>
          <w:spacing w:val="1"/>
        </w:rPr>
        <w:t>o</w:t>
      </w:r>
      <w:r>
        <w:t>l</w:t>
      </w:r>
      <w:r>
        <w:rPr>
          <w:spacing w:val="-2"/>
        </w:rPr>
        <w:t>v</w:t>
      </w:r>
      <w:r>
        <w:t>ed d</w:t>
      </w:r>
      <w:r>
        <w:rPr>
          <w:spacing w:val="-2"/>
        </w:rPr>
        <w:t>u</w:t>
      </w:r>
      <w:r>
        <w:t>ri</w:t>
      </w:r>
      <w:r>
        <w:rPr>
          <w:spacing w:val="-2"/>
        </w:rPr>
        <w:t>n</w:t>
      </w:r>
      <w:r>
        <w:t>g</w:t>
      </w:r>
      <w:r>
        <w:rPr>
          <w:spacing w:val="-1"/>
        </w:rPr>
        <w:t xml:space="preserve"> </w:t>
      </w:r>
      <w:r>
        <w:t>c</w:t>
      </w:r>
      <w:r>
        <w:rPr>
          <w:spacing w:val="1"/>
        </w:rPr>
        <w:t>o</w:t>
      </w:r>
      <w:r>
        <w:rPr>
          <w:spacing w:val="-1"/>
        </w:rPr>
        <w:t>n</w:t>
      </w:r>
      <w:r>
        <w:t>str</w:t>
      </w:r>
      <w:r>
        <w:rPr>
          <w:spacing w:val="-3"/>
        </w:rPr>
        <w:t>u</w:t>
      </w:r>
      <w:r>
        <w:t>cti</w:t>
      </w:r>
      <w:r>
        <w:rPr>
          <w:spacing w:val="1"/>
        </w:rPr>
        <w:t>o</w:t>
      </w:r>
      <w:r>
        <w:t>n</w:t>
      </w:r>
      <w:r>
        <w:rPr>
          <w:spacing w:val="-3"/>
        </w:rPr>
        <w:t xml:space="preserve"> </w:t>
      </w:r>
      <w:r>
        <w:rPr>
          <w:spacing w:val="-2"/>
        </w:rPr>
        <w:t>w</w:t>
      </w:r>
      <w:r>
        <w:rPr>
          <w:spacing w:val="1"/>
        </w:rPr>
        <w:t>o</w:t>
      </w:r>
      <w:r>
        <w:t>rk.</w:t>
      </w:r>
      <w:r>
        <w:rPr>
          <w:spacing w:val="-2"/>
        </w:rPr>
        <w:t xml:space="preserve"> </w:t>
      </w:r>
      <w:r>
        <w:t>This is</w:t>
      </w:r>
      <w:r>
        <w:rPr>
          <w:spacing w:val="-2"/>
        </w:rPr>
        <w:t xml:space="preserve"> </w:t>
      </w:r>
      <w:r>
        <w:t>ma</w:t>
      </w:r>
      <w:r>
        <w:rPr>
          <w:spacing w:val="-1"/>
        </w:rPr>
        <w:t>n</w:t>
      </w:r>
      <w:r>
        <w:t>a</w:t>
      </w:r>
      <w:r>
        <w:rPr>
          <w:spacing w:val="-1"/>
        </w:rPr>
        <w:t>g</w:t>
      </w:r>
      <w:r>
        <w:t>ed by</w:t>
      </w:r>
      <w:r>
        <w:rPr>
          <w:spacing w:val="-5"/>
        </w:rPr>
        <w:t xml:space="preserve"> </w:t>
      </w:r>
      <w:r>
        <w:t>means</w:t>
      </w:r>
      <w:r>
        <w:rPr>
          <w:spacing w:val="-3"/>
        </w:rPr>
        <w:t xml:space="preserve"> </w:t>
      </w:r>
      <w:r>
        <w:rPr>
          <w:spacing w:val="1"/>
        </w:rPr>
        <w:t>o</w:t>
      </w:r>
      <w:r>
        <w:t>f var</w:t>
      </w:r>
      <w:r>
        <w:rPr>
          <w:spacing w:val="-1"/>
        </w:rPr>
        <w:t>i</w:t>
      </w:r>
      <w:r>
        <w:rPr>
          <w:spacing w:val="1"/>
        </w:rPr>
        <w:t>o</w:t>
      </w:r>
      <w:r>
        <w:rPr>
          <w:spacing w:val="-1"/>
        </w:rPr>
        <w:t>u</w:t>
      </w:r>
      <w:r>
        <w:t>s</w:t>
      </w:r>
      <w:r>
        <w:rPr>
          <w:spacing w:val="-3"/>
        </w:rPr>
        <w:t xml:space="preserve"> </w:t>
      </w:r>
      <w:r>
        <w:t>ag</w:t>
      </w:r>
      <w:r>
        <w:rPr>
          <w:spacing w:val="-1"/>
        </w:rPr>
        <w:t>r</w:t>
      </w:r>
      <w:r>
        <w:t>e</w:t>
      </w:r>
      <w:r>
        <w:rPr>
          <w:spacing w:val="-2"/>
        </w:rPr>
        <w:t>em</w:t>
      </w:r>
      <w:r>
        <w:t>ents,</w:t>
      </w:r>
      <w:r>
        <w:rPr>
          <w:spacing w:val="-2"/>
        </w:rPr>
        <w:t xml:space="preserve"> </w:t>
      </w:r>
      <w:r>
        <w:t>which</w:t>
      </w:r>
      <w:r>
        <w:rPr>
          <w:spacing w:val="-3"/>
        </w:rPr>
        <w:t xml:space="preserve"> </w:t>
      </w:r>
      <w:r>
        <w:t>are part</w:t>
      </w:r>
      <w:r>
        <w:rPr>
          <w:spacing w:val="-2"/>
        </w:rPr>
        <w:t xml:space="preserve"> </w:t>
      </w:r>
      <w:r>
        <w:rPr>
          <w:spacing w:val="1"/>
        </w:rPr>
        <w:t>o</w:t>
      </w:r>
      <w:r>
        <w:t>f</w:t>
      </w:r>
      <w:r>
        <w:rPr>
          <w:spacing w:val="-2"/>
        </w:rPr>
        <w:t xml:space="preserve"> </w:t>
      </w:r>
      <w:r>
        <w:t>the in</w:t>
      </w:r>
      <w:r>
        <w:rPr>
          <w:spacing w:val="-3"/>
        </w:rPr>
        <w:t>t</w:t>
      </w:r>
      <w:r>
        <w:t>erp</w:t>
      </w:r>
      <w:r>
        <w:rPr>
          <w:spacing w:val="-1"/>
        </w:rPr>
        <w:t>r</w:t>
      </w:r>
      <w:r>
        <w:t>et</w:t>
      </w:r>
      <w:r>
        <w:rPr>
          <w:spacing w:val="-3"/>
        </w:rPr>
        <w:t>a</w:t>
      </w:r>
      <w:r>
        <w:rPr>
          <w:spacing w:val="2"/>
        </w:rPr>
        <w:t>t</w:t>
      </w:r>
      <w:r>
        <w:t>ion</w:t>
      </w:r>
      <w:r>
        <w:rPr>
          <w:spacing w:val="-1"/>
        </w:rPr>
        <w:t xml:space="preserve"> </w:t>
      </w:r>
      <w:r>
        <w:rPr>
          <w:spacing w:val="1"/>
        </w:rPr>
        <w:t>o</w:t>
      </w:r>
      <w:r>
        <w:t>f</w:t>
      </w:r>
      <w:r>
        <w:rPr>
          <w:spacing w:val="-3"/>
        </w:rPr>
        <w:t xml:space="preserve"> </w:t>
      </w:r>
      <w:r>
        <w:t>t</w:t>
      </w:r>
      <w:r>
        <w:rPr>
          <w:spacing w:val="-1"/>
        </w:rPr>
        <w:t>h</w:t>
      </w:r>
      <w:r>
        <w:t>is p</w:t>
      </w:r>
      <w:r>
        <w:rPr>
          <w:spacing w:val="-4"/>
        </w:rPr>
        <w:t>r</w:t>
      </w:r>
      <w:r>
        <w:rPr>
          <w:spacing w:val="1"/>
        </w:rPr>
        <w:t>o</w:t>
      </w:r>
      <w:r>
        <w:t>ced</w:t>
      </w:r>
      <w:r>
        <w:rPr>
          <w:spacing w:val="-1"/>
        </w:rPr>
        <w:t>u</w:t>
      </w:r>
      <w:r>
        <w:t>r</w:t>
      </w:r>
      <w:r>
        <w:rPr>
          <w:spacing w:val="-3"/>
        </w:rPr>
        <w:t>e</w:t>
      </w:r>
      <w:r>
        <w:t xml:space="preserve">, as </w:t>
      </w:r>
      <w:r>
        <w:rPr>
          <w:spacing w:val="-3"/>
        </w:rPr>
        <w:t>r</w:t>
      </w:r>
      <w:r>
        <w:rPr>
          <w:spacing w:val="-2"/>
        </w:rPr>
        <w:t>e</w:t>
      </w:r>
      <w:r>
        <w:rPr>
          <w:spacing w:val="-1"/>
        </w:rPr>
        <w:t>qu</w:t>
      </w:r>
      <w:r>
        <w:t>ired</w:t>
      </w:r>
      <w:r>
        <w:rPr>
          <w:spacing w:val="-1"/>
        </w:rPr>
        <w:t xml:space="preserve"> </w:t>
      </w:r>
      <w:r>
        <w:t>in te</w:t>
      </w:r>
      <w:r>
        <w:rPr>
          <w:spacing w:val="-3"/>
        </w:rPr>
        <w:t>r</w:t>
      </w:r>
      <w:r>
        <w:t>ms</w:t>
      </w:r>
      <w:r>
        <w:rPr>
          <w:spacing w:val="-2"/>
        </w:rPr>
        <w:t xml:space="preserve"> </w:t>
      </w:r>
      <w:r>
        <w:rPr>
          <w:spacing w:val="1"/>
        </w:rPr>
        <w:t>o</w:t>
      </w:r>
      <w:r>
        <w:t xml:space="preserve">f </w:t>
      </w:r>
      <w:r>
        <w:rPr>
          <w:spacing w:val="-2"/>
        </w:rPr>
        <w:t>s</w:t>
      </w:r>
      <w:r>
        <w:t>ec</w:t>
      </w:r>
      <w:r>
        <w:rPr>
          <w:spacing w:val="1"/>
        </w:rPr>
        <w:t>t</w:t>
      </w:r>
      <w:r>
        <w:rPr>
          <w:spacing w:val="-3"/>
        </w:rPr>
        <w:t>i</w:t>
      </w:r>
      <w:r>
        <w:rPr>
          <w:spacing w:val="1"/>
        </w:rPr>
        <w:t>o</w:t>
      </w:r>
      <w:r>
        <w:t>n</w:t>
      </w:r>
    </w:p>
    <w:p w14:paraId="3DF672C5" w14:textId="77777777" w:rsidR="007C62E7" w:rsidRDefault="007C62E7" w:rsidP="007C62E7">
      <w:pPr>
        <w:pStyle w:val="BodyText"/>
        <w:spacing w:before="1" w:line="278" w:lineRule="auto"/>
        <w:ind w:left="113" w:right="272"/>
      </w:pPr>
      <w:r>
        <w:t>37.1</w:t>
      </w:r>
      <w:r>
        <w:rPr>
          <w:spacing w:val="-2"/>
        </w:rPr>
        <w:t xml:space="preserve"> </w:t>
      </w:r>
      <w:r>
        <w:rPr>
          <w:spacing w:val="1"/>
        </w:rPr>
        <w:t>o</w:t>
      </w:r>
      <w:r>
        <w:t>f</w:t>
      </w:r>
      <w:r>
        <w:rPr>
          <w:spacing w:val="-3"/>
        </w:rPr>
        <w:t xml:space="preserve"> </w:t>
      </w:r>
      <w:r>
        <w:t>t</w:t>
      </w:r>
      <w:r>
        <w:rPr>
          <w:spacing w:val="-1"/>
        </w:rPr>
        <w:t>h</w:t>
      </w:r>
      <w:r>
        <w:t>e</w:t>
      </w:r>
      <w:r>
        <w:rPr>
          <w:spacing w:val="-2"/>
        </w:rPr>
        <w:t xml:space="preserve"> </w:t>
      </w:r>
      <w:r>
        <w:t>OH</w:t>
      </w:r>
      <w:r>
        <w:rPr>
          <w:spacing w:val="-2"/>
        </w:rPr>
        <w:t>S</w:t>
      </w:r>
      <w:r>
        <w:t>A.</w:t>
      </w:r>
      <w:r>
        <w:rPr>
          <w:spacing w:val="-1"/>
        </w:rPr>
        <w:t xml:space="preserve"> </w:t>
      </w:r>
      <w:r>
        <w:t>In</w:t>
      </w:r>
      <w:r>
        <w:rPr>
          <w:spacing w:val="-1"/>
        </w:rPr>
        <w:t xml:space="preserve"> </w:t>
      </w:r>
      <w:r>
        <w:t>t</w:t>
      </w:r>
      <w:r>
        <w:rPr>
          <w:spacing w:val="-1"/>
        </w:rPr>
        <w:t>h</w:t>
      </w:r>
      <w:r>
        <w:t>is c</w:t>
      </w:r>
      <w:r>
        <w:rPr>
          <w:spacing w:val="-3"/>
        </w:rPr>
        <w:t>a</w:t>
      </w:r>
      <w:r>
        <w:rPr>
          <w:spacing w:val="-1"/>
        </w:rPr>
        <w:t>p</w:t>
      </w:r>
      <w:r>
        <w:t>acity</w:t>
      </w:r>
      <w:r>
        <w:rPr>
          <w:spacing w:val="1"/>
        </w:rPr>
        <w:t xml:space="preserve"> </w:t>
      </w:r>
      <w:r>
        <w:rPr>
          <w:spacing w:val="-2"/>
        </w:rPr>
        <w:t>E</w:t>
      </w:r>
      <w:r>
        <w:t>s</w:t>
      </w:r>
      <w:r>
        <w:rPr>
          <w:spacing w:val="-2"/>
        </w:rPr>
        <w:t>k</w:t>
      </w:r>
      <w:r>
        <w:rPr>
          <w:spacing w:val="1"/>
        </w:rPr>
        <w:t>o</w:t>
      </w:r>
      <w:r>
        <w:t>m</w:t>
      </w:r>
      <w:r>
        <w:rPr>
          <w:spacing w:val="-2"/>
        </w:rPr>
        <w:t xml:space="preserve"> </w:t>
      </w:r>
      <w:r>
        <w:rPr>
          <w:spacing w:val="1"/>
        </w:rPr>
        <w:t>m</w:t>
      </w:r>
      <w:r>
        <w:rPr>
          <w:spacing w:val="-1"/>
        </w:rPr>
        <w:t>u</w:t>
      </w:r>
      <w:r>
        <w:rPr>
          <w:spacing w:val="-3"/>
        </w:rPr>
        <w:t>s</w:t>
      </w:r>
      <w:r>
        <w:t>t ens</w:t>
      </w:r>
      <w:r>
        <w:rPr>
          <w:spacing w:val="-1"/>
        </w:rPr>
        <w:t>u</w:t>
      </w:r>
      <w:r>
        <w:rPr>
          <w:spacing w:val="-3"/>
        </w:rPr>
        <w:t>r</w:t>
      </w:r>
      <w:r>
        <w:t>e</w:t>
      </w:r>
      <w:r>
        <w:rPr>
          <w:spacing w:val="-2"/>
        </w:rPr>
        <w:t xml:space="preserve"> </w:t>
      </w:r>
      <w:r>
        <w:t xml:space="preserve">that </w:t>
      </w:r>
      <w:r>
        <w:rPr>
          <w:spacing w:val="-2"/>
        </w:rPr>
        <w:t>e</w:t>
      </w:r>
      <w:r>
        <w:t>m</w:t>
      </w:r>
      <w:r>
        <w:rPr>
          <w:spacing w:val="-1"/>
        </w:rPr>
        <w:t>p</w:t>
      </w:r>
      <w:r>
        <w:t>l</w:t>
      </w:r>
      <w:r>
        <w:rPr>
          <w:spacing w:val="-2"/>
        </w:rPr>
        <w:t>o</w:t>
      </w:r>
      <w:r>
        <w:t>y</w:t>
      </w:r>
      <w:r>
        <w:rPr>
          <w:spacing w:val="-2"/>
        </w:rPr>
        <w:t>e</w:t>
      </w:r>
      <w:r>
        <w:t>es</w:t>
      </w:r>
      <w:r>
        <w:rPr>
          <w:spacing w:val="1"/>
        </w:rPr>
        <w:t xml:space="preserve"> </w:t>
      </w:r>
      <w:r>
        <w:rPr>
          <w:spacing w:val="-1"/>
        </w:rPr>
        <w:t>h</w:t>
      </w:r>
      <w:r>
        <w:rPr>
          <w:spacing w:val="-3"/>
        </w:rPr>
        <w:t>a</w:t>
      </w:r>
      <w:r>
        <w:t>ve</w:t>
      </w:r>
      <w:r>
        <w:rPr>
          <w:spacing w:val="-2"/>
        </w:rPr>
        <w:t xml:space="preserve"> </w:t>
      </w:r>
      <w:r>
        <w:t>their</w:t>
      </w:r>
      <w:r>
        <w:rPr>
          <w:spacing w:val="-3"/>
        </w:rPr>
        <w:t xml:space="preserve"> </w:t>
      </w:r>
      <w:r>
        <w:t>OH</w:t>
      </w:r>
      <w:r>
        <w:rPr>
          <w:spacing w:val="-2"/>
        </w:rPr>
        <w:t>S</w:t>
      </w:r>
      <w:r>
        <w:t xml:space="preserve">A </w:t>
      </w:r>
      <w:r>
        <w:rPr>
          <w:spacing w:val="-1"/>
        </w:rPr>
        <w:t>du</w:t>
      </w:r>
      <w:r>
        <w:t>ties</w:t>
      </w:r>
      <w:r>
        <w:rPr>
          <w:spacing w:val="1"/>
        </w:rPr>
        <w:t xml:space="preserve"> </w:t>
      </w:r>
      <w:r>
        <w:rPr>
          <w:spacing w:val="-2"/>
        </w:rPr>
        <w:t>e</w:t>
      </w:r>
      <w:r>
        <w:t>xp</w:t>
      </w:r>
      <w:r>
        <w:rPr>
          <w:spacing w:val="-1"/>
        </w:rPr>
        <w:t>l</w:t>
      </w:r>
      <w:r>
        <w:t>ai</w:t>
      </w:r>
      <w:r>
        <w:rPr>
          <w:spacing w:val="-2"/>
        </w:rPr>
        <w:t>n</w:t>
      </w:r>
      <w:r>
        <w:t xml:space="preserve">ed </w:t>
      </w:r>
      <w:r>
        <w:rPr>
          <w:spacing w:val="-2"/>
        </w:rPr>
        <w:t>t</w:t>
      </w:r>
      <w:r>
        <w:t>o the</w:t>
      </w:r>
      <w:r>
        <w:rPr>
          <w:spacing w:val="1"/>
        </w:rPr>
        <w:t>m</w:t>
      </w:r>
      <w:r>
        <w:t>.</w:t>
      </w:r>
    </w:p>
    <w:p w14:paraId="329DB720" w14:textId="77777777" w:rsidR="007C62E7" w:rsidRDefault="007C62E7" w:rsidP="007C62E7">
      <w:pPr>
        <w:spacing w:before="4" w:line="190" w:lineRule="exact"/>
        <w:rPr>
          <w:sz w:val="19"/>
          <w:szCs w:val="19"/>
        </w:rPr>
      </w:pPr>
    </w:p>
    <w:p w14:paraId="67870C02" w14:textId="77777777" w:rsidR="007C62E7" w:rsidRDefault="007C62E7" w:rsidP="005B3361">
      <w:pPr>
        <w:pStyle w:val="Heading6"/>
        <w:numPr>
          <w:ilvl w:val="1"/>
          <w:numId w:val="6"/>
        </w:numPr>
        <w:tabs>
          <w:tab w:val="left" w:pos="470"/>
        </w:tabs>
        <w:ind w:left="470" w:right="8080"/>
        <w:jc w:val="both"/>
        <w:rPr>
          <w:b w:val="0"/>
          <w:bCs w:val="0"/>
        </w:rPr>
      </w:pPr>
      <w:r>
        <w:t>Cli</w:t>
      </w:r>
      <w:r>
        <w:rPr>
          <w:spacing w:val="-1"/>
        </w:rPr>
        <w:t>en</w:t>
      </w:r>
      <w:r>
        <w:t>t</w:t>
      </w:r>
      <w:r>
        <w:rPr>
          <w:spacing w:val="-2"/>
        </w:rPr>
        <w:t xml:space="preserve"> </w:t>
      </w:r>
      <w:r>
        <w:rPr>
          <w:spacing w:val="1"/>
        </w:rPr>
        <w:t>(</w:t>
      </w:r>
      <w:r>
        <w:rPr>
          <w:spacing w:val="-3"/>
        </w:rPr>
        <w:t>E</w:t>
      </w:r>
      <w:r>
        <w:t>sk</w:t>
      </w:r>
      <w:r>
        <w:rPr>
          <w:spacing w:val="-2"/>
        </w:rPr>
        <w:t>o</w:t>
      </w:r>
      <w:r>
        <w:t>m)</w:t>
      </w:r>
    </w:p>
    <w:p w14:paraId="42E48A35" w14:textId="77777777" w:rsidR="007C62E7" w:rsidRDefault="007C62E7" w:rsidP="007C62E7">
      <w:pPr>
        <w:pStyle w:val="BodyText"/>
        <w:spacing w:line="239" w:lineRule="auto"/>
        <w:ind w:left="113" w:right="113"/>
        <w:jc w:val="both"/>
      </w:pPr>
      <w:r>
        <w:t>The</w:t>
      </w:r>
      <w:r>
        <w:rPr>
          <w:spacing w:val="26"/>
        </w:rPr>
        <w:t xml:space="preserve"> </w:t>
      </w:r>
      <w:r>
        <w:t>clie</w:t>
      </w:r>
      <w:r>
        <w:rPr>
          <w:spacing w:val="-1"/>
        </w:rPr>
        <w:t>n</w:t>
      </w:r>
      <w:r>
        <w:t>t</w:t>
      </w:r>
      <w:r>
        <w:rPr>
          <w:spacing w:val="27"/>
        </w:rPr>
        <w:t xml:space="preserve"> </w:t>
      </w:r>
      <w:r>
        <w:t>m</w:t>
      </w:r>
      <w:r>
        <w:rPr>
          <w:spacing w:val="-3"/>
        </w:rPr>
        <w:t>a</w:t>
      </w:r>
      <w:r>
        <w:t>y</w:t>
      </w:r>
      <w:r>
        <w:rPr>
          <w:spacing w:val="27"/>
        </w:rPr>
        <w:t xml:space="preserve"> </w:t>
      </w:r>
      <w:r>
        <w:t>a</w:t>
      </w:r>
      <w:r>
        <w:rPr>
          <w:spacing w:val="-1"/>
        </w:rPr>
        <w:t>pp</w:t>
      </w:r>
      <w:r>
        <w:rPr>
          <w:spacing w:val="1"/>
        </w:rPr>
        <w:t>o</w:t>
      </w:r>
      <w:r>
        <w:t>i</w:t>
      </w:r>
      <w:r>
        <w:rPr>
          <w:spacing w:val="-2"/>
        </w:rPr>
        <w:t>n</w:t>
      </w:r>
      <w:r>
        <w:t>t</w:t>
      </w:r>
      <w:r>
        <w:rPr>
          <w:spacing w:val="26"/>
        </w:rPr>
        <w:t xml:space="preserve"> </w:t>
      </w:r>
      <w:r>
        <w:t>an</w:t>
      </w:r>
      <w:r>
        <w:rPr>
          <w:spacing w:val="26"/>
        </w:rPr>
        <w:t xml:space="preserve"> </w:t>
      </w:r>
      <w:r>
        <w:t>a</w:t>
      </w:r>
      <w:r>
        <w:rPr>
          <w:spacing w:val="-1"/>
        </w:rPr>
        <w:t>g</w:t>
      </w:r>
      <w:r>
        <w:t>ent</w:t>
      </w:r>
      <w:r>
        <w:rPr>
          <w:spacing w:val="27"/>
        </w:rPr>
        <w:t xml:space="preserve"> </w:t>
      </w:r>
      <w:r>
        <w:rPr>
          <w:spacing w:val="1"/>
        </w:rPr>
        <w:t>o</w:t>
      </w:r>
      <w:r>
        <w:t>n</w:t>
      </w:r>
      <w:r>
        <w:rPr>
          <w:spacing w:val="26"/>
        </w:rPr>
        <w:t xml:space="preserve"> </w:t>
      </w:r>
      <w:r>
        <w:t>a</w:t>
      </w:r>
      <w:r>
        <w:rPr>
          <w:spacing w:val="25"/>
        </w:rPr>
        <w:t xml:space="preserve"> </w:t>
      </w:r>
      <w:r>
        <w:t>site</w:t>
      </w:r>
      <w:r>
        <w:rPr>
          <w:spacing w:val="27"/>
        </w:rPr>
        <w:t xml:space="preserve"> </w:t>
      </w:r>
      <w:r>
        <w:t>a</w:t>
      </w:r>
      <w:r>
        <w:rPr>
          <w:spacing w:val="-1"/>
        </w:rPr>
        <w:t>n</w:t>
      </w:r>
      <w:r>
        <w:t>d</w:t>
      </w:r>
      <w:r>
        <w:rPr>
          <w:spacing w:val="26"/>
        </w:rPr>
        <w:t xml:space="preserve"> </w:t>
      </w:r>
      <w:r>
        <w:rPr>
          <w:spacing w:val="-1"/>
        </w:rPr>
        <w:t>p</w:t>
      </w:r>
      <w:r>
        <w:t>roject</w:t>
      </w:r>
      <w:r>
        <w:rPr>
          <w:spacing w:val="26"/>
        </w:rPr>
        <w:t xml:space="preserve"> </w:t>
      </w:r>
      <w:r>
        <w:t>specif</w:t>
      </w:r>
      <w:r>
        <w:rPr>
          <w:spacing w:val="-1"/>
        </w:rPr>
        <w:t>i</w:t>
      </w:r>
      <w:r>
        <w:t>c</w:t>
      </w:r>
      <w:r>
        <w:rPr>
          <w:spacing w:val="27"/>
        </w:rPr>
        <w:t xml:space="preserve"> </w:t>
      </w:r>
      <w:r>
        <w:rPr>
          <w:spacing w:val="-1"/>
        </w:rPr>
        <w:t>b</w:t>
      </w:r>
      <w:r>
        <w:t>asis</w:t>
      </w:r>
      <w:r>
        <w:rPr>
          <w:spacing w:val="26"/>
        </w:rPr>
        <w:t xml:space="preserve"> </w:t>
      </w:r>
      <w:r>
        <w:t>to</w:t>
      </w:r>
      <w:r>
        <w:rPr>
          <w:spacing w:val="33"/>
        </w:rPr>
        <w:t xml:space="preserve"> </w:t>
      </w:r>
      <w:r>
        <w:t>act</w:t>
      </w:r>
      <w:r>
        <w:rPr>
          <w:spacing w:val="26"/>
        </w:rPr>
        <w:t xml:space="preserve"> </w:t>
      </w:r>
      <w:r>
        <w:rPr>
          <w:spacing w:val="1"/>
        </w:rPr>
        <w:t>o</w:t>
      </w:r>
      <w:r>
        <w:t>n</w:t>
      </w:r>
      <w:r>
        <w:rPr>
          <w:spacing w:val="23"/>
        </w:rPr>
        <w:t xml:space="preserve"> </w:t>
      </w:r>
      <w:r>
        <w:t>its</w:t>
      </w:r>
      <w:r>
        <w:rPr>
          <w:spacing w:val="27"/>
        </w:rPr>
        <w:t xml:space="preserve"> </w:t>
      </w:r>
      <w:r>
        <w:rPr>
          <w:spacing w:val="-1"/>
        </w:rPr>
        <w:t>b</w:t>
      </w:r>
      <w:r>
        <w:t>eha</w:t>
      </w:r>
      <w:r>
        <w:rPr>
          <w:spacing w:val="-1"/>
        </w:rPr>
        <w:t>l</w:t>
      </w:r>
      <w:r>
        <w:t>f</w:t>
      </w:r>
      <w:r>
        <w:rPr>
          <w:spacing w:val="26"/>
        </w:rPr>
        <w:t xml:space="preserve"> </w:t>
      </w:r>
      <w:r>
        <w:t>in</w:t>
      </w:r>
      <w:r>
        <w:rPr>
          <w:spacing w:val="25"/>
        </w:rPr>
        <w:t xml:space="preserve"> </w:t>
      </w:r>
      <w:r>
        <w:t>terms</w:t>
      </w:r>
      <w:r>
        <w:rPr>
          <w:spacing w:val="27"/>
        </w:rPr>
        <w:t xml:space="preserve"> </w:t>
      </w:r>
      <w:r>
        <w:rPr>
          <w:spacing w:val="1"/>
        </w:rPr>
        <w:t>o</w:t>
      </w:r>
      <w:r>
        <w:t>f</w:t>
      </w:r>
      <w:r>
        <w:rPr>
          <w:spacing w:val="26"/>
        </w:rPr>
        <w:t xml:space="preserve"> </w:t>
      </w:r>
      <w:r>
        <w:t xml:space="preserve">the </w:t>
      </w:r>
      <w:r>
        <w:rPr>
          <w:spacing w:val="-1"/>
        </w:rPr>
        <w:t>du</w:t>
      </w:r>
      <w:r>
        <w:t>ties</w:t>
      </w:r>
      <w:r>
        <w:rPr>
          <w:spacing w:val="29"/>
        </w:rPr>
        <w:t xml:space="preserve"> </w:t>
      </w:r>
      <w:r>
        <w:t>a</w:t>
      </w:r>
      <w:r>
        <w:rPr>
          <w:spacing w:val="-1"/>
        </w:rPr>
        <w:t>n</w:t>
      </w:r>
      <w:r>
        <w:t>d</w:t>
      </w:r>
      <w:r>
        <w:rPr>
          <w:spacing w:val="29"/>
        </w:rPr>
        <w:t xml:space="preserve"> </w:t>
      </w:r>
      <w:r>
        <w:t>respo</w:t>
      </w:r>
      <w:r>
        <w:rPr>
          <w:spacing w:val="-1"/>
        </w:rPr>
        <w:t>n</w:t>
      </w:r>
      <w:r>
        <w:t>si</w:t>
      </w:r>
      <w:r>
        <w:rPr>
          <w:spacing w:val="-2"/>
        </w:rPr>
        <w:t>b</w:t>
      </w:r>
      <w:r>
        <w:t>i</w:t>
      </w:r>
      <w:r>
        <w:rPr>
          <w:spacing w:val="-1"/>
        </w:rPr>
        <w:t>l</w:t>
      </w:r>
      <w:r>
        <w:t>iti</w:t>
      </w:r>
      <w:r>
        <w:rPr>
          <w:spacing w:val="-2"/>
        </w:rPr>
        <w:t>e</w:t>
      </w:r>
      <w:r>
        <w:t>s</w:t>
      </w:r>
      <w:r>
        <w:rPr>
          <w:spacing w:val="30"/>
        </w:rPr>
        <w:t xml:space="preserve"> </w:t>
      </w:r>
      <w:r>
        <w:t>im</w:t>
      </w:r>
      <w:r>
        <w:rPr>
          <w:spacing w:val="-1"/>
        </w:rPr>
        <w:t>p</w:t>
      </w:r>
      <w:r>
        <w:rPr>
          <w:spacing w:val="1"/>
        </w:rPr>
        <w:t>o</w:t>
      </w:r>
      <w:r>
        <w:t>sed</w:t>
      </w:r>
      <w:r>
        <w:rPr>
          <w:spacing w:val="26"/>
        </w:rPr>
        <w:t xml:space="preserve"> </w:t>
      </w:r>
      <w:r>
        <w:rPr>
          <w:spacing w:val="1"/>
        </w:rPr>
        <w:t>o</w:t>
      </w:r>
      <w:r>
        <w:t>n</w:t>
      </w:r>
      <w:r>
        <w:rPr>
          <w:spacing w:val="29"/>
        </w:rPr>
        <w:t xml:space="preserve"> </w:t>
      </w:r>
      <w:r>
        <w:t>the</w:t>
      </w:r>
      <w:r>
        <w:rPr>
          <w:spacing w:val="30"/>
        </w:rPr>
        <w:t xml:space="preserve"> </w:t>
      </w:r>
      <w:r>
        <w:t>clie</w:t>
      </w:r>
      <w:r>
        <w:rPr>
          <w:spacing w:val="-1"/>
        </w:rPr>
        <w:t>n</w:t>
      </w:r>
      <w:r>
        <w:t>t</w:t>
      </w:r>
      <w:r>
        <w:rPr>
          <w:spacing w:val="28"/>
        </w:rPr>
        <w:t xml:space="preserve"> </w:t>
      </w:r>
      <w:r>
        <w:t>in</w:t>
      </w:r>
      <w:r>
        <w:rPr>
          <w:spacing w:val="28"/>
        </w:rPr>
        <w:t xml:space="preserve"> </w:t>
      </w:r>
      <w:r>
        <w:t>terms</w:t>
      </w:r>
      <w:r>
        <w:rPr>
          <w:spacing w:val="30"/>
        </w:rPr>
        <w:t xml:space="preserve"> </w:t>
      </w:r>
      <w:r>
        <w:rPr>
          <w:spacing w:val="1"/>
        </w:rPr>
        <w:t>o</w:t>
      </w:r>
      <w:r>
        <w:t>f</w:t>
      </w:r>
      <w:r>
        <w:rPr>
          <w:spacing w:val="29"/>
        </w:rPr>
        <w:t xml:space="preserve"> </w:t>
      </w:r>
      <w:r>
        <w:t>le</w:t>
      </w:r>
      <w:r>
        <w:rPr>
          <w:spacing w:val="-1"/>
        </w:rPr>
        <w:t>g</w:t>
      </w:r>
      <w:r>
        <w:t>is</w:t>
      </w:r>
      <w:r>
        <w:rPr>
          <w:spacing w:val="-1"/>
        </w:rPr>
        <w:t>l</w:t>
      </w:r>
      <w:r>
        <w:t>at</w:t>
      </w:r>
      <w:r>
        <w:rPr>
          <w:spacing w:val="-3"/>
        </w:rPr>
        <w:t>i</w:t>
      </w:r>
      <w:r>
        <w:rPr>
          <w:spacing w:val="1"/>
        </w:rPr>
        <w:t>o</w:t>
      </w:r>
      <w:r>
        <w:t>n</w:t>
      </w:r>
      <w:r>
        <w:rPr>
          <w:spacing w:val="28"/>
        </w:rPr>
        <w:t xml:space="preserve"> </w:t>
      </w:r>
      <w:r>
        <w:t>a</w:t>
      </w:r>
      <w:r>
        <w:rPr>
          <w:spacing w:val="-1"/>
        </w:rPr>
        <w:t>n</w:t>
      </w:r>
      <w:r>
        <w:t>d</w:t>
      </w:r>
      <w:r>
        <w:rPr>
          <w:spacing w:val="29"/>
        </w:rPr>
        <w:t xml:space="preserve"> </w:t>
      </w:r>
      <w:r>
        <w:t>th</w:t>
      </w:r>
      <w:r>
        <w:rPr>
          <w:spacing w:val="-1"/>
        </w:rPr>
        <w:t>i</w:t>
      </w:r>
      <w:r>
        <w:t>s</w:t>
      </w:r>
      <w:r>
        <w:rPr>
          <w:spacing w:val="30"/>
        </w:rPr>
        <w:t xml:space="preserve"> </w:t>
      </w:r>
      <w:r>
        <w:rPr>
          <w:spacing w:val="-1"/>
        </w:rPr>
        <w:t>p</w:t>
      </w:r>
      <w:r>
        <w:t>roced</w:t>
      </w:r>
      <w:r>
        <w:rPr>
          <w:spacing w:val="-1"/>
        </w:rPr>
        <w:t>u</w:t>
      </w:r>
      <w:r>
        <w:t>re.</w:t>
      </w:r>
      <w:r>
        <w:rPr>
          <w:spacing w:val="30"/>
        </w:rPr>
        <w:t xml:space="preserve"> </w:t>
      </w:r>
      <w:r>
        <w:t>This a</w:t>
      </w:r>
      <w:r>
        <w:rPr>
          <w:spacing w:val="-1"/>
        </w:rPr>
        <w:t>pp</w:t>
      </w:r>
      <w:r>
        <w:rPr>
          <w:spacing w:val="1"/>
        </w:rPr>
        <w:t>o</w:t>
      </w:r>
      <w:r>
        <w:t>i</w:t>
      </w:r>
      <w:r>
        <w:rPr>
          <w:spacing w:val="-2"/>
        </w:rPr>
        <w:t>n</w:t>
      </w:r>
      <w:r>
        <w:t>t</w:t>
      </w:r>
      <w:r>
        <w:rPr>
          <w:spacing w:val="-1"/>
        </w:rPr>
        <w:t>m</w:t>
      </w:r>
      <w:r>
        <w:t>ent s</w:t>
      </w:r>
      <w:r>
        <w:rPr>
          <w:spacing w:val="-1"/>
        </w:rPr>
        <w:t>h</w:t>
      </w:r>
      <w:r>
        <w:t>all</w:t>
      </w:r>
      <w:r>
        <w:rPr>
          <w:spacing w:val="-1"/>
        </w:rPr>
        <w:t xml:space="preserve"> </w:t>
      </w:r>
      <w:r>
        <w:rPr>
          <w:spacing w:val="-3"/>
        </w:rPr>
        <w:t>b</w:t>
      </w:r>
      <w:r>
        <w:t xml:space="preserve">e </w:t>
      </w:r>
      <w:r>
        <w:rPr>
          <w:spacing w:val="-1"/>
        </w:rPr>
        <w:t>p</w:t>
      </w:r>
      <w:r>
        <w:t>ro</w:t>
      </w:r>
      <w:r>
        <w:rPr>
          <w:spacing w:val="-4"/>
        </w:rPr>
        <w:t>p</w:t>
      </w:r>
      <w:r>
        <w:t>erly</w:t>
      </w:r>
      <w:r>
        <w:rPr>
          <w:spacing w:val="1"/>
        </w:rPr>
        <w:t xml:space="preserve"> </w:t>
      </w:r>
      <w:r>
        <w:rPr>
          <w:spacing w:val="-4"/>
        </w:rPr>
        <w:t>d</w:t>
      </w:r>
      <w:r>
        <w:rPr>
          <w:spacing w:val="1"/>
        </w:rPr>
        <w:t>o</w:t>
      </w:r>
      <w:r>
        <w:t>cu</w:t>
      </w:r>
      <w:r>
        <w:rPr>
          <w:spacing w:val="-2"/>
        </w:rPr>
        <w:t>m</w:t>
      </w:r>
      <w:r>
        <w:t>ented.</w:t>
      </w:r>
    </w:p>
    <w:p w14:paraId="5496F928" w14:textId="77777777" w:rsidR="007C62E7" w:rsidRDefault="007C62E7" w:rsidP="007C62E7">
      <w:pPr>
        <w:pStyle w:val="BodyText"/>
        <w:ind w:left="113" w:right="112"/>
        <w:jc w:val="both"/>
      </w:pPr>
      <w:r>
        <w:t>The</w:t>
      </w:r>
      <w:r>
        <w:rPr>
          <w:spacing w:val="7"/>
        </w:rPr>
        <w:t xml:space="preserve"> </w:t>
      </w:r>
      <w:r>
        <w:t>Cl</w:t>
      </w:r>
      <w:r>
        <w:rPr>
          <w:spacing w:val="-1"/>
        </w:rPr>
        <w:t>i</w:t>
      </w:r>
      <w:r>
        <w:t>ent</w:t>
      </w:r>
      <w:r>
        <w:rPr>
          <w:spacing w:val="7"/>
        </w:rPr>
        <w:t xml:space="preserve"> </w:t>
      </w:r>
      <w:r>
        <w:t>sh</w:t>
      </w:r>
      <w:r>
        <w:rPr>
          <w:spacing w:val="-1"/>
        </w:rPr>
        <w:t>a</w:t>
      </w:r>
      <w:r>
        <w:t>ll</w:t>
      </w:r>
      <w:r>
        <w:rPr>
          <w:spacing w:val="7"/>
        </w:rPr>
        <w:t xml:space="preserve"> </w:t>
      </w:r>
      <w:r>
        <w:t>ens</w:t>
      </w:r>
      <w:r>
        <w:rPr>
          <w:spacing w:val="-1"/>
        </w:rPr>
        <w:t>u</w:t>
      </w:r>
      <w:r>
        <w:t>re</w:t>
      </w:r>
      <w:r>
        <w:rPr>
          <w:spacing w:val="8"/>
        </w:rPr>
        <w:t xml:space="preserve"> </w:t>
      </w:r>
      <w:r>
        <w:t>that</w:t>
      </w:r>
      <w:r>
        <w:rPr>
          <w:spacing w:val="7"/>
        </w:rPr>
        <w:t xml:space="preserve"> </w:t>
      </w:r>
      <w:r>
        <w:t>the</w:t>
      </w:r>
      <w:r>
        <w:rPr>
          <w:spacing w:val="7"/>
        </w:rPr>
        <w:t xml:space="preserve"> </w:t>
      </w:r>
      <w:r>
        <w:t>A</w:t>
      </w:r>
      <w:r>
        <w:rPr>
          <w:spacing w:val="-2"/>
        </w:rPr>
        <w:t>g</w:t>
      </w:r>
      <w:r>
        <w:t>ent</w:t>
      </w:r>
      <w:r>
        <w:rPr>
          <w:spacing w:val="7"/>
        </w:rPr>
        <w:t xml:space="preserve"> </w:t>
      </w:r>
      <w:r>
        <w:t>it</w:t>
      </w:r>
      <w:r>
        <w:rPr>
          <w:spacing w:val="7"/>
        </w:rPr>
        <w:t xml:space="preserve"> </w:t>
      </w:r>
      <w:r>
        <w:t>a</w:t>
      </w:r>
      <w:r>
        <w:rPr>
          <w:spacing w:val="-1"/>
        </w:rPr>
        <w:t>pp</w:t>
      </w:r>
      <w:r>
        <w:rPr>
          <w:spacing w:val="1"/>
        </w:rPr>
        <w:t>o</w:t>
      </w:r>
      <w:r>
        <w:t>i</w:t>
      </w:r>
      <w:r>
        <w:rPr>
          <w:spacing w:val="-2"/>
        </w:rPr>
        <w:t>n</w:t>
      </w:r>
      <w:r>
        <w:t>ts</w:t>
      </w:r>
      <w:r>
        <w:rPr>
          <w:spacing w:val="8"/>
        </w:rPr>
        <w:t xml:space="preserve"> </w:t>
      </w:r>
      <w:r>
        <w:rPr>
          <w:spacing w:val="-1"/>
        </w:rPr>
        <w:t>h</w:t>
      </w:r>
      <w:r>
        <w:t>as</w:t>
      </w:r>
      <w:r>
        <w:rPr>
          <w:spacing w:val="7"/>
        </w:rPr>
        <w:t xml:space="preserve"> </w:t>
      </w:r>
      <w:r>
        <w:t>the</w:t>
      </w:r>
      <w:r>
        <w:rPr>
          <w:spacing w:val="7"/>
        </w:rPr>
        <w:t xml:space="preserve"> </w:t>
      </w:r>
      <w:r>
        <w:rPr>
          <w:spacing w:val="-1"/>
        </w:rPr>
        <w:t>n</w:t>
      </w:r>
      <w:r>
        <w:t>ec</w:t>
      </w:r>
      <w:r>
        <w:rPr>
          <w:spacing w:val="1"/>
        </w:rPr>
        <w:t>e</w:t>
      </w:r>
      <w:r>
        <w:t>ssary</w:t>
      </w:r>
      <w:r>
        <w:rPr>
          <w:spacing w:val="8"/>
        </w:rPr>
        <w:t xml:space="preserve"> </w:t>
      </w:r>
      <w:r>
        <w:rPr>
          <w:spacing w:val="-3"/>
        </w:rPr>
        <w:t>c</w:t>
      </w:r>
      <w:r>
        <w:rPr>
          <w:spacing w:val="-2"/>
        </w:rPr>
        <w:t>o</w:t>
      </w:r>
      <w:r>
        <w:t>m</w:t>
      </w:r>
      <w:r>
        <w:rPr>
          <w:spacing w:val="-1"/>
        </w:rPr>
        <w:t>p</w:t>
      </w:r>
      <w:r>
        <w:t>e</w:t>
      </w:r>
      <w:r>
        <w:rPr>
          <w:spacing w:val="-2"/>
        </w:rPr>
        <w:t>t</w:t>
      </w:r>
      <w:r>
        <w:t>en</w:t>
      </w:r>
      <w:r>
        <w:rPr>
          <w:spacing w:val="-3"/>
        </w:rPr>
        <w:t>c</w:t>
      </w:r>
      <w:r>
        <w:t>e</w:t>
      </w:r>
      <w:r>
        <w:rPr>
          <w:spacing w:val="8"/>
        </w:rPr>
        <w:t xml:space="preserve"> </w:t>
      </w:r>
      <w:r>
        <w:rPr>
          <w:spacing w:val="4"/>
        </w:rPr>
        <w:t>a</w:t>
      </w:r>
      <w:r>
        <w:rPr>
          <w:spacing w:val="-1"/>
        </w:rPr>
        <w:t>n</w:t>
      </w:r>
      <w:r>
        <w:t>d</w:t>
      </w:r>
      <w:r>
        <w:rPr>
          <w:spacing w:val="6"/>
        </w:rPr>
        <w:t xml:space="preserve"> </w:t>
      </w:r>
      <w:r>
        <w:t>res</w:t>
      </w:r>
      <w:r>
        <w:rPr>
          <w:spacing w:val="1"/>
        </w:rPr>
        <w:t>o</w:t>
      </w:r>
      <w:r>
        <w:rPr>
          <w:spacing w:val="-1"/>
        </w:rPr>
        <w:t>u</w:t>
      </w:r>
      <w:r>
        <w:t>rces</w:t>
      </w:r>
      <w:r>
        <w:rPr>
          <w:spacing w:val="8"/>
        </w:rPr>
        <w:t xml:space="preserve"> </w:t>
      </w:r>
      <w:r>
        <w:rPr>
          <w:spacing w:val="-2"/>
        </w:rPr>
        <w:t>t</w:t>
      </w:r>
      <w:r>
        <w:t>o</w:t>
      </w:r>
      <w:r>
        <w:rPr>
          <w:spacing w:val="8"/>
        </w:rPr>
        <w:t xml:space="preserve"> </w:t>
      </w:r>
      <w:r>
        <w:rPr>
          <w:spacing w:val="-1"/>
        </w:rPr>
        <w:t>p</w:t>
      </w:r>
      <w:r>
        <w:t>erf</w:t>
      </w:r>
      <w:r>
        <w:rPr>
          <w:spacing w:val="1"/>
        </w:rPr>
        <w:t>o</w:t>
      </w:r>
      <w:r>
        <w:rPr>
          <w:spacing w:val="-3"/>
        </w:rPr>
        <w:t>r</w:t>
      </w:r>
      <w:r>
        <w:t>m the</w:t>
      </w:r>
      <w:r>
        <w:rPr>
          <w:spacing w:val="1"/>
        </w:rPr>
        <w:t xml:space="preserve"> </w:t>
      </w:r>
      <w:r>
        <w:t>req</w:t>
      </w:r>
      <w:r>
        <w:rPr>
          <w:spacing w:val="-2"/>
        </w:rPr>
        <w:t>u</w:t>
      </w:r>
      <w:r>
        <w:t>ired</w:t>
      </w:r>
      <w:r>
        <w:rPr>
          <w:spacing w:val="47"/>
        </w:rPr>
        <w:t xml:space="preserve"> </w:t>
      </w:r>
      <w:r>
        <w:rPr>
          <w:spacing w:val="-1"/>
        </w:rPr>
        <w:t>du</w:t>
      </w:r>
      <w:r>
        <w:t>ties</w:t>
      </w:r>
      <w:r>
        <w:rPr>
          <w:spacing w:val="1"/>
        </w:rPr>
        <w:t xml:space="preserve"> </w:t>
      </w:r>
      <w:r>
        <w:t>a</w:t>
      </w:r>
      <w:r>
        <w:rPr>
          <w:spacing w:val="-1"/>
        </w:rPr>
        <w:t>n</w:t>
      </w:r>
      <w:r>
        <w:t>d</w:t>
      </w:r>
      <w:r>
        <w:rPr>
          <w:spacing w:val="48"/>
        </w:rPr>
        <w:t xml:space="preserve"> </w:t>
      </w:r>
      <w:proofErr w:type="gramStart"/>
      <w:r>
        <w:t>when  a</w:t>
      </w:r>
      <w:r>
        <w:rPr>
          <w:spacing w:val="-1"/>
        </w:rPr>
        <w:t>pp</w:t>
      </w:r>
      <w:r>
        <w:rPr>
          <w:spacing w:val="1"/>
        </w:rPr>
        <w:t>o</w:t>
      </w:r>
      <w:r>
        <w:t>i</w:t>
      </w:r>
      <w:r>
        <w:rPr>
          <w:spacing w:val="-2"/>
        </w:rPr>
        <w:t>nt</w:t>
      </w:r>
      <w:r>
        <w:t>ed</w:t>
      </w:r>
      <w:proofErr w:type="gramEnd"/>
      <w:r>
        <w:t xml:space="preserve">  sh</w:t>
      </w:r>
      <w:r>
        <w:rPr>
          <w:spacing w:val="-1"/>
        </w:rPr>
        <w:t>a</w:t>
      </w:r>
      <w:r>
        <w:t>ll</w:t>
      </w:r>
      <w:r>
        <w:rPr>
          <w:spacing w:val="48"/>
        </w:rPr>
        <w:t xml:space="preserve"> </w:t>
      </w:r>
      <w:r>
        <w:t>ta</w:t>
      </w:r>
      <w:r>
        <w:rPr>
          <w:spacing w:val="-2"/>
        </w:rPr>
        <w:t>k</w:t>
      </w:r>
      <w:r>
        <w:t>e</w:t>
      </w:r>
      <w:r>
        <w:rPr>
          <w:spacing w:val="1"/>
        </w:rPr>
        <w:t xml:space="preserve"> </w:t>
      </w:r>
      <w:r>
        <w:t>the</w:t>
      </w:r>
      <w:r>
        <w:rPr>
          <w:spacing w:val="48"/>
        </w:rPr>
        <w:t xml:space="preserve"> </w:t>
      </w:r>
      <w:r>
        <w:t>res</w:t>
      </w:r>
      <w:r>
        <w:rPr>
          <w:spacing w:val="-3"/>
        </w:rPr>
        <w:t>p</w:t>
      </w:r>
      <w:r>
        <w:rPr>
          <w:spacing w:val="1"/>
        </w:rPr>
        <w:t>o</w:t>
      </w:r>
      <w:r>
        <w:rPr>
          <w:spacing w:val="-1"/>
        </w:rPr>
        <w:t>n</w:t>
      </w:r>
      <w:r>
        <w:t>si</w:t>
      </w:r>
      <w:r>
        <w:rPr>
          <w:spacing w:val="-2"/>
        </w:rPr>
        <w:t>b</w:t>
      </w:r>
      <w:r>
        <w:t>i</w:t>
      </w:r>
      <w:r>
        <w:rPr>
          <w:spacing w:val="-1"/>
        </w:rPr>
        <w:t>l</w:t>
      </w:r>
      <w:r>
        <w:t>ities</w:t>
      </w:r>
      <w:r>
        <w:rPr>
          <w:spacing w:val="49"/>
        </w:rPr>
        <w:t xml:space="preserve"> </w:t>
      </w:r>
      <w:r>
        <w:t>im</w:t>
      </w:r>
      <w:r>
        <w:rPr>
          <w:spacing w:val="-4"/>
        </w:rPr>
        <w:t>p</w:t>
      </w:r>
      <w:r>
        <w:rPr>
          <w:spacing w:val="1"/>
        </w:rPr>
        <w:t>o</w:t>
      </w:r>
      <w:r>
        <w:t>sed</w:t>
      </w:r>
      <w:r>
        <w:rPr>
          <w:spacing w:val="48"/>
        </w:rPr>
        <w:t xml:space="preserve"> </w:t>
      </w:r>
      <w:r>
        <w:rPr>
          <w:spacing w:val="1"/>
        </w:rPr>
        <w:t>o</w:t>
      </w:r>
      <w:r>
        <w:t>n</w:t>
      </w:r>
      <w:r>
        <w:rPr>
          <w:spacing w:val="48"/>
        </w:rPr>
        <w:t xml:space="preserve"> </w:t>
      </w:r>
      <w:r>
        <w:t>the</w:t>
      </w:r>
      <w:r>
        <w:rPr>
          <w:spacing w:val="1"/>
        </w:rPr>
        <w:t xml:space="preserve"> </w:t>
      </w:r>
      <w:r>
        <w:t>Cl</w:t>
      </w:r>
      <w:r>
        <w:rPr>
          <w:spacing w:val="-4"/>
        </w:rPr>
        <w:t>i</w:t>
      </w:r>
      <w:r>
        <w:t>ent</w:t>
      </w:r>
      <w:r>
        <w:rPr>
          <w:spacing w:val="1"/>
        </w:rPr>
        <w:t xml:space="preserve"> </w:t>
      </w:r>
      <w:r>
        <w:rPr>
          <w:spacing w:val="-1"/>
        </w:rPr>
        <w:t>b</w:t>
      </w:r>
      <w:r>
        <w:t>y</w:t>
      </w:r>
      <w:r>
        <w:rPr>
          <w:spacing w:val="48"/>
        </w:rPr>
        <w:t xml:space="preserve"> </w:t>
      </w:r>
      <w:r>
        <w:t>t</w:t>
      </w:r>
      <w:r>
        <w:rPr>
          <w:spacing w:val="-3"/>
        </w:rPr>
        <w:t>h</w:t>
      </w:r>
      <w:r>
        <w:t>e Co</w:t>
      </w:r>
      <w:r>
        <w:rPr>
          <w:spacing w:val="-1"/>
        </w:rPr>
        <w:t>n</w:t>
      </w:r>
      <w:r>
        <w:t>struct</w:t>
      </w:r>
      <w:r>
        <w:rPr>
          <w:spacing w:val="-3"/>
        </w:rPr>
        <w:t>i</w:t>
      </w:r>
      <w:r>
        <w:rPr>
          <w:spacing w:val="1"/>
        </w:rPr>
        <w:t>o</w:t>
      </w:r>
      <w:r>
        <w:t>n</w:t>
      </w:r>
      <w:r>
        <w:rPr>
          <w:spacing w:val="-1"/>
        </w:rPr>
        <w:t xml:space="preserve"> </w:t>
      </w:r>
      <w:r>
        <w:rPr>
          <w:spacing w:val="-2"/>
        </w:rPr>
        <w:t>R</w:t>
      </w:r>
      <w:r>
        <w:t>eg</w:t>
      </w:r>
      <w:r>
        <w:rPr>
          <w:spacing w:val="-2"/>
        </w:rPr>
        <w:t>u</w:t>
      </w:r>
      <w:r>
        <w:t>latio</w:t>
      </w:r>
      <w:r>
        <w:rPr>
          <w:spacing w:val="-1"/>
        </w:rPr>
        <w:t>n</w:t>
      </w:r>
      <w:r>
        <w:t>s</w:t>
      </w:r>
      <w:r>
        <w:rPr>
          <w:spacing w:val="-3"/>
        </w:rPr>
        <w:t xml:space="preserve"> </w:t>
      </w:r>
      <w:r>
        <w:rPr>
          <w:spacing w:val="-2"/>
        </w:rPr>
        <w:t>a</w:t>
      </w:r>
      <w:r>
        <w:rPr>
          <w:spacing w:val="-1"/>
        </w:rPr>
        <w:t>n</w:t>
      </w:r>
      <w:r>
        <w:t>d</w:t>
      </w:r>
      <w:r>
        <w:rPr>
          <w:spacing w:val="-1"/>
        </w:rPr>
        <w:t xml:space="preserve"> </w:t>
      </w:r>
      <w:r>
        <w:t>w</w:t>
      </w:r>
      <w:r>
        <w:rPr>
          <w:spacing w:val="-1"/>
        </w:rPr>
        <w:t>h</w:t>
      </w:r>
      <w:r>
        <w:t>ere</w:t>
      </w:r>
      <w:r>
        <w:rPr>
          <w:spacing w:val="1"/>
        </w:rPr>
        <w:t xml:space="preserve"> </w:t>
      </w:r>
      <w:r>
        <w:t>a</w:t>
      </w:r>
      <w:r>
        <w:rPr>
          <w:spacing w:val="-1"/>
        </w:rPr>
        <w:t>pp</w:t>
      </w:r>
      <w:r>
        <w:t>l</w:t>
      </w:r>
      <w:r>
        <w:rPr>
          <w:spacing w:val="-1"/>
        </w:rPr>
        <w:t>i</w:t>
      </w:r>
      <w:r>
        <w:t>ca</w:t>
      </w:r>
      <w:r>
        <w:rPr>
          <w:spacing w:val="-1"/>
        </w:rPr>
        <w:t>b</w:t>
      </w:r>
      <w:r>
        <w:rPr>
          <w:spacing w:val="-3"/>
        </w:rPr>
        <w:t>l</w:t>
      </w:r>
      <w:r>
        <w:t xml:space="preserve">e </w:t>
      </w:r>
      <w:r>
        <w:rPr>
          <w:spacing w:val="-1"/>
        </w:rPr>
        <w:t>b</w:t>
      </w:r>
      <w:r>
        <w:t>y</w:t>
      </w:r>
      <w:r>
        <w:rPr>
          <w:spacing w:val="-2"/>
        </w:rPr>
        <w:t xml:space="preserve"> </w:t>
      </w:r>
      <w:r>
        <w:t>th</w:t>
      </w:r>
      <w:r>
        <w:rPr>
          <w:spacing w:val="-1"/>
        </w:rPr>
        <w:t>i</w:t>
      </w:r>
      <w:r>
        <w:t>s</w:t>
      </w:r>
      <w:r>
        <w:rPr>
          <w:spacing w:val="-3"/>
        </w:rPr>
        <w:t xml:space="preserve"> </w:t>
      </w:r>
      <w:r>
        <w:t>proced</w:t>
      </w:r>
      <w:r>
        <w:rPr>
          <w:spacing w:val="-1"/>
        </w:rPr>
        <w:t>u</w:t>
      </w:r>
      <w:r>
        <w:rPr>
          <w:spacing w:val="-3"/>
        </w:rPr>
        <w:t>r</w:t>
      </w:r>
      <w:r>
        <w:t>e.</w:t>
      </w:r>
    </w:p>
    <w:p w14:paraId="3EE14E92" w14:textId="77777777" w:rsidR="007C62E7" w:rsidRDefault="007C62E7" w:rsidP="007C62E7">
      <w:pPr>
        <w:spacing w:before="1" w:line="110" w:lineRule="exact"/>
        <w:rPr>
          <w:sz w:val="11"/>
          <w:szCs w:val="11"/>
        </w:rPr>
      </w:pPr>
    </w:p>
    <w:p w14:paraId="6490051D" w14:textId="77777777" w:rsidR="007C62E7" w:rsidRDefault="007C62E7" w:rsidP="007C62E7">
      <w:pPr>
        <w:spacing w:line="200" w:lineRule="exact"/>
        <w:rPr>
          <w:sz w:val="20"/>
          <w:szCs w:val="20"/>
        </w:rPr>
      </w:pPr>
    </w:p>
    <w:p w14:paraId="04210DB8" w14:textId="77777777" w:rsidR="007C62E7" w:rsidRDefault="007C62E7" w:rsidP="007C62E7">
      <w:pPr>
        <w:spacing w:line="200" w:lineRule="exact"/>
        <w:rPr>
          <w:sz w:val="20"/>
          <w:szCs w:val="20"/>
        </w:rPr>
      </w:pPr>
    </w:p>
    <w:p w14:paraId="0317F9B4" w14:textId="77777777" w:rsidR="007C62E7" w:rsidRDefault="007C62E7" w:rsidP="005B3361">
      <w:pPr>
        <w:pStyle w:val="Heading6"/>
        <w:numPr>
          <w:ilvl w:val="2"/>
          <w:numId w:val="6"/>
        </w:numPr>
        <w:tabs>
          <w:tab w:val="left" w:pos="833"/>
        </w:tabs>
        <w:ind w:right="6506"/>
        <w:jc w:val="both"/>
        <w:rPr>
          <w:b w:val="0"/>
          <w:bCs w:val="0"/>
        </w:rPr>
      </w:pPr>
      <w:r>
        <w:rPr>
          <w:u w:val="single" w:color="000000"/>
        </w:rPr>
        <w:t>T</w:t>
      </w:r>
      <w:r>
        <w:rPr>
          <w:spacing w:val="-1"/>
          <w:u w:val="single" w:color="000000"/>
        </w:rPr>
        <w:t>h</w:t>
      </w:r>
      <w:r>
        <w:rPr>
          <w:u w:val="single" w:color="000000"/>
        </w:rPr>
        <w:t>e</w:t>
      </w:r>
      <w:r>
        <w:rPr>
          <w:spacing w:val="-1"/>
          <w:u w:val="single" w:color="000000"/>
        </w:rPr>
        <w:t xml:space="preserve"> </w:t>
      </w:r>
      <w:r>
        <w:rPr>
          <w:u w:val="single" w:color="000000"/>
        </w:rPr>
        <w:t>P</w:t>
      </w:r>
      <w:r>
        <w:rPr>
          <w:spacing w:val="1"/>
          <w:u w:val="single" w:color="000000"/>
        </w:rPr>
        <w:t>r</w:t>
      </w:r>
      <w:r>
        <w:rPr>
          <w:spacing w:val="-1"/>
          <w:u w:val="single" w:color="000000"/>
        </w:rPr>
        <w:t>o</w:t>
      </w:r>
      <w:r>
        <w:rPr>
          <w:spacing w:val="1"/>
          <w:u w:val="single" w:color="000000"/>
        </w:rPr>
        <w:t>j</w:t>
      </w:r>
      <w:r>
        <w:rPr>
          <w:spacing w:val="-4"/>
          <w:u w:val="single" w:color="000000"/>
        </w:rPr>
        <w:t>e</w:t>
      </w:r>
      <w:r>
        <w:rPr>
          <w:spacing w:val="1"/>
          <w:u w:val="single" w:color="000000"/>
        </w:rPr>
        <w:t>c</w:t>
      </w:r>
      <w:r>
        <w:rPr>
          <w:u w:val="single" w:color="000000"/>
        </w:rPr>
        <w:t xml:space="preserve">t </w:t>
      </w:r>
      <w:r>
        <w:rPr>
          <w:spacing w:val="-1"/>
          <w:u w:val="single" w:color="000000"/>
        </w:rPr>
        <w:t>M</w:t>
      </w:r>
      <w:r>
        <w:rPr>
          <w:spacing w:val="-2"/>
          <w:u w:val="single" w:color="000000"/>
        </w:rPr>
        <w:t>a</w:t>
      </w:r>
      <w:r>
        <w:rPr>
          <w:spacing w:val="-1"/>
          <w:u w:val="single" w:color="000000"/>
        </w:rPr>
        <w:t>n</w:t>
      </w:r>
      <w:r>
        <w:rPr>
          <w:spacing w:val="-2"/>
          <w:u w:val="single" w:color="000000"/>
        </w:rPr>
        <w:t>a</w:t>
      </w:r>
      <w:r>
        <w:rPr>
          <w:u w:val="single" w:color="000000"/>
        </w:rPr>
        <w:t>g</w:t>
      </w:r>
      <w:r>
        <w:rPr>
          <w:spacing w:val="-1"/>
          <w:u w:val="single" w:color="000000"/>
        </w:rPr>
        <w:t>e</w:t>
      </w:r>
      <w:r>
        <w:rPr>
          <w:spacing w:val="-2"/>
          <w:u w:val="single" w:color="000000"/>
        </w:rPr>
        <w:t>r</w:t>
      </w:r>
      <w:r>
        <w:rPr>
          <w:u w:val="single" w:color="000000"/>
        </w:rPr>
        <w:t>s</w:t>
      </w:r>
      <w:r>
        <w:rPr>
          <w:spacing w:val="-2"/>
          <w:u w:val="single" w:color="000000"/>
        </w:rPr>
        <w:t xml:space="preserve"> </w:t>
      </w:r>
      <w:r>
        <w:rPr>
          <w:u w:val="single" w:color="000000"/>
        </w:rPr>
        <w:t>s</w:t>
      </w:r>
      <w:r>
        <w:rPr>
          <w:spacing w:val="-1"/>
          <w:u w:val="single" w:color="000000"/>
        </w:rPr>
        <w:t>h</w:t>
      </w:r>
      <w:r>
        <w:rPr>
          <w:spacing w:val="-2"/>
          <w:u w:val="single" w:color="000000"/>
        </w:rPr>
        <w:t>al</w:t>
      </w:r>
      <w:r>
        <w:rPr>
          <w:u w:val="single" w:color="000000"/>
        </w:rPr>
        <w:t>l:</w:t>
      </w:r>
    </w:p>
    <w:p w14:paraId="49D32829" w14:textId="77777777" w:rsidR="007C62E7" w:rsidRDefault="007C62E7" w:rsidP="007C62E7">
      <w:pPr>
        <w:spacing w:before="2" w:line="180" w:lineRule="exact"/>
        <w:rPr>
          <w:sz w:val="18"/>
          <w:szCs w:val="18"/>
        </w:rPr>
      </w:pPr>
    </w:p>
    <w:p w14:paraId="44B88876" w14:textId="77777777" w:rsidR="007C62E7" w:rsidRDefault="007C62E7" w:rsidP="005B3361">
      <w:pPr>
        <w:pStyle w:val="BodyText"/>
        <w:numPr>
          <w:ilvl w:val="3"/>
          <w:numId w:val="6"/>
        </w:numPr>
        <w:tabs>
          <w:tab w:val="left" w:pos="833"/>
        </w:tabs>
        <w:spacing w:before="56"/>
        <w:ind w:left="113" w:right="114" w:firstLine="0"/>
      </w:pPr>
      <w:proofErr w:type="gramStart"/>
      <w:r>
        <w:t xml:space="preserve">As </w:t>
      </w:r>
      <w:r>
        <w:rPr>
          <w:spacing w:val="15"/>
        </w:rPr>
        <w:t xml:space="preserve"> </w:t>
      </w:r>
      <w:r>
        <w:t>far</w:t>
      </w:r>
      <w:proofErr w:type="gramEnd"/>
      <w:r>
        <w:t xml:space="preserve"> </w:t>
      </w:r>
      <w:r>
        <w:rPr>
          <w:spacing w:val="14"/>
        </w:rPr>
        <w:t xml:space="preserve"> </w:t>
      </w:r>
      <w:r>
        <w:t xml:space="preserve">as </w:t>
      </w:r>
      <w:r>
        <w:rPr>
          <w:spacing w:val="15"/>
        </w:rPr>
        <w:t xml:space="preserve"> </w:t>
      </w:r>
      <w:r>
        <w:t xml:space="preserve">is </w:t>
      </w:r>
      <w:r>
        <w:rPr>
          <w:spacing w:val="13"/>
        </w:rPr>
        <w:t xml:space="preserve"> </w:t>
      </w:r>
      <w:r>
        <w:t>rea</w:t>
      </w:r>
      <w:r>
        <w:rPr>
          <w:spacing w:val="-3"/>
        </w:rPr>
        <w:t>s</w:t>
      </w:r>
      <w:r>
        <w:rPr>
          <w:spacing w:val="1"/>
        </w:rPr>
        <w:t>o</w:t>
      </w:r>
      <w:r>
        <w:rPr>
          <w:spacing w:val="-1"/>
        </w:rPr>
        <w:t>n</w:t>
      </w:r>
      <w:r>
        <w:t>a</w:t>
      </w:r>
      <w:r>
        <w:rPr>
          <w:spacing w:val="-1"/>
        </w:rPr>
        <w:t>b</w:t>
      </w:r>
      <w:r>
        <w:t xml:space="preserve">le </w:t>
      </w:r>
      <w:r>
        <w:rPr>
          <w:spacing w:val="15"/>
        </w:rPr>
        <w:t xml:space="preserve"> </w:t>
      </w:r>
      <w:r>
        <w:t>a</w:t>
      </w:r>
      <w:r>
        <w:rPr>
          <w:spacing w:val="-1"/>
        </w:rPr>
        <w:t>n</w:t>
      </w:r>
      <w:r>
        <w:t xml:space="preserve">d </w:t>
      </w:r>
      <w:r>
        <w:rPr>
          <w:spacing w:val="14"/>
        </w:rPr>
        <w:t xml:space="preserve"> </w:t>
      </w:r>
      <w:r>
        <w:rPr>
          <w:spacing w:val="-1"/>
        </w:rPr>
        <w:t>p</w:t>
      </w:r>
      <w:r>
        <w:t>ractica</w:t>
      </w:r>
      <w:r>
        <w:rPr>
          <w:spacing w:val="-1"/>
        </w:rPr>
        <w:t>b</w:t>
      </w:r>
      <w:r>
        <w:t xml:space="preserve">le </w:t>
      </w:r>
      <w:r>
        <w:rPr>
          <w:spacing w:val="15"/>
        </w:rPr>
        <w:t xml:space="preserve"> </w:t>
      </w:r>
      <w:r>
        <w:rPr>
          <w:spacing w:val="-1"/>
        </w:rPr>
        <w:t>d</w:t>
      </w:r>
      <w:r>
        <w:rPr>
          <w:spacing w:val="-2"/>
        </w:rPr>
        <w:t>e</w:t>
      </w:r>
      <w:r>
        <w:t>ve</w:t>
      </w:r>
      <w:r>
        <w:rPr>
          <w:spacing w:val="-3"/>
        </w:rPr>
        <w:t>l</w:t>
      </w:r>
      <w:r>
        <w:rPr>
          <w:spacing w:val="1"/>
        </w:rPr>
        <w:t>o</w:t>
      </w:r>
      <w:r>
        <w:t xml:space="preserve">p </w:t>
      </w:r>
      <w:r>
        <w:rPr>
          <w:spacing w:val="12"/>
        </w:rPr>
        <w:t xml:space="preserve"> </w:t>
      </w:r>
      <w:r>
        <w:t xml:space="preserve">a </w:t>
      </w:r>
      <w:r>
        <w:rPr>
          <w:spacing w:val="15"/>
        </w:rPr>
        <w:t xml:space="preserve"> </w:t>
      </w:r>
      <w:r>
        <w:t>c</w:t>
      </w:r>
      <w:r>
        <w:rPr>
          <w:spacing w:val="-1"/>
        </w:rPr>
        <w:t>o</w:t>
      </w:r>
      <w:r>
        <w:t>m</w:t>
      </w:r>
      <w:r>
        <w:rPr>
          <w:spacing w:val="-1"/>
        </w:rPr>
        <w:t>p</w:t>
      </w:r>
      <w:r>
        <w:t>rehe</w:t>
      </w:r>
      <w:r>
        <w:rPr>
          <w:spacing w:val="-1"/>
        </w:rPr>
        <w:t>n</w:t>
      </w:r>
      <w:r>
        <w:t>s</w:t>
      </w:r>
      <w:r>
        <w:rPr>
          <w:spacing w:val="-3"/>
        </w:rPr>
        <w:t>i</w:t>
      </w:r>
      <w:r>
        <w:t xml:space="preserve">ve </w:t>
      </w:r>
      <w:r>
        <w:rPr>
          <w:spacing w:val="13"/>
        </w:rPr>
        <w:t xml:space="preserve"> </w:t>
      </w:r>
      <w:r>
        <w:rPr>
          <w:spacing w:val="-1"/>
        </w:rPr>
        <w:t>p</w:t>
      </w:r>
      <w:r>
        <w:t>ro</w:t>
      </w:r>
      <w:r>
        <w:rPr>
          <w:spacing w:val="-3"/>
        </w:rPr>
        <w:t>j</w:t>
      </w:r>
      <w:r>
        <w:t xml:space="preserve">ect </w:t>
      </w:r>
      <w:r>
        <w:rPr>
          <w:spacing w:val="14"/>
        </w:rPr>
        <w:t xml:space="preserve"> </w:t>
      </w:r>
      <w:r>
        <w:rPr>
          <w:spacing w:val="-1"/>
        </w:rPr>
        <w:t>p</w:t>
      </w:r>
      <w:r>
        <w:t xml:space="preserve">lan </w:t>
      </w:r>
      <w:r>
        <w:rPr>
          <w:spacing w:val="14"/>
        </w:rPr>
        <w:t xml:space="preserve"> </w:t>
      </w:r>
      <w:r>
        <w:t xml:space="preserve">that </w:t>
      </w:r>
      <w:r>
        <w:rPr>
          <w:spacing w:val="15"/>
        </w:rPr>
        <w:t xml:space="preserve"> </w:t>
      </w:r>
      <w:r>
        <w:t>i</w:t>
      </w:r>
      <w:r>
        <w:rPr>
          <w:spacing w:val="-2"/>
        </w:rPr>
        <w:t>n</w:t>
      </w:r>
      <w:r>
        <w:t>cl</w:t>
      </w:r>
      <w:r>
        <w:rPr>
          <w:spacing w:val="-1"/>
        </w:rPr>
        <w:t>ud</w:t>
      </w:r>
      <w:r>
        <w:rPr>
          <w:spacing w:val="-2"/>
        </w:rPr>
        <w:t>e</w:t>
      </w:r>
      <w:r>
        <w:t>s refere</w:t>
      </w:r>
      <w:r>
        <w:rPr>
          <w:spacing w:val="-1"/>
        </w:rPr>
        <w:t>n</w:t>
      </w:r>
      <w:r>
        <w:rPr>
          <w:spacing w:val="-3"/>
        </w:rPr>
        <w:t>c</w:t>
      </w:r>
      <w:r>
        <w:t xml:space="preserve">e </w:t>
      </w:r>
      <w:r>
        <w:rPr>
          <w:spacing w:val="-2"/>
        </w:rPr>
        <w:t>t</w:t>
      </w:r>
      <w:r>
        <w:t>o</w:t>
      </w:r>
      <w:r>
        <w:rPr>
          <w:spacing w:val="1"/>
        </w:rPr>
        <w:t xml:space="preserve"> </w:t>
      </w:r>
      <w:r>
        <w:t>all</w:t>
      </w:r>
      <w:r>
        <w:rPr>
          <w:spacing w:val="-3"/>
        </w:rPr>
        <w:t xml:space="preserve"> </w:t>
      </w:r>
      <w:r>
        <w:t>S</w:t>
      </w:r>
      <w:r>
        <w:rPr>
          <w:spacing w:val="-1"/>
        </w:rPr>
        <w:t>H</w:t>
      </w:r>
      <w:r>
        <w:t>E iss</w:t>
      </w:r>
      <w:r>
        <w:rPr>
          <w:spacing w:val="-1"/>
        </w:rPr>
        <w:t>u</w:t>
      </w:r>
      <w:r>
        <w:t>es.</w:t>
      </w:r>
    </w:p>
    <w:p w14:paraId="7657DFFF" w14:textId="77777777" w:rsidR="007C62E7" w:rsidRDefault="007C62E7" w:rsidP="005B3361">
      <w:pPr>
        <w:pStyle w:val="BodyText"/>
        <w:numPr>
          <w:ilvl w:val="3"/>
          <w:numId w:val="6"/>
        </w:numPr>
        <w:tabs>
          <w:tab w:val="left" w:pos="833"/>
        </w:tabs>
      </w:pPr>
      <w:r>
        <w:t>Ens</w:t>
      </w:r>
      <w:r>
        <w:rPr>
          <w:spacing w:val="-2"/>
        </w:rPr>
        <w:t>u</w:t>
      </w:r>
      <w:r>
        <w:t>re that</w:t>
      </w:r>
      <w:r>
        <w:rPr>
          <w:spacing w:val="-3"/>
        </w:rPr>
        <w:t xml:space="preserve"> </w:t>
      </w:r>
      <w:r>
        <w:t>desi</w:t>
      </w:r>
      <w:r>
        <w:rPr>
          <w:spacing w:val="-1"/>
        </w:rPr>
        <w:t>gn</w:t>
      </w:r>
      <w:r>
        <w:t xml:space="preserve">ers </w:t>
      </w:r>
      <w:r>
        <w:rPr>
          <w:spacing w:val="-3"/>
        </w:rPr>
        <w:t>a</w:t>
      </w:r>
      <w:r>
        <w:t>re</w:t>
      </w:r>
      <w:r>
        <w:rPr>
          <w:spacing w:val="-2"/>
        </w:rPr>
        <w:t xml:space="preserve"> </w:t>
      </w:r>
      <w:r>
        <w:t>ma</w:t>
      </w:r>
      <w:r>
        <w:rPr>
          <w:spacing w:val="-1"/>
        </w:rPr>
        <w:t>d</w:t>
      </w:r>
      <w:r>
        <w:t xml:space="preserve">e </w:t>
      </w:r>
      <w:r>
        <w:rPr>
          <w:spacing w:val="-3"/>
        </w:rPr>
        <w:t>a</w:t>
      </w:r>
      <w:r>
        <w:t>ware</w:t>
      </w:r>
      <w:r>
        <w:rPr>
          <w:spacing w:val="-2"/>
        </w:rPr>
        <w:t xml:space="preserve"> </w:t>
      </w:r>
      <w:r>
        <w:rPr>
          <w:spacing w:val="1"/>
        </w:rPr>
        <w:t>o</w:t>
      </w:r>
      <w:r>
        <w:t>f</w:t>
      </w:r>
      <w:r>
        <w:rPr>
          <w:spacing w:val="-3"/>
        </w:rPr>
        <w:t xml:space="preserve"> </w:t>
      </w:r>
      <w:r>
        <w:t>t</w:t>
      </w:r>
      <w:r>
        <w:rPr>
          <w:spacing w:val="-1"/>
        </w:rPr>
        <w:t>h</w:t>
      </w:r>
      <w:r>
        <w:t xml:space="preserve">eir </w:t>
      </w:r>
      <w:r>
        <w:rPr>
          <w:spacing w:val="-3"/>
        </w:rPr>
        <w:t>r</w:t>
      </w:r>
      <w:r>
        <w:rPr>
          <w:spacing w:val="1"/>
        </w:rPr>
        <w:t>o</w:t>
      </w:r>
      <w:r>
        <w:t>l</w:t>
      </w:r>
      <w:r>
        <w:rPr>
          <w:spacing w:val="-3"/>
        </w:rPr>
        <w:t>e</w:t>
      </w:r>
      <w:r>
        <w:t>s</w:t>
      </w:r>
      <w:r>
        <w:rPr>
          <w:spacing w:val="-2"/>
        </w:rPr>
        <w:t xml:space="preserve"> </w:t>
      </w:r>
      <w:r>
        <w:t>a</w:t>
      </w:r>
      <w:r>
        <w:rPr>
          <w:spacing w:val="-1"/>
        </w:rPr>
        <w:t>n</w:t>
      </w:r>
      <w:r>
        <w:t>d</w:t>
      </w:r>
      <w:r>
        <w:rPr>
          <w:spacing w:val="-1"/>
        </w:rPr>
        <w:t xml:space="preserve"> </w:t>
      </w:r>
      <w:r>
        <w:t>responsi</w:t>
      </w:r>
      <w:r>
        <w:rPr>
          <w:spacing w:val="-2"/>
        </w:rPr>
        <w:t>b</w:t>
      </w:r>
      <w:r>
        <w:t>i</w:t>
      </w:r>
      <w:r>
        <w:rPr>
          <w:spacing w:val="-1"/>
        </w:rPr>
        <w:t>l</w:t>
      </w:r>
      <w:r>
        <w:t>iti</w:t>
      </w:r>
      <w:r>
        <w:rPr>
          <w:spacing w:val="-2"/>
        </w:rPr>
        <w:t>e</w:t>
      </w:r>
      <w:r>
        <w:t>s.</w:t>
      </w:r>
    </w:p>
    <w:p w14:paraId="24391E44" w14:textId="77777777" w:rsidR="007C62E7" w:rsidRDefault="007C62E7" w:rsidP="005B3361">
      <w:pPr>
        <w:pStyle w:val="BodyText"/>
        <w:numPr>
          <w:ilvl w:val="3"/>
          <w:numId w:val="6"/>
        </w:numPr>
        <w:tabs>
          <w:tab w:val="left" w:pos="833"/>
        </w:tabs>
      </w:pPr>
      <w:r>
        <w:t>Where a</w:t>
      </w:r>
      <w:r>
        <w:rPr>
          <w:spacing w:val="-1"/>
        </w:rPr>
        <w:t>pp</w:t>
      </w:r>
      <w:r>
        <w:t>l</w:t>
      </w:r>
      <w:r>
        <w:rPr>
          <w:spacing w:val="-1"/>
        </w:rPr>
        <w:t>i</w:t>
      </w:r>
      <w:r>
        <w:t>ca</w:t>
      </w:r>
      <w:r>
        <w:rPr>
          <w:spacing w:val="-1"/>
        </w:rPr>
        <w:t>b</w:t>
      </w:r>
      <w:r>
        <w:rPr>
          <w:spacing w:val="-3"/>
        </w:rPr>
        <w:t>l</w:t>
      </w:r>
      <w:r>
        <w:t>e,</w:t>
      </w:r>
      <w:r>
        <w:rPr>
          <w:spacing w:val="1"/>
        </w:rPr>
        <w:t xml:space="preserve"> </w:t>
      </w:r>
      <w:r>
        <w:rPr>
          <w:spacing w:val="-1"/>
        </w:rPr>
        <w:t>p</w:t>
      </w:r>
      <w:r>
        <w:t>r</w:t>
      </w:r>
      <w:r>
        <w:rPr>
          <w:spacing w:val="-2"/>
        </w:rPr>
        <w:t>o</w:t>
      </w:r>
      <w:r>
        <w:t>vi</w:t>
      </w:r>
      <w:r>
        <w:rPr>
          <w:spacing w:val="-2"/>
        </w:rPr>
        <w:t>d</w:t>
      </w:r>
      <w:r>
        <w:t>e</w:t>
      </w:r>
      <w:r>
        <w:rPr>
          <w:spacing w:val="-4"/>
        </w:rPr>
        <w:t xml:space="preserve"> </w:t>
      </w:r>
      <w:r>
        <w:t>to</w:t>
      </w:r>
      <w:r>
        <w:rPr>
          <w:spacing w:val="-1"/>
        </w:rPr>
        <w:t xml:space="preserve"> </w:t>
      </w:r>
      <w:r>
        <w:t>the desi</w:t>
      </w:r>
      <w:r>
        <w:rPr>
          <w:spacing w:val="-1"/>
        </w:rPr>
        <w:t>gn</w:t>
      </w:r>
      <w:r>
        <w:t>e</w:t>
      </w:r>
      <w:r>
        <w:rPr>
          <w:spacing w:val="-3"/>
        </w:rPr>
        <w:t>r</w:t>
      </w:r>
      <w:r>
        <w:t>:</w:t>
      </w:r>
    </w:p>
    <w:p w14:paraId="3E4AEE72" w14:textId="77777777" w:rsidR="007C62E7" w:rsidRDefault="007C62E7" w:rsidP="005B3361">
      <w:pPr>
        <w:numPr>
          <w:ilvl w:val="4"/>
          <w:numId w:val="6"/>
        </w:numPr>
        <w:tabs>
          <w:tab w:val="left" w:pos="833"/>
        </w:tabs>
        <w:spacing w:before="4"/>
        <w:ind w:left="833"/>
        <w:rPr>
          <w:rFonts w:ascii="Calibri" w:eastAsia="Calibri" w:hAnsi="Calibri" w:cs="Calibri"/>
          <w:sz w:val="20"/>
          <w:szCs w:val="20"/>
        </w:rPr>
      </w:pPr>
      <w:r>
        <w:rPr>
          <w:rFonts w:ascii="Calibri" w:eastAsia="Calibri" w:hAnsi="Calibri" w:cs="Calibri"/>
          <w:sz w:val="20"/>
          <w:szCs w:val="20"/>
        </w:rPr>
        <w:t>E</w:t>
      </w:r>
      <w:r>
        <w:rPr>
          <w:rFonts w:ascii="Calibri" w:eastAsia="Calibri" w:hAnsi="Calibri" w:cs="Calibri"/>
          <w:spacing w:val="-1"/>
          <w:sz w:val="20"/>
          <w:szCs w:val="20"/>
        </w:rPr>
        <w:t>s</w:t>
      </w:r>
      <w:r>
        <w:rPr>
          <w:rFonts w:ascii="Calibri" w:eastAsia="Calibri" w:hAnsi="Calibri" w:cs="Calibri"/>
          <w:sz w:val="20"/>
          <w:szCs w:val="20"/>
        </w:rPr>
        <w:t>k</w:t>
      </w:r>
      <w:r>
        <w:rPr>
          <w:rFonts w:ascii="Calibri" w:eastAsia="Calibri" w:hAnsi="Calibri" w:cs="Calibri"/>
          <w:spacing w:val="1"/>
          <w:sz w:val="20"/>
          <w:szCs w:val="20"/>
        </w:rPr>
        <w:t>o</w:t>
      </w:r>
      <w:r>
        <w:rPr>
          <w:rFonts w:ascii="Calibri" w:eastAsia="Calibri" w:hAnsi="Calibri" w:cs="Calibri"/>
          <w:spacing w:val="-1"/>
          <w:sz w:val="20"/>
          <w:szCs w:val="20"/>
        </w:rPr>
        <w:t>m</w:t>
      </w:r>
      <w:r>
        <w:rPr>
          <w:rFonts w:ascii="Calibri" w:eastAsia="Calibri" w:hAnsi="Calibri" w:cs="Calibri"/>
          <w:spacing w:val="1"/>
          <w:sz w:val="20"/>
          <w:szCs w:val="20"/>
        </w:rPr>
        <w:t>-</w:t>
      </w:r>
      <w:r>
        <w:rPr>
          <w:rFonts w:ascii="Calibri" w:eastAsia="Calibri" w:hAnsi="Calibri" w:cs="Calibri"/>
          <w:spacing w:val="-1"/>
          <w:sz w:val="20"/>
          <w:szCs w:val="20"/>
        </w:rPr>
        <w:t>s</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1"/>
          <w:sz w:val="20"/>
          <w:szCs w:val="20"/>
        </w:rPr>
        <w:t>i</w:t>
      </w:r>
      <w:r>
        <w:rPr>
          <w:rFonts w:ascii="Calibri" w:eastAsia="Calibri" w:hAnsi="Calibri" w:cs="Calibri"/>
          <w:spacing w:val="-1"/>
          <w:sz w:val="20"/>
          <w:szCs w:val="20"/>
        </w:rPr>
        <w:t>f</w:t>
      </w:r>
      <w:r>
        <w:rPr>
          <w:rFonts w:ascii="Calibri" w:eastAsia="Calibri" w:hAnsi="Calibri" w:cs="Calibri"/>
          <w:sz w:val="20"/>
          <w:szCs w:val="20"/>
        </w:rPr>
        <w:t>ic</w:t>
      </w:r>
      <w:r>
        <w:rPr>
          <w:rFonts w:ascii="Calibri" w:eastAsia="Calibri" w:hAnsi="Calibri" w:cs="Calibri"/>
          <w:spacing w:val="-7"/>
          <w:sz w:val="20"/>
          <w:szCs w:val="20"/>
        </w:rPr>
        <w:t xml:space="preserve"> </w:t>
      </w:r>
      <w:r>
        <w:rPr>
          <w:rFonts w:ascii="Calibri" w:eastAsia="Calibri" w:hAnsi="Calibri" w:cs="Calibri"/>
          <w:sz w:val="20"/>
          <w:szCs w:val="20"/>
        </w:rPr>
        <w:t>SHE</w:t>
      </w:r>
      <w:r>
        <w:rPr>
          <w:rFonts w:ascii="Calibri" w:eastAsia="Calibri" w:hAnsi="Calibri" w:cs="Calibri"/>
          <w:spacing w:val="-4"/>
          <w:sz w:val="20"/>
          <w:szCs w:val="20"/>
        </w:rPr>
        <w:t xml:space="preserve"> </w:t>
      </w:r>
      <w:r>
        <w:rPr>
          <w:rFonts w:ascii="Calibri" w:eastAsia="Calibri" w:hAnsi="Calibri" w:cs="Calibri"/>
          <w:sz w:val="20"/>
          <w:szCs w:val="20"/>
        </w:rPr>
        <w:t>cri</w:t>
      </w:r>
      <w:r>
        <w:rPr>
          <w:rFonts w:ascii="Calibri" w:eastAsia="Calibri" w:hAnsi="Calibri" w:cs="Calibri"/>
          <w:spacing w:val="3"/>
          <w:sz w:val="20"/>
          <w:szCs w:val="20"/>
        </w:rPr>
        <w:t>t</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1"/>
          <w:sz w:val="20"/>
          <w:szCs w:val="20"/>
        </w:rPr>
        <w:t>i</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b</w:t>
      </w:r>
      <w:r>
        <w:rPr>
          <w:rFonts w:ascii="Calibri" w:eastAsia="Calibri" w:hAnsi="Calibri" w:cs="Calibri"/>
          <w:sz w:val="20"/>
          <w:szCs w:val="20"/>
        </w:rPr>
        <w:t>e</w:t>
      </w:r>
      <w:r>
        <w:rPr>
          <w:rFonts w:ascii="Calibri" w:eastAsia="Calibri" w:hAnsi="Calibri" w:cs="Calibri"/>
          <w:spacing w:val="-7"/>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ppli</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d</w:t>
      </w:r>
      <w:r>
        <w:rPr>
          <w:rFonts w:ascii="Calibri" w:eastAsia="Calibri" w:hAnsi="Calibri" w:cs="Calibri"/>
          <w:spacing w:val="-1"/>
          <w:sz w:val="20"/>
          <w:szCs w:val="20"/>
        </w:rPr>
        <w:t>es</w:t>
      </w:r>
      <w:r>
        <w:rPr>
          <w:rFonts w:ascii="Calibri" w:eastAsia="Calibri" w:hAnsi="Calibri" w:cs="Calibri"/>
          <w:sz w:val="20"/>
          <w:szCs w:val="20"/>
        </w:rPr>
        <w:t>igns.</w:t>
      </w:r>
    </w:p>
    <w:p w14:paraId="5BAA59CA" w14:textId="77777777" w:rsidR="007C62E7" w:rsidRDefault="007C62E7" w:rsidP="005B3361">
      <w:pPr>
        <w:numPr>
          <w:ilvl w:val="4"/>
          <w:numId w:val="6"/>
        </w:numPr>
        <w:tabs>
          <w:tab w:val="left" w:pos="833"/>
        </w:tabs>
        <w:spacing w:line="254" w:lineRule="exact"/>
        <w:ind w:left="833"/>
        <w:rPr>
          <w:rFonts w:ascii="Calibri" w:eastAsia="Calibri" w:hAnsi="Calibri" w:cs="Calibri"/>
          <w:sz w:val="20"/>
          <w:szCs w:val="20"/>
        </w:rPr>
      </w:pPr>
      <w:r>
        <w:rPr>
          <w:rFonts w:ascii="Calibri" w:eastAsia="Calibri" w:hAnsi="Calibri" w:cs="Calibri"/>
          <w:sz w:val="20"/>
          <w:szCs w:val="20"/>
        </w:rPr>
        <w:t>En</w:t>
      </w:r>
      <w:r>
        <w:rPr>
          <w:rFonts w:ascii="Calibri" w:eastAsia="Calibri" w:hAnsi="Calibri" w:cs="Calibri"/>
          <w:spacing w:val="-2"/>
          <w:sz w:val="20"/>
          <w:szCs w:val="20"/>
        </w:rPr>
        <w:t>v</w:t>
      </w:r>
      <w:r>
        <w:rPr>
          <w:rFonts w:ascii="Calibri" w:eastAsia="Calibri" w:hAnsi="Calibri" w:cs="Calibri"/>
          <w:sz w:val="20"/>
          <w:szCs w:val="20"/>
        </w:rPr>
        <w:t>iro</w:t>
      </w:r>
      <w:r>
        <w:rPr>
          <w:rFonts w:ascii="Calibri" w:eastAsia="Calibri" w:hAnsi="Calibri" w:cs="Calibri"/>
          <w:spacing w:val="1"/>
          <w:sz w:val="20"/>
          <w:szCs w:val="20"/>
        </w:rPr>
        <w:t>n</w:t>
      </w:r>
      <w:r>
        <w:rPr>
          <w:rFonts w:ascii="Calibri" w:eastAsia="Calibri" w:hAnsi="Calibri" w:cs="Calibri"/>
          <w:spacing w:val="-1"/>
          <w:sz w:val="20"/>
          <w:szCs w:val="20"/>
        </w:rPr>
        <w:t>me</w:t>
      </w:r>
      <w:r>
        <w:rPr>
          <w:rFonts w:ascii="Calibri" w:eastAsia="Calibri" w:hAnsi="Calibri" w:cs="Calibri"/>
          <w:sz w:val="20"/>
          <w:szCs w:val="20"/>
        </w:rPr>
        <w:t>ntal</w:t>
      </w:r>
      <w:r>
        <w:rPr>
          <w:rFonts w:ascii="Calibri" w:eastAsia="Calibri" w:hAnsi="Calibri" w:cs="Calibri"/>
          <w:spacing w:val="-12"/>
          <w:sz w:val="20"/>
          <w:szCs w:val="20"/>
        </w:rPr>
        <w:t xml:space="preserve"> </w:t>
      </w:r>
      <w:r>
        <w:rPr>
          <w:rFonts w:ascii="Calibri" w:eastAsia="Calibri" w:hAnsi="Calibri" w:cs="Calibri"/>
          <w:sz w:val="20"/>
          <w:szCs w:val="20"/>
        </w:rPr>
        <w:t>Impact</w:t>
      </w:r>
      <w:r>
        <w:rPr>
          <w:rFonts w:ascii="Calibri" w:eastAsia="Calibri" w:hAnsi="Calibri" w:cs="Calibri"/>
          <w:spacing w:val="-11"/>
          <w:sz w:val="20"/>
          <w:szCs w:val="20"/>
        </w:rPr>
        <w:t xml:space="preserve"> </w:t>
      </w:r>
      <w:r>
        <w:rPr>
          <w:rFonts w:ascii="Calibri" w:eastAsia="Calibri" w:hAnsi="Calibri" w:cs="Calibri"/>
          <w:spacing w:val="2"/>
          <w:sz w:val="20"/>
          <w:szCs w:val="20"/>
        </w:rPr>
        <w:t>A</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pacing w:val="1"/>
          <w:sz w:val="20"/>
          <w:szCs w:val="20"/>
        </w:rPr>
        <w:t>ss</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11"/>
          <w:sz w:val="20"/>
          <w:szCs w:val="20"/>
        </w:rPr>
        <w:t xml:space="preserve"> </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port.</w:t>
      </w:r>
    </w:p>
    <w:p w14:paraId="31437413" w14:textId="77777777" w:rsidR="007C62E7" w:rsidRDefault="007C62E7" w:rsidP="005B3361">
      <w:pPr>
        <w:numPr>
          <w:ilvl w:val="4"/>
          <w:numId w:val="6"/>
        </w:numPr>
        <w:tabs>
          <w:tab w:val="left" w:pos="833"/>
        </w:tabs>
        <w:spacing w:line="254" w:lineRule="exact"/>
        <w:ind w:left="833"/>
        <w:rPr>
          <w:rFonts w:ascii="Calibri" w:eastAsia="Calibri" w:hAnsi="Calibri" w:cs="Calibri"/>
          <w:sz w:val="20"/>
          <w:szCs w:val="20"/>
        </w:rPr>
      </w:pPr>
      <w:r>
        <w:rPr>
          <w:rFonts w:ascii="Calibri" w:eastAsia="Calibri" w:hAnsi="Calibri" w:cs="Calibri"/>
          <w:spacing w:val="-1"/>
          <w:sz w:val="20"/>
          <w:szCs w:val="20"/>
        </w:rPr>
        <w:t>Ge</w:t>
      </w:r>
      <w:r>
        <w:rPr>
          <w:rFonts w:ascii="Calibri" w:eastAsia="Calibri" w:hAnsi="Calibri" w:cs="Calibri"/>
          <w:spacing w:val="3"/>
          <w:sz w:val="20"/>
          <w:szCs w:val="20"/>
        </w:rPr>
        <w:t>o</w:t>
      </w:r>
      <w:r>
        <w:rPr>
          <w:rFonts w:ascii="Calibri" w:eastAsia="Calibri" w:hAnsi="Calibri" w:cs="Calibri"/>
          <w:spacing w:val="-1"/>
          <w:sz w:val="20"/>
          <w:szCs w:val="20"/>
        </w:rPr>
        <w:t>-s</w:t>
      </w:r>
      <w:r>
        <w:rPr>
          <w:rFonts w:ascii="Calibri" w:eastAsia="Calibri" w:hAnsi="Calibri" w:cs="Calibri"/>
          <w:sz w:val="20"/>
          <w:szCs w:val="20"/>
        </w:rPr>
        <w:t>c</w:t>
      </w:r>
      <w:r>
        <w:rPr>
          <w:rFonts w:ascii="Calibri" w:eastAsia="Calibri" w:hAnsi="Calibri" w:cs="Calibri"/>
          <w:spacing w:val="1"/>
          <w:sz w:val="20"/>
          <w:szCs w:val="20"/>
        </w:rPr>
        <w:t>i</w:t>
      </w:r>
      <w:r>
        <w:rPr>
          <w:rFonts w:ascii="Calibri" w:eastAsia="Calibri" w:hAnsi="Calibri" w:cs="Calibri"/>
          <w:spacing w:val="-1"/>
          <w:sz w:val="20"/>
          <w:szCs w:val="20"/>
        </w:rPr>
        <w:t>e</w:t>
      </w:r>
      <w:r>
        <w:rPr>
          <w:rFonts w:ascii="Calibri" w:eastAsia="Calibri" w:hAnsi="Calibri" w:cs="Calibri"/>
          <w:sz w:val="20"/>
          <w:szCs w:val="20"/>
        </w:rPr>
        <w:t>nce</w:t>
      </w:r>
      <w:r>
        <w:rPr>
          <w:rFonts w:ascii="Calibri" w:eastAsia="Calibri" w:hAnsi="Calibri" w:cs="Calibri"/>
          <w:spacing w:val="-14"/>
          <w:sz w:val="20"/>
          <w:szCs w:val="20"/>
        </w:rPr>
        <w:t xml:space="preserve"> </w:t>
      </w:r>
      <w:r>
        <w:rPr>
          <w:rFonts w:ascii="Calibri" w:eastAsia="Calibri" w:hAnsi="Calibri" w:cs="Calibri"/>
          <w:spacing w:val="3"/>
          <w:sz w:val="20"/>
          <w:szCs w:val="20"/>
        </w:rPr>
        <w:t>t</w:t>
      </w:r>
      <w:r>
        <w:rPr>
          <w:rFonts w:ascii="Calibri" w:eastAsia="Calibri" w:hAnsi="Calibri" w:cs="Calibri"/>
          <w:spacing w:val="-1"/>
          <w:sz w:val="20"/>
          <w:szCs w:val="20"/>
        </w:rPr>
        <w:t>e</w:t>
      </w:r>
      <w:r>
        <w:rPr>
          <w:rFonts w:ascii="Calibri" w:eastAsia="Calibri" w:hAnsi="Calibri" w:cs="Calibri"/>
          <w:sz w:val="20"/>
          <w:szCs w:val="20"/>
        </w:rPr>
        <w:t>chnical</w:t>
      </w:r>
      <w:r>
        <w:rPr>
          <w:rFonts w:ascii="Calibri" w:eastAsia="Calibri" w:hAnsi="Calibri" w:cs="Calibri"/>
          <w:spacing w:val="-11"/>
          <w:sz w:val="20"/>
          <w:szCs w:val="20"/>
        </w:rPr>
        <w:t xml:space="preserve"> </w:t>
      </w:r>
      <w:r>
        <w:rPr>
          <w:rFonts w:ascii="Calibri" w:eastAsia="Calibri" w:hAnsi="Calibri" w:cs="Calibri"/>
          <w:sz w:val="20"/>
          <w:szCs w:val="20"/>
        </w:rPr>
        <w:t>report.</w:t>
      </w:r>
    </w:p>
    <w:p w14:paraId="03C8C0A4" w14:textId="77777777" w:rsidR="007C62E7" w:rsidRDefault="007C62E7" w:rsidP="007C62E7">
      <w:pPr>
        <w:spacing w:line="254" w:lineRule="exact"/>
        <w:rPr>
          <w:rFonts w:ascii="Calibri" w:eastAsia="Calibri" w:hAnsi="Calibri" w:cs="Calibri"/>
          <w:sz w:val="20"/>
          <w:szCs w:val="20"/>
        </w:rPr>
        <w:sectPr w:rsidR="007C62E7">
          <w:pgSz w:w="11907" w:h="16840"/>
          <w:pgMar w:top="1360" w:right="1020" w:bottom="1080" w:left="1020" w:header="755" w:footer="891" w:gutter="0"/>
          <w:cols w:space="720"/>
        </w:sectPr>
      </w:pPr>
    </w:p>
    <w:p w14:paraId="47930ED9" w14:textId="77777777" w:rsidR="007C62E7" w:rsidRDefault="007C62E7" w:rsidP="005B3361">
      <w:pPr>
        <w:pStyle w:val="BodyText"/>
        <w:numPr>
          <w:ilvl w:val="3"/>
          <w:numId w:val="6"/>
        </w:numPr>
        <w:tabs>
          <w:tab w:val="left" w:pos="833"/>
        </w:tabs>
        <w:spacing w:before="40"/>
        <w:ind w:left="113" w:right="111" w:firstLine="0"/>
        <w:jc w:val="both"/>
      </w:pPr>
      <w:r>
        <w:lastRenderedPageBreak/>
        <w:t>Ens</w:t>
      </w:r>
      <w:r>
        <w:rPr>
          <w:spacing w:val="-2"/>
        </w:rPr>
        <w:t>u</w:t>
      </w:r>
      <w:r>
        <w:t>re that t</w:t>
      </w:r>
      <w:r>
        <w:rPr>
          <w:spacing w:val="-1"/>
        </w:rPr>
        <w:t>h</w:t>
      </w:r>
      <w:r>
        <w:t xml:space="preserve">e </w:t>
      </w:r>
      <w:r>
        <w:rPr>
          <w:spacing w:val="-1"/>
        </w:rPr>
        <w:t>p</w:t>
      </w:r>
      <w:r>
        <w:t>ro</w:t>
      </w:r>
      <w:r>
        <w:rPr>
          <w:spacing w:val="-3"/>
        </w:rPr>
        <w:t>j</w:t>
      </w:r>
      <w:r>
        <w:t>ect</w:t>
      </w:r>
      <w:r>
        <w:rPr>
          <w:spacing w:val="1"/>
        </w:rPr>
        <w:t xml:space="preserve"> </w:t>
      </w:r>
      <w:r>
        <w:rPr>
          <w:spacing w:val="-2"/>
        </w:rPr>
        <w:t>t</w:t>
      </w:r>
      <w:r>
        <w:t>e</w:t>
      </w:r>
      <w:r>
        <w:rPr>
          <w:spacing w:val="-3"/>
        </w:rPr>
        <w:t>a</w:t>
      </w:r>
      <w:r>
        <w:t>m</w:t>
      </w:r>
      <w:r>
        <w:rPr>
          <w:spacing w:val="1"/>
        </w:rPr>
        <w:t xml:space="preserve"> </w:t>
      </w:r>
      <w:r>
        <w:t>c</w:t>
      </w:r>
      <w:r>
        <w:rPr>
          <w:spacing w:val="1"/>
        </w:rPr>
        <w:t>o</w:t>
      </w:r>
      <w:r>
        <w:rPr>
          <w:spacing w:val="-1"/>
        </w:rPr>
        <w:t>ndu</w:t>
      </w:r>
      <w:r>
        <w:t>ct</w:t>
      </w:r>
      <w:r>
        <w:rPr>
          <w:spacing w:val="1"/>
        </w:rPr>
        <w:t xml:space="preserve"> </w:t>
      </w:r>
      <w:r>
        <w:t>a basel</w:t>
      </w:r>
      <w:r>
        <w:rPr>
          <w:spacing w:val="-1"/>
        </w:rPr>
        <w:t>in</w:t>
      </w:r>
      <w:r>
        <w:t>e s</w:t>
      </w:r>
      <w:r>
        <w:rPr>
          <w:spacing w:val="-3"/>
        </w:rPr>
        <w:t>i</w:t>
      </w:r>
      <w:r>
        <w:t>t</w:t>
      </w:r>
      <w:r>
        <w:rPr>
          <w:spacing w:val="4"/>
        </w:rPr>
        <w:t>e</w:t>
      </w:r>
      <w:r>
        <w:rPr>
          <w:spacing w:val="-1"/>
        </w:rPr>
        <w:t>-</w:t>
      </w:r>
      <w:r>
        <w:rPr>
          <w:spacing w:val="-3"/>
        </w:rPr>
        <w:t>a</w:t>
      </w:r>
      <w:r>
        <w:rPr>
          <w:spacing w:val="-1"/>
        </w:rPr>
        <w:t>n</w:t>
      </w:r>
      <w:r>
        <w:t>d</w:t>
      </w:r>
      <w:r>
        <w:rPr>
          <w:spacing w:val="-1"/>
        </w:rPr>
        <w:t xml:space="preserve"> </w:t>
      </w:r>
      <w:r>
        <w:t>projec</w:t>
      </w:r>
      <w:r>
        <w:rPr>
          <w:spacing w:val="1"/>
        </w:rPr>
        <w:t>t</w:t>
      </w:r>
      <w:r>
        <w:rPr>
          <w:spacing w:val="-1"/>
        </w:rPr>
        <w:t>-</w:t>
      </w:r>
      <w:r>
        <w:t>specif</w:t>
      </w:r>
      <w:r>
        <w:rPr>
          <w:spacing w:val="-4"/>
        </w:rPr>
        <w:t>i</w:t>
      </w:r>
      <w:r>
        <w:t>c risk ass</w:t>
      </w:r>
      <w:r>
        <w:rPr>
          <w:spacing w:val="-2"/>
        </w:rPr>
        <w:t>e</w:t>
      </w:r>
      <w:r>
        <w:t>ss</w:t>
      </w:r>
      <w:r>
        <w:rPr>
          <w:spacing w:val="1"/>
        </w:rPr>
        <w:t>m</w:t>
      </w:r>
      <w:r>
        <w:t>e</w:t>
      </w:r>
      <w:r>
        <w:rPr>
          <w:spacing w:val="-3"/>
        </w:rPr>
        <w:t>n</w:t>
      </w:r>
      <w:r>
        <w:t>t in</w:t>
      </w:r>
      <w:r>
        <w:rPr>
          <w:spacing w:val="-1"/>
        </w:rPr>
        <w:t xml:space="preserve"> </w:t>
      </w:r>
      <w:r>
        <w:t>relation to</w:t>
      </w:r>
      <w:r>
        <w:rPr>
          <w:spacing w:val="1"/>
        </w:rPr>
        <w:t xml:space="preserve"> </w:t>
      </w:r>
      <w:r>
        <w:t>all</w:t>
      </w:r>
      <w:r>
        <w:rPr>
          <w:spacing w:val="-3"/>
        </w:rPr>
        <w:t xml:space="preserve"> </w:t>
      </w:r>
      <w:r>
        <w:t>rel</w:t>
      </w:r>
      <w:r>
        <w:rPr>
          <w:spacing w:val="-3"/>
        </w:rPr>
        <w:t>e</w:t>
      </w:r>
      <w:r>
        <w:t>va</w:t>
      </w:r>
      <w:r>
        <w:rPr>
          <w:spacing w:val="-1"/>
        </w:rPr>
        <w:t>n</w:t>
      </w:r>
      <w:r>
        <w:t xml:space="preserve">t </w:t>
      </w:r>
      <w:r>
        <w:rPr>
          <w:spacing w:val="-1"/>
        </w:rPr>
        <w:t>h</w:t>
      </w:r>
      <w:r>
        <w:t>a</w:t>
      </w:r>
      <w:r>
        <w:rPr>
          <w:spacing w:val="-1"/>
        </w:rPr>
        <w:t>z</w:t>
      </w:r>
      <w:r>
        <w:t>ar</w:t>
      </w:r>
      <w:r>
        <w:rPr>
          <w:spacing w:val="-2"/>
        </w:rPr>
        <w:t>d</w:t>
      </w:r>
      <w:r>
        <w:t>s.</w:t>
      </w:r>
    </w:p>
    <w:p w14:paraId="6FAD684E" w14:textId="77777777" w:rsidR="007C62E7" w:rsidRDefault="007C62E7" w:rsidP="005B3361">
      <w:pPr>
        <w:pStyle w:val="BodyText"/>
        <w:numPr>
          <w:ilvl w:val="3"/>
          <w:numId w:val="6"/>
        </w:numPr>
        <w:tabs>
          <w:tab w:val="left" w:pos="833"/>
        </w:tabs>
        <w:spacing w:line="268" w:lineRule="exact"/>
        <w:ind w:right="112"/>
        <w:jc w:val="both"/>
      </w:pPr>
      <w:r>
        <w:t>Prep</w:t>
      </w:r>
      <w:r>
        <w:rPr>
          <w:spacing w:val="-1"/>
        </w:rPr>
        <w:t>a</w:t>
      </w:r>
      <w:r>
        <w:t>re</w:t>
      </w:r>
      <w:r>
        <w:rPr>
          <w:spacing w:val="1"/>
        </w:rPr>
        <w:t xml:space="preserve"> </w:t>
      </w:r>
      <w:r>
        <w:t>a</w:t>
      </w:r>
      <w:r>
        <w:rPr>
          <w:spacing w:val="-1"/>
        </w:rPr>
        <w:t>n</w:t>
      </w:r>
      <w:r>
        <w:t>d</w:t>
      </w:r>
      <w:r>
        <w:rPr>
          <w:spacing w:val="-1"/>
        </w:rPr>
        <w:t xml:space="preserve"> </w:t>
      </w:r>
      <w:r>
        <w:t>pr</w:t>
      </w:r>
      <w:r>
        <w:rPr>
          <w:spacing w:val="-2"/>
        </w:rPr>
        <w:t>o</w:t>
      </w:r>
      <w:r>
        <w:t>vi</w:t>
      </w:r>
      <w:r>
        <w:rPr>
          <w:spacing w:val="-2"/>
        </w:rPr>
        <w:t>d</w:t>
      </w:r>
      <w:r>
        <w:t xml:space="preserve">e the </w:t>
      </w:r>
      <w:r>
        <w:rPr>
          <w:spacing w:val="-3"/>
        </w:rPr>
        <w:t>S</w:t>
      </w:r>
      <w:r>
        <w:rPr>
          <w:spacing w:val="-1"/>
        </w:rPr>
        <w:t>H</w:t>
      </w:r>
      <w:r>
        <w:t>E specif</w:t>
      </w:r>
      <w:r>
        <w:rPr>
          <w:spacing w:val="-1"/>
        </w:rPr>
        <w:t>i</w:t>
      </w:r>
      <w:r>
        <w:t>cat</w:t>
      </w:r>
      <w:r>
        <w:rPr>
          <w:spacing w:val="-3"/>
        </w:rPr>
        <w:t>i</w:t>
      </w:r>
      <w:r>
        <w:rPr>
          <w:spacing w:val="1"/>
        </w:rPr>
        <w:t>o</w:t>
      </w:r>
      <w:r>
        <w:rPr>
          <w:spacing w:val="-1"/>
        </w:rPr>
        <w:t>n</w:t>
      </w:r>
      <w:r>
        <w:t>s t</w:t>
      </w:r>
      <w:r>
        <w:rPr>
          <w:spacing w:val="-1"/>
        </w:rPr>
        <w:t>h</w:t>
      </w:r>
      <w:r>
        <w:t>at sh</w:t>
      </w:r>
      <w:r>
        <w:rPr>
          <w:spacing w:val="-1"/>
        </w:rPr>
        <w:t>a</w:t>
      </w:r>
      <w:r>
        <w:t>ll</w:t>
      </w:r>
      <w:r>
        <w:rPr>
          <w:spacing w:val="-3"/>
        </w:rPr>
        <w:t xml:space="preserve"> </w:t>
      </w:r>
      <w:r>
        <w:rPr>
          <w:spacing w:val="-1"/>
        </w:rPr>
        <w:t>b</w:t>
      </w:r>
      <w:r>
        <w:t xml:space="preserve">e </w:t>
      </w:r>
      <w:r>
        <w:rPr>
          <w:spacing w:val="-1"/>
        </w:rPr>
        <w:t>b</w:t>
      </w:r>
      <w:r>
        <w:t xml:space="preserve">ased </w:t>
      </w:r>
      <w:r>
        <w:rPr>
          <w:spacing w:val="1"/>
        </w:rPr>
        <w:t>o</w:t>
      </w:r>
      <w:r>
        <w:t>n</w:t>
      </w:r>
      <w:r>
        <w:rPr>
          <w:spacing w:val="-1"/>
        </w:rPr>
        <w:t xml:space="preserve"> </w:t>
      </w:r>
      <w:r>
        <w:t>t</w:t>
      </w:r>
      <w:r>
        <w:rPr>
          <w:spacing w:val="-1"/>
        </w:rPr>
        <w:t>h</w:t>
      </w:r>
      <w:r>
        <w:t xml:space="preserve">e </w:t>
      </w:r>
      <w:r>
        <w:rPr>
          <w:spacing w:val="-1"/>
        </w:rPr>
        <w:t>b</w:t>
      </w:r>
      <w:r>
        <w:t>aseli</w:t>
      </w:r>
      <w:r>
        <w:rPr>
          <w:spacing w:val="-1"/>
        </w:rPr>
        <w:t>n</w:t>
      </w:r>
      <w:r>
        <w:t>e s</w:t>
      </w:r>
      <w:r>
        <w:rPr>
          <w:spacing w:val="-3"/>
        </w:rPr>
        <w:t>i</w:t>
      </w:r>
      <w:r>
        <w:t>t</w:t>
      </w:r>
      <w:r>
        <w:rPr>
          <w:spacing w:val="4"/>
        </w:rPr>
        <w:t>e</w:t>
      </w:r>
      <w:r>
        <w:rPr>
          <w:spacing w:val="-1"/>
        </w:rPr>
        <w:t>-</w:t>
      </w:r>
      <w:r>
        <w:t>a</w:t>
      </w:r>
      <w:r>
        <w:rPr>
          <w:spacing w:val="-1"/>
        </w:rPr>
        <w:t>n</w:t>
      </w:r>
      <w:r>
        <w:t>d</w:t>
      </w:r>
      <w:r>
        <w:rPr>
          <w:spacing w:val="-1"/>
        </w:rPr>
        <w:t xml:space="preserve"> </w:t>
      </w:r>
      <w:r>
        <w:t>proje</w:t>
      </w:r>
      <w:r>
        <w:rPr>
          <w:spacing w:val="-2"/>
        </w:rPr>
        <w:t>c</w:t>
      </w:r>
      <w:r>
        <w:rPr>
          <w:spacing w:val="1"/>
        </w:rPr>
        <w:t>t</w:t>
      </w:r>
      <w:r>
        <w:t>- a</w:t>
      </w:r>
      <w:r>
        <w:rPr>
          <w:spacing w:val="-1"/>
        </w:rPr>
        <w:t>n</w:t>
      </w:r>
      <w:r>
        <w:t>d</w:t>
      </w:r>
    </w:p>
    <w:p w14:paraId="6A87717E" w14:textId="77777777" w:rsidR="007C62E7" w:rsidRDefault="007C62E7" w:rsidP="007C62E7">
      <w:pPr>
        <w:pStyle w:val="BodyText"/>
        <w:spacing w:before="1" w:line="239" w:lineRule="auto"/>
        <w:ind w:left="113" w:right="113"/>
        <w:jc w:val="both"/>
      </w:pPr>
      <w:r>
        <w:t>sc</w:t>
      </w:r>
      <w:r>
        <w:rPr>
          <w:spacing w:val="1"/>
        </w:rPr>
        <w:t>o</w:t>
      </w:r>
      <w:r>
        <w:rPr>
          <w:spacing w:val="-1"/>
        </w:rPr>
        <w:t>p</w:t>
      </w:r>
      <w:r>
        <w:t>e</w:t>
      </w:r>
      <w:r>
        <w:rPr>
          <w:spacing w:val="15"/>
        </w:rPr>
        <w:t xml:space="preserve"> </w:t>
      </w:r>
      <w:r>
        <w:rPr>
          <w:spacing w:val="1"/>
        </w:rPr>
        <w:t>o</w:t>
      </w:r>
      <w:r>
        <w:t>f</w:t>
      </w:r>
      <w:r>
        <w:rPr>
          <w:spacing w:val="17"/>
        </w:rPr>
        <w:t xml:space="preserve"> </w:t>
      </w:r>
      <w:r>
        <w:rPr>
          <w:spacing w:val="-2"/>
        </w:rPr>
        <w:t>w</w:t>
      </w:r>
      <w:r>
        <w:rPr>
          <w:spacing w:val="1"/>
        </w:rPr>
        <w:t>o</w:t>
      </w:r>
      <w:r>
        <w:t>rk</w:t>
      </w:r>
      <w:r>
        <w:rPr>
          <w:spacing w:val="15"/>
        </w:rPr>
        <w:t xml:space="preserve"> </w:t>
      </w:r>
      <w:r>
        <w:t>specif</w:t>
      </w:r>
      <w:r>
        <w:rPr>
          <w:spacing w:val="-1"/>
        </w:rPr>
        <w:t>i</w:t>
      </w:r>
      <w:r>
        <w:t>c</w:t>
      </w:r>
      <w:r>
        <w:rPr>
          <w:spacing w:val="17"/>
        </w:rPr>
        <w:t xml:space="preserve"> </w:t>
      </w:r>
      <w:r>
        <w:t>ri</w:t>
      </w:r>
      <w:r>
        <w:rPr>
          <w:spacing w:val="-3"/>
        </w:rPr>
        <w:t>s</w:t>
      </w:r>
      <w:r>
        <w:t>k</w:t>
      </w:r>
      <w:r>
        <w:rPr>
          <w:spacing w:val="15"/>
        </w:rPr>
        <w:t xml:space="preserve"> </w:t>
      </w:r>
      <w:r>
        <w:t>asses</w:t>
      </w:r>
      <w:r>
        <w:rPr>
          <w:spacing w:val="-2"/>
        </w:rPr>
        <w:t>s</w:t>
      </w:r>
      <w:r>
        <w:t>ment,</w:t>
      </w:r>
      <w:r>
        <w:rPr>
          <w:spacing w:val="17"/>
        </w:rPr>
        <w:t xml:space="preserve"> </w:t>
      </w:r>
      <w:r>
        <w:t>i</w:t>
      </w:r>
      <w:r>
        <w:rPr>
          <w:spacing w:val="-4"/>
        </w:rPr>
        <w:t>d</w:t>
      </w:r>
      <w:r>
        <w:t>entifyi</w:t>
      </w:r>
      <w:r>
        <w:rPr>
          <w:spacing w:val="-1"/>
        </w:rPr>
        <w:t>n</w:t>
      </w:r>
      <w:r>
        <w:t>g</w:t>
      </w:r>
      <w:r>
        <w:rPr>
          <w:spacing w:val="16"/>
        </w:rPr>
        <w:t xml:space="preserve"> </w:t>
      </w:r>
      <w:r>
        <w:t>t</w:t>
      </w:r>
      <w:r>
        <w:rPr>
          <w:spacing w:val="-3"/>
        </w:rPr>
        <w:t>h</w:t>
      </w:r>
      <w:r>
        <w:t>e</w:t>
      </w:r>
      <w:r>
        <w:rPr>
          <w:spacing w:val="17"/>
        </w:rPr>
        <w:t xml:space="preserve"> </w:t>
      </w:r>
      <w:r>
        <w:t>existi</w:t>
      </w:r>
      <w:r>
        <w:rPr>
          <w:spacing w:val="-1"/>
        </w:rPr>
        <w:t>n</w:t>
      </w:r>
      <w:r>
        <w:t>g</w:t>
      </w:r>
      <w:r>
        <w:rPr>
          <w:spacing w:val="16"/>
        </w:rPr>
        <w:t xml:space="preserve"> </w:t>
      </w:r>
      <w:r>
        <w:t>a</w:t>
      </w:r>
      <w:r>
        <w:rPr>
          <w:spacing w:val="-1"/>
        </w:rPr>
        <w:t>n</w:t>
      </w:r>
      <w:r>
        <w:t>d</w:t>
      </w:r>
      <w:r>
        <w:rPr>
          <w:spacing w:val="16"/>
        </w:rPr>
        <w:t xml:space="preserve"> </w:t>
      </w:r>
      <w:r>
        <w:rPr>
          <w:spacing w:val="-1"/>
        </w:rPr>
        <w:t>p</w:t>
      </w:r>
      <w:r>
        <w:rPr>
          <w:spacing w:val="-2"/>
        </w:rPr>
        <w:t>o</w:t>
      </w:r>
      <w:r>
        <w:t>te</w:t>
      </w:r>
      <w:r>
        <w:rPr>
          <w:spacing w:val="-1"/>
        </w:rPr>
        <w:t>n</w:t>
      </w:r>
      <w:r>
        <w:t>tial</w:t>
      </w:r>
      <w:r>
        <w:rPr>
          <w:spacing w:val="-3"/>
        </w:rPr>
        <w:t>l</w:t>
      </w:r>
      <w:r>
        <w:t>y</w:t>
      </w:r>
      <w:r>
        <w:rPr>
          <w:spacing w:val="17"/>
        </w:rPr>
        <w:t xml:space="preserve"> </w:t>
      </w:r>
      <w:r>
        <w:rPr>
          <w:spacing w:val="-3"/>
        </w:rPr>
        <w:t>s</w:t>
      </w:r>
      <w:r>
        <w:t>i</w:t>
      </w:r>
      <w:r>
        <w:rPr>
          <w:spacing w:val="-1"/>
        </w:rPr>
        <w:t>gn</w:t>
      </w:r>
      <w:r>
        <w:t>if</w:t>
      </w:r>
      <w:r>
        <w:rPr>
          <w:spacing w:val="-1"/>
        </w:rPr>
        <w:t>i</w:t>
      </w:r>
      <w:r>
        <w:t>ca</w:t>
      </w:r>
      <w:r>
        <w:rPr>
          <w:spacing w:val="-1"/>
        </w:rPr>
        <w:t>n</w:t>
      </w:r>
      <w:r>
        <w:t>t</w:t>
      </w:r>
      <w:r>
        <w:rPr>
          <w:spacing w:val="17"/>
        </w:rPr>
        <w:t xml:space="preserve"> </w:t>
      </w:r>
      <w:r>
        <w:t>resi</w:t>
      </w:r>
      <w:r>
        <w:rPr>
          <w:spacing w:val="-1"/>
        </w:rPr>
        <w:t>du</w:t>
      </w:r>
      <w:r>
        <w:t>al</w:t>
      </w:r>
      <w:r>
        <w:rPr>
          <w:spacing w:val="16"/>
        </w:rPr>
        <w:t xml:space="preserve"> </w:t>
      </w:r>
      <w:r>
        <w:rPr>
          <w:spacing w:val="-1"/>
        </w:rPr>
        <w:t>h</w:t>
      </w:r>
      <w:r>
        <w:t>a</w:t>
      </w:r>
      <w:r>
        <w:rPr>
          <w:spacing w:val="-1"/>
        </w:rPr>
        <w:t>z</w:t>
      </w:r>
      <w:r>
        <w:t>ar</w:t>
      </w:r>
      <w:r>
        <w:rPr>
          <w:spacing w:val="-2"/>
        </w:rPr>
        <w:t>d</w:t>
      </w:r>
      <w:r>
        <w:t>s that</w:t>
      </w:r>
      <w:r>
        <w:rPr>
          <w:spacing w:val="5"/>
        </w:rPr>
        <w:t xml:space="preserve"> </w:t>
      </w:r>
      <w:r>
        <w:t>a</w:t>
      </w:r>
      <w:r>
        <w:rPr>
          <w:spacing w:val="5"/>
        </w:rPr>
        <w:t xml:space="preserve"> </w:t>
      </w:r>
      <w:r>
        <w:rPr>
          <w:spacing w:val="-3"/>
        </w:rPr>
        <w:t>c</w:t>
      </w:r>
      <w:r>
        <w:rPr>
          <w:spacing w:val="-2"/>
        </w:rPr>
        <w:t>o</w:t>
      </w:r>
      <w:r>
        <w:t>m</w:t>
      </w:r>
      <w:r>
        <w:rPr>
          <w:spacing w:val="-1"/>
        </w:rPr>
        <w:t>p</w:t>
      </w:r>
      <w:r>
        <w:t>e</w:t>
      </w:r>
      <w:r>
        <w:rPr>
          <w:spacing w:val="-2"/>
        </w:rPr>
        <w:t>t</w:t>
      </w:r>
      <w:r>
        <w:t>ent</w:t>
      </w:r>
      <w:r>
        <w:rPr>
          <w:spacing w:val="5"/>
        </w:rPr>
        <w:t xml:space="preserve"> </w:t>
      </w:r>
      <w:r>
        <w:t>a</w:t>
      </w:r>
      <w:r>
        <w:rPr>
          <w:spacing w:val="-1"/>
        </w:rPr>
        <w:t>n</w:t>
      </w:r>
      <w:r>
        <w:t>d</w:t>
      </w:r>
      <w:r>
        <w:rPr>
          <w:spacing w:val="4"/>
        </w:rPr>
        <w:t xml:space="preserve"> </w:t>
      </w:r>
      <w:r>
        <w:t>re</w:t>
      </w:r>
      <w:r>
        <w:rPr>
          <w:spacing w:val="-3"/>
        </w:rPr>
        <w:t>s</w:t>
      </w:r>
      <w:r>
        <w:rPr>
          <w:spacing w:val="-2"/>
        </w:rPr>
        <w:t>o</w:t>
      </w:r>
      <w:r>
        <w:rPr>
          <w:spacing w:val="-1"/>
        </w:rPr>
        <w:t>u</w:t>
      </w:r>
      <w:r>
        <w:t>rced</w:t>
      </w:r>
      <w:r>
        <w:rPr>
          <w:spacing w:val="4"/>
        </w:rPr>
        <w:t xml:space="preserve"> </w:t>
      </w:r>
      <w:r>
        <w:t>c</w:t>
      </w:r>
      <w:r>
        <w:rPr>
          <w:spacing w:val="1"/>
        </w:rPr>
        <w:t>o</w:t>
      </w:r>
      <w:r>
        <w:rPr>
          <w:spacing w:val="-4"/>
        </w:rPr>
        <w:t>n</w:t>
      </w:r>
      <w:r>
        <w:t>trac</w:t>
      </w:r>
      <w:r>
        <w:rPr>
          <w:spacing w:val="-2"/>
        </w:rPr>
        <w:t>t</w:t>
      </w:r>
      <w:r>
        <w:rPr>
          <w:spacing w:val="1"/>
        </w:rPr>
        <w:t>o</w:t>
      </w:r>
      <w:r>
        <w:t>r</w:t>
      </w:r>
      <w:r>
        <w:rPr>
          <w:spacing w:val="2"/>
        </w:rPr>
        <w:t xml:space="preserve"> </w:t>
      </w:r>
      <w:r>
        <w:t>w</w:t>
      </w:r>
      <w:r>
        <w:rPr>
          <w:spacing w:val="1"/>
        </w:rPr>
        <w:t>o</w:t>
      </w:r>
      <w:r>
        <w:rPr>
          <w:spacing w:val="-1"/>
        </w:rPr>
        <w:t>u</w:t>
      </w:r>
      <w:r>
        <w:t>ld</w:t>
      </w:r>
      <w:r>
        <w:rPr>
          <w:spacing w:val="4"/>
        </w:rPr>
        <w:t xml:space="preserve"> </w:t>
      </w:r>
      <w:r>
        <w:rPr>
          <w:spacing w:val="-4"/>
        </w:rPr>
        <w:t>n</w:t>
      </w:r>
      <w:r>
        <w:rPr>
          <w:spacing w:val="-2"/>
        </w:rPr>
        <w:t>o</w:t>
      </w:r>
      <w:r>
        <w:t>t</w:t>
      </w:r>
      <w:r>
        <w:rPr>
          <w:spacing w:val="5"/>
        </w:rPr>
        <w:t xml:space="preserve"> </w:t>
      </w:r>
      <w:r>
        <w:rPr>
          <w:spacing w:val="2"/>
        </w:rPr>
        <w:t>h</w:t>
      </w:r>
      <w:r>
        <w:t>ave</w:t>
      </w:r>
      <w:r>
        <w:rPr>
          <w:spacing w:val="3"/>
        </w:rPr>
        <w:t xml:space="preserve"> </w:t>
      </w:r>
      <w:r>
        <w:rPr>
          <w:spacing w:val="-1"/>
        </w:rPr>
        <w:t>b</w:t>
      </w:r>
      <w:r>
        <w:t>een</w:t>
      </w:r>
      <w:r>
        <w:rPr>
          <w:spacing w:val="2"/>
        </w:rPr>
        <w:t xml:space="preserve"> </w:t>
      </w:r>
      <w:r>
        <w:t>ex</w:t>
      </w:r>
      <w:r>
        <w:rPr>
          <w:spacing w:val="-1"/>
        </w:rPr>
        <w:t>p</w:t>
      </w:r>
      <w:r>
        <w:t>e</w:t>
      </w:r>
      <w:r>
        <w:rPr>
          <w:spacing w:val="-2"/>
        </w:rPr>
        <w:t>c</w:t>
      </w:r>
      <w:r>
        <w:t>ted</w:t>
      </w:r>
      <w:r>
        <w:rPr>
          <w:spacing w:val="4"/>
        </w:rPr>
        <w:t xml:space="preserve"> </w:t>
      </w:r>
      <w:r>
        <w:rPr>
          <w:spacing w:val="-2"/>
        </w:rPr>
        <w:t>t</w:t>
      </w:r>
      <w:r>
        <w:t>o</w:t>
      </w:r>
      <w:r>
        <w:rPr>
          <w:spacing w:val="3"/>
        </w:rPr>
        <w:t xml:space="preserve"> </w:t>
      </w:r>
      <w:r>
        <w:t>know.</w:t>
      </w:r>
      <w:r>
        <w:rPr>
          <w:spacing w:val="3"/>
        </w:rPr>
        <w:t xml:space="preserve"> </w:t>
      </w:r>
      <w:r>
        <w:t>The</w:t>
      </w:r>
      <w:r>
        <w:rPr>
          <w:spacing w:val="5"/>
        </w:rPr>
        <w:t xml:space="preserve"> </w:t>
      </w:r>
      <w:r>
        <w:t>S</w:t>
      </w:r>
      <w:r>
        <w:rPr>
          <w:spacing w:val="-2"/>
        </w:rPr>
        <w:t>H</w:t>
      </w:r>
      <w:r>
        <w:t>E</w:t>
      </w:r>
      <w:r>
        <w:rPr>
          <w:spacing w:val="5"/>
        </w:rPr>
        <w:t xml:space="preserve"> </w:t>
      </w:r>
      <w:r>
        <w:t>sp</w:t>
      </w:r>
      <w:r>
        <w:rPr>
          <w:spacing w:val="-3"/>
        </w:rPr>
        <w:t>e</w:t>
      </w:r>
      <w:r>
        <w:t>cif</w:t>
      </w:r>
      <w:r>
        <w:rPr>
          <w:spacing w:val="-1"/>
        </w:rPr>
        <w:t>i</w:t>
      </w:r>
      <w:r>
        <w:t>cat</w:t>
      </w:r>
      <w:r>
        <w:rPr>
          <w:spacing w:val="-3"/>
        </w:rPr>
        <w:t>i</w:t>
      </w:r>
      <w:r>
        <w:rPr>
          <w:spacing w:val="1"/>
        </w:rPr>
        <w:t>o</w:t>
      </w:r>
      <w:r>
        <w:rPr>
          <w:spacing w:val="-1"/>
        </w:rPr>
        <w:t>n</w:t>
      </w:r>
      <w:r>
        <w:t>s should</w:t>
      </w:r>
      <w:r>
        <w:rPr>
          <w:spacing w:val="-2"/>
        </w:rPr>
        <w:t xml:space="preserve"> </w:t>
      </w:r>
      <w:r>
        <w:t>inc</w:t>
      </w:r>
      <w:r>
        <w:rPr>
          <w:spacing w:val="-1"/>
        </w:rPr>
        <w:t>lud</w:t>
      </w:r>
      <w:r>
        <w:t>e:</w:t>
      </w:r>
    </w:p>
    <w:p w14:paraId="6919E409" w14:textId="77777777" w:rsidR="007C62E7" w:rsidRDefault="007C62E7" w:rsidP="005B3361">
      <w:pPr>
        <w:pStyle w:val="BodyText"/>
        <w:numPr>
          <w:ilvl w:val="4"/>
          <w:numId w:val="6"/>
        </w:numPr>
        <w:tabs>
          <w:tab w:val="left" w:pos="833"/>
        </w:tabs>
      </w:pPr>
      <w:r>
        <w:t>A</w:t>
      </w:r>
      <w:r>
        <w:rPr>
          <w:spacing w:val="-2"/>
        </w:rPr>
        <w:t>n</w:t>
      </w:r>
      <w:r>
        <w:t>y rel</w:t>
      </w:r>
      <w:r>
        <w:rPr>
          <w:spacing w:val="-3"/>
        </w:rPr>
        <w:t>e</w:t>
      </w:r>
      <w:r>
        <w:t>va</w:t>
      </w:r>
      <w:r>
        <w:rPr>
          <w:spacing w:val="-1"/>
        </w:rPr>
        <w:t>n</w:t>
      </w:r>
      <w:r>
        <w:t>t S</w:t>
      </w:r>
      <w:r>
        <w:rPr>
          <w:spacing w:val="-2"/>
        </w:rPr>
        <w:t>H</w:t>
      </w:r>
      <w:r>
        <w:t>E</w:t>
      </w:r>
      <w:r>
        <w:rPr>
          <w:spacing w:val="-3"/>
        </w:rPr>
        <w:t xml:space="preserve"> </w:t>
      </w:r>
      <w:r>
        <w:t>in</w:t>
      </w:r>
      <w:r>
        <w:rPr>
          <w:spacing w:val="-1"/>
        </w:rPr>
        <w:t>f</w:t>
      </w:r>
      <w:r>
        <w:rPr>
          <w:spacing w:val="1"/>
        </w:rPr>
        <w:t>o</w:t>
      </w:r>
      <w:r>
        <w:rPr>
          <w:spacing w:val="-3"/>
        </w:rPr>
        <w:t>r</w:t>
      </w:r>
      <w:r>
        <w:t>mat</w:t>
      </w:r>
      <w:r>
        <w:rPr>
          <w:spacing w:val="-3"/>
        </w:rPr>
        <w:t>i</w:t>
      </w:r>
      <w:r>
        <w:rPr>
          <w:spacing w:val="1"/>
        </w:rPr>
        <w:t>o</w:t>
      </w:r>
      <w:r>
        <w:t>n</w:t>
      </w:r>
      <w:r>
        <w:rPr>
          <w:spacing w:val="-1"/>
        </w:rPr>
        <w:t xml:space="preserve"> </w:t>
      </w:r>
      <w:r>
        <w:t>abo</w:t>
      </w:r>
      <w:r>
        <w:rPr>
          <w:spacing w:val="-1"/>
        </w:rPr>
        <w:t>u</w:t>
      </w:r>
      <w:r>
        <w:t>t</w:t>
      </w:r>
      <w:r>
        <w:rPr>
          <w:spacing w:val="-2"/>
        </w:rPr>
        <w:t xml:space="preserve"> </w:t>
      </w:r>
      <w:r>
        <w:t>t</w:t>
      </w:r>
      <w:r>
        <w:rPr>
          <w:spacing w:val="-1"/>
        </w:rPr>
        <w:t>h</w:t>
      </w:r>
      <w:r>
        <w:t>e</w:t>
      </w:r>
      <w:r>
        <w:rPr>
          <w:spacing w:val="-2"/>
        </w:rPr>
        <w:t xml:space="preserve"> </w:t>
      </w:r>
      <w:r>
        <w:t>specific</w:t>
      </w:r>
      <w:r>
        <w:rPr>
          <w:spacing w:val="-3"/>
        </w:rPr>
        <w:t xml:space="preserve"> </w:t>
      </w:r>
      <w:r>
        <w:t>c</w:t>
      </w:r>
      <w:r>
        <w:rPr>
          <w:spacing w:val="1"/>
        </w:rPr>
        <w:t>o</w:t>
      </w:r>
      <w:r>
        <w:rPr>
          <w:spacing w:val="-1"/>
        </w:rPr>
        <w:t>n</w:t>
      </w:r>
      <w:r>
        <w:rPr>
          <w:spacing w:val="-3"/>
        </w:rPr>
        <w:t>s</w:t>
      </w:r>
      <w:r>
        <w:rPr>
          <w:spacing w:val="-2"/>
        </w:rPr>
        <w:t>t</w:t>
      </w:r>
      <w:r>
        <w:t>r</w:t>
      </w:r>
      <w:r>
        <w:rPr>
          <w:spacing w:val="-1"/>
        </w:rPr>
        <w:t>u</w:t>
      </w:r>
      <w:r>
        <w:t>cti</w:t>
      </w:r>
      <w:r>
        <w:rPr>
          <w:spacing w:val="1"/>
        </w:rPr>
        <w:t>o</w:t>
      </w:r>
      <w:r>
        <w:t>n</w:t>
      </w:r>
      <w:r>
        <w:rPr>
          <w:spacing w:val="-3"/>
        </w:rPr>
        <w:t xml:space="preserve"> </w:t>
      </w:r>
      <w:r>
        <w:t>w</w:t>
      </w:r>
      <w:r>
        <w:rPr>
          <w:spacing w:val="1"/>
        </w:rPr>
        <w:t>o</w:t>
      </w:r>
      <w:r>
        <w:rPr>
          <w:spacing w:val="-3"/>
        </w:rPr>
        <w:t>r</w:t>
      </w:r>
      <w:r>
        <w:t xml:space="preserve">k </w:t>
      </w:r>
      <w:r>
        <w:rPr>
          <w:spacing w:val="-2"/>
        </w:rPr>
        <w:t>t</w:t>
      </w:r>
      <w:r>
        <w:t>o</w:t>
      </w:r>
      <w:r>
        <w:rPr>
          <w:spacing w:val="1"/>
        </w:rPr>
        <w:t xml:space="preserve"> </w:t>
      </w:r>
      <w:r>
        <w:t>be</w:t>
      </w:r>
      <w:r>
        <w:rPr>
          <w:spacing w:val="-2"/>
        </w:rPr>
        <w:t xml:space="preserve"> </w:t>
      </w:r>
      <w:proofErr w:type="gramStart"/>
      <w:r>
        <w:t>per</w:t>
      </w:r>
      <w:r>
        <w:rPr>
          <w:spacing w:val="-3"/>
        </w:rPr>
        <w:t>f</w:t>
      </w:r>
      <w:r>
        <w:rPr>
          <w:spacing w:val="1"/>
        </w:rPr>
        <w:t>o</w:t>
      </w:r>
      <w:r>
        <w:t>r</w:t>
      </w:r>
      <w:r>
        <w:rPr>
          <w:spacing w:val="-2"/>
        </w:rPr>
        <w:t>m</w:t>
      </w:r>
      <w:r>
        <w:t>ed;</w:t>
      </w:r>
      <w:proofErr w:type="gramEnd"/>
    </w:p>
    <w:p w14:paraId="214E1160" w14:textId="77777777" w:rsidR="007C62E7" w:rsidRDefault="007C62E7" w:rsidP="005B3361">
      <w:pPr>
        <w:pStyle w:val="BodyText"/>
        <w:numPr>
          <w:ilvl w:val="4"/>
          <w:numId w:val="6"/>
        </w:numPr>
        <w:tabs>
          <w:tab w:val="left" w:pos="833"/>
        </w:tabs>
        <w:ind w:right="116"/>
        <w:jc w:val="both"/>
      </w:pPr>
      <w:r>
        <w:t>I</w:t>
      </w:r>
      <w:r>
        <w:rPr>
          <w:spacing w:val="-2"/>
        </w:rPr>
        <w:t>n</w:t>
      </w:r>
      <w:r>
        <w:t>cl</w:t>
      </w:r>
      <w:r>
        <w:rPr>
          <w:spacing w:val="-1"/>
        </w:rPr>
        <w:t>ud</w:t>
      </w:r>
      <w:r>
        <w:t>e all</w:t>
      </w:r>
      <w:r>
        <w:rPr>
          <w:spacing w:val="-1"/>
        </w:rPr>
        <w:t xml:space="preserve"> </w:t>
      </w:r>
      <w:r>
        <w:t>t</w:t>
      </w:r>
      <w:r>
        <w:rPr>
          <w:spacing w:val="-1"/>
        </w:rPr>
        <w:t>h</w:t>
      </w:r>
      <w:r>
        <w:t>e a</w:t>
      </w:r>
      <w:r>
        <w:rPr>
          <w:spacing w:val="-1"/>
        </w:rPr>
        <w:t>pp</w:t>
      </w:r>
      <w:r>
        <w:t>l</w:t>
      </w:r>
      <w:r>
        <w:rPr>
          <w:spacing w:val="-1"/>
        </w:rPr>
        <w:t>i</w:t>
      </w:r>
      <w:r>
        <w:t>ca</w:t>
      </w:r>
      <w:r>
        <w:rPr>
          <w:spacing w:val="-1"/>
        </w:rPr>
        <w:t>b</w:t>
      </w:r>
      <w:r>
        <w:t xml:space="preserve">le </w:t>
      </w:r>
      <w:r>
        <w:rPr>
          <w:spacing w:val="-2"/>
        </w:rPr>
        <w:t>a</w:t>
      </w:r>
      <w:r>
        <w:rPr>
          <w:spacing w:val="-1"/>
        </w:rPr>
        <w:t>n</w:t>
      </w:r>
      <w:r>
        <w:t>d</w:t>
      </w:r>
      <w:r>
        <w:rPr>
          <w:spacing w:val="-1"/>
        </w:rPr>
        <w:t xml:space="preserve"> </w:t>
      </w:r>
      <w:r>
        <w:t>rele</w:t>
      </w:r>
      <w:r>
        <w:rPr>
          <w:spacing w:val="1"/>
        </w:rPr>
        <w:t>v</w:t>
      </w:r>
      <w:r>
        <w:t>a</w:t>
      </w:r>
      <w:r>
        <w:rPr>
          <w:spacing w:val="-1"/>
        </w:rPr>
        <w:t>n</w:t>
      </w:r>
      <w:r>
        <w:t>t i</w:t>
      </w:r>
      <w:r>
        <w:rPr>
          <w:spacing w:val="-2"/>
        </w:rPr>
        <w:t>n</w:t>
      </w:r>
      <w:r>
        <w:rPr>
          <w:spacing w:val="-3"/>
        </w:rPr>
        <w:t>f</w:t>
      </w:r>
      <w:r>
        <w:rPr>
          <w:spacing w:val="1"/>
        </w:rPr>
        <w:t>o</w:t>
      </w:r>
      <w:r>
        <w:rPr>
          <w:spacing w:val="-3"/>
        </w:rPr>
        <w:t>r</w:t>
      </w:r>
      <w:r>
        <w:t>mat</w:t>
      </w:r>
      <w:r>
        <w:rPr>
          <w:spacing w:val="-3"/>
        </w:rPr>
        <w:t>i</w:t>
      </w:r>
      <w:r>
        <w:rPr>
          <w:spacing w:val="1"/>
        </w:rPr>
        <w:t>o</w:t>
      </w:r>
      <w:r>
        <w:t>n</w:t>
      </w:r>
      <w:r>
        <w:rPr>
          <w:spacing w:val="-1"/>
        </w:rPr>
        <w:t xml:space="preserve"> </w:t>
      </w:r>
      <w:r>
        <w:t>c</w:t>
      </w:r>
      <w:r>
        <w:rPr>
          <w:spacing w:val="-2"/>
        </w:rPr>
        <w:t>o</w:t>
      </w:r>
      <w:r>
        <w:rPr>
          <w:spacing w:val="-1"/>
        </w:rPr>
        <w:t>n</w:t>
      </w:r>
      <w:r>
        <w:t>tai</w:t>
      </w:r>
      <w:r>
        <w:rPr>
          <w:spacing w:val="-1"/>
        </w:rPr>
        <w:t>n</w:t>
      </w:r>
      <w:r>
        <w:t>ed in</w:t>
      </w:r>
      <w:r>
        <w:rPr>
          <w:spacing w:val="-1"/>
        </w:rPr>
        <w:t xml:space="preserve"> </w:t>
      </w:r>
      <w:r>
        <w:t>t</w:t>
      </w:r>
      <w:r>
        <w:rPr>
          <w:spacing w:val="-1"/>
        </w:rPr>
        <w:t>h</w:t>
      </w:r>
      <w:r>
        <w:t>e Es</w:t>
      </w:r>
      <w:r>
        <w:rPr>
          <w:spacing w:val="-2"/>
        </w:rPr>
        <w:t>ko</w:t>
      </w:r>
      <w:r>
        <w:t>m</w:t>
      </w:r>
      <w:r>
        <w:rPr>
          <w:spacing w:val="1"/>
        </w:rPr>
        <w:t xml:space="preserve"> </w:t>
      </w:r>
      <w:r>
        <w:t>doc</w:t>
      </w:r>
      <w:r>
        <w:rPr>
          <w:spacing w:val="-3"/>
        </w:rPr>
        <w:t>u</w:t>
      </w:r>
      <w:r>
        <w:t xml:space="preserve">ments </w:t>
      </w:r>
      <w:r>
        <w:rPr>
          <w:spacing w:val="-4"/>
        </w:rPr>
        <w:t>p</w:t>
      </w:r>
      <w:r>
        <w:t>ertain</w:t>
      </w:r>
      <w:r>
        <w:rPr>
          <w:spacing w:val="-1"/>
        </w:rPr>
        <w:t>in</w:t>
      </w:r>
      <w:r>
        <w:t>g</w:t>
      </w:r>
      <w:r>
        <w:rPr>
          <w:spacing w:val="-1"/>
        </w:rPr>
        <w:t xml:space="preserve"> </w:t>
      </w:r>
      <w:r>
        <w:rPr>
          <w:spacing w:val="-2"/>
        </w:rPr>
        <w:t>t</w:t>
      </w:r>
      <w:r>
        <w:t>o the</w:t>
      </w:r>
      <w:r>
        <w:rPr>
          <w:spacing w:val="5"/>
        </w:rPr>
        <w:t xml:space="preserve"> </w:t>
      </w:r>
      <w:r>
        <w:rPr>
          <w:spacing w:val="-1"/>
        </w:rPr>
        <w:t>p</w:t>
      </w:r>
      <w:r>
        <w:t>roj</w:t>
      </w:r>
      <w:r>
        <w:rPr>
          <w:spacing w:val="-2"/>
        </w:rPr>
        <w:t>e</w:t>
      </w:r>
      <w:r>
        <w:t>ct</w:t>
      </w:r>
      <w:r>
        <w:rPr>
          <w:spacing w:val="5"/>
        </w:rPr>
        <w:t xml:space="preserve"> </w:t>
      </w:r>
      <w:r>
        <w:t>a</w:t>
      </w:r>
      <w:r>
        <w:rPr>
          <w:spacing w:val="-1"/>
        </w:rPr>
        <w:t>n</w:t>
      </w:r>
      <w:r>
        <w:t>d</w:t>
      </w:r>
      <w:r>
        <w:rPr>
          <w:spacing w:val="4"/>
        </w:rPr>
        <w:t xml:space="preserve"> </w:t>
      </w:r>
      <w:r>
        <w:t>sc</w:t>
      </w:r>
      <w:r>
        <w:rPr>
          <w:spacing w:val="1"/>
        </w:rPr>
        <w:t>o</w:t>
      </w:r>
      <w:r>
        <w:rPr>
          <w:spacing w:val="-1"/>
        </w:rPr>
        <w:t>p</w:t>
      </w:r>
      <w:r>
        <w:t>e</w:t>
      </w:r>
      <w:r>
        <w:rPr>
          <w:spacing w:val="3"/>
        </w:rPr>
        <w:t xml:space="preserve"> </w:t>
      </w:r>
      <w:r>
        <w:rPr>
          <w:spacing w:val="1"/>
        </w:rPr>
        <w:t>o</w:t>
      </w:r>
      <w:r>
        <w:t>f</w:t>
      </w:r>
      <w:r>
        <w:rPr>
          <w:spacing w:val="5"/>
        </w:rPr>
        <w:t xml:space="preserve"> </w:t>
      </w:r>
      <w:r>
        <w:rPr>
          <w:spacing w:val="-2"/>
        </w:rPr>
        <w:t>w</w:t>
      </w:r>
      <w:r>
        <w:rPr>
          <w:spacing w:val="1"/>
        </w:rPr>
        <w:t>o</w:t>
      </w:r>
      <w:r>
        <w:t>rk.</w:t>
      </w:r>
      <w:r>
        <w:rPr>
          <w:spacing w:val="4"/>
        </w:rPr>
        <w:t xml:space="preserve"> </w:t>
      </w:r>
      <w:r>
        <w:t>E</w:t>
      </w:r>
      <w:r>
        <w:rPr>
          <w:spacing w:val="-2"/>
        </w:rPr>
        <w:t>x</w:t>
      </w:r>
      <w:r>
        <w:t>tracts</w:t>
      </w:r>
      <w:r>
        <w:rPr>
          <w:spacing w:val="3"/>
        </w:rPr>
        <w:t xml:space="preserve"> </w:t>
      </w:r>
      <w:r>
        <w:rPr>
          <w:spacing w:val="1"/>
        </w:rPr>
        <w:t>o</w:t>
      </w:r>
      <w:r>
        <w:t>r</w:t>
      </w:r>
      <w:r>
        <w:rPr>
          <w:spacing w:val="5"/>
        </w:rPr>
        <w:t xml:space="preserve"> </w:t>
      </w:r>
      <w:r>
        <w:t>the</w:t>
      </w:r>
      <w:r>
        <w:rPr>
          <w:spacing w:val="5"/>
        </w:rPr>
        <w:t xml:space="preserve"> </w:t>
      </w:r>
      <w:r>
        <w:t>enti</w:t>
      </w:r>
      <w:r>
        <w:rPr>
          <w:spacing w:val="-3"/>
        </w:rPr>
        <w:t>r</w:t>
      </w:r>
      <w:r>
        <w:t>e</w:t>
      </w:r>
      <w:r>
        <w:rPr>
          <w:spacing w:val="3"/>
        </w:rPr>
        <w:t xml:space="preserve"> </w:t>
      </w:r>
      <w:r>
        <w:t>Eskom</w:t>
      </w:r>
      <w:r>
        <w:rPr>
          <w:spacing w:val="5"/>
        </w:rPr>
        <w:t xml:space="preserve"> </w:t>
      </w:r>
      <w:r>
        <w:rPr>
          <w:spacing w:val="-1"/>
        </w:rPr>
        <w:t>d</w:t>
      </w:r>
      <w:r>
        <w:rPr>
          <w:spacing w:val="-2"/>
        </w:rPr>
        <w:t>o</w:t>
      </w:r>
      <w:r>
        <w:t>cu</w:t>
      </w:r>
      <w:r>
        <w:rPr>
          <w:spacing w:val="-2"/>
        </w:rPr>
        <w:t>m</w:t>
      </w:r>
      <w:r>
        <w:t>ent</w:t>
      </w:r>
      <w:r>
        <w:rPr>
          <w:spacing w:val="5"/>
        </w:rPr>
        <w:t xml:space="preserve"> </w:t>
      </w:r>
      <w:r>
        <w:t>m</w:t>
      </w:r>
      <w:r>
        <w:rPr>
          <w:spacing w:val="-1"/>
        </w:rPr>
        <w:t>u</w:t>
      </w:r>
      <w:r>
        <w:rPr>
          <w:spacing w:val="-3"/>
        </w:rPr>
        <w:t>s</w:t>
      </w:r>
      <w:r>
        <w:t>t</w:t>
      </w:r>
      <w:r>
        <w:rPr>
          <w:spacing w:val="5"/>
        </w:rPr>
        <w:t xml:space="preserve"> </w:t>
      </w:r>
      <w:r>
        <w:rPr>
          <w:spacing w:val="-1"/>
        </w:rPr>
        <w:t>b</w:t>
      </w:r>
      <w:r>
        <w:t>e</w:t>
      </w:r>
      <w:r>
        <w:rPr>
          <w:spacing w:val="5"/>
        </w:rPr>
        <w:t xml:space="preserve"> </w:t>
      </w:r>
      <w:r>
        <w:t>i</w:t>
      </w:r>
      <w:r>
        <w:rPr>
          <w:spacing w:val="-2"/>
        </w:rPr>
        <w:t>n</w:t>
      </w:r>
      <w:r>
        <w:t>cl</w:t>
      </w:r>
      <w:r>
        <w:rPr>
          <w:spacing w:val="-1"/>
        </w:rPr>
        <w:t>ud</w:t>
      </w:r>
      <w:r>
        <w:t>ed</w:t>
      </w:r>
      <w:r>
        <w:rPr>
          <w:spacing w:val="5"/>
        </w:rPr>
        <w:t xml:space="preserve"> </w:t>
      </w:r>
      <w:r>
        <w:t>in</w:t>
      </w:r>
      <w:r>
        <w:rPr>
          <w:spacing w:val="4"/>
        </w:rPr>
        <w:t xml:space="preserve"> </w:t>
      </w:r>
      <w:r>
        <w:t>the</w:t>
      </w:r>
      <w:r>
        <w:rPr>
          <w:spacing w:val="5"/>
        </w:rPr>
        <w:t xml:space="preserve"> </w:t>
      </w:r>
      <w:r>
        <w:t>S</w:t>
      </w:r>
      <w:r>
        <w:rPr>
          <w:spacing w:val="-2"/>
        </w:rPr>
        <w:t>H</w:t>
      </w:r>
      <w:r>
        <w:t>E specif</w:t>
      </w:r>
      <w:r>
        <w:rPr>
          <w:spacing w:val="-1"/>
        </w:rPr>
        <w:t>i</w:t>
      </w:r>
      <w:r>
        <w:t>cat</w:t>
      </w:r>
      <w:r>
        <w:rPr>
          <w:spacing w:val="-3"/>
        </w:rPr>
        <w:t>i</w:t>
      </w:r>
      <w:r>
        <w:rPr>
          <w:spacing w:val="1"/>
        </w:rPr>
        <w:t>o</w:t>
      </w:r>
      <w:r>
        <w:rPr>
          <w:spacing w:val="-1"/>
        </w:rPr>
        <w:t>n</w:t>
      </w:r>
      <w:r>
        <w:t>. Re</w:t>
      </w:r>
      <w:r>
        <w:rPr>
          <w:spacing w:val="-2"/>
        </w:rPr>
        <w:t>f</w:t>
      </w:r>
      <w:r>
        <w:t xml:space="preserve">er </w:t>
      </w:r>
      <w:r>
        <w:rPr>
          <w:spacing w:val="-2"/>
        </w:rPr>
        <w:t>t</w:t>
      </w:r>
      <w:r>
        <w:t>o</w:t>
      </w:r>
      <w:r>
        <w:rPr>
          <w:spacing w:val="1"/>
        </w:rPr>
        <w:t xml:space="preserve"> </w:t>
      </w:r>
      <w:r>
        <w:t>A</w:t>
      </w:r>
      <w:r>
        <w:rPr>
          <w:spacing w:val="-1"/>
        </w:rPr>
        <w:t>n</w:t>
      </w:r>
      <w:r>
        <w:rPr>
          <w:spacing w:val="-4"/>
        </w:rPr>
        <w:t>n</w:t>
      </w:r>
      <w:r>
        <w:t>ex</w:t>
      </w:r>
      <w:r>
        <w:rPr>
          <w:spacing w:val="-1"/>
        </w:rPr>
        <w:t>u</w:t>
      </w:r>
      <w:r>
        <w:t>re</w:t>
      </w:r>
      <w:r>
        <w:rPr>
          <w:spacing w:val="-2"/>
        </w:rPr>
        <w:t xml:space="preserve"> </w:t>
      </w:r>
      <w:r>
        <w:t xml:space="preserve">1 </w:t>
      </w:r>
      <w:r>
        <w:rPr>
          <w:spacing w:val="-3"/>
        </w:rPr>
        <w:t>f</w:t>
      </w:r>
      <w:r>
        <w:rPr>
          <w:spacing w:val="1"/>
        </w:rPr>
        <w:t>o</w:t>
      </w:r>
      <w:r>
        <w:t>r ad</w:t>
      </w:r>
      <w:r>
        <w:rPr>
          <w:spacing w:val="-2"/>
        </w:rPr>
        <w:t>d</w:t>
      </w:r>
      <w:r>
        <w:t>it</w:t>
      </w:r>
      <w:r>
        <w:rPr>
          <w:spacing w:val="-3"/>
        </w:rPr>
        <w:t>i</w:t>
      </w:r>
      <w:r>
        <w:rPr>
          <w:spacing w:val="1"/>
        </w:rPr>
        <w:t>o</w:t>
      </w:r>
      <w:r>
        <w:rPr>
          <w:spacing w:val="-1"/>
        </w:rPr>
        <w:t>n</w:t>
      </w:r>
      <w:r>
        <w:t>al</w:t>
      </w:r>
      <w:r>
        <w:rPr>
          <w:spacing w:val="-3"/>
        </w:rPr>
        <w:t xml:space="preserve"> </w:t>
      </w:r>
      <w:r>
        <w:t>mi</w:t>
      </w:r>
      <w:r>
        <w:rPr>
          <w:spacing w:val="-2"/>
        </w:rPr>
        <w:t>n</w:t>
      </w:r>
      <w:r>
        <w:t>im</w:t>
      </w:r>
      <w:r>
        <w:rPr>
          <w:spacing w:val="-1"/>
        </w:rPr>
        <w:t>u</w:t>
      </w:r>
      <w:r>
        <w:t>m</w:t>
      </w:r>
      <w:r>
        <w:rPr>
          <w:spacing w:val="-2"/>
        </w:rPr>
        <w:t xml:space="preserve"> </w:t>
      </w:r>
      <w:r>
        <w:t>re</w:t>
      </w:r>
      <w:r>
        <w:rPr>
          <w:spacing w:val="-1"/>
        </w:rPr>
        <w:t>qu</w:t>
      </w:r>
      <w:r>
        <w:t>ir</w:t>
      </w:r>
      <w:r>
        <w:rPr>
          <w:spacing w:val="-3"/>
        </w:rPr>
        <w:t>e</w:t>
      </w:r>
      <w:r>
        <w:t>men</w:t>
      </w:r>
      <w:r>
        <w:rPr>
          <w:spacing w:val="-3"/>
        </w:rPr>
        <w:t>t</w:t>
      </w:r>
      <w:r>
        <w:t xml:space="preserve">s </w:t>
      </w:r>
      <w:r>
        <w:rPr>
          <w:spacing w:val="-3"/>
        </w:rPr>
        <w:t>f</w:t>
      </w:r>
      <w:r>
        <w:rPr>
          <w:spacing w:val="1"/>
        </w:rPr>
        <w:t>o</w:t>
      </w:r>
      <w:r>
        <w:t>r S</w:t>
      </w:r>
      <w:r>
        <w:rPr>
          <w:spacing w:val="-2"/>
        </w:rPr>
        <w:t>H</w:t>
      </w:r>
      <w:r>
        <w:t>E</w:t>
      </w:r>
      <w:r>
        <w:rPr>
          <w:spacing w:val="-3"/>
        </w:rPr>
        <w:t xml:space="preserve"> </w:t>
      </w:r>
      <w:r>
        <w:t>specificat</w:t>
      </w:r>
      <w:r>
        <w:rPr>
          <w:spacing w:val="-3"/>
        </w:rPr>
        <w:t>i</w:t>
      </w:r>
      <w:r>
        <w:rPr>
          <w:spacing w:val="1"/>
        </w:rPr>
        <w:t>o</w:t>
      </w:r>
      <w:r>
        <w:rPr>
          <w:spacing w:val="-1"/>
        </w:rPr>
        <w:t>n</w:t>
      </w:r>
      <w:r>
        <w:t>s.</w:t>
      </w:r>
    </w:p>
    <w:p w14:paraId="4AFD5D20" w14:textId="77777777" w:rsidR="007C62E7" w:rsidRDefault="007C62E7" w:rsidP="005B3361">
      <w:pPr>
        <w:pStyle w:val="BodyText"/>
        <w:numPr>
          <w:ilvl w:val="3"/>
          <w:numId w:val="6"/>
        </w:numPr>
        <w:tabs>
          <w:tab w:val="left" w:pos="833"/>
        </w:tabs>
        <w:spacing w:before="1" w:line="238" w:lineRule="auto"/>
        <w:ind w:left="113" w:right="112" w:firstLine="0"/>
        <w:jc w:val="both"/>
      </w:pPr>
      <w:r>
        <w:t>Ens</w:t>
      </w:r>
      <w:r>
        <w:rPr>
          <w:spacing w:val="-2"/>
        </w:rPr>
        <w:t>u</w:t>
      </w:r>
      <w:r>
        <w:t>re</w:t>
      </w:r>
      <w:r>
        <w:rPr>
          <w:spacing w:val="8"/>
        </w:rPr>
        <w:t xml:space="preserve"> </w:t>
      </w:r>
      <w:r>
        <w:t>that</w:t>
      </w:r>
      <w:r>
        <w:rPr>
          <w:spacing w:val="7"/>
        </w:rPr>
        <w:t xml:space="preserve"> </w:t>
      </w:r>
      <w:r>
        <w:t>the</w:t>
      </w:r>
      <w:r>
        <w:rPr>
          <w:spacing w:val="5"/>
        </w:rPr>
        <w:t xml:space="preserve"> </w:t>
      </w:r>
      <w:r>
        <w:t>Pri</w:t>
      </w:r>
      <w:r>
        <w:rPr>
          <w:spacing w:val="-2"/>
        </w:rPr>
        <w:t>n</w:t>
      </w:r>
      <w:r>
        <w:t>ci</w:t>
      </w:r>
      <w:r>
        <w:rPr>
          <w:spacing w:val="-1"/>
        </w:rPr>
        <w:t>p</w:t>
      </w:r>
      <w:r>
        <w:t>al</w:t>
      </w:r>
      <w:r>
        <w:rPr>
          <w:spacing w:val="7"/>
        </w:rPr>
        <w:t xml:space="preserve"> </w:t>
      </w:r>
      <w:r>
        <w:rPr>
          <w:spacing w:val="-3"/>
        </w:rPr>
        <w:t>C</w:t>
      </w:r>
      <w:r>
        <w:rPr>
          <w:spacing w:val="1"/>
        </w:rPr>
        <w:t>o</w:t>
      </w:r>
      <w:r>
        <w:rPr>
          <w:spacing w:val="-1"/>
        </w:rPr>
        <w:t>n</w:t>
      </w:r>
      <w:r>
        <w:t>trac</w:t>
      </w:r>
      <w:r>
        <w:rPr>
          <w:spacing w:val="-2"/>
        </w:rPr>
        <w:t>t</w:t>
      </w:r>
      <w:r>
        <w:rPr>
          <w:spacing w:val="1"/>
        </w:rPr>
        <w:t>o</w:t>
      </w:r>
      <w:r>
        <w:t>rs</w:t>
      </w:r>
      <w:r>
        <w:rPr>
          <w:spacing w:val="7"/>
        </w:rPr>
        <w:t xml:space="preserve"> </w:t>
      </w:r>
      <w:r>
        <w:t>su</w:t>
      </w:r>
      <w:r>
        <w:rPr>
          <w:spacing w:val="-4"/>
        </w:rPr>
        <w:t>b</w:t>
      </w:r>
      <w:r>
        <w:t>mitting</w:t>
      </w:r>
      <w:r>
        <w:rPr>
          <w:spacing w:val="6"/>
        </w:rPr>
        <w:t xml:space="preserve"> </w:t>
      </w:r>
      <w:r>
        <w:rPr>
          <w:spacing w:val="-2"/>
        </w:rPr>
        <w:t>t</w:t>
      </w:r>
      <w:r>
        <w:t>en</w:t>
      </w:r>
      <w:r>
        <w:rPr>
          <w:spacing w:val="-2"/>
        </w:rPr>
        <w:t>d</w:t>
      </w:r>
      <w:r>
        <w:t>ers</w:t>
      </w:r>
      <w:r>
        <w:rPr>
          <w:spacing w:val="8"/>
        </w:rPr>
        <w:t xml:space="preserve"> </w:t>
      </w:r>
      <w:r>
        <w:rPr>
          <w:spacing w:val="-1"/>
        </w:rPr>
        <w:t>h</w:t>
      </w:r>
      <w:r>
        <w:t>ave</w:t>
      </w:r>
      <w:r>
        <w:rPr>
          <w:spacing w:val="5"/>
        </w:rPr>
        <w:t xml:space="preserve"> m</w:t>
      </w:r>
      <w:r>
        <w:t>a</w:t>
      </w:r>
      <w:r>
        <w:rPr>
          <w:spacing w:val="-1"/>
        </w:rPr>
        <w:t>d</w:t>
      </w:r>
      <w:r>
        <w:t>e</w:t>
      </w:r>
      <w:r>
        <w:rPr>
          <w:spacing w:val="8"/>
        </w:rPr>
        <w:t xml:space="preserve"> </w:t>
      </w:r>
      <w:r>
        <w:rPr>
          <w:spacing w:val="-1"/>
        </w:rPr>
        <w:t>d</w:t>
      </w:r>
      <w:r>
        <w:rPr>
          <w:spacing w:val="-2"/>
        </w:rPr>
        <w:t>e</w:t>
      </w:r>
      <w:r>
        <w:t>tailed</w:t>
      </w:r>
      <w:r>
        <w:rPr>
          <w:spacing w:val="7"/>
        </w:rPr>
        <w:t xml:space="preserve"> </w:t>
      </w:r>
      <w:r>
        <w:rPr>
          <w:spacing w:val="-1"/>
        </w:rPr>
        <w:t>p</w:t>
      </w:r>
      <w:r>
        <w:rPr>
          <w:spacing w:val="-3"/>
        </w:rPr>
        <w:t>r</w:t>
      </w:r>
      <w:r>
        <w:rPr>
          <w:spacing w:val="1"/>
        </w:rPr>
        <w:t>o</w:t>
      </w:r>
      <w:r>
        <w:t>vis</w:t>
      </w:r>
      <w:r>
        <w:rPr>
          <w:spacing w:val="-3"/>
        </w:rPr>
        <w:t>i</w:t>
      </w:r>
      <w:r>
        <w:rPr>
          <w:spacing w:val="1"/>
        </w:rPr>
        <w:t>o</w:t>
      </w:r>
      <w:r>
        <w:t>n</w:t>
      </w:r>
      <w:r>
        <w:rPr>
          <w:spacing w:val="6"/>
        </w:rPr>
        <w:t xml:space="preserve"> </w:t>
      </w:r>
      <w:r>
        <w:t>for</w:t>
      </w:r>
      <w:r>
        <w:rPr>
          <w:spacing w:val="5"/>
        </w:rPr>
        <w:t xml:space="preserve"> </w:t>
      </w:r>
      <w:r>
        <w:t>the</w:t>
      </w:r>
      <w:r>
        <w:rPr>
          <w:spacing w:val="7"/>
        </w:rPr>
        <w:t xml:space="preserve"> </w:t>
      </w:r>
      <w:r>
        <w:rPr>
          <w:spacing w:val="-3"/>
        </w:rPr>
        <w:t>c</w:t>
      </w:r>
      <w:r>
        <w:rPr>
          <w:spacing w:val="1"/>
        </w:rPr>
        <w:t>o</w:t>
      </w:r>
      <w:r>
        <w:t xml:space="preserve">st </w:t>
      </w:r>
      <w:r>
        <w:rPr>
          <w:spacing w:val="1"/>
        </w:rPr>
        <w:t>o</w:t>
      </w:r>
      <w:r>
        <w:t>f S</w:t>
      </w:r>
      <w:r>
        <w:rPr>
          <w:spacing w:val="-1"/>
        </w:rPr>
        <w:t>H</w:t>
      </w:r>
      <w:r>
        <w:t>E</w:t>
      </w:r>
      <w:r>
        <w:rPr>
          <w:spacing w:val="-2"/>
        </w:rPr>
        <w:t xml:space="preserve"> </w:t>
      </w:r>
      <w:r>
        <w:t>me</w:t>
      </w:r>
      <w:r>
        <w:rPr>
          <w:spacing w:val="-3"/>
        </w:rPr>
        <w:t>a</w:t>
      </w:r>
      <w:r>
        <w:t>su</w:t>
      </w:r>
      <w:r>
        <w:rPr>
          <w:spacing w:val="-1"/>
        </w:rPr>
        <w:t>r</w:t>
      </w:r>
      <w:r>
        <w:t>es</w:t>
      </w:r>
      <w:r>
        <w:rPr>
          <w:spacing w:val="1"/>
        </w:rPr>
        <w:t xml:space="preserve"> </w:t>
      </w:r>
      <w:r>
        <w:rPr>
          <w:spacing w:val="-3"/>
        </w:rPr>
        <w:t>f</w:t>
      </w:r>
      <w:r>
        <w:rPr>
          <w:spacing w:val="1"/>
        </w:rPr>
        <w:t>o</w:t>
      </w:r>
      <w:r>
        <w:t>r</w:t>
      </w:r>
      <w:r>
        <w:rPr>
          <w:spacing w:val="-2"/>
        </w:rPr>
        <w:t xml:space="preserve"> </w:t>
      </w:r>
      <w:r>
        <w:t xml:space="preserve">the </w:t>
      </w:r>
      <w:r>
        <w:rPr>
          <w:spacing w:val="-2"/>
        </w:rPr>
        <w:t>co</w:t>
      </w:r>
      <w:r>
        <w:rPr>
          <w:spacing w:val="-1"/>
        </w:rPr>
        <w:t>n</w:t>
      </w:r>
      <w:r>
        <w:t>struction</w:t>
      </w:r>
      <w:r>
        <w:rPr>
          <w:spacing w:val="-3"/>
        </w:rPr>
        <w:t xml:space="preserve"> </w:t>
      </w:r>
      <w:r>
        <w:rPr>
          <w:spacing w:val="-2"/>
        </w:rPr>
        <w:t>w</w:t>
      </w:r>
      <w:r>
        <w:rPr>
          <w:spacing w:val="1"/>
        </w:rPr>
        <w:t>o</w:t>
      </w:r>
      <w:r>
        <w:t>rk.</w:t>
      </w:r>
    </w:p>
    <w:p w14:paraId="74EA78E0" w14:textId="77777777" w:rsidR="007C62E7" w:rsidRDefault="007C62E7" w:rsidP="005B3361">
      <w:pPr>
        <w:pStyle w:val="BodyText"/>
        <w:numPr>
          <w:ilvl w:val="3"/>
          <w:numId w:val="6"/>
        </w:numPr>
        <w:tabs>
          <w:tab w:val="left" w:pos="833"/>
        </w:tabs>
        <w:ind w:left="113" w:right="111" w:firstLine="0"/>
        <w:jc w:val="both"/>
      </w:pPr>
      <w:r>
        <w:t>Ens</w:t>
      </w:r>
      <w:r>
        <w:rPr>
          <w:spacing w:val="-2"/>
        </w:rPr>
        <w:t>u</w:t>
      </w:r>
      <w:r>
        <w:t>re</w:t>
      </w:r>
      <w:r>
        <w:rPr>
          <w:spacing w:val="24"/>
        </w:rPr>
        <w:t xml:space="preserve"> </w:t>
      </w:r>
      <w:r>
        <w:t>if</w:t>
      </w:r>
      <w:r>
        <w:rPr>
          <w:spacing w:val="24"/>
        </w:rPr>
        <w:t xml:space="preserve"> </w:t>
      </w:r>
      <w:r>
        <w:t>a</w:t>
      </w:r>
      <w:r>
        <w:rPr>
          <w:spacing w:val="22"/>
        </w:rPr>
        <w:t xml:space="preserve"> </w:t>
      </w:r>
      <w:r>
        <w:t>Pri</w:t>
      </w:r>
      <w:r>
        <w:rPr>
          <w:spacing w:val="-2"/>
        </w:rPr>
        <w:t>n</w:t>
      </w:r>
      <w:r>
        <w:t>ci</w:t>
      </w:r>
      <w:r>
        <w:rPr>
          <w:spacing w:val="-1"/>
        </w:rPr>
        <w:t>p</w:t>
      </w:r>
      <w:r>
        <w:t>al</w:t>
      </w:r>
      <w:r>
        <w:rPr>
          <w:spacing w:val="24"/>
        </w:rPr>
        <w:t xml:space="preserve"> </w:t>
      </w:r>
      <w:r>
        <w:rPr>
          <w:spacing w:val="-3"/>
        </w:rPr>
        <w:t>C</w:t>
      </w:r>
      <w:r>
        <w:rPr>
          <w:spacing w:val="1"/>
        </w:rPr>
        <w:t>o</w:t>
      </w:r>
      <w:r>
        <w:rPr>
          <w:spacing w:val="-1"/>
        </w:rPr>
        <w:t>n</w:t>
      </w:r>
      <w:r>
        <w:t>trac</w:t>
      </w:r>
      <w:r>
        <w:rPr>
          <w:spacing w:val="-2"/>
        </w:rPr>
        <w:t>t</w:t>
      </w:r>
      <w:r>
        <w:rPr>
          <w:spacing w:val="1"/>
        </w:rPr>
        <w:t>o</w:t>
      </w:r>
      <w:r>
        <w:t>r</w:t>
      </w:r>
      <w:r>
        <w:rPr>
          <w:spacing w:val="25"/>
        </w:rPr>
        <w:t xml:space="preserve"> </w:t>
      </w:r>
      <w:r>
        <w:t>i</w:t>
      </w:r>
      <w:r>
        <w:rPr>
          <w:spacing w:val="-2"/>
        </w:rPr>
        <w:t>n</w:t>
      </w:r>
      <w:r>
        <w:t>te</w:t>
      </w:r>
      <w:r>
        <w:rPr>
          <w:spacing w:val="-1"/>
        </w:rPr>
        <w:t>nd</w:t>
      </w:r>
      <w:r>
        <w:t>s</w:t>
      </w:r>
      <w:r>
        <w:rPr>
          <w:spacing w:val="22"/>
        </w:rPr>
        <w:t xml:space="preserve"> </w:t>
      </w:r>
      <w:r>
        <w:t>to</w:t>
      </w:r>
      <w:r>
        <w:rPr>
          <w:spacing w:val="26"/>
        </w:rPr>
        <w:t xml:space="preserve"> </w:t>
      </w:r>
      <w:r>
        <w:rPr>
          <w:spacing w:val="-1"/>
        </w:rPr>
        <w:t>u</w:t>
      </w:r>
      <w:r>
        <w:rPr>
          <w:spacing w:val="-3"/>
        </w:rPr>
        <w:t>s</w:t>
      </w:r>
      <w:r>
        <w:t>e</w:t>
      </w:r>
      <w:r>
        <w:rPr>
          <w:spacing w:val="24"/>
        </w:rPr>
        <w:t xml:space="preserve"> </w:t>
      </w:r>
      <w:r>
        <w:t>a</w:t>
      </w:r>
      <w:r>
        <w:rPr>
          <w:spacing w:val="22"/>
        </w:rPr>
        <w:t xml:space="preserve"> </w:t>
      </w:r>
      <w:r>
        <w:t>su</w:t>
      </w:r>
      <w:r>
        <w:rPr>
          <w:spacing w:val="-2"/>
        </w:rPr>
        <w:t>b</w:t>
      </w:r>
      <w:r>
        <w:t>c</w:t>
      </w:r>
      <w:r>
        <w:rPr>
          <w:spacing w:val="1"/>
        </w:rPr>
        <w:t>o</w:t>
      </w:r>
      <w:r>
        <w:rPr>
          <w:spacing w:val="-1"/>
        </w:rPr>
        <w:t>n</w:t>
      </w:r>
      <w:r>
        <w:t>tra</w:t>
      </w:r>
      <w:r>
        <w:rPr>
          <w:spacing w:val="-3"/>
        </w:rPr>
        <w:t>c</w:t>
      </w:r>
      <w:r>
        <w:t>t</w:t>
      </w:r>
      <w:r>
        <w:rPr>
          <w:spacing w:val="1"/>
        </w:rPr>
        <w:t>o</w:t>
      </w:r>
      <w:r>
        <w:rPr>
          <w:spacing w:val="-3"/>
        </w:rPr>
        <w:t>r</w:t>
      </w:r>
      <w:r>
        <w:t>/s</w:t>
      </w:r>
      <w:r>
        <w:rPr>
          <w:spacing w:val="22"/>
        </w:rPr>
        <w:t xml:space="preserve"> </w:t>
      </w:r>
      <w:r>
        <w:t>to</w:t>
      </w:r>
      <w:r>
        <w:rPr>
          <w:spacing w:val="26"/>
        </w:rPr>
        <w:t xml:space="preserve"> </w:t>
      </w:r>
      <w:r>
        <w:rPr>
          <w:spacing w:val="-4"/>
        </w:rPr>
        <w:t>p</w:t>
      </w:r>
      <w:r>
        <w:t>er</w:t>
      </w:r>
      <w:r>
        <w:rPr>
          <w:spacing w:val="-3"/>
        </w:rPr>
        <w:t>f</w:t>
      </w:r>
      <w:r>
        <w:rPr>
          <w:spacing w:val="1"/>
        </w:rPr>
        <w:t>o</w:t>
      </w:r>
      <w:r>
        <w:t>rm</w:t>
      </w:r>
      <w:r>
        <w:rPr>
          <w:spacing w:val="23"/>
        </w:rPr>
        <w:t xml:space="preserve"> </w:t>
      </w:r>
      <w:r>
        <w:rPr>
          <w:spacing w:val="-2"/>
        </w:rPr>
        <w:t>w</w:t>
      </w:r>
      <w:r>
        <w:rPr>
          <w:spacing w:val="1"/>
        </w:rPr>
        <w:t>o</w:t>
      </w:r>
      <w:r>
        <w:t>rk</w:t>
      </w:r>
      <w:r>
        <w:rPr>
          <w:spacing w:val="23"/>
        </w:rPr>
        <w:t xml:space="preserve"> </w:t>
      </w:r>
      <w:r>
        <w:rPr>
          <w:spacing w:val="1"/>
        </w:rPr>
        <w:t>o</w:t>
      </w:r>
      <w:r>
        <w:t>n</w:t>
      </w:r>
      <w:r>
        <w:rPr>
          <w:spacing w:val="24"/>
        </w:rPr>
        <w:t xml:space="preserve"> </w:t>
      </w:r>
      <w:r>
        <w:t>t</w:t>
      </w:r>
      <w:r>
        <w:rPr>
          <w:spacing w:val="-3"/>
        </w:rPr>
        <w:t>h</w:t>
      </w:r>
      <w:r>
        <w:t>e c</w:t>
      </w:r>
      <w:r>
        <w:rPr>
          <w:spacing w:val="1"/>
        </w:rPr>
        <w:t>o</w:t>
      </w:r>
      <w:r>
        <w:rPr>
          <w:spacing w:val="-1"/>
        </w:rPr>
        <w:t>n</w:t>
      </w:r>
      <w:r>
        <w:t>stru</w:t>
      </w:r>
      <w:r>
        <w:rPr>
          <w:spacing w:val="-3"/>
        </w:rPr>
        <w:t>c</w:t>
      </w:r>
      <w:r>
        <w:t>ti</w:t>
      </w:r>
      <w:r>
        <w:rPr>
          <w:spacing w:val="1"/>
        </w:rPr>
        <w:t>o</w:t>
      </w:r>
      <w:r>
        <w:t>n</w:t>
      </w:r>
      <w:r>
        <w:rPr>
          <w:spacing w:val="5"/>
        </w:rPr>
        <w:t xml:space="preserve"> </w:t>
      </w:r>
      <w:r>
        <w:rPr>
          <w:spacing w:val="-1"/>
        </w:rPr>
        <w:t>p</w:t>
      </w:r>
      <w:r>
        <w:rPr>
          <w:spacing w:val="-3"/>
        </w:rPr>
        <w:t>r</w:t>
      </w:r>
      <w:r>
        <w:rPr>
          <w:spacing w:val="1"/>
        </w:rPr>
        <w:t>o</w:t>
      </w:r>
      <w:r>
        <w:t>je</w:t>
      </w:r>
      <w:r>
        <w:rPr>
          <w:spacing w:val="-2"/>
        </w:rPr>
        <w:t>c</w:t>
      </w:r>
      <w:r>
        <w:t>t,</w:t>
      </w:r>
      <w:r>
        <w:rPr>
          <w:spacing w:val="6"/>
        </w:rPr>
        <w:t xml:space="preserve"> </w:t>
      </w:r>
      <w:r>
        <w:t>that</w:t>
      </w:r>
      <w:r>
        <w:rPr>
          <w:spacing w:val="3"/>
        </w:rPr>
        <w:t xml:space="preserve"> </w:t>
      </w:r>
      <w:r>
        <w:t>th</w:t>
      </w:r>
      <w:r>
        <w:rPr>
          <w:spacing w:val="-1"/>
        </w:rPr>
        <w:t>i</w:t>
      </w:r>
      <w:r>
        <w:t>s</w:t>
      </w:r>
      <w:r>
        <w:rPr>
          <w:spacing w:val="6"/>
        </w:rPr>
        <w:t xml:space="preserve"> </w:t>
      </w:r>
      <w:r>
        <w:t>ar</w:t>
      </w:r>
      <w:r>
        <w:rPr>
          <w:spacing w:val="-1"/>
        </w:rPr>
        <w:t>r</w:t>
      </w:r>
      <w:r>
        <w:t>a</w:t>
      </w:r>
      <w:r>
        <w:rPr>
          <w:spacing w:val="-1"/>
        </w:rPr>
        <w:t>ng</w:t>
      </w:r>
      <w:r>
        <w:t>e</w:t>
      </w:r>
      <w:r>
        <w:rPr>
          <w:spacing w:val="-1"/>
        </w:rPr>
        <w:t>m</w:t>
      </w:r>
      <w:r>
        <w:t>ent</w:t>
      </w:r>
      <w:r>
        <w:rPr>
          <w:spacing w:val="6"/>
        </w:rPr>
        <w:t xml:space="preserve"> </w:t>
      </w:r>
      <w:r>
        <w:t>sh</w:t>
      </w:r>
      <w:r>
        <w:rPr>
          <w:spacing w:val="-1"/>
        </w:rPr>
        <w:t>a</w:t>
      </w:r>
      <w:r>
        <w:t>ll</w:t>
      </w:r>
      <w:r>
        <w:rPr>
          <w:spacing w:val="5"/>
        </w:rPr>
        <w:t xml:space="preserve"> </w:t>
      </w:r>
      <w:r>
        <w:rPr>
          <w:spacing w:val="-4"/>
        </w:rPr>
        <w:t>b</w:t>
      </w:r>
      <w:r>
        <w:t>e</w:t>
      </w:r>
      <w:r>
        <w:rPr>
          <w:spacing w:val="6"/>
        </w:rPr>
        <w:t xml:space="preserve"> </w:t>
      </w:r>
      <w:r>
        <w:t>i</w:t>
      </w:r>
      <w:r>
        <w:rPr>
          <w:spacing w:val="-2"/>
        </w:rPr>
        <w:t>n</w:t>
      </w:r>
      <w:r>
        <w:rPr>
          <w:spacing w:val="-1"/>
        </w:rPr>
        <w:t>d</w:t>
      </w:r>
      <w:r>
        <w:t>icated</w:t>
      </w:r>
      <w:r>
        <w:rPr>
          <w:spacing w:val="5"/>
        </w:rPr>
        <w:t xml:space="preserve"> </w:t>
      </w:r>
      <w:r>
        <w:rPr>
          <w:spacing w:val="-1"/>
        </w:rPr>
        <w:t>b</w:t>
      </w:r>
      <w:r>
        <w:t>y</w:t>
      </w:r>
      <w:r>
        <w:rPr>
          <w:spacing w:val="4"/>
        </w:rPr>
        <w:t xml:space="preserve"> </w:t>
      </w:r>
      <w:r>
        <w:t>the</w:t>
      </w:r>
      <w:r>
        <w:rPr>
          <w:spacing w:val="3"/>
        </w:rPr>
        <w:t xml:space="preserve"> </w:t>
      </w:r>
      <w:r>
        <w:t>Pri</w:t>
      </w:r>
      <w:r>
        <w:rPr>
          <w:spacing w:val="-2"/>
        </w:rPr>
        <w:t>n</w:t>
      </w:r>
      <w:r>
        <w:t>c</w:t>
      </w:r>
      <w:r>
        <w:rPr>
          <w:spacing w:val="-3"/>
        </w:rPr>
        <w:t>i</w:t>
      </w:r>
      <w:r>
        <w:rPr>
          <w:spacing w:val="-1"/>
        </w:rPr>
        <w:t>p</w:t>
      </w:r>
      <w:r>
        <w:t>al</w:t>
      </w:r>
      <w:r>
        <w:rPr>
          <w:spacing w:val="10"/>
        </w:rPr>
        <w:t xml:space="preserve"> </w:t>
      </w:r>
      <w:r>
        <w:t>Co</w:t>
      </w:r>
      <w:r>
        <w:rPr>
          <w:spacing w:val="-1"/>
        </w:rPr>
        <w:t>n</w:t>
      </w:r>
      <w:r>
        <w:t>trac</w:t>
      </w:r>
      <w:r>
        <w:rPr>
          <w:spacing w:val="-2"/>
        </w:rPr>
        <w:t>t</w:t>
      </w:r>
      <w:r>
        <w:rPr>
          <w:spacing w:val="1"/>
        </w:rPr>
        <w:t>o</w:t>
      </w:r>
      <w:r>
        <w:t>r</w:t>
      </w:r>
      <w:r>
        <w:rPr>
          <w:spacing w:val="5"/>
        </w:rPr>
        <w:t xml:space="preserve"> </w:t>
      </w:r>
      <w:r>
        <w:rPr>
          <w:spacing w:val="-1"/>
        </w:rPr>
        <w:t>du</w:t>
      </w:r>
      <w:r>
        <w:t>ri</w:t>
      </w:r>
      <w:r>
        <w:rPr>
          <w:spacing w:val="-2"/>
        </w:rPr>
        <w:t>n</w:t>
      </w:r>
      <w:r>
        <w:t>g</w:t>
      </w:r>
      <w:r>
        <w:rPr>
          <w:spacing w:val="5"/>
        </w:rPr>
        <w:t xml:space="preserve"> </w:t>
      </w:r>
      <w:r>
        <w:t>the te</w:t>
      </w:r>
      <w:r>
        <w:rPr>
          <w:spacing w:val="-1"/>
        </w:rPr>
        <w:t>nd</w:t>
      </w:r>
      <w:r>
        <w:t>eri</w:t>
      </w:r>
      <w:r>
        <w:rPr>
          <w:spacing w:val="-1"/>
        </w:rPr>
        <w:t>n</w:t>
      </w:r>
      <w:r>
        <w:t>g</w:t>
      </w:r>
      <w:r>
        <w:rPr>
          <w:spacing w:val="27"/>
        </w:rPr>
        <w:t xml:space="preserve"> </w:t>
      </w:r>
      <w:r>
        <w:t>sta</w:t>
      </w:r>
      <w:r>
        <w:rPr>
          <w:spacing w:val="-3"/>
        </w:rPr>
        <w:t>g</w:t>
      </w:r>
      <w:r>
        <w:t>e</w:t>
      </w:r>
      <w:r>
        <w:rPr>
          <w:spacing w:val="27"/>
        </w:rPr>
        <w:t xml:space="preserve"> </w:t>
      </w:r>
      <w:r>
        <w:rPr>
          <w:spacing w:val="1"/>
        </w:rPr>
        <w:t>o</w:t>
      </w:r>
      <w:r>
        <w:t>r</w:t>
      </w:r>
      <w:r>
        <w:rPr>
          <w:spacing w:val="29"/>
        </w:rPr>
        <w:t xml:space="preserve"> </w:t>
      </w:r>
      <w:r>
        <w:rPr>
          <w:spacing w:val="-3"/>
        </w:rPr>
        <w:t>a</w:t>
      </w:r>
      <w:r>
        <w:t>t</w:t>
      </w:r>
      <w:r>
        <w:rPr>
          <w:spacing w:val="29"/>
        </w:rPr>
        <w:t xml:space="preserve"> </w:t>
      </w:r>
      <w:r>
        <w:t>the</w:t>
      </w:r>
      <w:r>
        <w:rPr>
          <w:spacing w:val="24"/>
        </w:rPr>
        <w:t xml:space="preserve"> </w:t>
      </w:r>
      <w:r>
        <w:t>c</w:t>
      </w:r>
      <w:r>
        <w:rPr>
          <w:spacing w:val="-1"/>
        </w:rPr>
        <w:t>o</w:t>
      </w:r>
      <w:r>
        <w:t>m</w:t>
      </w:r>
      <w:r>
        <w:rPr>
          <w:spacing w:val="-2"/>
        </w:rPr>
        <w:t>m</w:t>
      </w:r>
      <w:r>
        <w:t>enc</w:t>
      </w:r>
      <w:r>
        <w:rPr>
          <w:spacing w:val="-2"/>
        </w:rPr>
        <w:t>e</w:t>
      </w:r>
      <w:r>
        <w:t>me</w:t>
      </w:r>
      <w:r>
        <w:rPr>
          <w:spacing w:val="-3"/>
        </w:rPr>
        <w:t>n</w:t>
      </w:r>
      <w:r>
        <w:t>t</w:t>
      </w:r>
      <w:r>
        <w:rPr>
          <w:spacing w:val="27"/>
        </w:rPr>
        <w:t xml:space="preserve"> </w:t>
      </w:r>
      <w:r>
        <w:rPr>
          <w:spacing w:val="1"/>
        </w:rPr>
        <w:t>o</w:t>
      </w:r>
      <w:r>
        <w:t>f</w:t>
      </w:r>
      <w:r>
        <w:rPr>
          <w:spacing w:val="26"/>
        </w:rPr>
        <w:t xml:space="preserve"> </w:t>
      </w:r>
      <w:r>
        <w:t>w</w:t>
      </w:r>
      <w:r>
        <w:rPr>
          <w:spacing w:val="1"/>
        </w:rPr>
        <w:t>o</w:t>
      </w:r>
      <w:r>
        <w:rPr>
          <w:spacing w:val="-3"/>
        </w:rPr>
        <w:t>r</w:t>
      </w:r>
      <w:r>
        <w:t>k.</w:t>
      </w:r>
      <w:r>
        <w:rPr>
          <w:spacing w:val="26"/>
        </w:rPr>
        <w:t xml:space="preserve"> </w:t>
      </w:r>
      <w:r>
        <w:t>The</w:t>
      </w:r>
      <w:r>
        <w:rPr>
          <w:spacing w:val="26"/>
        </w:rPr>
        <w:t xml:space="preserve"> </w:t>
      </w:r>
      <w:r>
        <w:t>Pri</w:t>
      </w:r>
      <w:r>
        <w:rPr>
          <w:spacing w:val="-2"/>
        </w:rPr>
        <w:t>n</w:t>
      </w:r>
      <w:r>
        <w:t>ci</w:t>
      </w:r>
      <w:r>
        <w:rPr>
          <w:spacing w:val="-1"/>
        </w:rPr>
        <w:t>p</w:t>
      </w:r>
      <w:r>
        <w:t>al</w:t>
      </w:r>
      <w:r>
        <w:rPr>
          <w:spacing w:val="29"/>
        </w:rPr>
        <w:t xml:space="preserve"> </w:t>
      </w:r>
      <w:r>
        <w:rPr>
          <w:spacing w:val="-3"/>
        </w:rPr>
        <w:t>C</w:t>
      </w:r>
      <w:r>
        <w:rPr>
          <w:spacing w:val="1"/>
        </w:rPr>
        <w:t>o</w:t>
      </w:r>
      <w:r>
        <w:rPr>
          <w:spacing w:val="-1"/>
        </w:rPr>
        <w:t>n</w:t>
      </w:r>
      <w:r>
        <w:t>tra</w:t>
      </w:r>
      <w:r>
        <w:rPr>
          <w:spacing w:val="-3"/>
        </w:rPr>
        <w:t>c</w:t>
      </w:r>
      <w:r>
        <w:t>t</w:t>
      </w:r>
      <w:r>
        <w:rPr>
          <w:spacing w:val="1"/>
        </w:rPr>
        <w:t>o</w:t>
      </w:r>
      <w:r>
        <w:t>r</w:t>
      </w:r>
      <w:r>
        <w:rPr>
          <w:spacing w:val="27"/>
        </w:rPr>
        <w:t xml:space="preserve"> </w:t>
      </w:r>
      <w:r>
        <w:rPr>
          <w:spacing w:val="-3"/>
        </w:rPr>
        <w:t>s</w:t>
      </w:r>
      <w:r>
        <w:rPr>
          <w:spacing w:val="-1"/>
        </w:rPr>
        <w:t>h</w:t>
      </w:r>
      <w:r>
        <w:t>all</w:t>
      </w:r>
      <w:r>
        <w:rPr>
          <w:spacing w:val="27"/>
        </w:rPr>
        <w:t xml:space="preserve"> </w:t>
      </w:r>
      <w:r>
        <w:t>i</w:t>
      </w:r>
      <w:r>
        <w:rPr>
          <w:spacing w:val="-2"/>
        </w:rPr>
        <w:t>n</w:t>
      </w:r>
      <w:r>
        <w:rPr>
          <w:spacing w:val="-1"/>
        </w:rPr>
        <w:t>d</w:t>
      </w:r>
      <w:r>
        <w:t>icate</w:t>
      </w:r>
      <w:r>
        <w:rPr>
          <w:spacing w:val="27"/>
        </w:rPr>
        <w:t xml:space="preserve"> </w:t>
      </w:r>
      <w:r>
        <w:t>who</w:t>
      </w:r>
      <w:r>
        <w:rPr>
          <w:spacing w:val="28"/>
        </w:rPr>
        <w:t xml:space="preserve"> </w:t>
      </w:r>
      <w:r>
        <w:rPr>
          <w:spacing w:val="-1"/>
        </w:rPr>
        <w:t>h</w:t>
      </w:r>
      <w:r>
        <w:t>is</w:t>
      </w:r>
      <w:r>
        <w:rPr>
          <w:spacing w:val="26"/>
        </w:rPr>
        <w:t xml:space="preserve"> </w:t>
      </w:r>
      <w:r>
        <w:t>/</w:t>
      </w:r>
      <w:r>
        <w:rPr>
          <w:spacing w:val="29"/>
        </w:rPr>
        <w:t xml:space="preserve"> </w:t>
      </w:r>
      <w:r>
        <w:rPr>
          <w:spacing w:val="-1"/>
        </w:rPr>
        <w:t>h</w:t>
      </w:r>
      <w:r>
        <w:t>er su</w:t>
      </w:r>
      <w:r>
        <w:rPr>
          <w:spacing w:val="-2"/>
        </w:rPr>
        <w:t>b</w:t>
      </w:r>
      <w:r>
        <w:t>c</w:t>
      </w:r>
      <w:r>
        <w:rPr>
          <w:spacing w:val="1"/>
        </w:rPr>
        <w:t>o</w:t>
      </w:r>
      <w:r>
        <w:rPr>
          <w:spacing w:val="-1"/>
        </w:rPr>
        <w:t>n</w:t>
      </w:r>
      <w:r>
        <w:t>trac</w:t>
      </w:r>
      <w:r>
        <w:rPr>
          <w:spacing w:val="-2"/>
        </w:rPr>
        <w:t>t</w:t>
      </w:r>
      <w:r>
        <w:rPr>
          <w:spacing w:val="1"/>
        </w:rPr>
        <w:t>o</w:t>
      </w:r>
      <w:r>
        <w:t>rs</w:t>
      </w:r>
      <w:r>
        <w:rPr>
          <w:spacing w:val="28"/>
        </w:rPr>
        <w:t xml:space="preserve"> </w:t>
      </w:r>
      <w:proofErr w:type="gramStart"/>
      <w:r>
        <w:t>are,</w:t>
      </w:r>
      <w:r>
        <w:rPr>
          <w:spacing w:val="32"/>
        </w:rPr>
        <w:t xml:space="preserve"> </w:t>
      </w:r>
      <w:r>
        <w:t>a</w:t>
      </w:r>
      <w:r>
        <w:rPr>
          <w:spacing w:val="-1"/>
        </w:rPr>
        <w:t>n</w:t>
      </w:r>
      <w:r>
        <w:t>d</w:t>
      </w:r>
      <w:proofErr w:type="gramEnd"/>
      <w:r>
        <w:rPr>
          <w:spacing w:val="31"/>
        </w:rPr>
        <w:t xml:space="preserve"> </w:t>
      </w:r>
      <w:r>
        <w:rPr>
          <w:spacing w:val="-4"/>
        </w:rPr>
        <w:t>p</w:t>
      </w:r>
      <w:r>
        <w:t>rovi</w:t>
      </w:r>
      <w:r>
        <w:rPr>
          <w:spacing w:val="-2"/>
        </w:rPr>
        <w:t>d</w:t>
      </w:r>
      <w:r>
        <w:t>e</w:t>
      </w:r>
      <w:r>
        <w:rPr>
          <w:spacing w:val="29"/>
        </w:rPr>
        <w:t xml:space="preserve"> </w:t>
      </w:r>
      <w:r>
        <w:rPr>
          <w:spacing w:val="-2"/>
        </w:rPr>
        <w:t>e</w:t>
      </w:r>
      <w:r>
        <w:t>vi</w:t>
      </w:r>
      <w:r>
        <w:rPr>
          <w:spacing w:val="-2"/>
        </w:rPr>
        <w:t>d</w:t>
      </w:r>
      <w:r>
        <w:t>ence</w:t>
      </w:r>
      <w:r>
        <w:rPr>
          <w:spacing w:val="29"/>
        </w:rPr>
        <w:t xml:space="preserve"> </w:t>
      </w:r>
      <w:r>
        <w:t>that</w:t>
      </w:r>
      <w:r>
        <w:rPr>
          <w:spacing w:val="31"/>
        </w:rPr>
        <w:t xml:space="preserve"> </w:t>
      </w:r>
      <w:r>
        <w:t>t</w:t>
      </w:r>
      <w:r>
        <w:rPr>
          <w:spacing w:val="-3"/>
        </w:rPr>
        <w:t>h</w:t>
      </w:r>
      <w:r>
        <w:t>e</w:t>
      </w:r>
      <w:r>
        <w:rPr>
          <w:spacing w:val="32"/>
        </w:rPr>
        <w:t xml:space="preserve"> </w:t>
      </w:r>
      <w:r>
        <w:rPr>
          <w:spacing w:val="-3"/>
        </w:rPr>
        <w:t>s</w:t>
      </w:r>
      <w:r>
        <w:rPr>
          <w:spacing w:val="-1"/>
        </w:rPr>
        <w:t>ub</w:t>
      </w:r>
      <w:r>
        <w:t>c</w:t>
      </w:r>
      <w:r>
        <w:rPr>
          <w:spacing w:val="1"/>
        </w:rPr>
        <w:t>o</w:t>
      </w:r>
      <w:r>
        <w:rPr>
          <w:spacing w:val="-1"/>
        </w:rPr>
        <w:t>n</w:t>
      </w:r>
      <w:r>
        <w:t>trac</w:t>
      </w:r>
      <w:r>
        <w:rPr>
          <w:spacing w:val="-2"/>
        </w:rPr>
        <w:t>t</w:t>
      </w:r>
      <w:r>
        <w:rPr>
          <w:spacing w:val="1"/>
        </w:rPr>
        <w:t>o</w:t>
      </w:r>
      <w:r>
        <w:rPr>
          <w:spacing w:val="-3"/>
        </w:rPr>
        <w:t>r</w:t>
      </w:r>
      <w:r>
        <w:t>/s</w:t>
      </w:r>
      <w:r>
        <w:rPr>
          <w:spacing w:val="31"/>
        </w:rPr>
        <w:t xml:space="preserve"> </w:t>
      </w:r>
      <w:r>
        <w:rPr>
          <w:spacing w:val="-1"/>
        </w:rPr>
        <w:t>h</w:t>
      </w:r>
      <w:r>
        <w:t>a</w:t>
      </w:r>
      <w:r>
        <w:rPr>
          <w:spacing w:val="-2"/>
        </w:rPr>
        <w:t>v</w:t>
      </w:r>
      <w:r>
        <w:t>e</w:t>
      </w:r>
      <w:r>
        <w:rPr>
          <w:spacing w:val="32"/>
        </w:rPr>
        <w:t xml:space="preserve"> </w:t>
      </w:r>
      <w:r>
        <w:t>t</w:t>
      </w:r>
      <w:r>
        <w:rPr>
          <w:spacing w:val="-3"/>
        </w:rPr>
        <w:t>h</w:t>
      </w:r>
      <w:r>
        <w:t>e</w:t>
      </w:r>
      <w:r>
        <w:rPr>
          <w:spacing w:val="32"/>
        </w:rPr>
        <w:t xml:space="preserve"> </w:t>
      </w:r>
      <w:r>
        <w:rPr>
          <w:spacing w:val="-4"/>
        </w:rPr>
        <w:t>n</w:t>
      </w:r>
      <w:r>
        <w:t>ec</w:t>
      </w:r>
      <w:r>
        <w:rPr>
          <w:spacing w:val="1"/>
        </w:rPr>
        <w:t>e</w:t>
      </w:r>
      <w:r>
        <w:t>ssa</w:t>
      </w:r>
      <w:r>
        <w:rPr>
          <w:spacing w:val="-3"/>
        </w:rPr>
        <w:t>r</w:t>
      </w:r>
      <w:r>
        <w:t>y</w:t>
      </w:r>
      <w:r>
        <w:rPr>
          <w:spacing w:val="31"/>
        </w:rPr>
        <w:t xml:space="preserve"> </w:t>
      </w:r>
      <w:r>
        <w:rPr>
          <w:spacing w:val="-3"/>
        </w:rPr>
        <w:t>c</w:t>
      </w:r>
      <w:r>
        <w:rPr>
          <w:spacing w:val="-2"/>
        </w:rPr>
        <w:t>o</w:t>
      </w:r>
      <w:r>
        <w:t>m</w:t>
      </w:r>
      <w:r>
        <w:rPr>
          <w:spacing w:val="-1"/>
        </w:rPr>
        <w:t>p</w:t>
      </w:r>
      <w:r>
        <w:t>e</w:t>
      </w:r>
      <w:r>
        <w:rPr>
          <w:spacing w:val="-2"/>
        </w:rPr>
        <w:t>t</w:t>
      </w:r>
      <w:r>
        <w:t>ence</w:t>
      </w:r>
      <w:r>
        <w:rPr>
          <w:spacing w:val="32"/>
        </w:rPr>
        <w:t xml:space="preserve"> </w:t>
      </w:r>
      <w:r>
        <w:t>a</w:t>
      </w:r>
      <w:r>
        <w:rPr>
          <w:spacing w:val="-1"/>
        </w:rPr>
        <w:t>n</w:t>
      </w:r>
      <w:r>
        <w:t>d res</w:t>
      </w:r>
      <w:r>
        <w:rPr>
          <w:spacing w:val="1"/>
        </w:rPr>
        <w:t>o</w:t>
      </w:r>
      <w:r>
        <w:rPr>
          <w:spacing w:val="-1"/>
        </w:rPr>
        <w:t>u</w:t>
      </w:r>
      <w:r>
        <w:t>r</w:t>
      </w:r>
      <w:r>
        <w:rPr>
          <w:spacing w:val="-3"/>
        </w:rPr>
        <w:t>c</w:t>
      </w:r>
      <w:r>
        <w:t>es</w:t>
      </w:r>
      <w:r>
        <w:rPr>
          <w:spacing w:val="41"/>
        </w:rPr>
        <w:t xml:space="preserve"> </w:t>
      </w:r>
      <w:r>
        <w:t>to</w:t>
      </w:r>
      <w:r>
        <w:rPr>
          <w:spacing w:val="43"/>
        </w:rPr>
        <w:t xml:space="preserve"> </w:t>
      </w:r>
      <w:r>
        <w:t>carry</w:t>
      </w:r>
      <w:r>
        <w:rPr>
          <w:spacing w:val="42"/>
        </w:rPr>
        <w:t xml:space="preserve"> </w:t>
      </w:r>
      <w:r>
        <w:rPr>
          <w:spacing w:val="1"/>
        </w:rPr>
        <w:t>o</w:t>
      </w:r>
      <w:r>
        <w:rPr>
          <w:spacing w:val="-4"/>
        </w:rPr>
        <w:t>u</w:t>
      </w:r>
      <w:r>
        <w:t>t</w:t>
      </w:r>
      <w:r>
        <w:rPr>
          <w:spacing w:val="43"/>
        </w:rPr>
        <w:t xml:space="preserve"> </w:t>
      </w:r>
      <w:r>
        <w:t>t</w:t>
      </w:r>
      <w:r>
        <w:rPr>
          <w:spacing w:val="-3"/>
        </w:rPr>
        <w:t>h</w:t>
      </w:r>
      <w:r>
        <w:t>e</w:t>
      </w:r>
      <w:r>
        <w:rPr>
          <w:spacing w:val="44"/>
        </w:rPr>
        <w:t xml:space="preserve"> </w:t>
      </w:r>
      <w:r>
        <w:rPr>
          <w:spacing w:val="-2"/>
        </w:rPr>
        <w:t>w</w:t>
      </w:r>
      <w:r>
        <w:rPr>
          <w:spacing w:val="1"/>
        </w:rPr>
        <w:t>o</w:t>
      </w:r>
      <w:r>
        <w:t>rk</w:t>
      </w:r>
      <w:r>
        <w:rPr>
          <w:spacing w:val="44"/>
        </w:rPr>
        <w:t xml:space="preserve"> </w:t>
      </w:r>
      <w:r>
        <w:t>safe</w:t>
      </w:r>
      <w:r>
        <w:rPr>
          <w:spacing w:val="-3"/>
        </w:rPr>
        <w:t>l</w:t>
      </w:r>
      <w:r>
        <w:t>y</w:t>
      </w:r>
      <w:r>
        <w:rPr>
          <w:spacing w:val="44"/>
        </w:rPr>
        <w:t xml:space="preserve"> </w:t>
      </w:r>
      <w:r>
        <w:t>a</w:t>
      </w:r>
      <w:r>
        <w:rPr>
          <w:spacing w:val="-1"/>
        </w:rPr>
        <w:t>n</w:t>
      </w:r>
      <w:r>
        <w:t>d</w:t>
      </w:r>
      <w:r>
        <w:rPr>
          <w:spacing w:val="42"/>
        </w:rPr>
        <w:t xml:space="preserve"> </w:t>
      </w:r>
      <w:r>
        <w:rPr>
          <w:spacing w:val="-2"/>
        </w:rPr>
        <w:t>t</w:t>
      </w:r>
      <w:r>
        <w:t>o</w:t>
      </w:r>
      <w:r>
        <w:rPr>
          <w:spacing w:val="42"/>
        </w:rPr>
        <w:t xml:space="preserve"> </w:t>
      </w:r>
      <w:r>
        <w:t>en</w:t>
      </w:r>
      <w:r>
        <w:rPr>
          <w:spacing w:val="-3"/>
        </w:rPr>
        <w:t>s</w:t>
      </w:r>
      <w:r>
        <w:rPr>
          <w:spacing w:val="-1"/>
        </w:rPr>
        <w:t>u</w:t>
      </w:r>
      <w:r>
        <w:t>re</w:t>
      </w:r>
      <w:r>
        <w:rPr>
          <w:spacing w:val="44"/>
        </w:rPr>
        <w:t xml:space="preserve"> </w:t>
      </w:r>
      <w:r>
        <w:t>a</w:t>
      </w:r>
      <w:r>
        <w:rPr>
          <w:spacing w:val="42"/>
        </w:rPr>
        <w:t xml:space="preserve"> </w:t>
      </w:r>
      <w:r>
        <w:rPr>
          <w:spacing w:val="-1"/>
        </w:rPr>
        <w:t>du</w:t>
      </w:r>
      <w:r>
        <w:t>ty</w:t>
      </w:r>
      <w:r>
        <w:rPr>
          <w:spacing w:val="42"/>
        </w:rPr>
        <w:t xml:space="preserve"> </w:t>
      </w:r>
      <w:r>
        <w:rPr>
          <w:spacing w:val="-2"/>
        </w:rPr>
        <w:t>o</w:t>
      </w:r>
      <w:r>
        <w:t>f</w:t>
      </w:r>
      <w:r>
        <w:rPr>
          <w:spacing w:val="43"/>
        </w:rPr>
        <w:t xml:space="preserve"> </w:t>
      </w:r>
      <w:r>
        <w:t>ca</w:t>
      </w:r>
      <w:r>
        <w:rPr>
          <w:spacing w:val="-3"/>
        </w:rPr>
        <w:t>r</w:t>
      </w:r>
      <w:r>
        <w:t>e</w:t>
      </w:r>
      <w:r>
        <w:rPr>
          <w:spacing w:val="44"/>
        </w:rPr>
        <w:t xml:space="preserve"> </w:t>
      </w:r>
      <w:r>
        <w:rPr>
          <w:spacing w:val="-2"/>
        </w:rPr>
        <w:t>t</w:t>
      </w:r>
      <w:r>
        <w:t>o</w:t>
      </w:r>
      <w:r>
        <w:rPr>
          <w:spacing w:val="41"/>
        </w:rPr>
        <w:t xml:space="preserve"> </w:t>
      </w:r>
      <w:r>
        <w:t>the</w:t>
      </w:r>
      <w:r>
        <w:rPr>
          <w:spacing w:val="41"/>
        </w:rPr>
        <w:t xml:space="preserve"> </w:t>
      </w:r>
      <w:r>
        <w:t>envi</w:t>
      </w:r>
      <w:r>
        <w:rPr>
          <w:spacing w:val="-3"/>
        </w:rPr>
        <w:t>r</w:t>
      </w:r>
      <w:r>
        <w:rPr>
          <w:spacing w:val="1"/>
        </w:rPr>
        <w:t>o</w:t>
      </w:r>
      <w:r>
        <w:rPr>
          <w:spacing w:val="-1"/>
        </w:rPr>
        <w:t>n</w:t>
      </w:r>
      <w:r>
        <w:rPr>
          <w:spacing w:val="-2"/>
        </w:rPr>
        <w:t>m</w:t>
      </w:r>
      <w:r>
        <w:t>ent.</w:t>
      </w:r>
      <w:r>
        <w:rPr>
          <w:spacing w:val="43"/>
        </w:rPr>
        <w:t xml:space="preserve"> </w:t>
      </w:r>
      <w:r>
        <w:t>T</w:t>
      </w:r>
      <w:r>
        <w:rPr>
          <w:spacing w:val="-3"/>
        </w:rPr>
        <w:t>h</w:t>
      </w:r>
      <w:r>
        <w:t>e</w:t>
      </w:r>
      <w:r>
        <w:rPr>
          <w:spacing w:val="41"/>
        </w:rPr>
        <w:t xml:space="preserve"> </w:t>
      </w:r>
      <w:r>
        <w:t>Pro</w:t>
      </w:r>
      <w:r>
        <w:rPr>
          <w:spacing w:val="-3"/>
        </w:rPr>
        <w:t>j</w:t>
      </w:r>
      <w:r>
        <w:t>e</w:t>
      </w:r>
      <w:r>
        <w:rPr>
          <w:spacing w:val="-2"/>
        </w:rPr>
        <w:t>c</w:t>
      </w:r>
      <w:r>
        <w:t>t Ma</w:t>
      </w:r>
      <w:r>
        <w:rPr>
          <w:spacing w:val="-1"/>
        </w:rPr>
        <w:t>n</w:t>
      </w:r>
      <w:r>
        <w:t>a</w:t>
      </w:r>
      <w:r>
        <w:rPr>
          <w:spacing w:val="-1"/>
        </w:rPr>
        <w:t>g</w:t>
      </w:r>
      <w:r>
        <w:t xml:space="preserve">er </w:t>
      </w:r>
      <w:r>
        <w:rPr>
          <w:spacing w:val="-1"/>
        </w:rPr>
        <w:t>h</w:t>
      </w:r>
      <w:r>
        <w:t>as</w:t>
      </w:r>
      <w:r>
        <w:rPr>
          <w:spacing w:val="-3"/>
        </w:rPr>
        <w:t xml:space="preserve"> </w:t>
      </w:r>
      <w:r>
        <w:t>t</w:t>
      </w:r>
      <w:r>
        <w:rPr>
          <w:spacing w:val="-1"/>
        </w:rPr>
        <w:t>h</w:t>
      </w:r>
      <w:r>
        <w:t>e ri</w:t>
      </w:r>
      <w:r>
        <w:rPr>
          <w:spacing w:val="-2"/>
        </w:rPr>
        <w:t>g</w:t>
      </w:r>
      <w:r>
        <w:rPr>
          <w:spacing w:val="-1"/>
        </w:rPr>
        <w:t>h</w:t>
      </w:r>
      <w:r>
        <w:t>t</w:t>
      </w:r>
      <w:r>
        <w:rPr>
          <w:spacing w:val="-2"/>
        </w:rPr>
        <w:t xml:space="preserve"> t</w:t>
      </w:r>
      <w:r>
        <w:t>o</w:t>
      </w:r>
      <w:r>
        <w:rPr>
          <w:spacing w:val="1"/>
        </w:rPr>
        <w:t xml:space="preserve"> </w:t>
      </w:r>
      <w:r>
        <w:rPr>
          <w:spacing w:val="-3"/>
        </w:rPr>
        <w:t>d</w:t>
      </w:r>
      <w:r>
        <w:t>ete</w:t>
      </w:r>
      <w:r>
        <w:rPr>
          <w:spacing w:val="-3"/>
        </w:rPr>
        <w:t>r</w:t>
      </w:r>
      <w:r>
        <w:t>mi</w:t>
      </w:r>
      <w:r>
        <w:rPr>
          <w:spacing w:val="-2"/>
        </w:rPr>
        <w:t>n</w:t>
      </w:r>
      <w:r>
        <w:t>e</w:t>
      </w:r>
      <w:r>
        <w:rPr>
          <w:spacing w:val="-2"/>
        </w:rPr>
        <w:t xml:space="preserve"> </w:t>
      </w:r>
      <w:r>
        <w:t>who</w:t>
      </w:r>
      <w:r>
        <w:rPr>
          <w:spacing w:val="-2"/>
        </w:rPr>
        <w:t xml:space="preserve"> w</w:t>
      </w:r>
      <w:r>
        <w:rPr>
          <w:spacing w:val="1"/>
        </w:rPr>
        <w:t>o</w:t>
      </w:r>
      <w:r>
        <w:t>rks</w:t>
      </w:r>
      <w:r>
        <w:rPr>
          <w:spacing w:val="-2"/>
        </w:rPr>
        <w:t xml:space="preserve"> </w:t>
      </w:r>
      <w:r>
        <w:rPr>
          <w:spacing w:val="1"/>
        </w:rPr>
        <w:t>o</w:t>
      </w:r>
      <w:r>
        <w:t>n</w:t>
      </w:r>
      <w:r>
        <w:rPr>
          <w:spacing w:val="-1"/>
        </w:rPr>
        <w:t xml:space="preserve"> </w:t>
      </w:r>
      <w:r>
        <w:t>his</w:t>
      </w:r>
      <w:r>
        <w:rPr>
          <w:spacing w:val="-3"/>
        </w:rPr>
        <w:t xml:space="preserve"> </w:t>
      </w:r>
      <w:r>
        <w:t>/</w:t>
      </w:r>
      <w:r>
        <w:rPr>
          <w:spacing w:val="1"/>
        </w:rPr>
        <w:t xml:space="preserve"> </w:t>
      </w:r>
      <w:r>
        <w:t>her</w:t>
      </w:r>
      <w:r>
        <w:rPr>
          <w:spacing w:val="-3"/>
        </w:rPr>
        <w:t xml:space="preserve"> </w:t>
      </w:r>
      <w:r>
        <w:t>pro</w:t>
      </w:r>
      <w:r>
        <w:rPr>
          <w:spacing w:val="-3"/>
        </w:rPr>
        <w:t>j</w:t>
      </w:r>
      <w:r>
        <w:t>ec</w:t>
      </w:r>
      <w:r>
        <w:rPr>
          <w:spacing w:val="1"/>
        </w:rPr>
        <w:t>t</w:t>
      </w:r>
      <w:r>
        <w:t>.</w:t>
      </w:r>
    </w:p>
    <w:p w14:paraId="622C2AED" w14:textId="77777777" w:rsidR="007C62E7" w:rsidRDefault="007C62E7" w:rsidP="005B3361">
      <w:pPr>
        <w:pStyle w:val="BodyText"/>
        <w:numPr>
          <w:ilvl w:val="3"/>
          <w:numId w:val="6"/>
        </w:numPr>
        <w:tabs>
          <w:tab w:val="left" w:pos="833"/>
        </w:tabs>
        <w:ind w:left="113" w:right="115" w:firstLine="0"/>
        <w:jc w:val="both"/>
      </w:pPr>
      <w:r>
        <w:t>Ens</w:t>
      </w:r>
      <w:r>
        <w:rPr>
          <w:spacing w:val="-2"/>
        </w:rPr>
        <w:t>u</w:t>
      </w:r>
      <w:r>
        <w:t>re</w:t>
      </w:r>
      <w:r>
        <w:rPr>
          <w:spacing w:val="38"/>
        </w:rPr>
        <w:t xml:space="preserve"> </w:t>
      </w:r>
      <w:r>
        <w:t>that</w:t>
      </w:r>
      <w:r>
        <w:rPr>
          <w:spacing w:val="36"/>
        </w:rPr>
        <w:t xml:space="preserve"> </w:t>
      </w:r>
      <w:r>
        <w:t>the</w:t>
      </w:r>
      <w:r>
        <w:rPr>
          <w:spacing w:val="36"/>
        </w:rPr>
        <w:t xml:space="preserve"> </w:t>
      </w:r>
      <w:r>
        <w:t>Pri</w:t>
      </w:r>
      <w:r>
        <w:rPr>
          <w:spacing w:val="-2"/>
        </w:rPr>
        <w:t>n</w:t>
      </w:r>
      <w:r>
        <w:t>ci</w:t>
      </w:r>
      <w:r>
        <w:rPr>
          <w:spacing w:val="-1"/>
        </w:rPr>
        <w:t>p</w:t>
      </w:r>
      <w:r>
        <w:t>al</w:t>
      </w:r>
      <w:r>
        <w:rPr>
          <w:spacing w:val="35"/>
        </w:rPr>
        <w:t xml:space="preserve"> </w:t>
      </w:r>
      <w:r>
        <w:t>Co</w:t>
      </w:r>
      <w:r>
        <w:rPr>
          <w:spacing w:val="-1"/>
        </w:rPr>
        <w:t>n</w:t>
      </w:r>
      <w:r>
        <w:t>tra</w:t>
      </w:r>
      <w:r>
        <w:rPr>
          <w:spacing w:val="-3"/>
        </w:rPr>
        <w:t>c</w:t>
      </w:r>
      <w:r>
        <w:t>t</w:t>
      </w:r>
      <w:r>
        <w:rPr>
          <w:spacing w:val="1"/>
        </w:rPr>
        <w:t>o</w:t>
      </w:r>
      <w:r>
        <w:t>r</w:t>
      </w:r>
      <w:r>
        <w:rPr>
          <w:spacing w:val="36"/>
        </w:rPr>
        <w:t xml:space="preserve"> </w:t>
      </w:r>
      <w:r>
        <w:t>is</w:t>
      </w:r>
      <w:r>
        <w:rPr>
          <w:spacing w:val="38"/>
        </w:rPr>
        <w:t xml:space="preserve"> </w:t>
      </w:r>
      <w:r>
        <w:t>reg</w:t>
      </w:r>
      <w:r>
        <w:rPr>
          <w:spacing w:val="-1"/>
        </w:rPr>
        <w:t>i</w:t>
      </w:r>
      <w:r>
        <w:rPr>
          <w:spacing w:val="-3"/>
        </w:rPr>
        <w:t>s</w:t>
      </w:r>
      <w:r>
        <w:t>tered</w:t>
      </w:r>
      <w:r>
        <w:rPr>
          <w:spacing w:val="36"/>
        </w:rPr>
        <w:t xml:space="preserve"> </w:t>
      </w:r>
      <w:r>
        <w:rPr>
          <w:spacing w:val="-3"/>
        </w:rPr>
        <w:t>a</w:t>
      </w:r>
      <w:r>
        <w:rPr>
          <w:spacing w:val="-1"/>
        </w:rPr>
        <w:t>n</w:t>
      </w:r>
      <w:r>
        <w:t>d</w:t>
      </w:r>
      <w:r>
        <w:rPr>
          <w:spacing w:val="37"/>
        </w:rPr>
        <w:t xml:space="preserve"> </w:t>
      </w:r>
      <w:r>
        <w:t>in</w:t>
      </w:r>
      <w:r>
        <w:rPr>
          <w:spacing w:val="38"/>
        </w:rPr>
        <w:t xml:space="preserve"> </w:t>
      </w:r>
      <w:r>
        <w:rPr>
          <w:spacing w:val="-1"/>
        </w:rPr>
        <w:t>g</w:t>
      </w:r>
      <w:r>
        <w:rPr>
          <w:spacing w:val="1"/>
        </w:rPr>
        <w:t>oo</w:t>
      </w:r>
      <w:r>
        <w:t>d</w:t>
      </w:r>
      <w:r>
        <w:rPr>
          <w:spacing w:val="35"/>
        </w:rPr>
        <w:t xml:space="preserve"> </w:t>
      </w:r>
      <w:r>
        <w:t>stan</w:t>
      </w:r>
      <w:r>
        <w:rPr>
          <w:spacing w:val="-2"/>
        </w:rPr>
        <w:t>d</w:t>
      </w:r>
      <w:r>
        <w:t>i</w:t>
      </w:r>
      <w:r>
        <w:rPr>
          <w:spacing w:val="-2"/>
        </w:rPr>
        <w:t>n</w:t>
      </w:r>
      <w:r>
        <w:t>g</w:t>
      </w:r>
      <w:r>
        <w:rPr>
          <w:spacing w:val="37"/>
        </w:rPr>
        <w:t xml:space="preserve"> </w:t>
      </w:r>
      <w:r>
        <w:t>with</w:t>
      </w:r>
      <w:r>
        <w:rPr>
          <w:spacing w:val="36"/>
        </w:rPr>
        <w:t xml:space="preserve"> </w:t>
      </w:r>
      <w:r>
        <w:t>the</w:t>
      </w:r>
      <w:r>
        <w:rPr>
          <w:spacing w:val="39"/>
        </w:rPr>
        <w:t xml:space="preserve"> </w:t>
      </w:r>
      <w:r>
        <w:rPr>
          <w:spacing w:val="-3"/>
        </w:rPr>
        <w:t>C</w:t>
      </w:r>
      <w:r>
        <w:rPr>
          <w:spacing w:val="1"/>
        </w:rPr>
        <w:t>o</w:t>
      </w:r>
      <w:r>
        <w:t>m</w:t>
      </w:r>
      <w:r>
        <w:rPr>
          <w:spacing w:val="-4"/>
        </w:rPr>
        <w:t>p</w:t>
      </w:r>
      <w:r>
        <w:t>ensat</w:t>
      </w:r>
      <w:r>
        <w:rPr>
          <w:spacing w:val="-3"/>
        </w:rPr>
        <w:t>i</w:t>
      </w:r>
      <w:r>
        <w:rPr>
          <w:spacing w:val="1"/>
        </w:rPr>
        <w:t>o</w:t>
      </w:r>
      <w:r>
        <w:t>n C</w:t>
      </w:r>
      <w:r>
        <w:rPr>
          <w:spacing w:val="-2"/>
        </w:rPr>
        <w:t>o</w:t>
      </w:r>
      <w:r>
        <w:t>mmi</w:t>
      </w:r>
      <w:r>
        <w:rPr>
          <w:spacing w:val="-3"/>
        </w:rPr>
        <w:t>s</w:t>
      </w:r>
      <w:r>
        <w:t>sio</w:t>
      </w:r>
      <w:r>
        <w:rPr>
          <w:spacing w:val="-1"/>
        </w:rPr>
        <w:t>n</w:t>
      </w:r>
      <w:r>
        <w:t>er</w:t>
      </w:r>
      <w:r>
        <w:rPr>
          <w:spacing w:val="29"/>
        </w:rPr>
        <w:t xml:space="preserve"> </w:t>
      </w:r>
      <w:r>
        <w:rPr>
          <w:spacing w:val="1"/>
        </w:rPr>
        <w:t>o</w:t>
      </w:r>
      <w:r>
        <w:t>r</w:t>
      </w:r>
      <w:r>
        <w:rPr>
          <w:spacing w:val="31"/>
        </w:rPr>
        <w:t xml:space="preserve"> </w:t>
      </w:r>
      <w:r>
        <w:t>w</w:t>
      </w:r>
      <w:r>
        <w:rPr>
          <w:spacing w:val="1"/>
        </w:rPr>
        <w:t>i</w:t>
      </w:r>
      <w:r>
        <w:t>th</w:t>
      </w:r>
      <w:r>
        <w:rPr>
          <w:spacing w:val="31"/>
        </w:rPr>
        <w:t xml:space="preserve"> </w:t>
      </w:r>
      <w:r>
        <w:t>a</w:t>
      </w:r>
      <w:r>
        <w:rPr>
          <w:spacing w:val="30"/>
        </w:rPr>
        <w:t xml:space="preserve"> </w:t>
      </w:r>
      <w:r>
        <w:t>l</w:t>
      </w:r>
      <w:r>
        <w:rPr>
          <w:spacing w:val="-1"/>
        </w:rPr>
        <w:t>i</w:t>
      </w:r>
      <w:r>
        <w:t>censed</w:t>
      </w:r>
      <w:r>
        <w:rPr>
          <w:spacing w:val="31"/>
        </w:rPr>
        <w:t xml:space="preserve"> </w:t>
      </w:r>
      <w:r>
        <w:t>c</w:t>
      </w:r>
      <w:r>
        <w:rPr>
          <w:spacing w:val="-1"/>
        </w:rPr>
        <w:t>o</w:t>
      </w:r>
      <w:r>
        <w:t>m</w:t>
      </w:r>
      <w:r>
        <w:rPr>
          <w:spacing w:val="-1"/>
        </w:rPr>
        <w:t>p</w:t>
      </w:r>
      <w:r>
        <w:t>ens</w:t>
      </w:r>
      <w:r>
        <w:rPr>
          <w:spacing w:val="-3"/>
        </w:rPr>
        <w:t>a</w:t>
      </w:r>
      <w:r>
        <w:t>ti</w:t>
      </w:r>
      <w:r>
        <w:rPr>
          <w:spacing w:val="1"/>
        </w:rPr>
        <w:t>o</w:t>
      </w:r>
      <w:r>
        <w:t>n</w:t>
      </w:r>
      <w:r>
        <w:rPr>
          <w:spacing w:val="31"/>
        </w:rPr>
        <w:t xml:space="preserve"> </w:t>
      </w:r>
      <w:r>
        <w:t>i</w:t>
      </w:r>
      <w:r>
        <w:rPr>
          <w:spacing w:val="-2"/>
        </w:rPr>
        <w:t>n</w:t>
      </w:r>
      <w:r>
        <w:t>s</w:t>
      </w:r>
      <w:r>
        <w:rPr>
          <w:spacing w:val="-4"/>
        </w:rPr>
        <w:t>u</w:t>
      </w:r>
      <w:r>
        <w:t>rer,</w:t>
      </w:r>
      <w:r>
        <w:rPr>
          <w:spacing w:val="32"/>
        </w:rPr>
        <w:t xml:space="preserve"> </w:t>
      </w:r>
      <w:r>
        <w:rPr>
          <w:spacing w:val="-1"/>
        </w:rPr>
        <w:t>p</w:t>
      </w:r>
      <w:r>
        <w:t>rior</w:t>
      </w:r>
      <w:r>
        <w:rPr>
          <w:spacing w:val="31"/>
        </w:rPr>
        <w:t xml:space="preserve"> </w:t>
      </w:r>
      <w:r>
        <w:t>to</w:t>
      </w:r>
      <w:r>
        <w:rPr>
          <w:spacing w:val="33"/>
        </w:rPr>
        <w:t xml:space="preserve"> </w:t>
      </w:r>
      <w:r>
        <w:t>a</w:t>
      </w:r>
      <w:r>
        <w:rPr>
          <w:spacing w:val="-1"/>
        </w:rPr>
        <w:t>n</w:t>
      </w:r>
      <w:r>
        <w:t>d</w:t>
      </w:r>
      <w:r>
        <w:rPr>
          <w:spacing w:val="31"/>
        </w:rPr>
        <w:t xml:space="preserve"> </w:t>
      </w:r>
      <w:r>
        <w:t>for</w:t>
      </w:r>
      <w:r>
        <w:rPr>
          <w:spacing w:val="30"/>
        </w:rPr>
        <w:t xml:space="preserve"> </w:t>
      </w:r>
      <w:r>
        <w:t>the</w:t>
      </w:r>
      <w:r>
        <w:rPr>
          <w:spacing w:val="32"/>
        </w:rPr>
        <w:t xml:space="preserve"> </w:t>
      </w:r>
      <w:r>
        <w:rPr>
          <w:spacing w:val="-4"/>
        </w:rPr>
        <w:t>d</w:t>
      </w:r>
      <w:r>
        <w:rPr>
          <w:spacing w:val="-1"/>
        </w:rPr>
        <w:t>u</w:t>
      </w:r>
      <w:r>
        <w:t>ration</w:t>
      </w:r>
      <w:r>
        <w:rPr>
          <w:spacing w:val="31"/>
        </w:rPr>
        <w:t xml:space="preserve"> </w:t>
      </w:r>
      <w:r>
        <w:rPr>
          <w:spacing w:val="1"/>
        </w:rPr>
        <w:t>o</w:t>
      </w:r>
      <w:r>
        <w:t>f</w:t>
      </w:r>
      <w:r>
        <w:rPr>
          <w:spacing w:val="31"/>
        </w:rPr>
        <w:t xml:space="preserve"> </w:t>
      </w:r>
      <w:r>
        <w:t>the</w:t>
      </w:r>
      <w:r>
        <w:rPr>
          <w:spacing w:val="31"/>
        </w:rPr>
        <w:t xml:space="preserve"> </w:t>
      </w:r>
      <w:r>
        <w:rPr>
          <w:spacing w:val="-3"/>
        </w:rPr>
        <w:t>c</w:t>
      </w:r>
      <w:r>
        <w:rPr>
          <w:spacing w:val="1"/>
        </w:rPr>
        <w:t>o</w:t>
      </w:r>
      <w:r>
        <w:rPr>
          <w:spacing w:val="-1"/>
        </w:rPr>
        <w:t>n</w:t>
      </w:r>
      <w:r>
        <w:t>tra</w:t>
      </w:r>
      <w:r>
        <w:rPr>
          <w:spacing w:val="-3"/>
        </w:rPr>
        <w:t>c</w:t>
      </w:r>
      <w:r>
        <w:t>ted w</w:t>
      </w:r>
      <w:r>
        <w:rPr>
          <w:spacing w:val="1"/>
        </w:rPr>
        <w:t>o</w:t>
      </w:r>
      <w:r>
        <w:t>rk.</w:t>
      </w:r>
    </w:p>
    <w:p w14:paraId="5377A22F" w14:textId="77777777" w:rsidR="007C62E7" w:rsidRDefault="007C62E7" w:rsidP="005B3361">
      <w:pPr>
        <w:pStyle w:val="BodyText"/>
        <w:numPr>
          <w:ilvl w:val="3"/>
          <w:numId w:val="6"/>
        </w:numPr>
        <w:tabs>
          <w:tab w:val="left" w:pos="833"/>
        </w:tabs>
        <w:spacing w:line="266" w:lineRule="exact"/>
        <w:ind w:right="116"/>
        <w:jc w:val="both"/>
      </w:pPr>
      <w:r>
        <w:t>Ens</w:t>
      </w:r>
      <w:r>
        <w:rPr>
          <w:spacing w:val="-2"/>
        </w:rPr>
        <w:t>u</w:t>
      </w:r>
      <w:r>
        <w:t>re</w:t>
      </w:r>
      <w:r>
        <w:rPr>
          <w:spacing w:val="18"/>
        </w:rPr>
        <w:t xml:space="preserve"> </w:t>
      </w:r>
      <w:proofErr w:type="gramStart"/>
      <w:r>
        <w:t xml:space="preserve">that </w:t>
      </w:r>
      <w:r>
        <w:rPr>
          <w:spacing w:val="17"/>
        </w:rPr>
        <w:t xml:space="preserve"> </w:t>
      </w:r>
      <w:r>
        <w:t>te</w:t>
      </w:r>
      <w:r>
        <w:rPr>
          <w:spacing w:val="-1"/>
        </w:rPr>
        <w:t>nd</w:t>
      </w:r>
      <w:r>
        <w:t>eri</w:t>
      </w:r>
      <w:r>
        <w:rPr>
          <w:spacing w:val="-1"/>
        </w:rPr>
        <w:t>n</w:t>
      </w:r>
      <w:r>
        <w:t>g</w:t>
      </w:r>
      <w:proofErr w:type="gramEnd"/>
      <w:r>
        <w:t xml:space="preserve"> </w:t>
      </w:r>
      <w:r>
        <w:rPr>
          <w:spacing w:val="14"/>
        </w:rPr>
        <w:t xml:space="preserve"> </w:t>
      </w:r>
      <w:r>
        <w:t>Pr</w:t>
      </w:r>
      <w:r>
        <w:rPr>
          <w:spacing w:val="-3"/>
        </w:rPr>
        <w:t>i</w:t>
      </w:r>
      <w:r>
        <w:rPr>
          <w:spacing w:val="-1"/>
        </w:rPr>
        <w:t>n</w:t>
      </w:r>
      <w:r>
        <w:t>ci</w:t>
      </w:r>
      <w:r>
        <w:rPr>
          <w:spacing w:val="-1"/>
        </w:rPr>
        <w:t>p</w:t>
      </w:r>
      <w:r>
        <w:t xml:space="preserve">al </w:t>
      </w:r>
      <w:r>
        <w:rPr>
          <w:spacing w:val="17"/>
        </w:rPr>
        <w:t xml:space="preserve"> </w:t>
      </w:r>
      <w:r>
        <w:t>Co</w:t>
      </w:r>
      <w:r>
        <w:rPr>
          <w:spacing w:val="-1"/>
        </w:rPr>
        <w:t>n</w:t>
      </w:r>
      <w:r>
        <w:t>trac</w:t>
      </w:r>
      <w:r>
        <w:rPr>
          <w:spacing w:val="-2"/>
        </w:rPr>
        <w:t>t</w:t>
      </w:r>
      <w:r>
        <w:rPr>
          <w:spacing w:val="1"/>
        </w:rPr>
        <w:t>o</w:t>
      </w:r>
      <w:r>
        <w:t xml:space="preserve">rs </w:t>
      </w:r>
      <w:r>
        <w:rPr>
          <w:spacing w:val="17"/>
        </w:rPr>
        <w:t xml:space="preserve"> </w:t>
      </w:r>
      <w:r>
        <w:rPr>
          <w:spacing w:val="-1"/>
        </w:rPr>
        <w:t>p</w:t>
      </w:r>
      <w:r>
        <w:rPr>
          <w:spacing w:val="-3"/>
        </w:rPr>
        <w:t>r</w:t>
      </w:r>
      <w:r>
        <w:rPr>
          <w:spacing w:val="1"/>
        </w:rPr>
        <w:t>o</w:t>
      </w:r>
      <w:r>
        <w:t>vi</w:t>
      </w:r>
      <w:r>
        <w:rPr>
          <w:spacing w:val="-4"/>
        </w:rPr>
        <w:t>d</w:t>
      </w:r>
      <w:r>
        <w:t xml:space="preserve">e </w:t>
      </w:r>
      <w:r>
        <w:rPr>
          <w:spacing w:val="18"/>
        </w:rPr>
        <w:t xml:space="preserve"> </w:t>
      </w:r>
      <w:r>
        <w:t xml:space="preserve">a </w:t>
      </w:r>
      <w:r>
        <w:rPr>
          <w:spacing w:val="17"/>
        </w:rPr>
        <w:t xml:space="preserve"> </w:t>
      </w:r>
      <w:r>
        <w:rPr>
          <w:spacing w:val="-1"/>
        </w:rPr>
        <w:t>d</w:t>
      </w:r>
      <w:r>
        <w:t>etai</w:t>
      </w:r>
      <w:r>
        <w:rPr>
          <w:spacing w:val="-1"/>
        </w:rPr>
        <w:t>l</w:t>
      </w:r>
      <w:r>
        <w:t xml:space="preserve">ed </w:t>
      </w:r>
      <w:r>
        <w:rPr>
          <w:spacing w:val="17"/>
        </w:rPr>
        <w:t xml:space="preserve"> </w:t>
      </w:r>
      <w:r>
        <w:t>S</w:t>
      </w:r>
      <w:r>
        <w:rPr>
          <w:spacing w:val="-2"/>
        </w:rPr>
        <w:t>H</w:t>
      </w:r>
      <w:r>
        <w:t xml:space="preserve">E </w:t>
      </w:r>
      <w:r>
        <w:rPr>
          <w:spacing w:val="18"/>
        </w:rPr>
        <w:t xml:space="preserve"> </w:t>
      </w:r>
      <w:r>
        <w:rPr>
          <w:spacing w:val="-1"/>
        </w:rPr>
        <w:t>p</w:t>
      </w:r>
      <w:r>
        <w:t>la</w:t>
      </w:r>
      <w:r>
        <w:rPr>
          <w:spacing w:val="-2"/>
        </w:rPr>
        <w:t>n</w:t>
      </w:r>
      <w:r>
        <w:t xml:space="preserve">, </w:t>
      </w:r>
      <w:r>
        <w:rPr>
          <w:spacing w:val="18"/>
        </w:rPr>
        <w:t xml:space="preserve"> </w:t>
      </w:r>
      <w:r>
        <w:rPr>
          <w:spacing w:val="-1"/>
        </w:rPr>
        <w:t>b</w:t>
      </w:r>
      <w:r>
        <w:t xml:space="preserve">ased </w:t>
      </w:r>
      <w:r>
        <w:rPr>
          <w:spacing w:val="17"/>
        </w:rPr>
        <w:t xml:space="preserve"> </w:t>
      </w:r>
      <w:r>
        <w:rPr>
          <w:spacing w:val="1"/>
        </w:rPr>
        <w:t>o</w:t>
      </w:r>
      <w:r>
        <w:t xml:space="preserve">n </w:t>
      </w:r>
      <w:r>
        <w:rPr>
          <w:spacing w:val="17"/>
        </w:rPr>
        <w:t xml:space="preserve"> </w:t>
      </w:r>
      <w:r>
        <w:t xml:space="preserve">the </w:t>
      </w:r>
      <w:r>
        <w:rPr>
          <w:spacing w:val="18"/>
        </w:rPr>
        <w:t xml:space="preserve"> </w:t>
      </w:r>
      <w:r>
        <w:t>S</w:t>
      </w:r>
      <w:r>
        <w:rPr>
          <w:spacing w:val="-2"/>
        </w:rPr>
        <w:t>H</w:t>
      </w:r>
      <w:r>
        <w:t>E</w:t>
      </w:r>
    </w:p>
    <w:p w14:paraId="2F95C7FB" w14:textId="77777777" w:rsidR="007C62E7" w:rsidRDefault="007C62E7" w:rsidP="007C62E7">
      <w:pPr>
        <w:pStyle w:val="BodyText"/>
        <w:ind w:left="113" w:right="111"/>
        <w:jc w:val="both"/>
      </w:pPr>
      <w:r>
        <w:t>specif</w:t>
      </w:r>
      <w:r>
        <w:rPr>
          <w:spacing w:val="-1"/>
        </w:rPr>
        <w:t>i</w:t>
      </w:r>
      <w:r>
        <w:t>cat</w:t>
      </w:r>
      <w:r>
        <w:rPr>
          <w:spacing w:val="-3"/>
        </w:rPr>
        <w:t>i</w:t>
      </w:r>
      <w:r>
        <w:rPr>
          <w:spacing w:val="1"/>
        </w:rPr>
        <w:t>o</w:t>
      </w:r>
      <w:r>
        <w:rPr>
          <w:spacing w:val="-1"/>
        </w:rPr>
        <w:t>n</w:t>
      </w:r>
      <w:r>
        <w:t>s</w:t>
      </w:r>
      <w:r>
        <w:rPr>
          <w:spacing w:val="42"/>
        </w:rPr>
        <w:t xml:space="preserve"> </w:t>
      </w:r>
      <w:r>
        <w:rPr>
          <w:spacing w:val="-1"/>
        </w:rPr>
        <w:t>p</w:t>
      </w:r>
      <w:r>
        <w:t>r</w:t>
      </w:r>
      <w:r>
        <w:rPr>
          <w:spacing w:val="-2"/>
        </w:rPr>
        <w:t>o</w:t>
      </w:r>
      <w:r>
        <w:t>vi</w:t>
      </w:r>
      <w:r>
        <w:rPr>
          <w:spacing w:val="-2"/>
        </w:rPr>
        <w:t>d</w:t>
      </w:r>
      <w:r>
        <w:t>ed</w:t>
      </w:r>
      <w:r>
        <w:rPr>
          <w:spacing w:val="43"/>
        </w:rPr>
        <w:t xml:space="preserve"> </w:t>
      </w:r>
      <w:r>
        <w:t>as</w:t>
      </w:r>
      <w:r>
        <w:rPr>
          <w:spacing w:val="41"/>
        </w:rPr>
        <w:t xml:space="preserve"> </w:t>
      </w:r>
      <w:r>
        <w:t>well</w:t>
      </w:r>
      <w:r>
        <w:rPr>
          <w:spacing w:val="42"/>
        </w:rPr>
        <w:t xml:space="preserve"> </w:t>
      </w:r>
      <w:r>
        <w:t>as</w:t>
      </w:r>
      <w:r>
        <w:rPr>
          <w:spacing w:val="43"/>
        </w:rPr>
        <w:t xml:space="preserve"> </w:t>
      </w:r>
      <w:r>
        <w:t>a</w:t>
      </w:r>
      <w:r>
        <w:rPr>
          <w:spacing w:val="-4"/>
        </w:rPr>
        <w:t>n</w:t>
      </w:r>
      <w:r>
        <w:t>y</w:t>
      </w:r>
      <w:r>
        <w:rPr>
          <w:spacing w:val="44"/>
        </w:rPr>
        <w:t xml:space="preserve"> </w:t>
      </w:r>
      <w:r>
        <w:rPr>
          <w:spacing w:val="-2"/>
        </w:rPr>
        <w:t>o</w:t>
      </w:r>
      <w:r>
        <w:t>ther</w:t>
      </w:r>
      <w:r>
        <w:rPr>
          <w:spacing w:val="43"/>
        </w:rPr>
        <w:t xml:space="preserve"> </w:t>
      </w:r>
      <w:r>
        <w:t>S</w:t>
      </w:r>
      <w:r>
        <w:rPr>
          <w:spacing w:val="-2"/>
        </w:rPr>
        <w:t>H</w:t>
      </w:r>
      <w:r>
        <w:t>E</w:t>
      </w:r>
      <w:r>
        <w:rPr>
          <w:spacing w:val="43"/>
        </w:rPr>
        <w:t xml:space="preserve"> </w:t>
      </w:r>
      <w:r>
        <w:rPr>
          <w:spacing w:val="-3"/>
        </w:rPr>
        <w:t>c</w:t>
      </w:r>
      <w:r>
        <w:rPr>
          <w:spacing w:val="1"/>
        </w:rPr>
        <w:t>o</w:t>
      </w:r>
      <w:r>
        <w:rPr>
          <w:spacing w:val="-1"/>
        </w:rPr>
        <w:t>n</w:t>
      </w:r>
      <w:r>
        <w:t>si</w:t>
      </w:r>
      <w:r>
        <w:rPr>
          <w:spacing w:val="-2"/>
        </w:rPr>
        <w:t>d</w:t>
      </w:r>
      <w:r>
        <w:t>erat</w:t>
      </w:r>
      <w:r>
        <w:rPr>
          <w:spacing w:val="-3"/>
        </w:rPr>
        <w:t>i</w:t>
      </w:r>
      <w:r>
        <w:rPr>
          <w:spacing w:val="1"/>
        </w:rPr>
        <w:t>o</w:t>
      </w:r>
      <w:r>
        <w:rPr>
          <w:spacing w:val="-1"/>
        </w:rPr>
        <w:t>n</w:t>
      </w:r>
      <w:r>
        <w:t>s</w:t>
      </w:r>
      <w:r>
        <w:rPr>
          <w:spacing w:val="43"/>
        </w:rPr>
        <w:t xml:space="preserve"> </w:t>
      </w:r>
      <w:r>
        <w:t>ar</w:t>
      </w:r>
      <w:r>
        <w:rPr>
          <w:spacing w:val="-1"/>
        </w:rPr>
        <w:t>i</w:t>
      </w:r>
      <w:r>
        <w:rPr>
          <w:spacing w:val="4"/>
        </w:rPr>
        <w:t>s</w:t>
      </w:r>
      <w:r>
        <w:t>i</w:t>
      </w:r>
      <w:r>
        <w:rPr>
          <w:spacing w:val="-2"/>
        </w:rPr>
        <w:t>n</w:t>
      </w:r>
      <w:r>
        <w:t>g</w:t>
      </w:r>
      <w:r>
        <w:rPr>
          <w:spacing w:val="43"/>
        </w:rPr>
        <w:t xml:space="preserve"> </w:t>
      </w:r>
      <w:r>
        <w:t>fr</w:t>
      </w:r>
      <w:r>
        <w:rPr>
          <w:spacing w:val="-2"/>
        </w:rPr>
        <w:t>o</w:t>
      </w:r>
      <w:r>
        <w:t>m</w:t>
      </w:r>
      <w:r>
        <w:rPr>
          <w:spacing w:val="41"/>
        </w:rPr>
        <w:t xml:space="preserve"> </w:t>
      </w:r>
      <w:r>
        <w:t>the</w:t>
      </w:r>
      <w:r>
        <w:rPr>
          <w:spacing w:val="44"/>
        </w:rPr>
        <w:t xml:space="preserve"> </w:t>
      </w:r>
      <w:r>
        <w:t>Pri</w:t>
      </w:r>
      <w:r>
        <w:rPr>
          <w:spacing w:val="-2"/>
        </w:rPr>
        <w:t>n</w:t>
      </w:r>
      <w:r>
        <w:t>ci</w:t>
      </w:r>
      <w:r>
        <w:rPr>
          <w:spacing w:val="-1"/>
        </w:rPr>
        <w:t>p</w:t>
      </w:r>
      <w:r>
        <w:t>al</w:t>
      </w:r>
      <w:r>
        <w:rPr>
          <w:spacing w:val="43"/>
        </w:rPr>
        <w:t xml:space="preserve"> </w:t>
      </w:r>
      <w:r>
        <w:rPr>
          <w:spacing w:val="-3"/>
        </w:rPr>
        <w:t>C</w:t>
      </w:r>
      <w:r>
        <w:rPr>
          <w:spacing w:val="1"/>
        </w:rPr>
        <w:t>o</w:t>
      </w:r>
      <w:r>
        <w:rPr>
          <w:spacing w:val="-1"/>
        </w:rPr>
        <w:t>n</w:t>
      </w:r>
      <w:r>
        <w:t>tra</w:t>
      </w:r>
      <w:r>
        <w:rPr>
          <w:spacing w:val="-3"/>
        </w:rPr>
        <w:t>c</w:t>
      </w:r>
      <w:r>
        <w:t>t</w:t>
      </w:r>
      <w:r>
        <w:rPr>
          <w:spacing w:val="1"/>
        </w:rPr>
        <w:t>o</w:t>
      </w:r>
      <w:r>
        <w:rPr>
          <w:spacing w:val="-3"/>
        </w:rPr>
        <w:t>r</w:t>
      </w:r>
      <w:r>
        <w:t>s' c</w:t>
      </w:r>
      <w:r>
        <w:rPr>
          <w:spacing w:val="1"/>
        </w:rPr>
        <w:t>o</w:t>
      </w:r>
      <w:r>
        <w:rPr>
          <w:spacing w:val="-1"/>
        </w:rPr>
        <w:t>n</w:t>
      </w:r>
      <w:r>
        <w:t>stru</w:t>
      </w:r>
      <w:r>
        <w:rPr>
          <w:spacing w:val="-3"/>
        </w:rPr>
        <w:t>c</w:t>
      </w:r>
      <w:r>
        <w:t>ti</w:t>
      </w:r>
      <w:r>
        <w:rPr>
          <w:spacing w:val="1"/>
        </w:rPr>
        <w:t>o</w:t>
      </w:r>
      <w:r>
        <w:t>n</w:t>
      </w:r>
      <w:r>
        <w:rPr>
          <w:spacing w:val="-1"/>
        </w:rPr>
        <w:t xml:space="preserve"> </w:t>
      </w:r>
      <w:r>
        <w:rPr>
          <w:spacing w:val="-2"/>
        </w:rPr>
        <w:t>a</w:t>
      </w:r>
      <w:r>
        <w:t>cti</w:t>
      </w:r>
      <w:r>
        <w:rPr>
          <w:spacing w:val="1"/>
        </w:rPr>
        <w:t>v</w:t>
      </w:r>
      <w:r>
        <w:rPr>
          <w:spacing w:val="-3"/>
        </w:rPr>
        <w:t>i</w:t>
      </w:r>
      <w:r>
        <w:t>ties.</w:t>
      </w:r>
    </w:p>
    <w:p w14:paraId="2025B909" w14:textId="77777777" w:rsidR="007C62E7" w:rsidRDefault="007C62E7" w:rsidP="005B3361">
      <w:pPr>
        <w:pStyle w:val="BodyText"/>
        <w:numPr>
          <w:ilvl w:val="3"/>
          <w:numId w:val="6"/>
        </w:numPr>
        <w:tabs>
          <w:tab w:val="left" w:pos="959"/>
        </w:tabs>
        <w:ind w:left="113" w:right="118" w:firstLine="0"/>
        <w:jc w:val="both"/>
      </w:pPr>
      <w:r>
        <w:t>In</w:t>
      </w:r>
      <w:r>
        <w:rPr>
          <w:spacing w:val="19"/>
        </w:rPr>
        <w:t xml:space="preserve"> </w:t>
      </w:r>
      <w:r>
        <w:t>ca</w:t>
      </w:r>
      <w:r>
        <w:rPr>
          <w:spacing w:val="-3"/>
        </w:rPr>
        <w:t>s</w:t>
      </w:r>
      <w:r>
        <w:t>es</w:t>
      </w:r>
      <w:r>
        <w:rPr>
          <w:spacing w:val="20"/>
        </w:rPr>
        <w:t xml:space="preserve"> </w:t>
      </w:r>
      <w:r>
        <w:t>w</w:t>
      </w:r>
      <w:r>
        <w:rPr>
          <w:spacing w:val="-3"/>
        </w:rPr>
        <w:t>h</w:t>
      </w:r>
      <w:r>
        <w:t>ere</w:t>
      </w:r>
      <w:r>
        <w:rPr>
          <w:spacing w:val="18"/>
        </w:rPr>
        <w:t xml:space="preserve"> </w:t>
      </w:r>
      <w:r>
        <w:t>i</w:t>
      </w:r>
      <w:r>
        <w:rPr>
          <w:spacing w:val="-2"/>
        </w:rPr>
        <w:t>n</w:t>
      </w:r>
      <w:r>
        <w:t>ter</w:t>
      </w:r>
      <w:r>
        <w:rPr>
          <w:spacing w:val="-1"/>
        </w:rPr>
        <w:t>n</w:t>
      </w:r>
      <w:r>
        <w:t>al</w:t>
      </w:r>
      <w:r>
        <w:rPr>
          <w:spacing w:val="19"/>
        </w:rPr>
        <w:t xml:space="preserve"> </w:t>
      </w:r>
      <w:r>
        <w:t>Es</w:t>
      </w:r>
      <w:r>
        <w:rPr>
          <w:spacing w:val="-2"/>
        </w:rPr>
        <w:t>ko</w:t>
      </w:r>
      <w:r>
        <w:t>m</w:t>
      </w:r>
      <w:r>
        <w:rPr>
          <w:spacing w:val="21"/>
        </w:rPr>
        <w:t xml:space="preserve"> </w:t>
      </w:r>
      <w:r>
        <w:rPr>
          <w:spacing w:val="-1"/>
        </w:rPr>
        <w:t>d</w:t>
      </w:r>
      <w:r>
        <w:t>epa</w:t>
      </w:r>
      <w:r>
        <w:rPr>
          <w:spacing w:val="-1"/>
        </w:rPr>
        <w:t>r</w:t>
      </w:r>
      <w:r>
        <w:rPr>
          <w:spacing w:val="-2"/>
        </w:rPr>
        <w:t>t</w:t>
      </w:r>
      <w:r>
        <w:t>m</w:t>
      </w:r>
      <w:r>
        <w:rPr>
          <w:spacing w:val="-2"/>
        </w:rPr>
        <w:t>e</w:t>
      </w:r>
      <w:r>
        <w:rPr>
          <w:spacing w:val="-1"/>
        </w:rPr>
        <w:t>n</w:t>
      </w:r>
      <w:r>
        <w:t>ts</w:t>
      </w:r>
      <w:r>
        <w:rPr>
          <w:spacing w:val="20"/>
        </w:rPr>
        <w:t xml:space="preserve"> </w:t>
      </w:r>
      <w:r>
        <w:rPr>
          <w:spacing w:val="-1"/>
        </w:rPr>
        <w:t>p</w:t>
      </w:r>
      <w:r>
        <w:t>erf</w:t>
      </w:r>
      <w:r>
        <w:rPr>
          <w:spacing w:val="1"/>
        </w:rPr>
        <w:t>o</w:t>
      </w:r>
      <w:r>
        <w:rPr>
          <w:spacing w:val="-3"/>
        </w:rPr>
        <w:t>r</w:t>
      </w:r>
      <w:r>
        <w:t>m</w:t>
      </w:r>
      <w:r>
        <w:rPr>
          <w:spacing w:val="21"/>
        </w:rPr>
        <w:t xml:space="preserve"> </w:t>
      </w:r>
      <w:r>
        <w:rPr>
          <w:spacing w:val="-3"/>
        </w:rPr>
        <w:t>c</w:t>
      </w:r>
      <w:r>
        <w:rPr>
          <w:spacing w:val="1"/>
        </w:rPr>
        <w:t>o</w:t>
      </w:r>
      <w:r>
        <w:rPr>
          <w:spacing w:val="-1"/>
        </w:rPr>
        <w:t>n</w:t>
      </w:r>
      <w:r>
        <w:t>stru</w:t>
      </w:r>
      <w:r>
        <w:rPr>
          <w:spacing w:val="-3"/>
        </w:rPr>
        <w:t>c</w:t>
      </w:r>
      <w:r>
        <w:t>ti</w:t>
      </w:r>
      <w:r>
        <w:rPr>
          <w:spacing w:val="1"/>
        </w:rPr>
        <w:t>o</w:t>
      </w:r>
      <w:r>
        <w:t>n</w:t>
      </w:r>
      <w:r>
        <w:rPr>
          <w:spacing w:val="17"/>
        </w:rPr>
        <w:t xml:space="preserve"> </w:t>
      </w:r>
      <w:r>
        <w:t>w</w:t>
      </w:r>
      <w:r>
        <w:rPr>
          <w:spacing w:val="1"/>
        </w:rPr>
        <w:t>o</w:t>
      </w:r>
      <w:r>
        <w:t>rk</w:t>
      </w:r>
      <w:r>
        <w:rPr>
          <w:spacing w:val="18"/>
        </w:rPr>
        <w:t xml:space="preserve"> </w:t>
      </w:r>
      <w:r>
        <w:t>within</w:t>
      </w:r>
      <w:r>
        <w:rPr>
          <w:spacing w:val="19"/>
        </w:rPr>
        <w:t xml:space="preserve"> </w:t>
      </w:r>
      <w:r>
        <w:t>E</w:t>
      </w:r>
      <w:r>
        <w:rPr>
          <w:spacing w:val="-3"/>
        </w:rPr>
        <w:t>s</w:t>
      </w:r>
      <w:r>
        <w:t>k</w:t>
      </w:r>
      <w:r>
        <w:rPr>
          <w:spacing w:val="-1"/>
        </w:rPr>
        <w:t>o</w:t>
      </w:r>
      <w:r>
        <w:t>m,</w:t>
      </w:r>
      <w:r>
        <w:rPr>
          <w:spacing w:val="20"/>
        </w:rPr>
        <w:t xml:space="preserve"> </w:t>
      </w:r>
      <w:r>
        <w:t>t</w:t>
      </w:r>
      <w:r>
        <w:rPr>
          <w:spacing w:val="-3"/>
        </w:rPr>
        <w:t>h</w:t>
      </w:r>
      <w:r>
        <w:t>e req</w:t>
      </w:r>
      <w:r>
        <w:rPr>
          <w:spacing w:val="-2"/>
        </w:rPr>
        <w:t>u</w:t>
      </w:r>
      <w:r>
        <w:t>ire</w:t>
      </w:r>
      <w:r>
        <w:rPr>
          <w:spacing w:val="-1"/>
        </w:rPr>
        <w:t>m</w:t>
      </w:r>
      <w:r>
        <w:t>ents</w:t>
      </w:r>
      <w:r>
        <w:rPr>
          <w:spacing w:val="-2"/>
        </w:rPr>
        <w:t xml:space="preserve"> </w:t>
      </w:r>
      <w:r>
        <w:rPr>
          <w:spacing w:val="1"/>
        </w:rPr>
        <w:t>o</w:t>
      </w:r>
      <w:r>
        <w:t>f t</w:t>
      </w:r>
      <w:r>
        <w:rPr>
          <w:spacing w:val="-1"/>
        </w:rPr>
        <w:t>h</w:t>
      </w:r>
      <w:r>
        <w:t>is</w:t>
      </w:r>
      <w:r>
        <w:rPr>
          <w:spacing w:val="-3"/>
        </w:rPr>
        <w:t xml:space="preserve"> </w:t>
      </w:r>
      <w:r>
        <w:t>pro</w:t>
      </w:r>
      <w:r>
        <w:rPr>
          <w:spacing w:val="-3"/>
        </w:rPr>
        <w:t>c</w:t>
      </w:r>
      <w:r>
        <w:rPr>
          <w:spacing w:val="-2"/>
        </w:rPr>
        <w:t>e</w:t>
      </w:r>
      <w:r>
        <w:rPr>
          <w:spacing w:val="-1"/>
        </w:rPr>
        <w:t>du</w:t>
      </w:r>
      <w:r>
        <w:t>re sh</w:t>
      </w:r>
      <w:r>
        <w:rPr>
          <w:spacing w:val="-1"/>
        </w:rPr>
        <w:t>a</w:t>
      </w:r>
      <w:r>
        <w:t>ll</w:t>
      </w:r>
      <w:r>
        <w:rPr>
          <w:spacing w:val="-1"/>
        </w:rPr>
        <w:t xml:space="preserve"> </w:t>
      </w:r>
      <w:r>
        <w:t>be a</w:t>
      </w:r>
      <w:r>
        <w:rPr>
          <w:spacing w:val="-1"/>
        </w:rPr>
        <w:t>dh</w:t>
      </w:r>
      <w:r>
        <w:t>e</w:t>
      </w:r>
      <w:r>
        <w:rPr>
          <w:spacing w:val="-3"/>
        </w:rPr>
        <w:t>r</w:t>
      </w:r>
      <w:r>
        <w:t xml:space="preserve">ed </w:t>
      </w:r>
      <w:r>
        <w:rPr>
          <w:spacing w:val="-2"/>
        </w:rPr>
        <w:t>t</w:t>
      </w:r>
      <w:r>
        <w:rPr>
          <w:spacing w:val="1"/>
        </w:rPr>
        <w:t>o</w:t>
      </w:r>
      <w:r>
        <w:t>.</w:t>
      </w:r>
    </w:p>
    <w:p w14:paraId="6238415E" w14:textId="77777777" w:rsidR="007C62E7" w:rsidRDefault="007C62E7" w:rsidP="005B3361">
      <w:pPr>
        <w:pStyle w:val="BodyText"/>
        <w:numPr>
          <w:ilvl w:val="3"/>
          <w:numId w:val="6"/>
        </w:numPr>
        <w:tabs>
          <w:tab w:val="left" w:pos="913"/>
        </w:tabs>
        <w:spacing w:line="268" w:lineRule="exact"/>
        <w:ind w:left="913" w:right="117" w:hanging="801"/>
        <w:jc w:val="both"/>
      </w:pPr>
      <w:r>
        <w:t>A</w:t>
      </w:r>
      <w:r>
        <w:rPr>
          <w:spacing w:val="-4"/>
        </w:rPr>
        <w:t>f</w:t>
      </w:r>
      <w:r>
        <w:t>ter</w:t>
      </w:r>
      <w:r>
        <w:rPr>
          <w:spacing w:val="24"/>
        </w:rPr>
        <w:t xml:space="preserve"> </w:t>
      </w:r>
      <w:r>
        <w:t>t</w:t>
      </w:r>
      <w:r>
        <w:rPr>
          <w:spacing w:val="-3"/>
        </w:rPr>
        <w:t>h</w:t>
      </w:r>
      <w:r>
        <w:t>e</w:t>
      </w:r>
      <w:r>
        <w:rPr>
          <w:spacing w:val="24"/>
        </w:rPr>
        <w:t xml:space="preserve"> </w:t>
      </w:r>
      <w:r>
        <w:t>se</w:t>
      </w:r>
      <w:r>
        <w:rPr>
          <w:spacing w:val="-3"/>
        </w:rPr>
        <w:t>l</w:t>
      </w:r>
      <w:r>
        <w:t>ec</w:t>
      </w:r>
      <w:r>
        <w:rPr>
          <w:spacing w:val="1"/>
        </w:rPr>
        <w:t>t</w:t>
      </w:r>
      <w:r>
        <w:rPr>
          <w:spacing w:val="-3"/>
        </w:rPr>
        <w:t>i</w:t>
      </w:r>
      <w:r>
        <w:rPr>
          <w:spacing w:val="-2"/>
        </w:rPr>
        <w:t>o</w:t>
      </w:r>
      <w:r>
        <w:t>n</w:t>
      </w:r>
      <w:r>
        <w:rPr>
          <w:spacing w:val="23"/>
        </w:rPr>
        <w:t xml:space="preserve"> </w:t>
      </w:r>
      <w:r>
        <w:t>a</w:t>
      </w:r>
      <w:r>
        <w:rPr>
          <w:spacing w:val="-1"/>
        </w:rPr>
        <w:t>n</w:t>
      </w:r>
      <w:r>
        <w:t>d</w:t>
      </w:r>
      <w:r>
        <w:rPr>
          <w:spacing w:val="23"/>
        </w:rPr>
        <w:t xml:space="preserve"> </w:t>
      </w:r>
      <w:r>
        <w:t>a</w:t>
      </w:r>
      <w:r>
        <w:rPr>
          <w:spacing w:val="-1"/>
        </w:rPr>
        <w:t>pp</w:t>
      </w:r>
      <w:r>
        <w:rPr>
          <w:spacing w:val="1"/>
        </w:rPr>
        <w:t>o</w:t>
      </w:r>
      <w:r>
        <w:t>i</w:t>
      </w:r>
      <w:r>
        <w:rPr>
          <w:spacing w:val="-2"/>
        </w:rPr>
        <w:t>n</w:t>
      </w:r>
      <w:r>
        <w:t>t</w:t>
      </w:r>
      <w:r>
        <w:rPr>
          <w:spacing w:val="1"/>
        </w:rPr>
        <w:t>m</w:t>
      </w:r>
      <w:r>
        <w:t>e</w:t>
      </w:r>
      <w:r>
        <w:rPr>
          <w:spacing w:val="-3"/>
        </w:rPr>
        <w:t>n</w:t>
      </w:r>
      <w:r>
        <w:t>t</w:t>
      </w:r>
      <w:r>
        <w:rPr>
          <w:spacing w:val="25"/>
        </w:rPr>
        <w:t xml:space="preserve"> </w:t>
      </w:r>
      <w:r>
        <w:rPr>
          <w:spacing w:val="4"/>
        </w:rPr>
        <w:t>o</w:t>
      </w:r>
      <w:r>
        <w:t>f</w:t>
      </w:r>
      <w:r>
        <w:rPr>
          <w:spacing w:val="21"/>
        </w:rPr>
        <w:t xml:space="preserve"> </w:t>
      </w:r>
      <w:r>
        <w:t>the</w:t>
      </w:r>
      <w:r>
        <w:rPr>
          <w:spacing w:val="22"/>
        </w:rPr>
        <w:t xml:space="preserve"> </w:t>
      </w:r>
      <w:r>
        <w:t>Pri</w:t>
      </w:r>
      <w:r>
        <w:rPr>
          <w:spacing w:val="-2"/>
        </w:rPr>
        <w:t>n</w:t>
      </w:r>
      <w:r>
        <w:t>ci</w:t>
      </w:r>
      <w:r>
        <w:rPr>
          <w:spacing w:val="-1"/>
        </w:rPr>
        <w:t>p</w:t>
      </w:r>
      <w:r>
        <w:t>al</w:t>
      </w:r>
      <w:r>
        <w:rPr>
          <w:spacing w:val="23"/>
        </w:rPr>
        <w:t xml:space="preserve"> </w:t>
      </w:r>
      <w:r>
        <w:t>Co</w:t>
      </w:r>
      <w:r>
        <w:rPr>
          <w:spacing w:val="-4"/>
        </w:rPr>
        <w:t>n</w:t>
      </w:r>
      <w:r>
        <w:t>trac</w:t>
      </w:r>
      <w:r>
        <w:rPr>
          <w:spacing w:val="-2"/>
        </w:rPr>
        <w:t>t</w:t>
      </w:r>
      <w:r>
        <w:rPr>
          <w:spacing w:val="1"/>
        </w:rPr>
        <w:t>o</w:t>
      </w:r>
      <w:r>
        <w:t>r</w:t>
      </w:r>
      <w:r>
        <w:rPr>
          <w:spacing w:val="21"/>
        </w:rPr>
        <w:t xml:space="preserve"> </w:t>
      </w:r>
      <w:r>
        <w:t>/</w:t>
      </w:r>
      <w:r>
        <w:rPr>
          <w:spacing w:val="25"/>
        </w:rPr>
        <w:t xml:space="preserve"> </w:t>
      </w:r>
      <w:r>
        <w:t>i</w:t>
      </w:r>
      <w:r>
        <w:rPr>
          <w:spacing w:val="-2"/>
        </w:rPr>
        <w:t>nt</w:t>
      </w:r>
      <w:r>
        <w:t>ern</w:t>
      </w:r>
      <w:r>
        <w:rPr>
          <w:spacing w:val="-1"/>
        </w:rPr>
        <w:t>a</w:t>
      </w:r>
      <w:r>
        <w:t>l</w:t>
      </w:r>
      <w:r>
        <w:rPr>
          <w:spacing w:val="24"/>
        </w:rPr>
        <w:t xml:space="preserve"> </w:t>
      </w:r>
      <w:proofErr w:type="gramStart"/>
      <w:r>
        <w:t>se</w:t>
      </w:r>
      <w:r>
        <w:rPr>
          <w:spacing w:val="-3"/>
        </w:rPr>
        <w:t>r</w:t>
      </w:r>
      <w:r>
        <w:t xml:space="preserve">vice </w:t>
      </w:r>
      <w:r>
        <w:rPr>
          <w:spacing w:val="-25"/>
        </w:rPr>
        <w:t xml:space="preserve"> </w:t>
      </w:r>
      <w:r>
        <w:rPr>
          <w:spacing w:val="-1"/>
        </w:rPr>
        <w:t>p</w:t>
      </w:r>
      <w:r>
        <w:rPr>
          <w:spacing w:val="-3"/>
        </w:rPr>
        <w:t>r</w:t>
      </w:r>
      <w:r>
        <w:rPr>
          <w:spacing w:val="1"/>
        </w:rPr>
        <w:t>o</w:t>
      </w:r>
      <w:r>
        <w:t>vi</w:t>
      </w:r>
      <w:r>
        <w:rPr>
          <w:spacing w:val="-4"/>
        </w:rPr>
        <w:t>d</w:t>
      </w:r>
      <w:r>
        <w:t>er</w:t>
      </w:r>
      <w:proofErr w:type="gramEnd"/>
      <w:r>
        <w:rPr>
          <w:spacing w:val="24"/>
        </w:rPr>
        <w:t xml:space="preserve"> </w:t>
      </w:r>
      <w:r>
        <w:rPr>
          <w:spacing w:val="-1"/>
        </w:rPr>
        <w:t>h</w:t>
      </w:r>
      <w:r>
        <w:t>a</w:t>
      </w:r>
      <w:r>
        <w:rPr>
          <w:spacing w:val="-2"/>
        </w:rPr>
        <w:t>v</w:t>
      </w:r>
      <w:r>
        <w:t>e</w:t>
      </w:r>
    </w:p>
    <w:p w14:paraId="2330AEB5" w14:textId="77777777" w:rsidR="007C62E7" w:rsidRDefault="007C62E7" w:rsidP="007C62E7">
      <w:pPr>
        <w:pStyle w:val="BodyText"/>
        <w:ind w:left="113" w:right="110"/>
        <w:jc w:val="both"/>
      </w:pPr>
      <w:r>
        <w:rPr>
          <w:spacing w:val="-1"/>
        </w:rPr>
        <w:t>b</w:t>
      </w:r>
      <w:r>
        <w:t>een</w:t>
      </w:r>
      <w:r>
        <w:rPr>
          <w:spacing w:val="6"/>
        </w:rPr>
        <w:t xml:space="preserve"> </w:t>
      </w:r>
      <w:r>
        <w:t>c</w:t>
      </w:r>
      <w:r>
        <w:rPr>
          <w:spacing w:val="1"/>
        </w:rPr>
        <w:t>o</w:t>
      </w:r>
      <w:r>
        <w:rPr>
          <w:spacing w:val="-1"/>
        </w:rPr>
        <w:t>n</w:t>
      </w:r>
      <w:r>
        <w:t>cl</w:t>
      </w:r>
      <w:r>
        <w:rPr>
          <w:spacing w:val="-1"/>
        </w:rPr>
        <w:t>ud</w:t>
      </w:r>
      <w:r>
        <w:t>ed,</w:t>
      </w:r>
      <w:r>
        <w:rPr>
          <w:spacing w:val="7"/>
        </w:rPr>
        <w:t xml:space="preserve"> </w:t>
      </w:r>
      <w:r>
        <w:t>t</w:t>
      </w:r>
      <w:r>
        <w:rPr>
          <w:spacing w:val="-3"/>
        </w:rPr>
        <w:t>h</w:t>
      </w:r>
      <w:r>
        <w:t>e</w:t>
      </w:r>
      <w:r>
        <w:rPr>
          <w:spacing w:val="8"/>
        </w:rPr>
        <w:t xml:space="preserve"> </w:t>
      </w:r>
      <w:r>
        <w:t>Cl</w:t>
      </w:r>
      <w:r>
        <w:rPr>
          <w:spacing w:val="-1"/>
        </w:rPr>
        <w:t>i</w:t>
      </w:r>
      <w:r>
        <w:t>ent</w:t>
      </w:r>
      <w:r>
        <w:rPr>
          <w:spacing w:val="5"/>
        </w:rPr>
        <w:t xml:space="preserve"> </w:t>
      </w:r>
      <w:r>
        <w:t>a</w:t>
      </w:r>
      <w:r>
        <w:rPr>
          <w:spacing w:val="-1"/>
        </w:rPr>
        <w:t>n</w:t>
      </w:r>
      <w:r>
        <w:t>d</w:t>
      </w:r>
      <w:r>
        <w:rPr>
          <w:spacing w:val="6"/>
        </w:rPr>
        <w:t xml:space="preserve"> </w:t>
      </w:r>
      <w:r>
        <w:t>the</w:t>
      </w:r>
      <w:r>
        <w:rPr>
          <w:spacing w:val="7"/>
        </w:rPr>
        <w:t xml:space="preserve"> </w:t>
      </w:r>
      <w:r>
        <w:t>Pri</w:t>
      </w:r>
      <w:r>
        <w:rPr>
          <w:spacing w:val="-2"/>
        </w:rPr>
        <w:t>n</w:t>
      </w:r>
      <w:r>
        <w:t>ci</w:t>
      </w:r>
      <w:r>
        <w:rPr>
          <w:spacing w:val="-1"/>
        </w:rPr>
        <w:t>p</w:t>
      </w:r>
      <w:r>
        <w:t>al</w:t>
      </w:r>
      <w:r>
        <w:rPr>
          <w:spacing w:val="7"/>
        </w:rPr>
        <w:t xml:space="preserve"> </w:t>
      </w:r>
      <w:r>
        <w:t>Co</w:t>
      </w:r>
      <w:r>
        <w:rPr>
          <w:spacing w:val="-1"/>
        </w:rPr>
        <w:t>n</w:t>
      </w:r>
      <w:r>
        <w:t>tr</w:t>
      </w:r>
      <w:r>
        <w:rPr>
          <w:spacing w:val="-3"/>
        </w:rPr>
        <w:t>a</w:t>
      </w:r>
      <w:r>
        <w:t>c</w:t>
      </w:r>
      <w:r>
        <w:rPr>
          <w:spacing w:val="-2"/>
        </w:rPr>
        <w:t>t</w:t>
      </w:r>
      <w:r>
        <w:rPr>
          <w:spacing w:val="1"/>
        </w:rPr>
        <w:t>o</w:t>
      </w:r>
      <w:r>
        <w:t>r</w:t>
      </w:r>
      <w:r>
        <w:rPr>
          <w:spacing w:val="7"/>
        </w:rPr>
        <w:t xml:space="preserve"> </w:t>
      </w:r>
      <w:r>
        <w:t>/</w:t>
      </w:r>
      <w:r>
        <w:rPr>
          <w:spacing w:val="8"/>
        </w:rPr>
        <w:t xml:space="preserve"> </w:t>
      </w:r>
      <w:r>
        <w:t>i</w:t>
      </w:r>
      <w:r>
        <w:rPr>
          <w:spacing w:val="-2"/>
        </w:rPr>
        <w:t>nt</w:t>
      </w:r>
      <w:r>
        <w:t>ern</w:t>
      </w:r>
      <w:r>
        <w:rPr>
          <w:spacing w:val="-1"/>
        </w:rPr>
        <w:t>a</w:t>
      </w:r>
      <w:r>
        <w:t>l</w:t>
      </w:r>
      <w:r>
        <w:rPr>
          <w:spacing w:val="7"/>
        </w:rPr>
        <w:t xml:space="preserve"> </w:t>
      </w:r>
      <w:r>
        <w:t>ser</w:t>
      </w:r>
      <w:r>
        <w:rPr>
          <w:spacing w:val="1"/>
        </w:rPr>
        <w:t>v</w:t>
      </w:r>
      <w:r>
        <w:rPr>
          <w:spacing w:val="-3"/>
        </w:rPr>
        <w:t>i</w:t>
      </w:r>
      <w:r>
        <w:t>ce</w:t>
      </w:r>
      <w:r>
        <w:rPr>
          <w:spacing w:val="8"/>
        </w:rPr>
        <w:t xml:space="preserve"> </w:t>
      </w:r>
      <w:r>
        <w:rPr>
          <w:spacing w:val="-1"/>
        </w:rPr>
        <w:t>p</w:t>
      </w:r>
      <w:r>
        <w:t>r</w:t>
      </w:r>
      <w:r>
        <w:rPr>
          <w:spacing w:val="-2"/>
        </w:rPr>
        <w:t>o</w:t>
      </w:r>
      <w:r>
        <w:t>vi</w:t>
      </w:r>
      <w:r>
        <w:rPr>
          <w:spacing w:val="-4"/>
        </w:rPr>
        <w:t>d</w:t>
      </w:r>
      <w:r>
        <w:t>er</w:t>
      </w:r>
      <w:r>
        <w:rPr>
          <w:spacing w:val="8"/>
        </w:rPr>
        <w:t xml:space="preserve"> </w:t>
      </w:r>
      <w:r>
        <w:t>m</w:t>
      </w:r>
      <w:r>
        <w:rPr>
          <w:spacing w:val="-1"/>
        </w:rPr>
        <w:t>u</w:t>
      </w:r>
      <w:r>
        <w:t>st</w:t>
      </w:r>
      <w:r>
        <w:rPr>
          <w:spacing w:val="8"/>
        </w:rPr>
        <w:t xml:space="preserve"> </w:t>
      </w:r>
      <w:r>
        <w:rPr>
          <w:spacing w:val="-3"/>
        </w:rPr>
        <w:t>c</w:t>
      </w:r>
      <w:r>
        <w:rPr>
          <w:spacing w:val="-2"/>
        </w:rPr>
        <w:t>o</w:t>
      </w:r>
      <w:r>
        <w:t>m</w:t>
      </w:r>
      <w:r>
        <w:rPr>
          <w:spacing w:val="-1"/>
        </w:rPr>
        <w:t>p</w:t>
      </w:r>
      <w:r>
        <w:t>le</w:t>
      </w:r>
      <w:r>
        <w:rPr>
          <w:spacing w:val="-2"/>
        </w:rPr>
        <w:t>t</w:t>
      </w:r>
      <w:r>
        <w:t>e</w:t>
      </w:r>
      <w:r>
        <w:rPr>
          <w:spacing w:val="8"/>
        </w:rPr>
        <w:t xml:space="preserve"> </w:t>
      </w:r>
      <w:r>
        <w:t>a</w:t>
      </w:r>
      <w:r>
        <w:rPr>
          <w:spacing w:val="-1"/>
        </w:rPr>
        <w:t>n</w:t>
      </w:r>
      <w:r>
        <w:t>d</w:t>
      </w:r>
      <w:r>
        <w:rPr>
          <w:spacing w:val="6"/>
        </w:rPr>
        <w:t xml:space="preserve"> </w:t>
      </w:r>
      <w:r>
        <w:t>si</w:t>
      </w:r>
      <w:r>
        <w:rPr>
          <w:spacing w:val="-1"/>
        </w:rPr>
        <w:t>g</w:t>
      </w:r>
      <w:r>
        <w:t xml:space="preserve">n </w:t>
      </w:r>
      <w:r>
        <w:rPr>
          <w:rFonts w:cs="Calibri"/>
        </w:rPr>
        <w:t>the</w:t>
      </w:r>
      <w:r>
        <w:rPr>
          <w:rFonts w:cs="Calibri"/>
          <w:spacing w:val="22"/>
        </w:rPr>
        <w:t xml:space="preserve"> </w:t>
      </w:r>
      <w:r>
        <w:rPr>
          <w:rFonts w:cs="Calibri"/>
        </w:rPr>
        <w:t>‘</w:t>
      </w:r>
      <w:r>
        <w:rPr>
          <w:rFonts w:cs="Calibri"/>
          <w:spacing w:val="-2"/>
        </w:rPr>
        <w:t>N</w:t>
      </w:r>
      <w:r>
        <w:rPr>
          <w:rFonts w:cs="Calibri"/>
          <w:spacing w:val="1"/>
        </w:rPr>
        <w:t>o</w:t>
      </w:r>
      <w:r>
        <w:rPr>
          <w:rFonts w:cs="Calibri"/>
        </w:rPr>
        <w:t>tifi</w:t>
      </w:r>
      <w:r>
        <w:rPr>
          <w:rFonts w:cs="Calibri"/>
          <w:spacing w:val="-3"/>
        </w:rPr>
        <w:t>c</w:t>
      </w:r>
      <w:r>
        <w:rPr>
          <w:rFonts w:cs="Calibri"/>
        </w:rPr>
        <w:t>ation</w:t>
      </w:r>
      <w:r>
        <w:rPr>
          <w:rFonts w:cs="Calibri"/>
          <w:spacing w:val="18"/>
        </w:rPr>
        <w:t xml:space="preserve"> </w:t>
      </w:r>
      <w:r>
        <w:rPr>
          <w:rFonts w:cs="Calibri"/>
          <w:spacing w:val="1"/>
        </w:rPr>
        <w:t>o</w:t>
      </w:r>
      <w:r>
        <w:rPr>
          <w:rFonts w:cs="Calibri"/>
        </w:rPr>
        <w:t>f</w:t>
      </w:r>
      <w:r>
        <w:rPr>
          <w:rFonts w:cs="Calibri"/>
          <w:spacing w:val="21"/>
        </w:rPr>
        <w:t xml:space="preserve"> </w:t>
      </w:r>
      <w:r>
        <w:rPr>
          <w:rFonts w:cs="Calibri"/>
        </w:rPr>
        <w:t>Co</w:t>
      </w:r>
      <w:r>
        <w:rPr>
          <w:rFonts w:cs="Calibri"/>
          <w:spacing w:val="-1"/>
        </w:rPr>
        <w:t>n</w:t>
      </w:r>
      <w:r>
        <w:rPr>
          <w:rFonts w:cs="Calibri"/>
          <w:spacing w:val="-3"/>
        </w:rPr>
        <w:t>s</w:t>
      </w:r>
      <w:r>
        <w:rPr>
          <w:rFonts w:cs="Calibri"/>
        </w:rPr>
        <w:t>t</w:t>
      </w:r>
      <w:r>
        <w:rPr>
          <w:rFonts w:cs="Calibri"/>
          <w:spacing w:val="-3"/>
        </w:rPr>
        <w:t>r</w:t>
      </w:r>
      <w:r>
        <w:rPr>
          <w:rFonts w:cs="Calibri"/>
          <w:spacing w:val="-1"/>
        </w:rPr>
        <w:t>u</w:t>
      </w:r>
      <w:r>
        <w:rPr>
          <w:rFonts w:cs="Calibri"/>
        </w:rPr>
        <w:t>cti</w:t>
      </w:r>
      <w:r>
        <w:rPr>
          <w:rFonts w:cs="Calibri"/>
          <w:spacing w:val="1"/>
        </w:rPr>
        <w:t>o</w:t>
      </w:r>
      <w:r>
        <w:rPr>
          <w:rFonts w:cs="Calibri"/>
        </w:rPr>
        <w:t>n</w:t>
      </w:r>
      <w:r>
        <w:rPr>
          <w:rFonts w:cs="Calibri"/>
          <w:spacing w:val="21"/>
        </w:rPr>
        <w:t xml:space="preserve"> </w:t>
      </w:r>
      <w:r>
        <w:rPr>
          <w:rFonts w:cs="Calibri"/>
          <w:spacing w:val="-3"/>
        </w:rPr>
        <w:t>W</w:t>
      </w:r>
      <w:r>
        <w:rPr>
          <w:rFonts w:cs="Calibri"/>
          <w:spacing w:val="1"/>
        </w:rPr>
        <w:t>o</w:t>
      </w:r>
      <w:r>
        <w:rPr>
          <w:rFonts w:cs="Calibri"/>
        </w:rPr>
        <w:t>rk’.</w:t>
      </w:r>
      <w:r>
        <w:rPr>
          <w:rFonts w:cs="Calibri"/>
          <w:spacing w:val="21"/>
        </w:rPr>
        <w:t xml:space="preserve"> </w:t>
      </w:r>
      <w:r>
        <w:rPr>
          <w:rFonts w:cs="Calibri"/>
        </w:rPr>
        <w:t>The</w:t>
      </w:r>
      <w:r>
        <w:rPr>
          <w:rFonts w:cs="Calibri"/>
          <w:spacing w:val="19"/>
        </w:rPr>
        <w:t xml:space="preserve"> </w:t>
      </w:r>
      <w:r>
        <w:rPr>
          <w:rFonts w:cs="Calibri"/>
        </w:rPr>
        <w:t>Pri</w:t>
      </w:r>
      <w:r>
        <w:rPr>
          <w:rFonts w:cs="Calibri"/>
          <w:spacing w:val="-2"/>
        </w:rPr>
        <w:t>n</w:t>
      </w:r>
      <w:r>
        <w:rPr>
          <w:rFonts w:cs="Calibri"/>
        </w:rPr>
        <w:t>ci</w:t>
      </w:r>
      <w:r>
        <w:rPr>
          <w:rFonts w:cs="Calibri"/>
          <w:spacing w:val="-1"/>
        </w:rPr>
        <w:t>p</w:t>
      </w:r>
      <w:r>
        <w:rPr>
          <w:rFonts w:cs="Calibri"/>
          <w:spacing w:val="-3"/>
        </w:rPr>
        <w:t>a</w:t>
      </w:r>
      <w:r>
        <w:rPr>
          <w:rFonts w:cs="Calibri"/>
        </w:rPr>
        <w:t>l</w:t>
      </w:r>
      <w:r>
        <w:rPr>
          <w:rFonts w:cs="Calibri"/>
          <w:spacing w:val="21"/>
        </w:rPr>
        <w:t xml:space="preserve"> </w:t>
      </w:r>
      <w:r>
        <w:rPr>
          <w:rFonts w:cs="Calibri"/>
        </w:rPr>
        <w:t>Co</w:t>
      </w:r>
      <w:r>
        <w:rPr>
          <w:rFonts w:cs="Calibri"/>
          <w:spacing w:val="-1"/>
        </w:rPr>
        <w:t>n</w:t>
      </w:r>
      <w:r>
        <w:rPr>
          <w:rFonts w:cs="Calibri"/>
        </w:rPr>
        <w:t>trac</w:t>
      </w:r>
      <w:r>
        <w:rPr>
          <w:rFonts w:cs="Calibri"/>
          <w:spacing w:val="-2"/>
        </w:rPr>
        <w:t>t</w:t>
      </w:r>
      <w:r>
        <w:rPr>
          <w:rFonts w:cs="Calibri"/>
          <w:spacing w:val="1"/>
        </w:rPr>
        <w:t>o</w:t>
      </w:r>
      <w:r>
        <w:rPr>
          <w:rFonts w:cs="Calibri"/>
        </w:rPr>
        <w:t>r</w:t>
      </w:r>
      <w:r>
        <w:rPr>
          <w:rFonts w:cs="Calibri"/>
          <w:spacing w:val="21"/>
        </w:rPr>
        <w:t xml:space="preserve"> </w:t>
      </w:r>
      <w:r>
        <w:rPr>
          <w:rFonts w:cs="Calibri"/>
        </w:rPr>
        <w:t>/</w:t>
      </w:r>
      <w:r>
        <w:rPr>
          <w:rFonts w:cs="Calibri"/>
          <w:spacing w:val="22"/>
        </w:rPr>
        <w:t xml:space="preserve"> </w:t>
      </w:r>
      <w:r>
        <w:rPr>
          <w:rFonts w:cs="Calibri"/>
        </w:rPr>
        <w:t>i</w:t>
      </w:r>
      <w:r>
        <w:rPr>
          <w:rFonts w:cs="Calibri"/>
          <w:spacing w:val="-2"/>
        </w:rPr>
        <w:t>nt</w:t>
      </w:r>
      <w:r>
        <w:rPr>
          <w:rFonts w:cs="Calibri"/>
        </w:rPr>
        <w:t>ern</w:t>
      </w:r>
      <w:r>
        <w:rPr>
          <w:rFonts w:cs="Calibri"/>
          <w:spacing w:val="-1"/>
        </w:rPr>
        <w:t>a</w:t>
      </w:r>
      <w:r>
        <w:rPr>
          <w:rFonts w:cs="Calibri"/>
        </w:rPr>
        <w:t>l</w:t>
      </w:r>
      <w:r>
        <w:rPr>
          <w:rFonts w:cs="Calibri"/>
          <w:spacing w:val="21"/>
        </w:rPr>
        <w:t xml:space="preserve"> </w:t>
      </w:r>
      <w:r>
        <w:rPr>
          <w:rFonts w:cs="Calibri"/>
        </w:rPr>
        <w:t>se</w:t>
      </w:r>
      <w:r>
        <w:rPr>
          <w:rFonts w:cs="Calibri"/>
          <w:spacing w:val="-3"/>
        </w:rPr>
        <w:t>r</w:t>
      </w:r>
      <w:r>
        <w:rPr>
          <w:rFonts w:cs="Calibri"/>
        </w:rPr>
        <w:t>vice</w:t>
      </w:r>
      <w:r>
        <w:rPr>
          <w:rFonts w:cs="Calibri"/>
          <w:spacing w:val="22"/>
        </w:rPr>
        <w:t xml:space="preserve"> </w:t>
      </w:r>
      <w:r>
        <w:rPr>
          <w:rFonts w:cs="Calibri"/>
          <w:spacing w:val="-1"/>
        </w:rPr>
        <w:t>p</w:t>
      </w:r>
      <w:r>
        <w:rPr>
          <w:rFonts w:cs="Calibri"/>
          <w:spacing w:val="-3"/>
        </w:rPr>
        <w:t>r</w:t>
      </w:r>
      <w:r>
        <w:rPr>
          <w:rFonts w:cs="Calibri"/>
          <w:spacing w:val="1"/>
        </w:rPr>
        <w:t>o</w:t>
      </w:r>
      <w:r>
        <w:rPr>
          <w:rFonts w:cs="Calibri"/>
          <w:spacing w:val="7"/>
        </w:rPr>
        <w:t>v</w:t>
      </w:r>
      <w:r>
        <w:t>i</w:t>
      </w:r>
      <w:r>
        <w:rPr>
          <w:spacing w:val="-2"/>
        </w:rPr>
        <w:t>d</w:t>
      </w:r>
      <w:r>
        <w:t>er</w:t>
      </w:r>
      <w:r>
        <w:rPr>
          <w:spacing w:val="22"/>
        </w:rPr>
        <w:t xml:space="preserve"> </w:t>
      </w:r>
      <w:r>
        <w:t>sh</w:t>
      </w:r>
      <w:r>
        <w:rPr>
          <w:spacing w:val="-1"/>
        </w:rPr>
        <w:t>a</w:t>
      </w:r>
      <w:r>
        <w:t>ll</w:t>
      </w:r>
      <w:r>
        <w:rPr>
          <w:spacing w:val="21"/>
        </w:rPr>
        <w:t xml:space="preserve"> </w:t>
      </w:r>
      <w:r>
        <w:rPr>
          <w:spacing w:val="-3"/>
        </w:rPr>
        <w:t>f</w:t>
      </w:r>
      <w:r>
        <w:rPr>
          <w:spacing w:val="1"/>
        </w:rPr>
        <w:t>o</w:t>
      </w:r>
      <w:r>
        <w:t>rward th</w:t>
      </w:r>
      <w:r>
        <w:rPr>
          <w:spacing w:val="-1"/>
        </w:rPr>
        <w:t>i</w:t>
      </w:r>
      <w:r>
        <w:t>s</w:t>
      </w:r>
      <w:r>
        <w:rPr>
          <w:spacing w:val="2"/>
        </w:rPr>
        <w:t xml:space="preserve"> </w:t>
      </w:r>
      <w:r>
        <w:rPr>
          <w:spacing w:val="-1"/>
        </w:rPr>
        <w:t>n</w:t>
      </w:r>
      <w:r>
        <w:rPr>
          <w:spacing w:val="1"/>
        </w:rPr>
        <w:t>o</w:t>
      </w:r>
      <w:r>
        <w:t>tificat</w:t>
      </w:r>
      <w:r>
        <w:rPr>
          <w:spacing w:val="-3"/>
        </w:rPr>
        <w:t>i</w:t>
      </w:r>
      <w:r>
        <w:rPr>
          <w:spacing w:val="1"/>
        </w:rPr>
        <w:t>o</w:t>
      </w:r>
      <w:r>
        <w:t>n</w:t>
      </w:r>
      <w:r>
        <w:rPr>
          <w:spacing w:val="2"/>
        </w:rPr>
        <w:t xml:space="preserve"> </w:t>
      </w:r>
      <w:r>
        <w:t>to</w:t>
      </w:r>
      <w:r>
        <w:rPr>
          <w:spacing w:val="4"/>
        </w:rPr>
        <w:t xml:space="preserve"> </w:t>
      </w:r>
      <w:r>
        <w:t>t</w:t>
      </w:r>
      <w:r>
        <w:rPr>
          <w:spacing w:val="-3"/>
        </w:rPr>
        <w:t>h</w:t>
      </w:r>
      <w:r>
        <w:t>e</w:t>
      </w:r>
      <w:r>
        <w:rPr>
          <w:spacing w:val="3"/>
        </w:rPr>
        <w:t xml:space="preserve"> </w:t>
      </w:r>
      <w:r>
        <w:t>P</w:t>
      </w:r>
      <w:r>
        <w:rPr>
          <w:spacing w:val="-3"/>
        </w:rPr>
        <w:t>r</w:t>
      </w:r>
      <w:r>
        <w:rPr>
          <w:spacing w:val="-2"/>
        </w:rPr>
        <w:t>o</w:t>
      </w:r>
      <w:r>
        <w:t>vi</w:t>
      </w:r>
      <w:r>
        <w:rPr>
          <w:spacing w:val="-2"/>
        </w:rPr>
        <w:t>n</w:t>
      </w:r>
      <w:r>
        <w:t>cial</w:t>
      </w:r>
      <w:r>
        <w:rPr>
          <w:spacing w:val="2"/>
        </w:rPr>
        <w:t xml:space="preserve"> </w:t>
      </w:r>
      <w:r>
        <w:t>Dir</w:t>
      </w:r>
      <w:r>
        <w:rPr>
          <w:spacing w:val="-3"/>
        </w:rPr>
        <w:t>e</w:t>
      </w:r>
      <w:r>
        <w:t>c</w:t>
      </w:r>
      <w:r>
        <w:rPr>
          <w:spacing w:val="-2"/>
        </w:rPr>
        <w:t>t</w:t>
      </w:r>
      <w:r>
        <w:rPr>
          <w:spacing w:val="1"/>
        </w:rPr>
        <w:t>o</w:t>
      </w:r>
      <w:r>
        <w:t>r,</w:t>
      </w:r>
      <w:r>
        <w:rPr>
          <w:spacing w:val="2"/>
        </w:rPr>
        <w:t xml:space="preserve"> </w:t>
      </w:r>
      <w:r>
        <w:rPr>
          <w:spacing w:val="-1"/>
        </w:rPr>
        <w:t>p</w:t>
      </w:r>
      <w:r>
        <w:t>rior</w:t>
      </w:r>
      <w:r>
        <w:rPr>
          <w:spacing w:val="3"/>
        </w:rPr>
        <w:t xml:space="preserve"> </w:t>
      </w:r>
      <w:r>
        <w:rPr>
          <w:spacing w:val="-2"/>
        </w:rPr>
        <w:t>t</w:t>
      </w:r>
      <w:r>
        <w:t>o</w:t>
      </w:r>
      <w:r>
        <w:rPr>
          <w:spacing w:val="3"/>
        </w:rPr>
        <w:t xml:space="preserve"> </w:t>
      </w:r>
      <w:r>
        <w:t>the</w:t>
      </w:r>
      <w:r>
        <w:rPr>
          <w:spacing w:val="3"/>
        </w:rPr>
        <w:t xml:space="preserve"> </w:t>
      </w:r>
      <w:r>
        <w:t>c</w:t>
      </w:r>
      <w:r>
        <w:rPr>
          <w:spacing w:val="-1"/>
        </w:rPr>
        <w:t>o</w:t>
      </w:r>
      <w:r>
        <w:rPr>
          <w:spacing w:val="-2"/>
        </w:rPr>
        <w:t>m</w:t>
      </w:r>
      <w:r>
        <w:t>menc</w:t>
      </w:r>
      <w:r>
        <w:rPr>
          <w:spacing w:val="-2"/>
        </w:rPr>
        <w:t>em</w:t>
      </w:r>
      <w:r>
        <w:t>ent</w:t>
      </w:r>
      <w:r>
        <w:rPr>
          <w:spacing w:val="3"/>
        </w:rPr>
        <w:t xml:space="preserve"> </w:t>
      </w:r>
      <w:r>
        <w:rPr>
          <w:spacing w:val="1"/>
        </w:rPr>
        <w:t>o</w:t>
      </w:r>
      <w:r>
        <w:t>f</w:t>
      </w:r>
      <w:r>
        <w:rPr>
          <w:spacing w:val="2"/>
        </w:rPr>
        <w:t xml:space="preserve"> </w:t>
      </w:r>
      <w:r>
        <w:rPr>
          <w:spacing w:val="-2"/>
        </w:rPr>
        <w:t>w</w:t>
      </w:r>
      <w:r>
        <w:rPr>
          <w:spacing w:val="1"/>
        </w:rPr>
        <w:t>o</w:t>
      </w:r>
      <w:r>
        <w:t>rk and</w:t>
      </w:r>
      <w:r>
        <w:rPr>
          <w:spacing w:val="1"/>
        </w:rPr>
        <w:t xml:space="preserve"> </w:t>
      </w:r>
      <w:r>
        <w:t>retain</w:t>
      </w:r>
      <w:r>
        <w:rPr>
          <w:spacing w:val="2"/>
        </w:rPr>
        <w:t xml:space="preserve"> </w:t>
      </w:r>
      <w:r>
        <w:t>e</w:t>
      </w:r>
      <w:r>
        <w:rPr>
          <w:spacing w:val="1"/>
        </w:rPr>
        <w:t>v</w:t>
      </w:r>
      <w:r>
        <w:t>i</w:t>
      </w:r>
      <w:r>
        <w:rPr>
          <w:spacing w:val="-2"/>
        </w:rPr>
        <w:t>d</w:t>
      </w:r>
      <w:r>
        <w:t>ence</w:t>
      </w:r>
      <w:r>
        <w:rPr>
          <w:spacing w:val="1"/>
        </w:rPr>
        <w:t xml:space="preserve"> o</w:t>
      </w:r>
      <w:r>
        <w:t>f</w:t>
      </w:r>
      <w:r>
        <w:rPr>
          <w:spacing w:val="2"/>
        </w:rPr>
        <w:t xml:space="preserve"> </w:t>
      </w:r>
      <w:r>
        <w:t>su</w:t>
      </w:r>
      <w:r>
        <w:rPr>
          <w:spacing w:val="-3"/>
        </w:rPr>
        <w:t>c</w:t>
      </w:r>
      <w:r>
        <w:t xml:space="preserve">h </w:t>
      </w:r>
      <w:r>
        <w:rPr>
          <w:spacing w:val="-1"/>
        </w:rPr>
        <w:t>n</w:t>
      </w:r>
      <w:r>
        <w:rPr>
          <w:spacing w:val="1"/>
        </w:rPr>
        <w:t>o</w:t>
      </w:r>
      <w:r>
        <w:t>tificat</w:t>
      </w:r>
      <w:r>
        <w:rPr>
          <w:spacing w:val="-3"/>
        </w:rPr>
        <w:t>i</w:t>
      </w:r>
      <w:r>
        <w:rPr>
          <w:spacing w:val="1"/>
        </w:rPr>
        <w:t>o</w:t>
      </w:r>
      <w:r>
        <w:rPr>
          <w:spacing w:val="-1"/>
        </w:rPr>
        <w:t>n</w:t>
      </w:r>
      <w:r>
        <w:t>.</w:t>
      </w:r>
    </w:p>
    <w:p w14:paraId="1DAB1D63" w14:textId="77777777" w:rsidR="007C62E7" w:rsidRDefault="007C62E7" w:rsidP="005B3361">
      <w:pPr>
        <w:pStyle w:val="BodyText"/>
        <w:numPr>
          <w:ilvl w:val="3"/>
          <w:numId w:val="6"/>
        </w:numPr>
        <w:tabs>
          <w:tab w:val="left" w:pos="897"/>
        </w:tabs>
        <w:spacing w:line="266" w:lineRule="exact"/>
        <w:ind w:left="897" w:right="120" w:hanging="784"/>
        <w:jc w:val="both"/>
      </w:pPr>
      <w:r>
        <w:t>The</w:t>
      </w:r>
      <w:r>
        <w:rPr>
          <w:spacing w:val="7"/>
        </w:rPr>
        <w:t xml:space="preserve"> </w:t>
      </w:r>
      <w:r>
        <w:t>P</w:t>
      </w:r>
      <w:r>
        <w:rPr>
          <w:spacing w:val="-3"/>
        </w:rPr>
        <w:t>r</w:t>
      </w:r>
      <w:r>
        <w:rPr>
          <w:spacing w:val="1"/>
        </w:rPr>
        <w:t>o</w:t>
      </w:r>
      <w:r>
        <w:rPr>
          <w:spacing w:val="-3"/>
        </w:rPr>
        <w:t>j</w:t>
      </w:r>
      <w:r>
        <w:t>ect</w:t>
      </w:r>
      <w:r>
        <w:rPr>
          <w:spacing w:val="8"/>
        </w:rPr>
        <w:t xml:space="preserve"> </w:t>
      </w:r>
      <w:r>
        <w:t>Ma</w:t>
      </w:r>
      <w:r>
        <w:rPr>
          <w:spacing w:val="-1"/>
        </w:rPr>
        <w:t>n</w:t>
      </w:r>
      <w:r>
        <w:rPr>
          <w:spacing w:val="-3"/>
        </w:rPr>
        <w:t>a</w:t>
      </w:r>
      <w:r>
        <w:rPr>
          <w:spacing w:val="-1"/>
        </w:rPr>
        <w:t>g</w:t>
      </w:r>
      <w:r>
        <w:t>er</w:t>
      </w:r>
      <w:r>
        <w:rPr>
          <w:spacing w:val="8"/>
        </w:rPr>
        <w:t xml:space="preserve"> </w:t>
      </w:r>
      <w:r>
        <w:t>sh</w:t>
      </w:r>
      <w:r>
        <w:rPr>
          <w:spacing w:val="-1"/>
        </w:rPr>
        <w:t>a</w:t>
      </w:r>
      <w:r>
        <w:t>ll</w:t>
      </w:r>
      <w:r>
        <w:rPr>
          <w:spacing w:val="7"/>
        </w:rPr>
        <w:t xml:space="preserve"> </w:t>
      </w:r>
      <w:r>
        <w:t>a</w:t>
      </w:r>
      <w:r>
        <w:rPr>
          <w:spacing w:val="-1"/>
        </w:rPr>
        <w:t>ud</w:t>
      </w:r>
      <w:r>
        <w:t>it</w:t>
      </w:r>
      <w:r>
        <w:rPr>
          <w:spacing w:val="7"/>
        </w:rPr>
        <w:t xml:space="preserve"> </w:t>
      </w:r>
      <w:r>
        <w:t>the</w:t>
      </w:r>
      <w:r>
        <w:rPr>
          <w:spacing w:val="7"/>
        </w:rPr>
        <w:t xml:space="preserve"> </w:t>
      </w:r>
      <w:r>
        <w:t>w</w:t>
      </w:r>
      <w:r>
        <w:rPr>
          <w:spacing w:val="1"/>
        </w:rPr>
        <w:t>o</w:t>
      </w:r>
      <w:r>
        <w:t>rk</w:t>
      </w:r>
      <w:r>
        <w:rPr>
          <w:spacing w:val="7"/>
        </w:rPr>
        <w:t xml:space="preserve"> </w:t>
      </w:r>
      <w:r>
        <w:t>that</w:t>
      </w:r>
      <w:r>
        <w:rPr>
          <w:spacing w:val="7"/>
        </w:rPr>
        <w:t xml:space="preserve"> </w:t>
      </w:r>
      <w:r>
        <w:t>is</w:t>
      </w:r>
      <w:r>
        <w:rPr>
          <w:spacing w:val="7"/>
        </w:rPr>
        <w:t xml:space="preserve"> </w:t>
      </w:r>
      <w:r>
        <w:rPr>
          <w:spacing w:val="-1"/>
        </w:rPr>
        <w:t>b</w:t>
      </w:r>
      <w:r>
        <w:t>ei</w:t>
      </w:r>
      <w:r>
        <w:rPr>
          <w:spacing w:val="-1"/>
        </w:rPr>
        <w:t>n</w:t>
      </w:r>
      <w:r>
        <w:t>g</w:t>
      </w:r>
      <w:r>
        <w:rPr>
          <w:spacing w:val="6"/>
        </w:rPr>
        <w:t xml:space="preserve"> </w:t>
      </w:r>
      <w:r>
        <w:t>executed</w:t>
      </w:r>
      <w:r>
        <w:rPr>
          <w:spacing w:val="6"/>
        </w:rPr>
        <w:t xml:space="preserve"> </w:t>
      </w:r>
      <w:r>
        <w:t>a</w:t>
      </w:r>
      <w:r>
        <w:rPr>
          <w:spacing w:val="-1"/>
        </w:rPr>
        <w:t>g</w:t>
      </w:r>
      <w:r>
        <w:t>ai</w:t>
      </w:r>
      <w:r>
        <w:rPr>
          <w:spacing w:val="-2"/>
        </w:rPr>
        <w:t>n</w:t>
      </w:r>
      <w:r>
        <w:t>st</w:t>
      </w:r>
      <w:r>
        <w:rPr>
          <w:spacing w:val="8"/>
        </w:rPr>
        <w:t xml:space="preserve"> </w:t>
      </w:r>
      <w:r>
        <w:t>the</w:t>
      </w:r>
      <w:r>
        <w:rPr>
          <w:spacing w:val="7"/>
        </w:rPr>
        <w:t xml:space="preserve"> </w:t>
      </w:r>
      <w:r>
        <w:t>a</w:t>
      </w:r>
      <w:r>
        <w:rPr>
          <w:spacing w:val="-1"/>
        </w:rPr>
        <w:t>pp</w:t>
      </w:r>
      <w:r>
        <w:t>roved</w:t>
      </w:r>
      <w:r>
        <w:rPr>
          <w:spacing w:val="7"/>
        </w:rPr>
        <w:t xml:space="preserve"> </w:t>
      </w:r>
      <w:r>
        <w:t>S</w:t>
      </w:r>
      <w:r>
        <w:rPr>
          <w:spacing w:val="-2"/>
        </w:rPr>
        <w:t>H</w:t>
      </w:r>
      <w:r>
        <w:t>E</w:t>
      </w:r>
      <w:r>
        <w:rPr>
          <w:spacing w:val="7"/>
        </w:rPr>
        <w:t xml:space="preserve"> </w:t>
      </w:r>
      <w:r>
        <w:rPr>
          <w:spacing w:val="-1"/>
        </w:rPr>
        <w:t>p</w:t>
      </w:r>
      <w:r>
        <w:t>lan</w:t>
      </w:r>
      <w:r>
        <w:rPr>
          <w:spacing w:val="6"/>
        </w:rPr>
        <w:t xml:space="preserve"> </w:t>
      </w:r>
      <w:r>
        <w:t>at</w:t>
      </w:r>
    </w:p>
    <w:p w14:paraId="48932B51" w14:textId="77777777" w:rsidR="007C62E7" w:rsidRDefault="007C62E7" w:rsidP="007C62E7">
      <w:pPr>
        <w:pStyle w:val="BodyText"/>
        <w:ind w:left="113" w:right="3427"/>
        <w:jc w:val="both"/>
      </w:pPr>
      <w:r>
        <w:t>the inte</w:t>
      </w:r>
      <w:r>
        <w:rPr>
          <w:spacing w:val="-3"/>
        </w:rPr>
        <w:t>r</w:t>
      </w:r>
      <w:r>
        <w:t xml:space="preserve">vals </w:t>
      </w:r>
      <w:r>
        <w:rPr>
          <w:spacing w:val="-3"/>
        </w:rPr>
        <w:t>a</w:t>
      </w:r>
      <w:r>
        <w:t>s</w:t>
      </w:r>
      <w:r>
        <w:rPr>
          <w:spacing w:val="-2"/>
        </w:rPr>
        <w:t xml:space="preserve"> </w:t>
      </w:r>
      <w:r>
        <w:t>m</w:t>
      </w:r>
      <w:r>
        <w:rPr>
          <w:spacing w:val="-1"/>
        </w:rPr>
        <w:t>u</w:t>
      </w:r>
      <w:r>
        <w:t>tua</w:t>
      </w:r>
      <w:r>
        <w:rPr>
          <w:spacing w:val="-1"/>
        </w:rPr>
        <w:t>l</w:t>
      </w:r>
      <w:r>
        <w:t>ly</w:t>
      </w:r>
      <w:r>
        <w:rPr>
          <w:spacing w:val="1"/>
        </w:rPr>
        <w:t xml:space="preserve"> </w:t>
      </w:r>
      <w:r>
        <w:t>a</w:t>
      </w:r>
      <w:r>
        <w:rPr>
          <w:spacing w:val="-4"/>
        </w:rPr>
        <w:t>g</w:t>
      </w:r>
      <w:r>
        <w:t>reed u</w:t>
      </w:r>
      <w:r>
        <w:rPr>
          <w:spacing w:val="-2"/>
        </w:rPr>
        <w:t>p</w:t>
      </w:r>
      <w:r>
        <w:rPr>
          <w:spacing w:val="1"/>
        </w:rPr>
        <w:t>o</w:t>
      </w:r>
      <w:r>
        <w:rPr>
          <w:spacing w:val="-1"/>
        </w:rPr>
        <w:t>n</w:t>
      </w:r>
      <w:r>
        <w:t>, b</w:t>
      </w:r>
      <w:r>
        <w:rPr>
          <w:spacing w:val="-2"/>
        </w:rPr>
        <w:t>u</w:t>
      </w:r>
      <w:r>
        <w:t>t</w:t>
      </w:r>
      <w:r>
        <w:rPr>
          <w:spacing w:val="-2"/>
        </w:rPr>
        <w:t xml:space="preserve"> </w:t>
      </w:r>
      <w:r>
        <w:t>n</w:t>
      </w:r>
      <w:r>
        <w:rPr>
          <w:spacing w:val="-2"/>
        </w:rPr>
        <w:t>o</w:t>
      </w:r>
      <w:r>
        <w:t>t less</w:t>
      </w:r>
      <w:r>
        <w:rPr>
          <w:spacing w:val="-2"/>
        </w:rPr>
        <w:t xml:space="preserve"> </w:t>
      </w:r>
      <w:r>
        <w:t>t</w:t>
      </w:r>
      <w:r>
        <w:rPr>
          <w:spacing w:val="-1"/>
        </w:rPr>
        <w:t>h</w:t>
      </w:r>
      <w:r>
        <w:rPr>
          <w:spacing w:val="-3"/>
        </w:rPr>
        <w:t>a</w:t>
      </w:r>
      <w:r>
        <w:t>n</w:t>
      </w:r>
      <w:r>
        <w:rPr>
          <w:spacing w:val="-1"/>
        </w:rPr>
        <w:t xml:space="preserve"> </w:t>
      </w:r>
      <w:r>
        <w:rPr>
          <w:spacing w:val="1"/>
        </w:rPr>
        <w:t>o</w:t>
      </w:r>
      <w:r>
        <w:rPr>
          <w:spacing w:val="-1"/>
        </w:rPr>
        <w:t>n</w:t>
      </w:r>
      <w:r>
        <w:t>ce</w:t>
      </w:r>
      <w:r>
        <w:rPr>
          <w:spacing w:val="-1"/>
        </w:rPr>
        <w:t xml:space="preserve"> </w:t>
      </w:r>
      <w:r>
        <w:t>a</w:t>
      </w:r>
      <w:r>
        <w:rPr>
          <w:spacing w:val="-2"/>
        </w:rPr>
        <w:t xml:space="preserve"> </w:t>
      </w:r>
      <w:r>
        <w:t>m</w:t>
      </w:r>
      <w:r>
        <w:rPr>
          <w:spacing w:val="1"/>
        </w:rPr>
        <w:t>o</w:t>
      </w:r>
      <w:r>
        <w:rPr>
          <w:spacing w:val="-1"/>
        </w:rPr>
        <w:t>n</w:t>
      </w:r>
      <w:r>
        <w:t>th.</w:t>
      </w:r>
    </w:p>
    <w:p w14:paraId="50F19FC9" w14:textId="77777777" w:rsidR="007C62E7" w:rsidRDefault="007C62E7" w:rsidP="005B3361">
      <w:pPr>
        <w:pStyle w:val="BodyText"/>
        <w:numPr>
          <w:ilvl w:val="3"/>
          <w:numId w:val="6"/>
        </w:numPr>
        <w:tabs>
          <w:tab w:val="left" w:pos="928"/>
        </w:tabs>
        <w:ind w:left="113" w:right="118" w:firstLine="0"/>
        <w:jc w:val="both"/>
      </w:pPr>
      <w:r>
        <w:t>A</w:t>
      </w:r>
      <w:r>
        <w:rPr>
          <w:spacing w:val="-1"/>
        </w:rPr>
        <w:t>l</w:t>
      </w:r>
      <w:r>
        <w:t>l</w:t>
      </w:r>
      <w:r>
        <w:rPr>
          <w:spacing w:val="40"/>
        </w:rPr>
        <w:t xml:space="preserve"> </w:t>
      </w:r>
      <w:r>
        <w:rPr>
          <w:spacing w:val="-2"/>
        </w:rPr>
        <w:t>P</w:t>
      </w:r>
      <w:r>
        <w:t>ro</w:t>
      </w:r>
      <w:r>
        <w:rPr>
          <w:spacing w:val="-3"/>
        </w:rPr>
        <w:t>j</w:t>
      </w:r>
      <w:r>
        <w:t>ect</w:t>
      </w:r>
      <w:r>
        <w:rPr>
          <w:spacing w:val="40"/>
        </w:rPr>
        <w:t xml:space="preserve"> </w:t>
      </w:r>
      <w:r>
        <w:t>Ma</w:t>
      </w:r>
      <w:r>
        <w:rPr>
          <w:spacing w:val="-1"/>
        </w:rPr>
        <w:t>n</w:t>
      </w:r>
      <w:r>
        <w:rPr>
          <w:spacing w:val="-3"/>
        </w:rPr>
        <w:t>a</w:t>
      </w:r>
      <w:r>
        <w:rPr>
          <w:spacing w:val="-1"/>
        </w:rPr>
        <w:t>g</w:t>
      </w:r>
      <w:r>
        <w:t>ers</w:t>
      </w:r>
      <w:r>
        <w:rPr>
          <w:spacing w:val="41"/>
        </w:rPr>
        <w:t xml:space="preserve"> </w:t>
      </w:r>
      <w:r>
        <w:t>i</w:t>
      </w:r>
      <w:r>
        <w:rPr>
          <w:spacing w:val="-2"/>
        </w:rPr>
        <w:t>nv</w:t>
      </w:r>
      <w:r>
        <w:rPr>
          <w:spacing w:val="1"/>
        </w:rPr>
        <w:t>o</w:t>
      </w:r>
      <w:r>
        <w:t>l</w:t>
      </w:r>
      <w:r>
        <w:rPr>
          <w:spacing w:val="-2"/>
        </w:rPr>
        <w:t>v</w:t>
      </w:r>
      <w:r>
        <w:t>ed</w:t>
      </w:r>
      <w:r>
        <w:rPr>
          <w:spacing w:val="40"/>
        </w:rPr>
        <w:t xml:space="preserve"> </w:t>
      </w:r>
      <w:r>
        <w:t>in</w:t>
      </w:r>
      <w:r>
        <w:rPr>
          <w:spacing w:val="40"/>
        </w:rPr>
        <w:t xml:space="preserve"> </w:t>
      </w:r>
      <w:r>
        <w:rPr>
          <w:spacing w:val="-3"/>
        </w:rPr>
        <w:t>c</w:t>
      </w:r>
      <w:r>
        <w:rPr>
          <w:spacing w:val="1"/>
        </w:rPr>
        <w:t>o</w:t>
      </w:r>
      <w:r>
        <w:rPr>
          <w:spacing w:val="-1"/>
        </w:rPr>
        <w:t>n</w:t>
      </w:r>
      <w:r>
        <w:t>stru</w:t>
      </w:r>
      <w:r>
        <w:rPr>
          <w:spacing w:val="-3"/>
        </w:rPr>
        <w:t>c</w:t>
      </w:r>
      <w:r>
        <w:rPr>
          <w:spacing w:val="-2"/>
        </w:rPr>
        <w:t>t</w:t>
      </w:r>
      <w:r>
        <w:t>ion</w:t>
      </w:r>
      <w:r>
        <w:rPr>
          <w:spacing w:val="40"/>
        </w:rPr>
        <w:t xml:space="preserve"> </w:t>
      </w:r>
      <w:r>
        <w:rPr>
          <w:spacing w:val="-2"/>
        </w:rPr>
        <w:t>w</w:t>
      </w:r>
      <w:r>
        <w:rPr>
          <w:spacing w:val="1"/>
        </w:rPr>
        <w:t>o</w:t>
      </w:r>
      <w:r>
        <w:t>rk</w:t>
      </w:r>
      <w:r>
        <w:rPr>
          <w:spacing w:val="39"/>
        </w:rPr>
        <w:t xml:space="preserve"> </w:t>
      </w:r>
      <w:r>
        <w:t>sh</w:t>
      </w:r>
      <w:r>
        <w:rPr>
          <w:spacing w:val="-1"/>
        </w:rPr>
        <w:t>a</w:t>
      </w:r>
      <w:r>
        <w:t>ll</w:t>
      </w:r>
      <w:r>
        <w:rPr>
          <w:spacing w:val="40"/>
        </w:rPr>
        <w:t xml:space="preserve"> </w:t>
      </w:r>
      <w:r>
        <w:rPr>
          <w:spacing w:val="-1"/>
        </w:rPr>
        <w:t>b</w:t>
      </w:r>
      <w:r>
        <w:t>e</w:t>
      </w:r>
      <w:r>
        <w:rPr>
          <w:spacing w:val="39"/>
        </w:rPr>
        <w:t xml:space="preserve"> </w:t>
      </w:r>
      <w:r>
        <w:t>reg</w:t>
      </w:r>
      <w:r>
        <w:rPr>
          <w:spacing w:val="-1"/>
        </w:rPr>
        <w:t>i</w:t>
      </w:r>
      <w:r>
        <w:t>s</w:t>
      </w:r>
      <w:r>
        <w:rPr>
          <w:spacing w:val="-2"/>
        </w:rPr>
        <w:t>t</w:t>
      </w:r>
      <w:r>
        <w:t>e</w:t>
      </w:r>
      <w:r>
        <w:rPr>
          <w:spacing w:val="-3"/>
        </w:rPr>
        <w:t>r</w:t>
      </w:r>
      <w:r>
        <w:t>ed</w:t>
      </w:r>
      <w:r>
        <w:rPr>
          <w:spacing w:val="41"/>
        </w:rPr>
        <w:t xml:space="preserve"> </w:t>
      </w:r>
      <w:r>
        <w:t>with</w:t>
      </w:r>
      <w:r>
        <w:rPr>
          <w:spacing w:val="38"/>
        </w:rPr>
        <w:t xml:space="preserve"> </w:t>
      </w:r>
      <w:r>
        <w:t>the</w:t>
      </w:r>
      <w:r>
        <w:rPr>
          <w:spacing w:val="41"/>
        </w:rPr>
        <w:t xml:space="preserve"> </w:t>
      </w:r>
      <w:r>
        <w:rPr>
          <w:spacing w:val="-3"/>
        </w:rPr>
        <w:t>S</w:t>
      </w:r>
      <w:r>
        <w:rPr>
          <w:spacing w:val="1"/>
        </w:rPr>
        <w:t>o</w:t>
      </w:r>
      <w:r>
        <w:rPr>
          <w:spacing w:val="-1"/>
        </w:rPr>
        <w:t>u</w:t>
      </w:r>
      <w:r>
        <w:t>th</w:t>
      </w:r>
      <w:r>
        <w:rPr>
          <w:spacing w:val="41"/>
        </w:rPr>
        <w:t xml:space="preserve"> </w:t>
      </w:r>
      <w:r>
        <w:t>A</w:t>
      </w:r>
      <w:r>
        <w:rPr>
          <w:spacing w:val="-1"/>
        </w:rPr>
        <w:t>f</w:t>
      </w:r>
      <w:r>
        <w:t>ri</w:t>
      </w:r>
      <w:r>
        <w:rPr>
          <w:spacing w:val="-3"/>
        </w:rPr>
        <w:t>c</w:t>
      </w:r>
      <w:r>
        <w:t>an Co</w:t>
      </w:r>
      <w:r>
        <w:rPr>
          <w:spacing w:val="-1"/>
        </w:rPr>
        <w:t>un</w:t>
      </w:r>
      <w:r>
        <w:t xml:space="preserve">cil </w:t>
      </w:r>
      <w:r>
        <w:rPr>
          <w:spacing w:val="-3"/>
        </w:rPr>
        <w:t>f</w:t>
      </w:r>
      <w:r>
        <w:rPr>
          <w:spacing w:val="1"/>
        </w:rPr>
        <w:t>o</w:t>
      </w:r>
      <w:r>
        <w:t>r t</w:t>
      </w:r>
      <w:r>
        <w:rPr>
          <w:spacing w:val="-1"/>
        </w:rPr>
        <w:t>h</w:t>
      </w:r>
      <w:r>
        <w:t>e</w:t>
      </w:r>
      <w:r>
        <w:rPr>
          <w:spacing w:val="-2"/>
        </w:rPr>
        <w:t xml:space="preserve"> </w:t>
      </w:r>
      <w:r>
        <w:rPr>
          <w:spacing w:val="1"/>
        </w:rPr>
        <w:t>P</w:t>
      </w:r>
      <w:r>
        <w:rPr>
          <w:spacing w:val="-3"/>
        </w:rPr>
        <w:t>r</w:t>
      </w:r>
      <w:r>
        <w:rPr>
          <w:spacing w:val="1"/>
        </w:rPr>
        <w:t>o</w:t>
      </w:r>
      <w:r>
        <w:t>j</w:t>
      </w:r>
      <w:r>
        <w:rPr>
          <w:spacing w:val="-2"/>
        </w:rPr>
        <w:t>e</w:t>
      </w:r>
      <w:r>
        <w:t>ct</w:t>
      </w:r>
      <w:r>
        <w:rPr>
          <w:spacing w:val="1"/>
        </w:rPr>
        <w:t xml:space="preserve"> </w:t>
      </w:r>
      <w:r>
        <w:t>a</w:t>
      </w:r>
      <w:r>
        <w:rPr>
          <w:spacing w:val="-1"/>
        </w:rPr>
        <w:t>n</w:t>
      </w:r>
      <w:r>
        <w:t>d</w:t>
      </w:r>
      <w:r>
        <w:rPr>
          <w:spacing w:val="-3"/>
        </w:rPr>
        <w:t xml:space="preserve"> </w:t>
      </w:r>
      <w:r>
        <w:t>Co</w:t>
      </w:r>
      <w:r>
        <w:rPr>
          <w:spacing w:val="-1"/>
        </w:rPr>
        <w:t>n</w:t>
      </w:r>
      <w:r>
        <w:t>struct</w:t>
      </w:r>
      <w:r>
        <w:rPr>
          <w:spacing w:val="-3"/>
        </w:rPr>
        <w:t>i</w:t>
      </w:r>
      <w:r>
        <w:rPr>
          <w:spacing w:val="1"/>
        </w:rPr>
        <w:t>o</w:t>
      </w:r>
      <w:r>
        <w:t>n</w:t>
      </w:r>
      <w:r>
        <w:rPr>
          <w:spacing w:val="-3"/>
        </w:rPr>
        <w:t xml:space="preserve"> </w:t>
      </w:r>
      <w:r>
        <w:t>Ma</w:t>
      </w:r>
      <w:r>
        <w:rPr>
          <w:spacing w:val="-1"/>
        </w:rPr>
        <w:t>n</w:t>
      </w:r>
      <w:r>
        <w:t>a</w:t>
      </w:r>
      <w:r>
        <w:rPr>
          <w:spacing w:val="-1"/>
        </w:rPr>
        <w:t>g</w:t>
      </w:r>
      <w:r>
        <w:rPr>
          <w:spacing w:val="-2"/>
        </w:rPr>
        <w:t>e</w:t>
      </w:r>
      <w:r>
        <w:t>ment</w:t>
      </w:r>
      <w:r>
        <w:rPr>
          <w:spacing w:val="-4"/>
        </w:rPr>
        <w:t xml:space="preserve"> </w:t>
      </w:r>
      <w:r>
        <w:t>Pro</w:t>
      </w:r>
      <w:r>
        <w:rPr>
          <w:spacing w:val="-3"/>
        </w:rPr>
        <w:t>f</w:t>
      </w:r>
      <w:r>
        <w:t>ess</w:t>
      </w:r>
      <w:r>
        <w:rPr>
          <w:spacing w:val="-3"/>
        </w:rPr>
        <w:t>i</w:t>
      </w:r>
      <w:r>
        <w:rPr>
          <w:spacing w:val="1"/>
        </w:rPr>
        <w:t>o</w:t>
      </w:r>
      <w:r>
        <w:rPr>
          <w:spacing w:val="-1"/>
        </w:rPr>
        <w:t>n</w:t>
      </w:r>
      <w:r>
        <w:t>s (S</w:t>
      </w:r>
      <w:r>
        <w:rPr>
          <w:spacing w:val="-2"/>
        </w:rPr>
        <w:t>A</w:t>
      </w:r>
      <w:r>
        <w:rPr>
          <w:spacing w:val="-3"/>
        </w:rPr>
        <w:t>C</w:t>
      </w:r>
      <w:r>
        <w:t>PC</w:t>
      </w:r>
      <w:r>
        <w:rPr>
          <w:spacing w:val="-2"/>
        </w:rPr>
        <w:t>M</w:t>
      </w:r>
      <w:r>
        <w:t>P).</w:t>
      </w:r>
    </w:p>
    <w:p w14:paraId="608BC84C" w14:textId="77777777" w:rsidR="007C62E7" w:rsidRDefault="007C62E7" w:rsidP="005B3361">
      <w:pPr>
        <w:pStyle w:val="BodyText"/>
        <w:numPr>
          <w:ilvl w:val="3"/>
          <w:numId w:val="6"/>
        </w:numPr>
        <w:tabs>
          <w:tab w:val="left" w:pos="942"/>
        </w:tabs>
        <w:ind w:left="113" w:right="119" w:firstLine="0"/>
        <w:jc w:val="both"/>
      </w:pPr>
      <w:r>
        <w:t>Ens</w:t>
      </w:r>
      <w:r>
        <w:rPr>
          <w:spacing w:val="-2"/>
        </w:rPr>
        <w:t>u</w:t>
      </w:r>
      <w:r>
        <w:t>re</w:t>
      </w:r>
      <w:r>
        <w:rPr>
          <w:spacing w:val="5"/>
        </w:rPr>
        <w:t xml:space="preserve"> </w:t>
      </w:r>
      <w:r>
        <w:t>that</w:t>
      </w:r>
      <w:r>
        <w:rPr>
          <w:spacing w:val="3"/>
        </w:rPr>
        <w:t xml:space="preserve"> </w:t>
      </w:r>
      <w:r>
        <w:t>all</w:t>
      </w:r>
      <w:r>
        <w:rPr>
          <w:spacing w:val="2"/>
        </w:rPr>
        <w:t xml:space="preserve"> </w:t>
      </w:r>
      <w:r>
        <w:rPr>
          <w:spacing w:val="-3"/>
        </w:rPr>
        <w:t>E</w:t>
      </w:r>
      <w:r>
        <w:t>sk</w:t>
      </w:r>
      <w:r>
        <w:rPr>
          <w:spacing w:val="-1"/>
        </w:rPr>
        <w:t>o</w:t>
      </w:r>
      <w:r>
        <w:t>m</w:t>
      </w:r>
      <w:r>
        <w:rPr>
          <w:spacing w:val="4"/>
        </w:rPr>
        <w:t xml:space="preserve"> </w:t>
      </w:r>
      <w:r>
        <w:rPr>
          <w:spacing w:val="-2"/>
        </w:rPr>
        <w:t>e</w:t>
      </w:r>
      <w:r>
        <w:t>m</w:t>
      </w:r>
      <w:r>
        <w:rPr>
          <w:spacing w:val="-1"/>
        </w:rPr>
        <w:t>p</w:t>
      </w:r>
      <w:r>
        <w:t>l</w:t>
      </w:r>
      <w:r>
        <w:rPr>
          <w:spacing w:val="-2"/>
        </w:rPr>
        <w:t>o</w:t>
      </w:r>
      <w:r>
        <w:t>yees</w:t>
      </w:r>
      <w:r>
        <w:rPr>
          <w:spacing w:val="3"/>
        </w:rPr>
        <w:t xml:space="preserve"> </w:t>
      </w:r>
      <w:r>
        <w:t>i</w:t>
      </w:r>
      <w:r>
        <w:rPr>
          <w:spacing w:val="-2"/>
        </w:rPr>
        <w:t>nv</w:t>
      </w:r>
      <w:r>
        <w:rPr>
          <w:spacing w:val="1"/>
        </w:rPr>
        <w:t>o</w:t>
      </w:r>
      <w:r>
        <w:rPr>
          <w:spacing w:val="-3"/>
        </w:rPr>
        <w:t>l</w:t>
      </w:r>
      <w:r>
        <w:t>ved</w:t>
      </w:r>
      <w:r>
        <w:rPr>
          <w:spacing w:val="49"/>
        </w:rPr>
        <w:t xml:space="preserve"> </w:t>
      </w:r>
      <w:r>
        <w:t>in</w:t>
      </w:r>
      <w:r>
        <w:rPr>
          <w:spacing w:val="2"/>
        </w:rPr>
        <w:t xml:space="preserve"> </w:t>
      </w:r>
      <w:r>
        <w:t>c</w:t>
      </w:r>
      <w:r>
        <w:rPr>
          <w:spacing w:val="1"/>
        </w:rPr>
        <w:t>o</w:t>
      </w:r>
      <w:r>
        <w:rPr>
          <w:spacing w:val="-1"/>
        </w:rPr>
        <w:t>n</w:t>
      </w:r>
      <w:r>
        <w:t>struction</w:t>
      </w:r>
      <w:r>
        <w:rPr>
          <w:spacing w:val="2"/>
        </w:rPr>
        <w:t xml:space="preserve"> </w:t>
      </w:r>
      <w:r>
        <w:rPr>
          <w:spacing w:val="-2"/>
        </w:rPr>
        <w:t>w</w:t>
      </w:r>
      <w:r>
        <w:rPr>
          <w:spacing w:val="1"/>
        </w:rPr>
        <w:t>o</w:t>
      </w:r>
      <w:r>
        <w:t>rk</w:t>
      </w:r>
      <w:r>
        <w:rPr>
          <w:spacing w:val="3"/>
        </w:rPr>
        <w:t xml:space="preserve"> </w:t>
      </w:r>
      <w:r>
        <w:t>re</w:t>
      </w:r>
      <w:r>
        <w:rPr>
          <w:spacing w:val="-2"/>
        </w:rPr>
        <w:t>c</w:t>
      </w:r>
      <w:r>
        <w:t>ei</w:t>
      </w:r>
      <w:r>
        <w:rPr>
          <w:spacing w:val="1"/>
        </w:rPr>
        <w:t>v</w:t>
      </w:r>
      <w:r>
        <w:t>e</w:t>
      </w:r>
      <w:r>
        <w:rPr>
          <w:spacing w:val="4"/>
        </w:rPr>
        <w:t xml:space="preserve"> </w:t>
      </w:r>
      <w:r>
        <w:t>e</w:t>
      </w:r>
      <w:r>
        <w:rPr>
          <w:spacing w:val="-2"/>
        </w:rPr>
        <w:t>s</w:t>
      </w:r>
      <w:r>
        <w:t>sential</w:t>
      </w:r>
      <w:r>
        <w:rPr>
          <w:spacing w:val="3"/>
        </w:rPr>
        <w:t xml:space="preserve"> </w:t>
      </w:r>
      <w:r>
        <w:t>trai</w:t>
      </w:r>
      <w:r>
        <w:rPr>
          <w:spacing w:val="-1"/>
        </w:rPr>
        <w:t>n</w:t>
      </w:r>
      <w:r>
        <w:t>i</w:t>
      </w:r>
      <w:r>
        <w:rPr>
          <w:spacing w:val="-2"/>
        </w:rPr>
        <w:t>n</w:t>
      </w:r>
      <w:r>
        <w:t>g</w:t>
      </w:r>
      <w:r>
        <w:rPr>
          <w:spacing w:val="2"/>
        </w:rPr>
        <w:t xml:space="preserve"> </w:t>
      </w:r>
      <w:r>
        <w:t xml:space="preserve">as </w:t>
      </w:r>
      <w:r>
        <w:rPr>
          <w:spacing w:val="-1"/>
        </w:rPr>
        <w:t>d</w:t>
      </w:r>
      <w:r>
        <w:t>ete</w:t>
      </w:r>
      <w:r>
        <w:rPr>
          <w:spacing w:val="-3"/>
        </w:rPr>
        <w:t>r</w:t>
      </w:r>
      <w:r>
        <w:t>mi</w:t>
      </w:r>
      <w:r>
        <w:rPr>
          <w:spacing w:val="-2"/>
        </w:rPr>
        <w:t>n</w:t>
      </w:r>
      <w:r>
        <w:t>ed by</w:t>
      </w:r>
      <w:r>
        <w:rPr>
          <w:spacing w:val="-3"/>
        </w:rPr>
        <w:t xml:space="preserve"> </w:t>
      </w:r>
      <w:r>
        <w:t>a trai</w:t>
      </w:r>
      <w:r>
        <w:rPr>
          <w:spacing w:val="-1"/>
        </w:rPr>
        <w:t>n</w:t>
      </w:r>
      <w:r>
        <w:t>i</w:t>
      </w:r>
      <w:r>
        <w:rPr>
          <w:spacing w:val="-2"/>
        </w:rPr>
        <w:t>n</w:t>
      </w:r>
      <w:r>
        <w:t>g</w:t>
      </w:r>
      <w:r>
        <w:rPr>
          <w:spacing w:val="-1"/>
        </w:rPr>
        <w:t xml:space="preserve"> </w:t>
      </w:r>
      <w:r>
        <w:rPr>
          <w:spacing w:val="-3"/>
        </w:rPr>
        <w:t>n</w:t>
      </w:r>
      <w:r>
        <w:t>ee</w:t>
      </w:r>
      <w:r>
        <w:rPr>
          <w:spacing w:val="-1"/>
        </w:rPr>
        <w:t>d</w:t>
      </w:r>
      <w:r>
        <w:t>s ana</w:t>
      </w:r>
      <w:r>
        <w:rPr>
          <w:spacing w:val="-4"/>
        </w:rPr>
        <w:t>l</w:t>
      </w:r>
      <w:r>
        <w:t>ysis.</w:t>
      </w:r>
    </w:p>
    <w:p w14:paraId="6D8FE320" w14:textId="77777777" w:rsidR="007C62E7" w:rsidRDefault="007C62E7" w:rsidP="005B3361">
      <w:pPr>
        <w:pStyle w:val="BodyText"/>
        <w:numPr>
          <w:ilvl w:val="3"/>
          <w:numId w:val="6"/>
        </w:numPr>
        <w:tabs>
          <w:tab w:val="left" w:pos="913"/>
        </w:tabs>
        <w:ind w:left="113" w:right="117" w:firstLine="0"/>
        <w:jc w:val="both"/>
      </w:pPr>
      <w:r>
        <w:rPr>
          <w:spacing w:val="-1"/>
        </w:rPr>
        <w:t>N</w:t>
      </w:r>
      <w:r>
        <w:rPr>
          <w:spacing w:val="-2"/>
        </w:rPr>
        <w:t>o</w:t>
      </w:r>
      <w:r>
        <w:t>t</w:t>
      </w:r>
      <w:r>
        <w:rPr>
          <w:spacing w:val="24"/>
        </w:rPr>
        <w:t xml:space="preserve"> </w:t>
      </w:r>
      <w:r>
        <w:t>a</w:t>
      </w:r>
      <w:r>
        <w:rPr>
          <w:spacing w:val="-1"/>
        </w:rPr>
        <w:t>pp</w:t>
      </w:r>
      <w:r>
        <w:rPr>
          <w:spacing w:val="1"/>
        </w:rPr>
        <w:t>o</w:t>
      </w:r>
      <w:r>
        <w:t>i</w:t>
      </w:r>
      <w:r>
        <w:rPr>
          <w:spacing w:val="-2"/>
        </w:rPr>
        <w:t>n</w:t>
      </w:r>
      <w:r>
        <w:t>t</w:t>
      </w:r>
      <w:r>
        <w:rPr>
          <w:spacing w:val="25"/>
        </w:rPr>
        <w:t xml:space="preserve"> </w:t>
      </w:r>
      <w:r>
        <w:t>a</w:t>
      </w:r>
      <w:r>
        <w:rPr>
          <w:spacing w:val="24"/>
        </w:rPr>
        <w:t xml:space="preserve"> </w:t>
      </w:r>
      <w:r>
        <w:t>Pr</w:t>
      </w:r>
      <w:r>
        <w:rPr>
          <w:spacing w:val="-3"/>
        </w:rPr>
        <w:t>i</w:t>
      </w:r>
      <w:r>
        <w:rPr>
          <w:spacing w:val="-1"/>
        </w:rPr>
        <w:t>n</w:t>
      </w:r>
      <w:r>
        <w:t>ci</w:t>
      </w:r>
      <w:r>
        <w:rPr>
          <w:spacing w:val="-1"/>
        </w:rPr>
        <w:t>p</w:t>
      </w:r>
      <w:r>
        <w:t>al</w:t>
      </w:r>
      <w:r>
        <w:rPr>
          <w:spacing w:val="23"/>
        </w:rPr>
        <w:t xml:space="preserve"> </w:t>
      </w:r>
      <w:r>
        <w:t>Co</w:t>
      </w:r>
      <w:r>
        <w:rPr>
          <w:spacing w:val="-1"/>
        </w:rPr>
        <w:t>n</w:t>
      </w:r>
      <w:r>
        <w:t>trac</w:t>
      </w:r>
      <w:r>
        <w:rPr>
          <w:spacing w:val="-2"/>
        </w:rPr>
        <w:t>t</w:t>
      </w:r>
      <w:r>
        <w:rPr>
          <w:spacing w:val="1"/>
        </w:rPr>
        <w:t>o</w:t>
      </w:r>
      <w:r>
        <w:t>r</w:t>
      </w:r>
      <w:r>
        <w:rPr>
          <w:spacing w:val="24"/>
        </w:rPr>
        <w:t xml:space="preserve"> </w:t>
      </w:r>
      <w:r>
        <w:t>to</w:t>
      </w:r>
      <w:r>
        <w:rPr>
          <w:spacing w:val="26"/>
        </w:rPr>
        <w:t xml:space="preserve"> </w:t>
      </w:r>
      <w:r>
        <w:rPr>
          <w:spacing w:val="-1"/>
        </w:rPr>
        <w:t>p</w:t>
      </w:r>
      <w:r>
        <w:t>er</w:t>
      </w:r>
      <w:r>
        <w:rPr>
          <w:spacing w:val="-3"/>
        </w:rPr>
        <w:t>f</w:t>
      </w:r>
      <w:r>
        <w:rPr>
          <w:spacing w:val="-2"/>
        </w:rPr>
        <w:t>o</w:t>
      </w:r>
      <w:r>
        <w:t>rm</w:t>
      </w:r>
      <w:r>
        <w:rPr>
          <w:spacing w:val="24"/>
        </w:rPr>
        <w:t xml:space="preserve"> </w:t>
      </w:r>
      <w:r>
        <w:t>c</w:t>
      </w:r>
      <w:r>
        <w:rPr>
          <w:spacing w:val="1"/>
        </w:rPr>
        <w:t>o</w:t>
      </w:r>
      <w:r>
        <w:rPr>
          <w:spacing w:val="-1"/>
        </w:rPr>
        <w:t>n</w:t>
      </w:r>
      <w:r>
        <w:rPr>
          <w:spacing w:val="-3"/>
        </w:rPr>
        <w:t>s</w:t>
      </w:r>
      <w:r>
        <w:t>truct</w:t>
      </w:r>
      <w:r>
        <w:rPr>
          <w:spacing w:val="-3"/>
        </w:rPr>
        <w:t>i</w:t>
      </w:r>
      <w:r>
        <w:rPr>
          <w:spacing w:val="1"/>
        </w:rPr>
        <w:t>o</w:t>
      </w:r>
      <w:r>
        <w:t>n</w:t>
      </w:r>
      <w:r>
        <w:rPr>
          <w:spacing w:val="23"/>
        </w:rPr>
        <w:t xml:space="preserve"> </w:t>
      </w:r>
      <w:r>
        <w:t>w</w:t>
      </w:r>
      <w:r>
        <w:rPr>
          <w:spacing w:val="1"/>
        </w:rPr>
        <w:t>o</w:t>
      </w:r>
      <w:r>
        <w:rPr>
          <w:spacing w:val="-3"/>
        </w:rPr>
        <w:t>r</w:t>
      </w:r>
      <w:r>
        <w:t>k,</w:t>
      </w:r>
      <w:r>
        <w:rPr>
          <w:spacing w:val="25"/>
        </w:rPr>
        <w:t xml:space="preserve"> </w:t>
      </w:r>
      <w:r>
        <w:rPr>
          <w:spacing w:val="-1"/>
        </w:rPr>
        <w:t>un</w:t>
      </w:r>
      <w:r>
        <w:t>less</w:t>
      </w:r>
      <w:r>
        <w:rPr>
          <w:spacing w:val="24"/>
        </w:rPr>
        <w:t xml:space="preserve"> </w:t>
      </w:r>
      <w:r>
        <w:t>the</w:t>
      </w:r>
      <w:r>
        <w:rPr>
          <w:spacing w:val="24"/>
        </w:rPr>
        <w:t xml:space="preserve"> </w:t>
      </w:r>
      <w:r>
        <w:t>P</w:t>
      </w:r>
      <w:r>
        <w:rPr>
          <w:spacing w:val="-3"/>
        </w:rPr>
        <w:t>r</w:t>
      </w:r>
      <w:r>
        <w:rPr>
          <w:spacing w:val="1"/>
        </w:rPr>
        <w:t>o</w:t>
      </w:r>
      <w:r>
        <w:t>je</w:t>
      </w:r>
      <w:r>
        <w:rPr>
          <w:spacing w:val="-2"/>
        </w:rPr>
        <w:t>c</w:t>
      </w:r>
      <w:r>
        <w:t>t</w:t>
      </w:r>
      <w:r>
        <w:rPr>
          <w:spacing w:val="25"/>
        </w:rPr>
        <w:t xml:space="preserve"> </w:t>
      </w:r>
      <w:r>
        <w:t>Ma</w:t>
      </w:r>
      <w:r>
        <w:rPr>
          <w:spacing w:val="-1"/>
        </w:rPr>
        <w:t>n</w:t>
      </w:r>
      <w:r>
        <w:t>a</w:t>
      </w:r>
      <w:r>
        <w:rPr>
          <w:spacing w:val="-1"/>
        </w:rPr>
        <w:t>g</w:t>
      </w:r>
      <w:r>
        <w:t>er</w:t>
      </w:r>
      <w:r>
        <w:rPr>
          <w:spacing w:val="25"/>
        </w:rPr>
        <w:t xml:space="preserve"> </w:t>
      </w:r>
      <w:r>
        <w:rPr>
          <w:spacing w:val="-3"/>
        </w:rPr>
        <w:t>i</w:t>
      </w:r>
      <w:r>
        <w:t>s reas</w:t>
      </w:r>
      <w:r>
        <w:rPr>
          <w:spacing w:val="1"/>
        </w:rPr>
        <w:t>o</w:t>
      </w:r>
      <w:r>
        <w:rPr>
          <w:spacing w:val="-1"/>
        </w:rPr>
        <w:t>n</w:t>
      </w:r>
      <w:r>
        <w:t>a</w:t>
      </w:r>
      <w:r>
        <w:rPr>
          <w:spacing w:val="-1"/>
        </w:rPr>
        <w:t>b</w:t>
      </w:r>
      <w:r>
        <w:rPr>
          <w:spacing w:val="-3"/>
        </w:rPr>
        <w:t>l</w:t>
      </w:r>
      <w:r>
        <w:t>y</w:t>
      </w:r>
      <w:r>
        <w:rPr>
          <w:spacing w:val="25"/>
        </w:rPr>
        <w:t xml:space="preserve"> </w:t>
      </w:r>
      <w:r>
        <w:t>s</w:t>
      </w:r>
      <w:r>
        <w:rPr>
          <w:spacing w:val="-3"/>
        </w:rPr>
        <w:t>a</w:t>
      </w:r>
      <w:r>
        <w:t>tisfied</w:t>
      </w:r>
      <w:r>
        <w:rPr>
          <w:spacing w:val="22"/>
        </w:rPr>
        <w:t xml:space="preserve"> </w:t>
      </w:r>
      <w:r>
        <w:t>that</w:t>
      </w:r>
      <w:r>
        <w:rPr>
          <w:spacing w:val="23"/>
        </w:rPr>
        <w:t xml:space="preserve"> </w:t>
      </w:r>
      <w:r>
        <w:t>the</w:t>
      </w:r>
      <w:r>
        <w:rPr>
          <w:spacing w:val="22"/>
        </w:rPr>
        <w:t xml:space="preserve"> </w:t>
      </w:r>
      <w:r>
        <w:t>Pri</w:t>
      </w:r>
      <w:r>
        <w:rPr>
          <w:spacing w:val="-2"/>
        </w:rPr>
        <w:t>n</w:t>
      </w:r>
      <w:r>
        <w:t>ci</w:t>
      </w:r>
      <w:r>
        <w:rPr>
          <w:spacing w:val="-1"/>
        </w:rPr>
        <w:t>p</w:t>
      </w:r>
      <w:r>
        <w:t>al</w:t>
      </w:r>
      <w:r>
        <w:rPr>
          <w:spacing w:val="22"/>
        </w:rPr>
        <w:t xml:space="preserve"> </w:t>
      </w:r>
      <w:r>
        <w:t>Co</w:t>
      </w:r>
      <w:r>
        <w:rPr>
          <w:spacing w:val="-1"/>
        </w:rPr>
        <w:t>n</w:t>
      </w:r>
      <w:r>
        <w:t>tr</w:t>
      </w:r>
      <w:r>
        <w:rPr>
          <w:spacing w:val="-3"/>
        </w:rPr>
        <w:t>a</w:t>
      </w:r>
      <w:r>
        <w:t>c</w:t>
      </w:r>
      <w:r>
        <w:rPr>
          <w:spacing w:val="-2"/>
        </w:rPr>
        <w:t>t</w:t>
      </w:r>
      <w:r>
        <w:rPr>
          <w:spacing w:val="1"/>
        </w:rPr>
        <w:t>o</w:t>
      </w:r>
      <w:r>
        <w:rPr>
          <w:spacing w:val="-3"/>
        </w:rPr>
        <w:t>r</w:t>
      </w:r>
      <w:r>
        <w:t>,</w:t>
      </w:r>
      <w:r>
        <w:rPr>
          <w:spacing w:val="25"/>
        </w:rPr>
        <w:t xml:space="preserve"> </w:t>
      </w:r>
      <w:r>
        <w:t>which</w:t>
      </w:r>
      <w:r>
        <w:rPr>
          <w:spacing w:val="24"/>
        </w:rPr>
        <w:t xml:space="preserve"> </w:t>
      </w:r>
      <w:r>
        <w:rPr>
          <w:spacing w:val="-4"/>
        </w:rPr>
        <w:t>h</w:t>
      </w:r>
      <w:r>
        <w:t>e</w:t>
      </w:r>
      <w:r>
        <w:rPr>
          <w:spacing w:val="25"/>
        </w:rPr>
        <w:t xml:space="preserve"> </w:t>
      </w:r>
      <w:r>
        <w:t>i</w:t>
      </w:r>
      <w:r>
        <w:rPr>
          <w:spacing w:val="-2"/>
        </w:rPr>
        <w:t>n</w:t>
      </w:r>
      <w:r>
        <w:t>te</w:t>
      </w:r>
      <w:r>
        <w:rPr>
          <w:spacing w:val="-1"/>
        </w:rPr>
        <w:t>nd</w:t>
      </w:r>
      <w:r>
        <w:t>s</w:t>
      </w:r>
      <w:r>
        <w:rPr>
          <w:spacing w:val="22"/>
        </w:rPr>
        <w:t xml:space="preserve"> </w:t>
      </w:r>
      <w:r>
        <w:rPr>
          <w:spacing w:val="-2"/>
        </w:rPr>
        <w:t>t</w:t>
      </w:r>
      <w:r>
        <w:t>o</w:t>
      </w:r>
      <w:r>
        <w:rPr>
          <w:spacing w:val="25"/>
        </w:rPr>
        <w:t xml:space="preserve"> </w:t>
      </w:r>
      <w:r>
        <w:rPr>
          <w:spacing w:val="-3"/>
        </w:rPr>
        <w:t>a</w:t>
      </w:r>
      <w:r>
        <w:rPr>
          <w:spacing w:val="-1"/>
        </w:rPr>
        <w:t>pp</w:t>
      </w:r>
      <w:r>
        <w:rPr>
          <w:spacing w:val="1"/>
        </w:rPr>
        <w:t>o</w:t>
      </w:r>
      <w:r>
        <w:t>i</w:t>
      </w:r>
      <w:r>
        <w:rPr>
          <w:spacing w:val="-2"/>
        </w:rPr>
        <w:t>n</w:t>
      </w:r>
      <w:r>
        <w:t>t,</w:t>
      </w:r>
      <w:r>
        <w:rPr>
          <w:spacing w:val="25"/>
        </w:rPr>
        <w:t xml:space="preserve"> </w:t>
      </w:r>
      <w:r>
        <w:rPr>
          <w:spacing w:val="-1"/>
        </w:rPr>
        <w:t>h</w:t>
      </w:r>
      <w:r>
        <w:t>as</w:t>
      </w:r>
      <w:r>
        <w:rPr>
          <w:spacing w:val="22"/>
        </w:rPr>
        <w:t xml:space="preserve"> </w:t>
      </w:r>
      <w:r>
        <w:t>the</w:t>
      </w:r>
      <w:r>
        <w:rPr>
          <w:spacing w:val="25"/>
        </w:rPr>
        <w:t xml:space="preserve"> </w:t>
      </w:r>
      <w:r>
        <w:rPr>
          <w:spacing w:val="-4"/>
        </w:rPr>
        <w:t>n</w:t>
      </w:r>
      <w:r>
        <w:t>ec</w:t>
      </w:r>
      <w:r>
        <w:rPr>
          <w:spacing w:val="1"/>
        </w:rPr>
        <w:t>e</w:t>
      </w:r>
      <w:r>
        <w:rPr>
          <w:spacing w:val="-3"/>
        </w:rPr>
        <w:t>s</w:t>
      </w:r>
      <w:r>
        <w:t>sa</w:t>
      </w:r>
      <w:r>
        <w:rPr>
          <w:spacing w:val="-3"/>
        </w:rPr>
        <w:t>r</w:t>
      </w:r>
      <w:r>
        <w:t>y c</w:t>
      </w:r>
      <w:r>
        <w:rPr>
          <w:spacing w:val="-1"/>
        </w:rPr>
        <w:t>o</w:t>
      </w:r>
      <w:r>
        <w:t>m</w:t>
      </w:r>
      <w:r>
        <w:rPr>
          <w:spacing w:val="-1"/>
        </w:rPr>
        <w:t>p</w:t>
      </w:r>
      <w:r>
        <w:t>e</w:t>
      </w:r>
      <w:r>
        <w:rPr>
          <w:spacing w:val="-2"/>
        </w:rPr>
        <w:t>t</w:t>
      </w:r>
      <w:r>
        <w:t>ence</w:t>
      </w:r>
      <w:r>
        <w:rPr>
          <w:spacing w:val="5"/>
        </w:rPr>
        <w:t xml:space="preserve"> </w:t>
      </w:r>
      <w:r>
        <w:t>a</w:t>
      </w:r>
      <w:r>
        <w:rPr>
          <w:spacing w:val="-1"/>
        </w:rPr>
        <w:t>n</w:t>
      </w:r>
      <w:r>
        <w:t>d</w:t>
      </w:r>
      <w:r>
        <w:rPr>
          <w:spacing w:val="4"/>
        </w:rPr>
        <w:t xml:space="preserve"> </w:t>
      </w:r>
      <w:r>
        <w:t>res</w:t>
      </w:r>
      <w:r>
        <w:rPr>
          <w:spacing w:val="1"/>
        </w:rPr>
        <w:t>o</w:t>
      </w:r>
      <w:r>
        <w:rPr>
          <w:spacing w:val="-1"/>
        </w:rPr>
        <w:t>u</w:t>
      </w:r>
      <w:r>
        <w:rPr>
          <w:spacing w:val="-3"/>
        </w:rPr>
        <w:t>r</w:t>
      </w:r>
      <w:r>
        <w:t>ces</w:t>
      </w:r>
      <w:r>
        <w:rPr>
          <w:spacing w:val="3"/>
        </w:rPr>
        <w:t xml:space="preserve"> </w:t>
      </w:r>
      <w:r>
        <w:t>to</w:t>
      </w:r>
      <w:r>
        <w:rPr>
          <w:spacing w:val="6"/>
        </w:rPr>
        <w:t xml:space="preserve"> </w:t>
      </w:r>
      <w:r>
        <w:t>carry</w:t>
      </w:r>
      <w:r>
        <w:rPr>
          <w:spacing w:val="3"/>
        </w:rPr>
        <w:t xml:space="preserve"> </w:t>
      </w:r>
      <w:r>
        <w:rPr>
          <w:spacing w:val="1"/>
        </w:rPr>
        <w:t>o</w:t>
      </w:r>
      <w:r>
        <w:rPr>
          <w:spacing w:val="-1"/>
        </w:rPr>
        <w:t>u</w:t>
      </w:r>
      <w:r>
        <w:t>t</w:t>
      </w:r>
      <w:r>
        <w:rPr>
          <w:spacing w:val="5"/>
        </w:rPr>
        <w:t xml:space="preserve"> </w:t>
      </w:r>
      <w:r>
        <w:t>the</w:t>
      </w:r>
      <w:r>
        <w:rPr>
          <w:spacing w:val="5"/>
        </w:rPr>
        <w:t xml:space="preserve"> </w:t>
      </w:r>
      <w:r>
        <w:rPr>
          <w:spacing w:val="-2"/>
        </w:rPr>
        <w:t>w</w:t>
      </w:r>
      <w:r>
        <w:rPr>
          <w:spacing w:val="1"/>
        </w:rPr>
        <w:t>o</w:t>
      </w:r>
      <w:r>
        <w:t>rk</w:t>
      </w:r>
      <w:r>
        <w:rPr>
          <w:spacing w:val="5"/>
        </w:rPr>
        <w:t xml:space="preserve"> </w:t>
      </w:r>
      <w:r>
        <w:t>in</w:t>
      </w:r>
      <w:r>
        <w:rPr>
          <w:spacing w:val="4"/>
        </w:rPr>
        <w:t xml:space="preserve"> </w:t>
      </w:r>
      <w:r>
        <w:t>a</w:t>
      </w:r>
      <w:r>
        <w:rPr>
          <w:spacing w:val="5"/>
        </w:rPr>
        <w:t xml:space="preserve"> </w:t>
      </w:r>
      <w:r>
        <w:t>safe</w:t>
      </w:r>
      <w:r>
        <w:rPr>
          <w:spacing w:val="5"/>
        </w:rPr>
        <w:t xml:space="preserve"> </w:t>
      </w:r>
      <w:r>
        <w:t>a</w:t>
      </w:r>
      <w:r>
        <w:rPr>
          <w:spacing w:val="-1"/>
        </w:rPr>
        <w:t>n</w:t>
      </w:r>
      <w:r>
        <w:t>d</w:t>
      </w:r>
      <w:r>
        <w:rPr>
          <w:spacing w:val="4"/>
        </w:rPr>
        <w:t xml:space="preserve"> </w:t>
      </w:r>
      <w:r>
        <w:rPr>
          <w:spacing w:val="-1"/>
        </w:rPr>
        <w:t>h</w:t>
      </w:r>
      <w:r>
        <w:t>ealthy</w:t>
      </w:r>
      <w:r>
        <w:rPr>
          <w:spacing w:val="5"/>
        </w:rPr>
        <w:t xml:space="preserve"> </w:t>
      </w:r>
      <w:r>
        <w:t>ma</w:t>
      </w:r>
      <w:r>
        <w:rPr>
          <w:spacing w:val="-1"/>
        </w:rPr>
        <w:t>nn</w:t>
      </w:r>
      <w:r>
        <w:t>er</w:t>
      </w:r>
      <w:r>
        <w:rPr>
          <w:spacing w:val="5"/>
        </w:rPr>
        <w:t xml:space="preserve"> </w:t>
      </w:r>
      <w:r>
        <w:rPr>
          <w:spacing w:val="-3"/>
        </w:rPr>
        <w:t>a</w:t>
      </w:r>
      <w:r>
        <w:rPr>
          <w:spacing w:val="-1"/>
        </w:rPr>
        <w:t>n</w:t>
      </w:r>
      <w:r>
        <w:t>d</w:t>
      </w:r>
      <w:r>
        <w:rPr>
          <w:spacing w:val="4"/>
        </w:rPr>
        <w:t xml:space="preserve"> </w:t>
      </w:r>
      <w:r>
        <w:t>ens</w:t>
      </w:r>
      <w:r>
        <w:rPr>
          <w:spacing w:val="-1"/>
        </w:rPr>
        <w:t>u</w:t>
      </w:r>
      <w:r>
        <w:t>re</w:t>
      </w:r>
      <w:r>
        <w:rPr>
          <w:spacing w:val="5"/>
        </w:rPr>
        <w:t xml:space="preserve"> </w:t>
      </w:r>
      <w:r>
        <w:t>the</w:t>
      </w:r>
      <w:r>
        <w:rPr>
          <w:spacing w:val="5"/>
        </w:rPr>
        <w:t xml:space="preserve"> </w:t>
      </w:r>
      <w:r>
        <w:rPr>
          <w:spacing w:val="-1"/>
        </w:rPr>
        <w:t>du</w:t>
      </w:r>
      <w:r>
        <w:t>ty</w:t>
      </w:r>
      <w:r>
        <w:rPr>
          <w:spacing w:val="6"/>
        </w:rPr>
        <w:t xml:space="preserve"> </w:t>
      </w:r>
      <w:r>
        <w:rPr>
          <w:spacing w:val="1"/>
        </w:rPr>
        <w:t>o</w:t>
      </w:r>
      <w:r>
        <w:t>f</w:t>
      </w:r>
      <w:r>
        <w:rPr>
          <w:spacing w:val="5"/>
        </w:rPr>
        <w:t xml:space="preserve"> </w:t>
      </w:r>
      <w:r>
        <w:t>ca</w:t>
      </w:r>
      <w:r>
        <w:rPr>
          <w:spacing w:val="-3"/>
        </w:rPr>
        <w:t>r</w:t>
      </w:r>
      <w:r>
        <w:t>e to</w:t>
      </w:r>
      <w:r>
        <w:rPr>
          <w:spacing w:val="-1"/>
        </w:rPr>
        <w:t xml:space="preserve"> </w:t>
      </w:r>
      <w:r>
        <w:t xml:space="preserve">the </w:t>
      </w:r>
      <w:r>
        <w:rPr>
          <w:spacing w:val="1"/>
        </w:rPr>
        <w:t>e</w:t>
      </w:r>
      <w:r>
        <w:rPr>
          <w:spacing w:val="-4"/>
        </w:rPr>
        <w:t>n</w:t>
      </w:r>
      <w:r>
        <w:t>viro</w:t>
      </w:r>
      <w:r>
        <w:rPr>
          <w:spacing w:val="-3"/>
        </w:rPr>
        <w:t>n</w:t>
      </w:r>
      <w:r>
        <w:t>me</w:t>
      </w:r>
      <w:r>
        <w:rPr>
          <w:spacing w:val="-3"/>
        </w:rPr>
        <w:t>n</w:t>
      </w:r>
      <w:r>
        <w:t>t.</w:t>
      </w:r>
    </w:p>
    <w:p w14:paraId="44092275" w14:textId="77777777" w:rsidR="007C62E7" w:rsidRDefault="007C62E7" w:rsidP="005B3361">
      <w:pPr>
        <w:pStyle w:val="BodyText"/>
        <w:numPr>
          <w:ilvl w:val="3"/>
          <w:numId w:val="6"/>
        </w:numPr>
        <w:tabs>
          <w:tab w:val="left" w:pos="899"/>
        </w:tabs>
        <w:spacing w:line="266" w:lineRule="exact"/>
        <w:ind w:left="899" w:right="116" w:hanging="787"/>
        <w:jc w:val="both"/>
      </w:pPr>
      <w:proofErr w:type="gramStart"/>
      <w:r>
        <w:t>In</w:t>
      </w:r>
      <w:r>
        <w:rPr>
          <w:spacing w:val="11"/>
        </w:rPr>
        <w:t xml:space="preserve"> </w:t>
      </w:r>
      <w:r>
        <w:rPr>
          <w:spacing w:val="1"/>
        </w:rPr>
        <w:t>o</w:t>
      </w:r>
      <w:r>
        <w:t>r</w:t>
      </w:r>
      <w:r>
        <w:rPr>
          <w:spacing w:val="-1"/>
        </w:rPr>
        <w:t>d</w:t>
      </w:r>
      <w:r>
        <w:t>er</w:t>
      </w:r>
      <w:r>
        <w:rPr>
          <w:spacing w:val="14"/>
        </w:rPr>
        <w:t xml:space="preserve"> </w:t>
      </w:r>
      <w:r>
        <w:rPr>
          <w:spacing w:val="-3"/>
        </w:rPr>
        <w:t>f</w:t>
      </w:r>
      <w:r>
        <w:rPr>
          <w:spacing w:val="1"/>
        </w:rPr>
        <w:t>o</w:t>
      </w:r>
      <w:r>
        <w:t>r</w:t>
      </w:r>
      <w:proofErr w:type="gramEnd"/>
      <w:r>
        <w:rPr>
          <w:spacing w:val="13"/>
        </w:rPr>
        <w:t xml:space="preserve"> </w:t>
      </w:r>
      <w:r>
        <w:t>Es</w:t>
      </w:r>
      <w:r>
        <w:rPr>
          <w:spacing w:val="-2"/>
        </w:rPr>
        <w:t>ko</w:t>
      </w:r>
      <w:r>
        <w:t>m</w:t>
      </w:r>
      <w:r>
        <w:rPr>
          <w:spacing w:val="15"/>
        </w:rPr>
        <w:t xml:space="preserve"> </w:t>
      </w:r>
      <w:r>
        <w:t>to</w:t>
      </w:r>
      <w:r>
        <w:rPr>
          <w:spacing w:val="15"/>
        </w:rPr>
        <w:t xml:space="preserve"> </w:t>
      </w:r>
      <w:r>
        <w:t>f</w:t>
      </w:r>
      <w:r>
        <w:rPr>
          <w:spacing w:val="-1"/>
        </w:rPr>
        <w:t>u</w:t>
      </w:r>
      <w:r>
        <w:t>lf</w:t>
      </w:r>
      <w:r>
        <w:rPr>
          <w:spacing w:val="-1"/>
        </w:rPr>
        <w:t>i</w:t>
      </w:r>
      <w:r>
        <w:t>l</w:t>
      </w:r>
      <w:r>
        <w:rPr>
          <w:spacing w:val="13"/>
        </w:rPr>
        <w:t xml:space="preserve"> </w:t>
      </w:r>
      <w:r>
        <w:t>its</w:t>
      </w:r>
      <w:r>
        <w:rPr>
          <w:spacing w:val="14"/>
        </w:rPr>
        <w:t xml:space="preserve"> </w:t>
      </w:r>
      <w:r>
        <w:t>respo</w:t>
      </w:r>
      <w:r>
        <w:rPr>
          <w:spacing w:val="-1"/>
        </w:rPr>
        <w:t>n</w:t>
      </w:r>
      <w:r>
        <w:t>si</w:t>
      </w:r>
      <w:r>
        <w:rPr>
          <w:spacing w:val="-2"/>
        </w:rPr>
        <w:t>b</w:t>
      </w:r>
      <w:r>
        <w:t>i</w:t>
      </w:r>
      <w:r>
        <w:rPr>
          <w:spacing w:val="-1"/>
        </w:rPr>
        <w:t>l</w:t>
      </w:r>
      <w:r>
        <w:t>i</w:t>
      </w:r>
      <w:r>
        <w:rPr>
          <w:spacing w:val="-3"/>
        </w:rPr>
        <w:t>t</w:t>
      </w:r>
      <w:r>
        <w:t>y</w:t>
      </w:r>
      <w:r>
        <w:rPr>
          <w:spacing w:val="16"/>
        </w:rPr>
        <w:t xml:space="preserve"> </w:t>
      </w:r>
      <w:r>
        <w:t>to</w:t>
      </w:r>
      <w:r>
        <w:rPr>
          <w:spacing w:val="15"/>
        </w:rPr>
        <w:t xml:space="preserve"> </w:t>
      </w:r>
      <w:r>
        <w:t>su</w:t>
      </w:r>
      <w:r>
        <w:rPr>
          <w:spacing w:val="-2"/>
        </w:rPr>
        <w:t>p</w:t>
      </w:r>
      <w:r>
        <w:rPr>
          <w:spacing w:val="-1"/>
        </w:rPr>
        <w:t>p</w:t>
      </w:r>
      <w:r>
        <w:rPr>
          <w:spacing w:val="1"/>
        </w:rPr>
        <w:t>o</w:t>
      </w:r>
      <w:r>
        <w:t>rt</w:t>
      </w:r>
      <w:r>
        <w:rPr>
          <w:spacing w:val="13"/>
        </w:rPr>
        <w:t xml:space="preserve"> </w:t>
      </w:r>
      <w:r>
        <w:rPr>
          <w:spacing w:val="-1"/>
        </w:rPr>
        <w:t>g</w:t>
      </w:r>
      <w:r>
        <w:rPr>
          <w:spacing w:val="-2"/>
        </w:rPr>
        <w:t>o</w:t>
      </w:r>
      <w:r>
        <w:t>ver</w:t>
      </w:r>
      <w:r>
        <w:rPr>
          <w:spacing w:val="-3"/>
        </w:rPr>
        <w:t>n</w:t>
      </w:r>
      <w:r>
        <w:t>ment</w:t>
      </w:r>
      <w:r>
        <w:rPr>
          <w:spacing w:val="14"/>
        </w:rPr>
        <w:t xml:space="preserve"> </w:t>
      </w:r>
      <w:r>
        <w:t>a</w:t>
      </w:r>
      <w:r>
        <w:rPr>
          <w:spacing w:val="-4"/>
        </w:rPr>
        <w:t>n</w:t>
      </w:r>
      <w:r>
        <w:t>d</w:t>
      </w:r>
      <w:r>
        <w:rPr>
          <w:spacing w:val="13"/>
        </w:rPr>
        <w:t xml:space="preserve"> </w:t>
      </w:r>
      <w:r>
        <w:t>Eskom</w:t>
      </w:r>
      <w:r>
        <w:rPr>
          <w:spacing w:val="10"/>
        </w:rPr>
        <w:t xml:space="preserve"> </w:t>
      </w:r>
      <w:r>
        <w:t>i</w:t>
      </w:r>
      <w:r>
        <w:rPr>
          <w:spacing w:val="-2"/>
        </w:rPr>
        <w:t>n</w:t>
      </w:r>
      <w:r>
        <w:t>itiati</w:t>
      </w:r>
      <w:r>
        <w:rPr>
          <w:spacing w:val="-2"/>
        </w:rPr>
        <w:t>v</w:t>
      </w:r>
      <w:r>
        <w:t>es,</w:t>
      </w:r>
      <w:r>
        <w:rPr>
          <w:spacing w:val="10"/>
        </w:rPr>
        <w:t xml:space="preserve"> </w:t>
      </w:r>
      <w:r>
        <w:rPr>
          <w:spacing w:val="-2"/>
        </w:rPr>
        <w:t>e</w:t>
      </w:r>
      <w:r>
        <w:t>m</w:t>
      </w:r>
      <w:r>
        <w:rPr>
          <w:spacing w:val="-1"/>
        </w:rPr>
        <w:t>p</w:t>
      </w:r>
      <w:r>
        <w:t>l</w:t>
      </w:r>
      <w:r>
        <w:rPr>
          <w:spacing w:val="-2"/>
        </w:rPr>
        <w:t>o</w:t>
      </w:r>
      <w:r>
        <w:t>y</w:t>
      </w:r>
    </w:p>
    <w:p w14:paraId="2D7BC8A2" w14:textId="77777777" w:rsidR="007C62E7" w:rsidRDefault="007C62E7" w:rsidP="007C62E7">
      <w:pPr>
        <w:pStyle w:val="BodyText"/>
        <w:ind w:left="113" w:right="1778"/>
        <w:jc w:val="both"/>
      </w:pPr>
      <w:r>
        <w:t>e</w:t>
      </w:r>
      <w:r>
        <w:rPr>
          <w:spacing w:val="-1"/>
        </w:rPr>
        <w:t>m</w:t>
      </w:r>
      <w:r>
        <w:t>erg</w:t>
      </w:r>
      <w:r>
        <w:rPr>
          <w:spacing w:val="-1"/>
        </w:rPr>
        <w:t>in</w:t>
      </w:r>
      <w:r>
        <w:t>g</w:t>
      </w:r>
      <w:r>
        <w:rPr>
          <w:spacing w:val="-1"/>
        </w:rPr>
        <w:t xml:space="preserve"> </w:t>
      </w:r>
      <w:r>
        <w:t>c</w:t>
      </w:r>
      <w:r>
        <w:rPr>
          <w:spacing w:val="1"/>
        </w:rPr>
        <w:t>o</w:t>
      </w:r>
      <w:r>
        <w:rPr>
          <w:spacing w:val="-1"/>
        </w:rPr>
        <w:t>n</w:t>
      </w:r>
      <w:r>
        <w:t>tr</w:t>
      </w:r>
      <w:r>
        <w:rPr>
          <w:spacing w:val="-3"/>
        </w:rPr>
        <w:t>a</w:t>
      </w:r>
      <w:r>
        <w:t>c</w:t>
      </w:r>
      <w:r>
        <w:rPr>
          <w:spacing w:val="-2"/>
        </w:rPr>
        <w:t>t</w:t>
      </w:r>
      <w:r>
        <w:rPr>
          <w:spacing w:val="1"/>
        </w:rPr>
        <w:t>o</w:t>
      </w:r>
      <w:r>
        <w:t>rs t</w:t>
      </w:r>
      <w:r>
        <w:rPr>
          <w:spacing w:val="-1"/>
        </w:rPr>
        <w:t>h</w:t>
      </w:r>
      <w:r>
        <w:rPr>
          <w:spacing w:val="-3"/>
        </w:rPr>
        <w:t>a</w:t>
      </w:r>
      <w:r>
        <w:t>t</w:t>
      </w:r>
      <w:r>
        <w:rPr>
          <w:spacing w:val="-2"/>
        </w:rPr>
        <w:t xml:space="preserve"> </w:t>
      </w:r>
      <w:r>
        <w:t>req</w:t>
      </w:r>
      <w:r>
        <w:rPr>
          <w:spacing w:val="-2"/>
        </w:rPr>
        <w:t>u</w:t>
      </w:r>
      <w:r>
        <w:t>ire g</w:t>
      </w:r>
      <w:r>
        <w:rPr>
          <w:spacing w:val="-2"/>
        </w:rPr>
        <w:t>u</w:t>
      </w:r>
      <w:r>
        <w:t>i</w:t>
      </w:r>
      <w:r>
        <w:rPr>
          <w:spacing w:val="-2"/>
        </w:rPr>
        <w:t>d</w:t>
      </w:r>
      <w:r>
        <w:t>a</w:t>
      </w:r>
      <w:r>
        <w:rPr>
          <w:spacing w:val="-1"/>
        </w:rPr>
        <w:t>n</w:t>
      </w:r>
      <w:r>
        <w:t>ce</w:t>
      </w:r>
      <w:r>
        <w:rPr>
          <w:spacing w:val="1"/>
        </w:rPr>
        <w:t xml:space="preserve"> </w:t>
      </w:r>
      <w:r>
        <w:t>a</w:t>
      </w:r>
      <w:r>
        <w:rPr>
          <w:spacing w:val="-1"/>
        </w:rPr>
        <w:t>n</w:t>
      </w:r>
      <w:r>
        <w:t>d</w:t>
      </w:r>
      <w:r>
        <w:rPr>
          <w:spacing w:val="-1"/>
        </w:rPr>
        <w:t xml:space="preserve"> </w:t>
      </w:r>
      <w:r>
        <w:t>ass</w:t>
      </w:r>
      <w:r>
        <w:rPr>
          <w:spacing w:val="-3"/>
        </w:rPr>
        <w:t>i</w:t>
      </w:r>
      <w:r>
        <w:t>s</w:t>
      </w:r>
      <w:r>
        <w:rPr>
          <w:spacing w:val="-2"/>
        </w:rPr>
        <w:t>t</w:t>
      </w:r>
      <w:r>
        <w:t>a</w:t>
      </w:r>
      <w:r>
        <w:rPr>
          <w:spacing w:val="-1"/>
        </w:rPr>
        <w:t>n</w:t>
      </w:r>
      <w:r>
        <w:t>ce</w:t>
      </w:r>
      <w:r>
        <w:rPr>
          <w:spacing w:val="1"/>
        </w:rPr>
        <w:t xml:space="preserve"> </w:t>
      </w:r>
      <w:r>
        <w:t>that</w:t>
      </w:r>
      <w:r>
        <w:rPr>
          <w:spacing w:val="-3"/>
        </w:rPr>
        <w:t xml:space="preserve"> </w:t>
      </w:r>
      <w:r>
        <w:t>is r</w:t>
      </w:r>
      <w:r>
        <w:rPr>
          <w:spacing w:val="-3"/>
        </w:rPr>
        <w:t>e</w:t>
      </w:r>
      <w:r>
        <w:t>aso</w:t>
      </w:r>
      <w:r>
        <w:rPr>
          <w:spacing w:val="-1"/>
        </w:rPr>
        <w:t>n</w:t>
      </w:r>
      <w:r>
        <w:t>a</w:t>
      </w:r>
      <w:r>
        <w:rPr>
          <w:spacing w:val="-1"/>
        </w:rPr>
        <w:t>b</w:t>
      </w:r>
      <w:r>
        <w:rPr>
          <w:spacing w:val="-3"/>
        </w:rPr>
        <w:t>l</w:t>
      </w:r>
      <w:r>
        <w:t>y pr</w:t>
      </w:r>
      <w:r>
        <w:rPr>
          <w:spacing w:val="-4"/>
        </w:rPr>
        <w:t>a</w:t>
      </w:r>
      <w:r>
        <w:t>cticab</w:t>
      </w:r>
      <w:r>
        <w:rPr>
          <w:spacing w:val="-1"/>
        </w:rPr>
        <w:t>l</w:t>
      </w:r>
      <w:r>
        <w:t>e.</w:t>
      </w:r>
    </w:p>
    <w:p w14:paraId="00CCB86F" w14:textId="77777777" w:rsidR="007C62E7" w:rsidRDefault="007C62E7" w:rsidP="005B3361">
      <w:pPr>
        <w:pStyle w:val="BodyText"/>
        <w:numPr>
          <w:ilvl w:val="3"/>
          <w:numId w:val="6"/>
        </w:numPr>
        <w:tabs>
          <w:tab w:val="left" w:pos="887"/>
        </w:tabs>
        <w:ind w:left="887" w:right="5006" w:hanging="775"/>
        <w:jc w:val="both"/>
      </w:pPr>
      <w:r>
        <w:t>A</w:t>
      </w:r>
      <w:r>
        <w:rPr>
          <w:spacing w:val="-1"/>
        </w:rPr>
        <w:t>pp</w:t>
      </w:r>
      <w:r>
        <w:rPr>
          <w:spacing w:val="1"/>
        </w:rPr>
        <w:t>o</w:t>
      </w:r>
      <w:r>
        <w:t>i</w:t>
      </w:r>
      <w:r>
        <w:rPr>
          <w:spacing w:val="-2"/>
        </w:rPr>
        <w:t>n</w:t>
      </w:r>
      <w:r>
        <w:t>t</w:t>
      </w:r>
      <w:r>
        <w:rPr>
          <w:spacing w:val="6"/>
        </w:rPr>
        <w:t xml:space="preserve"> </w:t>
      </w:r>
      <w:r>
        <w:t>each</w:t>
      </w:r>
      <w:r>
        <w:rPr>
          <w:spacing w:val="7"/>
        </w:rPr>
        <w:t xml:space="preserve"> </w:t>
      </w:r>
      <w:r>
        <w:t>Pri</w:t>
      </w:r>
      <w:r>
        <w:rPr>
          <w:spacing w:val="-2"/>
        </w:rPr>
        <w:t>n</w:t>
      </w:r>
      <w:r>
        <w:t>ci</w:t>
      </w:r>
      <w:r>
        <w:rPr>
          <w:spacing w:val="-1"/>
        </w:rPr>
        <w:t>p</w:t>
      </w:r>
      <w:r>
        <w:t>al</w:t>
      </w:r>
      <w:r>
        <w:rPr>
          <w:spacing w:val="9"/>
        </w:rPr>
        <w:t xml:space="preserve"> </w:t>
      </w:r>
      <w:r>
        <w:t>Co</w:t>
      </w:r>
      <w:r>
        <w:rPr>
          <w:spacing w:val="-1"/>
        </w:rPr>
        <w:t>n</w:t>
      </w:r>
      <w:r>
        <w:t>tr</w:t>
      </w:r>
      <w:r>
        <w:rPr>
          <w:spacing w:val="-3"/>
        </w:rPr>
        <w:t>a</w:t>
      </w:r>
      <w:r>
        <w:t>c</w:t>
      </w:r>
      <w:r>
        <w:rPr>
          <w:spacing w:val="-2"/>
        </w:rPr>
        <w:t>t</w:t>
      </w:r>
      <w:r>
        <w:rPr>
          <w:spacing w:val="1"/>
        </w:rPr>
        <w:t>o</w:t>
      </w:r>
      <w:r>
        <w:t>r in</w:t>
      </w:r>
      <w:r>
        <w:rPr>
          <w:spacing w:val="-1"/>
        </w:rPr>
        <w:t xml:space="preserve"> </w:t>
      </w:r>
      <w:r>
        <w:t>wr</w:t>
      </w:r>
      <w:r>
        <w:rPr>
          <w:spacing w:val="-3"/>
        </w:rPr>
        <w:t>i</w:t>
      </w:r>
      <w:r>
        <w:t>ti</w:t>
      </w:r>
      <w:r>
        <w:rPr>
          <w:spacing w:val="-1"/>
        </w:rPr>
        <w:t>ng</w:t>
      </w:r>
      <w:r>
        <w:t>.</w:t>
      </w:r>
    </w:p>
    <w:p w14:paraId="48CC3C09" w14:textId="77777777" w:rsidR="007C62E7" w:rsidRDefault="007C62E7" w:rsidP="005B3361">
      <w:pPr>
        <w:pStyle w:val="BodyText"/>
        <w:numPr>
          <w:ilvl w:val="3"/>
          <w:numId w:val="6"/>
        </w:numPr>
        <w:tabs>
          <w:tab w:val="left" w:pos="954"/>
        </w:tabs>
        <w:ind w:left="113" w:right="114" w:firstLine="0"/>
        <w:jc w:val="both"/>
      </w:pPr>
      <w:r>
        <w:t>Whe</w:t>
      </w:r>
      <w:r>
        <w:rPr>
          <w:spacing w:val="-3"/>
        </w:rPr>
        <w:t>r</w:t>
      </w:r>
      <w:r>
        <w:t>e</w:t>
      </w:r>
      <w:r>
        <w:rPr>
          <w:spacing w:val="18"/>
        </w:rPr>
        <w:t xml:space="preserve"> </w:t>
      </w:r>
      <w:r>
        <w:t>su</w:t>
      </w:r>
      <w:r>
        <w:rPr>
          <w:spacing w:val="-2"/>
        </w:rPr>
        <w:t>b</w:t>
      </w:r>
      <w:r>
        <w:rPr>
          <w:spacing w:val="-3"/>
        </w:rPr>
        <w:t>c</w:t>
      </w:r>
      <w:r>
        <w:rPr>
          <w:spacing w:val="1"/>
        </w:rPr>
        <w:t>o</w:t>
      </w:r>
      <w:r>
        <w:rPr>
          <w:spacing w:val="-1"/>
        </w:rPr>
        <w:t>n</w:t>
      </w:r>
      <w:r>
        <w:t>t</w:t>
      </w:r>
      <w:r>
        <w:rPr>
          <w:spacing w:val="-3"/>
        </w:rPr>
        <w:t>r</w:t>
      </w:r>
      <w:r>
        <w:t>act</w:t>
      </w:r>
      <w:r>
        <w:rPr>
          <w:spacing w:val="1"/>
        </w:rPr>
        <w:t>o</w:t>
      </w:r>
      <w:r>
        <w:t>rs</w:t>
      </w:r>
      <w:r>
        <w:rPr>
          <w:spacing w:val="15"/>
        </w:rPr>
        <w:t xml:space="preserve"> </w:t>
      </w:r>
      <w:r>
        <w:t>are</w:t>
      </w:r>
      <w:r>
        <w:rPr>
          <w:spacing w:val="15"/>
        </w:rPr>
        <w:t xml:space="preserve"> </w:t>
      </w:r>
      <w:r>
        <w:t>a</w:t>
      </w:r>
      <w:r>
        <w:rPr>
          <w:spacing w:val="-1"/>
        </w:rPr>
        <w:t>pp</w:t>
      </w:r>
      <w:r>
        <w:rPr>
          <w:spacing w:val="1"/>
        </w:rPr>
        <w:t>o</w:t>
      </w:r>
      <w:r>
        <w:t>i</w:t>
      </w:r>
      <w:r>
        <w:rPr>
          <w:spacing w:val="-2"/>
        </w:rPr>
        <w:t>nt</w:t>
      </w:r>
      <w:r>
        <w:t>ed</w:t>
      </w:r>
      <w:r>
        <w:rPr>
          <w:spacing w:val="17"/>
        </w:rPr>
        <w:t xml:space="preserve"> </w:t>
      </w:r>
      <w:r>
        <w:rPr>
          <w:spacing w:val="-1"/>
        </w:rPr>
        <w:t>b</w:t>
      </w:r>
      <w:r>
        <w:t>y</w:t>
      </w:r>
      <w:r>
        <w:rPr>
          <w:spacing w:val="14"/>
        </w:rPr>
        <w:t xml:space="preserve"> </w:t>
      </w:r>
      <w:r>
        <w:t>the</w:t>
      </w:r>
      <w:r>
        <w:rPr>
          <w:spacing w:val="15"/>
        </w:rPr>
        <w:t xml:space="preserve"> </w:t>
      </w:r>
      <w:r>
        <w:t>Pri</w:t>
      </w:r>
      <w:r>
        <w:rPr>
          <w:spacing w:val="-2"/>
        </w:rPr>
        <w:t>n</w:t>
      </w:r>
      <w:r>
        <w:t>ci</w:t>
      </w:r>
      <w:r>
        <w:rPr>
          <w:spacing w:val="2"/>
        </w:rPr>
        <w:t>p</w:t>
      </w:r>
      <w:r>
        <w:t>al</w:t>
      </w:r>
      <w:r>
        <w:rPr>
          <w:spacing w:val="17"/>
        </w:rPr>
        <w:t xml:space="preserve"> </w:t>
      </w:r>
      <w:r>
        <w:rPr>
          <w:spacing w:val="-3"/>
        </w:rPr>
        <w:t>C</w:t>
      </w:r>
      <w:r>
        <w:rPr>
          <w:spacing w:val="1"/>
        </w:rPr>
        <w:t>o</w:t>
      </w:r>
      <w:r>
        <w:rPr>
          <w:spacing w:val="-1"/>
        </w:rPr>
        <w:t>n</w:t>
      </w:r>
      <w:r>
        <w:t>trac</w:t>
      </w:r>
      <w:r>
        <w:rPr>
          <w:spacing w:val="-2"/>
        </w:rPr>
        <w:t>t</w:t>
      </w:r>
      <w:r>
        <w:rPr>
          <w:spacing w:val="1"/>
        </w:rPr>
        <w:t>o</w:t>
      </w:r>
      <w:r>
        <w:t>r,</w:t>
      </w:r>
      <w:r>
        <w:rPr>
          <w:spacing w:val="13"/>
        </w:rPr>
        <w:t xml:space="preserve"> </w:t>
      </w:r>
      <w:r>
        <w:t>ens</w:t>
      </w:r>
      <w:r>
        <w:rPr>
          <w:spacing w:val="-1"/>
        </w:rPr>
        <w:t>u</w:t>
      </w:r>
      <w:r>
        <w:t>re</w:t>
      </w:r>
      <w:r>
        <w:rPr>
          <w:spacing w:val="18"/>
        </w:rPr>
        <w:t xml:space="preserve"> </w:t>
      </w:r>
      <w:r>
        <w:t>th</w:t>
      </w:r>
      <w:r>
        <w:rPr>
          <w:spacing w:val="-3"/>
        </w:rPr>
        <w:t>a</w:t>
      </w:r>
      <w:r>
        <w:t>t</w:t>
      </w:r>
      <w:r>
        <w:rPr>
          <w:spacing w:val="18"/>
        </w:rPr>
        <w:t xml:space="preserve"> </w:t>
      </w:r>
      <w:r>
        <w:t>the</w:t>
      </w:r>
      <w:r>
        <w:rPr>
          <w:spacing w:val="13"/>
        </w:rPr>
        <w:t xml:space="preserve"> </w:t>
      </w:r>
      <w:r>
        <w:t>Pri</w:t>
      </w:r>
      <w:r>
        <w:rPr>
          <w:spacing w:val="-2"/>
        </w:rPr>
        <w:t>n</w:t>
      </w:r>
      <w:r>
        <w:t>ci</w:t>
      </w:r>
      <w:r>
        <w:rPr>
          <w:spacing w:val="-1"/>
        </w:rPr>
        <w:t>p</w:t>
      </w:r>
      <w:r>
        <w:t>al Co</w:t>
      </w:r>
      <w:r>
        <w:rPr>
          <w:spacing w:val="-1"/>
        </w:rPr>
        <w:t>n</w:t>
      </w:r>
      <w:r>
        <w:t>tra</w:t>
      </w:r>
      <w:r>
        <w:rPr>
          <w:spacing w:val="-3"/>
        </w:rPr>
        <w:t>c</w:t>
      </w:r>
      <w:r>
        <w:t>t</w:t>
      </w:r>
      <w:r>
        <w:rPr>
          <w:spacing w:val="1"/>
        </w:rPr>
        <w:t>o</w:t>
      </w:r>
      <w:r>
        <w:t>r</w:t>
      </w:r>
      <w:r>
        <w:rPr>
          <w:spacing w:val="-3"/>
        </w:rPr>
        <w:t xml:space="preserve"> </w:t>
      </w:r>
      <w:r>
        <w:t>su</w:t>
      </w:r>
      <w:r>
        <w:rPr>
          <w:spacing w:val="-2"/>
        </w:rPr>
        <w:t>p</w:t>
      </w:r>
      <w:r>
        <w:rPr>
          <w:spacing w:val="-1"/>
        </w:rPr>
        <w:t>p</w:t>
      </w:r>
      <w:r>
        <w:t>l</w:t>
      </w:r>
      <w:r>
        <w:rPr>
          <w:spacing w:val="-1"/>
        </w:rPr>
        <w:t>i</w:t>
      </w:r>
      <w:r>
        <w:t>es</w:t>
      </w:r>
      <w:r>
        <w:rPr>
          <w:spacing w:val="1"/>
        </w:rPr>
        <w:t xml:space="preserve"> </w:t>
      </w:r>
      <w:r>
        <w:t>the</w:t>
      </w:r>
      <w:r>
        <w:rPr>
          <w:spacing w:val="-2"/>
        </w:rPr>
        <w:t xml:space="preserve"> </w:t>
      </w:r>
      <w:r>
        <w:t>a</w:t>
      </w:r>
      <w:r>
        <w:rPr>
          <w:spacing w:val="-3"/>
        </w:rPr>
        <w:t>p</w:t>
      </w:r>
      <w:r>
        <w:rPr>
          <w:spacing w:val="-1"/>
        </w:rPr>
        <w:t>p</w:t>
      </w:r>
      <w:r>
        <w:t>l</w:t>
      </w:r>
      <w:r>
        <w:rPr>
          <w:spacing w:val="-1"/>
        </w:rPr>
        <w:t>i</w:t>
      </w:r>
      <w:r>
        <w:t>ca</w:t>
      </w:r>
      <w:r>
        <w:rPr>
          <w:spacing w:val="-1"/>
        </w:rPr>
        <w:t>b</w:t>
      </w:r>
      <w:r>
        <w:t>le Es</w:t>
      </w:r>
      <w:r>
        <w:rPr>
          <w:spacing w:val="-2"/>
        </w:rPr>
        <w:t>ko</w:t>
      </w:r>
      <w:r>
        <w:t>m</w:t>
      </w:r>
      <w:r>
        <w:rPr>
          <w:spacing w:val="1"/>
        </w:rPr>
        <w:t xml:space="preserve"> </w:t>
      </w:r>
      <w:r>
        <w:t>S</w:t>
      </w:r>
      <w:r>
        <w:rPr>
          <w:spacing w:val="-1"/>
        </w:rPr>
        <w:t>H</w:t>
      </w:r>
      <w:r>
        <w:t>E s</w:t>
      </w:r>
      <w:r>
        <w:rPr>
          <w:spacing w:val="-4"/>
        </w:rPr>
        <w:t>p</w:t>
      </w:r>
      <w:r>
        <w:t>ecifi</w:t>
      </w:r>
      <w:r>
        <w:rPr>
          <w:spacing w:val="-3"/>
        </w:rPr>
        <w:t>c</w:t>
      </w:r>
      <w:r>
        <w:t>atio</w:t>
      </w:r>
      <w:r>
        <w:rPr>
          <w:spacing w:val="-1"/>
        </w:rPr>
        <w:t>n</w:t>
      </w:r>
      <w:r>
        <w:t>s</w:t>
      </w:r>
      <w:r>
        <w:rPr>
          <w:spacing w:val="-2"/>
        </w:rPr>
        <w:t xml:space="preserve"> </w:t>
      </w:r>
      <w:r>
        <w:t>to</w:t>
      </w:r>
      <w:r>
        <w:rPr>
          <w:spacing w:val="-1"/>
        </w:rPr>
        <w:t xml:space="preserve"> </w:t>
      </w:r>
      <w:r>
        <w:t>the s</w:t>
      </w:r>
      <w:r>
        <w:rPr>
          <w:spacing w:val="-1"/>
        </w:rPr>
        <w:t>ub</w:t>
      </w:r>
      <w:r>
        <w:rPr>
          <w:spacing w:val="-3"/>
        </w:rPr>
        <w:t>c</w:t>
      </w:r>
      <w:r>
        <w:rPr>
          <w:spacing w:val="1"/>
        </w:rPr>
        <w:t>o</w:t>
      </w:r>
      <w:r>
        <w:rPr>
          <w:spacing w:val="-1"/>
        </w:rPr>
        <w:t>n</w:t>
      </w:r>
      <w:r>
        <w:t>tra</w:t>
      </w:r>
      <w:r>
        <w:rPr>
          <w:spacing w:val="-3"/>
        </w:rPr>
        <w:t>c</w:t>
      </w:r>
      <w:r>
        <w:t>t</w:t>
      </w:r>
      <w:r>
        <w:rPr>
          <w:spacing w:val="1"/>
        </w:rPr>
        <w:t>o</w:t>
      </w:r>
      <w:r>
        <w:rPr>
          <w:spacing w:val="-3"/>
        </w:rPr>
        <w:t>r</w:t>
      </w:r>
      <w:r>
        <w:t>/s.</w:t>
      </w:r>
    </w:p>
    <w:p w14:paraId="5E280A92" w14:textId="77777777" w:rsidR="007C62E7" w:rsidRDefault="007C62E7" w:rsidP="005B3361">
      <w:pPr>
        <w:pStyle w:val="BodyText"/>
        <w:numPr>
          <w:ilvl w:val="3"/>
          <w:numId w:val="6"/>
        </w:numPr>
        <w:tabs>
          <w:tab w:val="left" w:pos="909"/>
        </w:tabs>
        <w:spacing w:line="239" w:lineRule="auto"/>
        <w:ind w:left="113" w:right="112" w:firstLine="0"/>
        <w:jc w:val="both"/>
      </w:pPr>
      <w:r>
        <w:t>S</w:t>
      </w:r>
      <w:r>
        <w:rPr>
          <w:spacing w:val="-3"/>
        </w:rPr>
        <w:t>t</w:t>
      </w:r>
      <w:r>
        <w:rPr>
          <w:spacing w:val="1"/>
        </w:rPr>
        <w:t>o</w:t>
      </w:r>
      <w:r>
        <w:t>p</w:t>
      </w:r>
      <w:r>
        <w:rPr>
          <w:spacing w:val="18"/>
        </w:rPr>
        <w:t xml:space="preserve"> </w:t>
      </w:r>
      <w:r>
        <w:t>the</w:t>
      </w:r>
      <w:r>
        <w:rPr>
          <w:spacing w:val="17"/>
        </w:rPr>
        <w:t xml:space="preserve"> </w:t>
      </w:r>
      <w:r>
        <w:t>Pri</w:t>
      </w:r>
      <w:r>
        <w:rPr>
          <w:spacing w:val="-2"/>
        </w:rPr>
        <w:t>n</w:t>
      </w:r>
      <w:r>
        <w:t>ci</w:t>
      </w:r>
      <w:r>
        <w:rPr>
          <w:spacing w:val="-1"/>
        </w:rPr>
        <w:t>p</w:t>
      </w:r>
      <w:r>
        <w:t>al</w:t>
      </w:r>
      <w:r>
        <w:rPr>
          <w:spacing w:val="16"/>
        </w:rPr>
        <w:t xml:space="preserve"> </w:t>
      </w:r>
      <w:r>
        <w:t>Co</w:t>
      </w:r>
      <w:r>
        <w:rPr>
          <w:spacing w:val="-1"/>
        </w:rPr>
        <w:t>n</w:t>
      </w:r>
      <w:r>
        <w:t>trac</w:t>
      </w:r>
      <w:r>
        <w:rPr>
          <w:spacing w:val="-2"/>
        </w:rPr>
        <w:t>t</w:t>
      </w:r>
      <w:r>
        <w:rPr>
          <w:spacing w:val="1"/>
        </w:rPr>
        <w:t>o</w:t>
      </w:r>
      <w:r>
        <w:t>r</w:t>
      </w:r>
      <w:r>
        <w:rPr>
          <w:spacing w:val="17"/>
        </w:rPr>
        <w:t xml:space="preserve"> </w:t>
      </w:r>
      <w:r>
        <w:rPr>
          <w:spacing w:val="1"/>
        </w:rPr>
        <w:t>o</w:t>
      </w:r>
      <w:r>
        <w:t>r</w:t>
      </w:r>
      <w:r>
        <w:rPr>
          <w:spacing w:val="19"/>
        </w:rPr>
        <w:t xml:space="preserve"> </w:t>
      </w:r>
      <w:r>
        <w:t>su</w:t>
      </w:r>
      <w:r>
        <w:rPr>
          <w:spacing w:val="-2"/>
        </w:rPr>
        <w:t>b</w:t>
      </w:r>
      <w:r>
        <w:t>c</w:t>
      </w:r>
      <w:r>
        <w:rPr>
          <w:spacing w:val="1"/>
        </w:rPr>
        <w:t>o</w:t>
      </w:r>
      <w:r>
        <w:rPr>
          <w:spacing w:val="-1"/>
        </w:rPr>
        <w:t>n</w:t>
      </w:r>
      <w:r>
        <w:t>tr</w:t>
      </w:r>
      <w:r>
        <w:rPr>
          <w:spacing w:val="-3"/>
        </w:rPr>
        <w:t>a</w:t>
      </w:r>
      <w:r>
        <w:t>c</w:t>
      </w:r>
      <w:r>
        <w:rPr>
          <w:spacing w:val="-2"/>
        </w:rPr>
        <w:t>t</w:t>
      </w:r>
      <w:r>
        <w:rPr>
          <w:spacing w:val="1"/>
        </w:rPr>
        <w:t>o</w:t>
      </w:r>
      <w:r>
        <w:t>rs</w:t>
      </w:r>
      <w:r>
        <w:rPr>
          <w:spacing w:val="19"/>
        </w:rPr>
        <w:t xml:space="preserve"> </w:t>
      </w:r>
      <w:r>
        <w:t>fr</w:t>
      </w:r>
      <w:r>
        <w:rPr>
          <w:spacing w:val="-2"/>
        </w:rPr>
        <w:t>o</w:t>
      </w:r>
      <w:r>
        <w:t>m</w:t>
      </w:r>
      <w:r>
        <w:rPr>
          <w:spacing w:val="20"/>
        </w:rPr>
        <w:t xml:space="preserve"> </w:t>
      </w:r>
      <w:r>
        <w:rPr>
          <w:spacing w:val="-3"/>
        </w:rPr>
        <w:t>c</w:t>
      </w:r>
      <w:r>
        <w:rPr>
          <w:spacing w:val="1"/>
        </w:rPr>
        <w:t>o</w:t>
      </w:r>
      <w:r>
        <w:rPr>
          <w:spacing w:val="-1"/>
        </w:rPr>
        <w:t>n</w:t>
      </w:r>
      <w:r>
        <w:t>ti</w:t>
      </w:r>
      <w:r>
        <w:rPr>
          <w:spacing w:val="-1"/>
        </w:rPr>
        <w:t>nu</w:t>
      </w:r>
      <w:r>
        <w:t>i</w:t>
      </w:r>
      <w:r>
        <w:rPr>
          <w:spacing w:val="-2"/>
        </w:rPr>
        <w:t>n</w:t>
      </w:r>
      <w:r>
        <w:t>g</w:t>
      </w:r>
      <w:r>
        <w:rPr>
          <w:spacing w:val="18"/>
        </w:rPr>
        <w:t xml:space="preserve"> </w:t>
      </w:r>
      <w:r>
        <w:t>with</w:t>
      </w:r>
      <w:r>
        <w:rPr>
          <w:spacing w:val="17"/>
        </w:rPr>
        <w:t xml:space="preserve"> </w:t>
      </w:r>
      <w:r>
        <w:t>w</w:t>
      </w:r>
      <w:r>
        <w:rPr>
          <w:spacing w:val="1"/>
        </w:rPr>
        <w:t>o</w:t>
      </w:r>
      <w:r>
        <w:t>rk</w:t>
      </w:r>
      <w:r>
        <w:rPr>
          <w:spacing w:val="20"/>
        </w:rPr>
        <w:t xml:space="preserve"> </w:t>
      </w:r>
      <w:r>
        <w:t>if</w:t>
      </w:r>
      <w:r>
        <w:rPr>
          <w:spacing w:val="19"/>
        </w:rPr>
        <w:t xml:space="preserve"> </w:t>
      </w:r>
      <w:r>
        <w:t>such</w:t>
      </w:r>
      <w:r>
        <w:rPr>
          <w:spacing w:val="15"/>
        </w:rPr>
        <w:t xml:space="preserve"> </w:t>
      </w:r>
      <w:r>
        <w:t>w</w:t>
      </w:r>
      <w:r>
        <w:rPr>
          <w:spacing w:val="1"/>
        </w:rPr>
        <w:t>o</w:t>
      </w:r>
      <w:r>
        <w:rPr>
          <w:spacing w:val="-3"/>
        </w:rPr>
        <w:t>r</w:t>
      </w:r>
      <w:r>
        <w:t>k</w:t>
      </w:r>
      <w:r>
        <w:rPr>
          <w:spacing w:val="20"/>
        </w:rPr>
        <w:t xml:space="preserve"> </w:t>
      </w:r>
      <w:r>
        <w:t>is</w:t>
      </w:r>
      <w:r>
        <w:rPr>
          <w:spacing w:val="19"/>
        </w:rPr>
        <w:t xml:space="preserve"> </w:t>
      </w:r>
      <w:r>
        <w:rPr>
          <w:spacing w:val="-1"/>
        </w:rPr>
        <w:t>n</w:t>
      </w:r>
      <w:r>
        <w:rPr>
          <w:spacing w:val="1"/>
        </w:rPr>
        <w:t>o</w:t>
      </w:r>
      <w:r>
        <w:t>t</w:t>
      </w:r>
      <w:r>
        <w:rPr>
          <w:spacing w:val="20"/>
        </w:rPr>
        <w:t xml:space="preserve"> </w:t>
      </w:r>
      <w:r>
        <w:t>in acc</w:t>
      </w:r>
      <w:r>
        <w:rPr>
          <w:spacing w:val="1"/>
        </w:rPr>
        <w:t>o</w:t>
      </w:r>
      <w:r>
        <w:t>r</w:t>
      </w:r>
      <w:r>
        <w:rPr>
          <w:spacing w:val="-1"/>
        </w:rPr>
        <w:t>d</w:t>
      </w:r>
      <w:r>
        <w:t>a</w:t>
      </w:r>
      <w:r>
        <w:rPr>
          <w:spacing w:val="-1"/>
        </w:rPr>
        <w:t>n</w:t>
      </w:r>
      <w:r>
        <w:rPr>
          <w:spacing w:val="-3"/>
        </w:rPr>
        <w:t>c</w:t>
      </w:r>
      <w:r>
        <w:t>e</w:t>
      </w:r>
      <w:r>
        <w:rPr>
          <w:spacing w:val="33"/>
        </w:rPr>
        <w:t xml:space="preserve"> </w:t>
      </w:r>
      <w:r>
        <w:t>with</w:t>
      </w:r>
      <w:r>
        <w:rPr>
          <w:spacing w:val="34"/>
        </w:rPr>
        <w:t xml:space="preserve"> </w:t>
      </w:r>
      <w:r>
        <w:t>the</w:t>
      </w:r>
      <w:r>
        <w:rPr>
          <w:spacing w:val="34"/>
        </w:rPr>
        <w:t xml:space="preserve"> </w:t>
      </w:r>
      <w:r>
        <w:t>S</w:t>
      </w:r>
      <w:r>
        <w:rPr>
          <w:spacing w:val="-2"/>
        </w:rPr>
        <w:t>H</w:t>
      </w:r>
      <w:r>
        <w:t>E</w:t>
      </w:r>
      <w:r>
        <w:rPr>
          <w:spacing w:val="31"/>
        </w:rPr>
        <w:t xml:space="preserve"> </w:t>
      </w:r>
      <w:proofErr w:type="gramStart"/>
      <w:r>
        <w:t>plan</w:t>
      </w:r>
      <w:proofErr w:type="gramEnd"/>
      <w:r>
        <w:rPr>
          <w:spacing w:val="32"/>
        </w:rPr>
        <w:t xml:space="preserve"> </w:t>
      </w:r>
      <w:r>
        <w:rPr>
          <w:spacing w:val="1"/>
        </w:rPr>
        <w:t>o</w:t>
      </w:r>
      <w:r>
        <w:t>r</w:t>
      </w:r>
      <w:r>
        <w:rPr>
          <w:spacing w:val="34"/>
        </w:rPr>
        <w:t xml:space="preserve"> </w:t>
      </w:r>
      <w:r>
        <w:t>Eskom</w:t>
      </w:r>
      <w:r>
        <w:rPr>
          <w:spacing w:val="34"/>
        </w:rPr>
        <w:t xml:space="preserve"> </w:t>
      </w:r>
      <w:r>
        <w:t>req</w:t>
      </w:r>
      <w:r>
        <w:rPr>
          <w:spacing w:val="-2"/>
        </w:rPr>
        <w:t>u</w:t>
      </w:r>
      <w:r>
        <w:t>i</w:t>
      </w:r>
      <w:r>
        <w:rPr>
          <w:spacing w:val="-3"/>
        </w:rPr>
        <w:t>r</w:t>
      </w:r>
      <w:r>
        <w:t>e</w:t>
      </w:r>
      <w:r>
        <w:rPr>
          <w:spacing w:val="-1"/>
        </w:rPr>
        <w:t>m</w:t>
      </w:r>
      <w:r>
        <w:rPr>
          <w:spacing w:val="-2"/>
        </w:rPr>
        <w:t>e</w:t>
      </w:r>
      <w:r>
        <w:rPr>
          <w:spacing w:val="-1"/>
        </w:rPr>
        <w:t>n</w:t>
      </w:r>
      <w:r>
        <w:t>ts.</w:t>
      </w:r>
      <w:r>
        <w:rPr>
          <w:spacing w:val="33"/>
        </w:rPr>
        <w:t xml:space="preserve"> </w:t>
      </w:r>
      <w:r>
        <w:t>A</w:t>
      </w:r>
      <w:r>
        <w:rPr>
          <w:spacing w:val="-2"/>
        </w:rPr>
        <w:t>n</w:t>
      </w:r>
      <w:r>
        <w:t>y</w:t>
      </w:r>
      <w:r>
        <w:rPr>
          <w:spacing w:val="35"/>
        </w:rPr>
        <w:t xml:space="preserve"> </w:t>
      </w:r>
      <w:r>
        <w:t>Eskom</w:t>
      </w:r>
      <w:r>
        <w:rPr>
          <w:spacing w:val="34"/>
        </w:rPr>
        <w:t xml:space="preserve"> </w:t>
      </w:r>
      <w:r>
        <w:rPr>
          <w:spacing w:val="-2"/>
        </w:rPr>
        <w:t>e</w:t>
      </w:r>
      <w:r>
        <w:t>m</w:t>
      </w:r>
      <w:r>
        <w:rPr>
          <w:spacing w:val="-1"/>
        </w:rPr>
        <w:t>p</w:t>
      </w:r>
      <w:r>
        <w:rPr>
          <w:spacing w:val="-3"/>
        </w:rPr>
        <w:t>l</w:t>
      </w:r>
      <w:r>
        <w:rPr>
          <w:spacing w:val="1"/>
        </w:rPr>
        <w:t>o</w:t>
      </w:r>
      <w:r>
        <w:rPr>
          <w:spacing w:val="-2"/>
        </w:rPr>
        <w:t>y</w:t>
      </w:r>
      <w:r>
        <w:t>ee</w:t>
      </w:r>
      <w:r>
        <w:rPr>
          <w:spacing w:val="31"/>
        </w:rPr>
        <w:t xml:space="preserve"> </w:t>
      </w:r>
      <w:r>
        <w:rPr>
          <w:spacing w:val="1"/>
        </w:rPr>
        <w:t>o</w:t>
      </w:r>
      <w:r>
        <w:t>r</w:t>
      </w:r>
      <w:r>
        <w:rPr>
          <w:spacing w:val="34"/>
        </w:rPr>
        <w:t xml:space="preserve"> </w:t>
      </w:r>
      <w:r>
        <w:t>c</w:t>
      </w:r>
      <w:r>
        <w:rPr>
          <w:spacing w:val="1"/>
        </w:rPr>
        <w:t>o</w:t>
      </w:r>
      <w:r>
        <w:rPr>
          <w:spacing w:val="-1"/>
        </w:rPr>
        <w:t>n</w:t>
      </w:r>
      <w:r>
        <w:t>t</w:t>
      </w:r>
      <w:r>
        <w:rPr>
          <w:spacing w:val="-3"/>
        </w:rPr>
        <w:t>r</w:t>
      </w:r>
      <w:r>
        <w:t>ac</w:t>
      </w:r>
      <w:r>
        <w:rPr>
          <w:spacing w:val="-2"/>
        </w:rPr>
        <w:t>t</w:t>
      </w:r>
      <w:r>
        <w:rPr>
          <w:spacing w:val="1"/>
        </w:rPr>
        <w:t>o</w:t>
      </w:r>
      <w:r>
        <w:t>r</w:t>
      </w:r>
      <w:r>
        <w:rPr>
          <w:spacing w:val="34"/>
        </w:rPr>
        <w:t xml:space="preserve"> </w:t>
      </w:r>
      <w:r>
        <w:t>can</w:t>
      </w:r>
      <w:r>
        <w:rPr>
          <w:spacing w:val="33"/>
        </w:rPr>
        <w:t xml:space="preserve"> </w:t>
      </w:r>
      <w:r>
        <w:t>s</w:t>
      </w:r>
      <w:r>
        <w:rPr>
          <w:spacing w:val="-2"/>
        </w:rPr>
        <w:t>t</w:t>
      </w:r>
      <w:r>
        <w:rPr>
          <w:spacing w:val="1"/>
        </w:rPr>
        <w:t>o</w:t>
      </w:r>
      <w:r>
        <w:t>p</w:t>
      </w:r>
      <w:r>
        <w:rPr>
          <w:spacing w:val="32"/>
        </w:rPr>
        <w:t xml:space="preserve"> </w:t>
      </w:r>
      <w:r>
        <w:t>an acti</w:t>
      </w:r>
      <w:r>
        <w:rPr>
          <w:spacing w:val="1"/>
        </w:rPr>
        <w:t>v</w:t>
      </w:r>
      <w:r>
        <w:t>i</w:t>
      </w:r>
      <w:r>
        <w:rPr>
          <w:spacing w:val="-3"/>
        </w:rPr>
        <w:t>t</w:t>
      </w:r>
      <w:r>
        <w:t>y,</w:t>
      </w:r>
      <w:r>
        <w:rPr>
          <w:spacing w:val="6"/>
        </w:rPr>
        <w:t xml:space="preserve"> </w:t>
      </w:r>
      <w:r>
        <w:t>which</w:t>
      </w:r>
      <w:r>
        <w:rPr>
          <w:spacing w:val="4"/>
        </w:rPr>
        <w:t xml:space="preserve"> </w:t>
      </w:r>
      <w:r>
        <w:rPr>
          <w:spacing w:val="-4"/>
        </w:rPr>
        <w:t>p</w:t>
      </w:r>
      <w:r>
        <w:rPr>
          <w:spacing w:val="1"/>
        </w:rPr>
        <w:t>o</w:t>
      </w:r>
      <w:r>
        <w:t>ses</w:t>
      </w:r>
      <w:r>
        <w:rPr>
          <w:spacing w:val="6"/>
        </w:rPr>
        <w:t xml:space="preserve"> </w:t>
      </w:r>
      <w:r>
        <w:t>a</w:t>
      </w:r>
      <w:r>
        <w:rPr>
          <w:spacing w:val="3"/>
        </w:rPr>
        <w:t xml:space="preserve"> </w:t>
      </w:r>
      <w:r>
        <w:rPr>
          <w:spacing w:val="-2"/>
        </w:rPr>
        <w:t>t</w:t>
      </w:r>
      <w:r>
        <w:rPr>
          <w:spacing w:val="-1"/>
        </w:rPr>
        <w:t>h</w:t>
      </w:r>
      <w:r>
        <w:t>reat</w:t>
      </w:r>
      <w:r>
        <w:rPr>
          <w:spacing w:val="6"/>
        </w:rPr>
        <w:t xml:space="preserve"> </w:t>
      </w:r>
      <w:r>
        <w:rPr>
          <w:spacing w:val="-2"/>
        </w:rPr>
        <w:t>t</w:t>
      </w:r>
      <w:r>
        <w:t>o</w:t>
      </w:r>
      <w:r>
        <w:rPr>
          <w:spacing w:val="6"/>
        </w:rPr>
        <w:t xml:space="preserve"> </w:t>
      </w:r>
      <w:r>
        <w:t>the</w:t>
      </w:r>
      <w:r>
        <w:rPr>
          <w:spacing w:val="6"/>
        </w:rPr>
        <w:t xml:space="preserve"> </w:t>
      </w:r>
      <w:r>
        <w:rPr>
          <w:spacing w:val="-1"/>
        </w:rPr>
        <w:t>h</w:t>
      </w:r>
      <w:r>
        <w:t>ealth</w:t>
      </w:r>
      <w:r>
        <w:rPr>
          <w:spacing w:val="5"/>
        </w:rPr>
        <w:t xml:space="preserve"> </w:t>
      </w:r>
      <w:r>
        <w:t>a</w:t>
      </w:r>
      <w:r>
        <w:rPr>
          <w:spacing w:val="-1"/>
        </w:rPr>
        <w:t>n</w:t>
      </w:r>
      <w:r>
        <w:t>d</w:t>
      </w:r>
      <w:r>
        <w:rPr>
          <w:spacing w:val="2"/>
        </w:rPr>
        <w:t xml:space="preserve"> </w:t>
      </w:r>
      <w:r>
        <w:t>safety</w:t>
      </w:r>
      <w:r>
        <w:rPr>
          <w:spacing w:val="4"/>
        </w:rPr>
        <w:t xml:space="preserve"> </w:t>
      </w:r>
      <w:r>
        <w:rPr>
          <w:spacing w:val="1"/>
        </w:rPr>
        <w:t>o</w:t>
      </w:r>
      <w:r>
        <w:t>f</w:t>
      </w:r>
      <w:r>
        <w:rPr>
          <w:spacing w:val="5"/>
        </w:rPr>
        <w:t xml:space="preserve"> </w:t>
      </w:r>
      <w:r>
        <w:rPr>
          <w:spacing w:val="-1"/>
        </w:rPr>
        <w:t>p</w:t>
      </w:r>
      <w:r>
        <w:t>er</w:t>
      </w:r>
      <w:r>
        <w:rPr>
          <w:spacing w:val="-3"/>
        </w:rPr>
        <w:t>s</w:t>
      </w:r>
      <w:r>
        <w:rPr>
          <w:spacing w:val="1"/>
        </w:rPr>
        <w:t>o</w:t>
      </w:r>
      <w:r>
        <w:rPr>
          <w:spacing w:val="-1"/>
        </w:rPr>
        <w:t>n</w:t>
      </w:r>
      <w:r>
        <w:t>(s)</w:t>
      </w:r>
      <w:r>
        <w:rPr>
          <w:spacing w:val="3"/>
        </w:rPr>
        <w:t xml:space="preserve"> </w:t>
      </w:r>
      <w:r>
        <w:rPr>
          <w:spacing w:val="1"/>
        </w:rPr>
        <w:t>o</w:t>
      </w:r>
      <w:r>
        <w:t>r</w:t>
      </w:r>
      <w:r>
        <w:rPr>
          <w:spacing w:val="5"/>
        </w:rPr>
        <w:t xml:space="preserve"> </w:t>
      </w:r>
      <w:r>
        <w:t>a</w:t>
      </w:r>
      <w:r>
        <w:rPr>
          <w:spacing w:val="3"/>
        </w:rPr>
        <w:t xml:space="preserve"> </w:t>
      </w:r>
      <w:r>
        <w:t>risk</w:t>
      </w:r>
      <w:r>
        <w:rPr>
          <w:spacing w:val="5"/>
        </w:rPr>
        <w:t xml:space="preserve"> </w:t>
      </w:r>
      <w:r>
        <w:rPr>
          <w:spacing w:val="1"/>
        </w:rPr>
        <w:t>o</w:t>
      </w:r>
      <w:r>
        <w:t>f</w:t>
      </w:r>
      <w:r>
        <w:rPr>
          <w:spacing w:val="5"/>
        </w:rPr>
        <w:t xml:space="preserve"> </w:t>
      </w:r>
      <w:r>
        <w:rPr>
          <w:spacing w:val="-1"/>
        </w:rPr>
        <w:t>d</w:t>
      </w:r>
      <w:r>
        <w:t>egr</w:t>
      </w:r>
      <w:r>
        <w:rPr>
          <w:spacing w:val="-1"/>
        </w:rPr>
        <w:t>ad</w:t>
      </w:r>
      <w:r>
        <w:t>at</w:t>
      </w:r>
      <w:r>
        <w:rPr>
          <w:spacing w:val="-3"/>
        </w:rPr>
        <w:t>i</w:t>
      </w:r>
      <w:r>
        <w:rPr>
          <w:spacing w:val="1"/>
        </w:rPr>
        <w:t>o</w:t>
      </w:r>
      <w:r>
        <w:t>n</w:t>
      </w:r>
      <w:r>
        <w:rPr>
          <w:spacing w:val="5"/>
        </w:rPr>
        <w:t xml:space="preserve"> </w:t>
      </w:r>
      <w:r>
        <w:rPr>
          <w:spacing w:val="-2"/>
        </w:rPr>
        <w:t>t</w:t>
      </w:r>
      <w:r>
        <w:t>o</w:t>
      </w:r>
      <w:r>
        <w:rPr>
          <w:spacing w:val="6"/>
        </w:rPr>
        <w:t xml:space="preserve"> </w:t>
      </w:r>
      <w:r>
        <w:t>t</w:t>
      </w:r>
      <w:r>
        <w:rPr>
          <w:spacing w:val="-3"/>
        </w:rPr>
        <w:t>h</w:t>
      </w:r>
      <w:r>
        <w:t>e enviro</w:t>
      </w:r>
      <w:r>
        <w:rPr>
          <w:spacing w:val="-3"/>
        </w:rPr>
        <w:t>n</w:t>
      </w:r>
      <w:r>
        <w:t>me</w:t>
      </w:r>
      <w:r>
        <w:rPr>
          <w:spacing w:val="-3"/>
        </w:rPr>
        <w:t>n</w:t>
      </w:r>
      <w:r>
        <w:t>t.</w:t>
      </w:r>
      <w:r>
        <w:rPr>
          <w:spacing w:val="25"/>
        </w:rPr>
        <w:t xml:space="preserve"> </w:t>
      </w:r>
      <w:r>
        <w:t>A</w:t>
      </w:r>
      <w:r>
        <w:rPr>
          <w:spacing w:val="-2"/>
        </w:rPr>
        <w:t>n</w:t>
      </w:r>
      <w:r>
        <w:t>y</w:t>
      </w:r>
      <w:r>
        <w:rPr>
          <w:spacing w:val="13"/>
        </w:rPr>
        <w:t xml:space="preserve"> </w:t>
      </w:r>
      <w:r>
        <w:rPr>
          <w:spacing w:val="-1"/>
        </w:rPr>
        <w:t>p</w:t>
      </w:r>
      <w:r>
        <w:t>er</w:t>
      </w:r>
      <w:r>
        <w:rPr>
          <w:spacing w:val="-3"/>
        </w:rPr>
        <w:t>s</w:t>
      </w:r>
      <w:r>
        <w:rPr>
          <w:spacing w:val="-2"/>
        </w:rPr>
        <w:t>o</w:t>
      </w:r>
      <w:r>
        <w:t>n</w:t>
      </w:r>
      <w:r>
        <w:rPr>
          <w:spacing w:val="12"/>
        </w:rPr>
        <w:t xml:space="preserve"> </w:t>
      </w:r>
      <w:r>
        <w:t>can</w:t>
      </w:r>
      <w:r>
        <w:rPr>
          <w:spacing w:val="12"/>
        </w:rPr>
        <w:t xml:space="preserve"> </w:t>
      </w:r>
      <w:r>
        <w:t>report</w:t>
      </w:r>
      <w:r>
        <w:rPr>
          <w:spacing w:val="13"/>
        </w:rPr>
        <w:t xml:space="preserve"> </w:t>
      </w:r>
      <w:r>
        <w:rPr>
          <w:spacing w:val="-2"/>
        </w:rPr>
        <w:t>t</w:t>
      </w:r>
      <w:r>
        <w:t>o</w:t>
      </w:r>
      <w:r>
        <w:rPr>
          <w:spacing w:val="14"/>
        </w:rPr>
        <w:t xml:space="preserve"> </w:t>
      </w:r>
      <w:r>
        <w:t>the</w:t>
      </w:r>
      <w:r>
        <w:rPr>
          <w:spacing w:val="10"/>
        </w:rPr>
        <w:t xml:space="preserve"> </w:t>
      </w:r>
      <w:r>
        <w:t>P</w:t>
      </w:r>
      <w:r>
        <w:rPr>
          <w:spacing w:val="-3"/>
        </w:rPr>
        <w:t>r</w:t>
      </w:r>
      <w:r>
        <w:rPr>
          <w:spacing w:val="1"/>
        </w:rPr>
        <w:t>o</w:t>
      </w:r>
      <w:r>
        <w:rPr>
          <w:spacing w:val="-3"/>
        </w:rPr>
        <w:t>j</w:t>
      </w:r>
      <w:r>
        <w:t>ect</w:t>
      </w:r>
      <w:r>
        <w:rPr>
          <w:spacing w:val="14"/>
        </w:rPr>
        <w:t xml:space="preserve"> </w:t>
      </w:r>
      <w:r>
        <w:rPr>
          <w:spacing w:val="-2"/>
        </w:rPr>
        <w:t>M</w:t>
      </w:r>
      <w:r>
        <w:t>a</w:t>
      </w:r>
      <w:r>
        <w:rPr>
          <w:spacing w:val="-1"/>
        </w:rPr>
        <w:t>ng</w:t>
      </w:r>
      <w:r>
        <w:t>er</w:t>
      </w:r>
      <w:r>
        <w:rPr>
          <w:spacing w:val="13"/>
        </w:rPr>
        <w:t xml:space="preserve"> </w:t>
      </w:r>
      <w:r>
        <w:t>a</w:t>
      </w:r>
      <w:r>
        <w:rPr>
          <w:spacing w:val="-1"/>
        </w:rPr>
        <w:t>n</w:t>
      </w:r>
      <w:r>
        <w:t>y</w:t>
      </w:r>
      <w:r>
        <w:rPr>
          <w:spacing w:val="13"/>
        </w:rPr>
        <w:t xml:space="preserve"> </w:t>
      </w:r>
      <w:r>
        <w:rPr>
          <w:spacing w:val="-1"/>
        </w:rPr>
        <w:t>un</w:t>
      </w:r>
      <w:r>
        <w:t>safe</w:t>
      </w:r>
      <w:r>
        <w:rPr>
          <w:spacing w:val="11"/>
        </w:rPr>
        <w:t xml:space="preserve"> </w:t>
      </w:r>
      <w:r>
        <w:rPr>
          <w:spacing w:val="1"/>
        </w:rPr>
        <w:t>o</w:t>
      </w:r>
      <w:r>
        <w:t>r</w:t>
      </w:r>
      <w:r>
        <w:rPr>
          <w:spacing w:val="13"/>
        </w:rPr>
        <w:t xml:space="preserve"> </w:t>
      </w:r>
      <w:r>
        <w:rPr>
          <w:spacing w:val="-1"/>
        </w:rPr>
        <w:t>unh</w:t>
      </w:r>
      <w:r>
        <w:t>ealthy</w:t>
      </w:r>
      <w:r>
        <w:rPr>
          <w:spacing w:val="13"/>
        </w:rPr>
        <w:t xml:space="preserve"> </w:t>
      </w:r>
      <w:r>
        <w:rPr>
          <w:spacing w:val="4"/>
        </w:rPr>
        <w:t>p</w:t>
      </w:r>
      <w:r>
        <w:t>ra</w:t>
      </w:r>
      <w:r>
        <w:rPr>
          <w:spacing w:val="-3"/>
        </w:rPr>
        <w:t>c</w:t>
      </w:r>
      <w:r>
        <w:t>tice</w:t>
      </w:r>
      <w:r>
        <w:rPr>
          <w:spacing w:val="-3"/>
        </w:rPr>
        <w:t>s</w:t>
      </w:r>
      <w:r>
        <w:t>,</w:t>
      </w:r>
      <w:r>
        <w:rPr>
          <w:spacing w:val="13"/>
        </w:rPr>
        <w:t xml:space="preserve"> </w:t>
      </w:r>
      <w:r>
        <w:rPr>
          <w:spacing w:val="-2"/>
        </w:rPr>
        <w:t>o</w:t>
      </w:r>
      <w:r>
        <w:t>r c</w:t>
      </w:r>
      <w:r>
        <w:rPr>
          <w:spacing w:val="1"/>
        </w:rPr>
        <w:t>o</w:t>
      </w:r>
      <w:r>
        <w:rPr>
          <w:spacing w:val="-1"/>
        </w:rPr>
        <w:t>nd</w:t>
      </w:r>
      <w:r>
        <w:t>itio</w:t>
      </w:r>
      <w:r>
        <w:rPr>
          <w:spacing w:val="-1"/>
        </w:rPr>
        <w:t>n</w:t>
      </w:r>
      <w:r>
        <w:t>s</w:t>
      </w:r>
      <w:r>
        <w:rPr>
          <w:spacing w:val="35"/>
        </w:rPr>
        <w:t xml:space="preserve"> </w:t>
      </w:r>
      <w:r>
        <w:t>which</w:t>
      </w:r>
      <w:r>
        <w:rPr>
          <w:spacing w:val="38"/>
        </w:rPr>
        <w:t xml:space="preserve"> </w:t>
      </w:r>
      <w:r>
        <w:rPr>
          <w:spacing w:val="-1"/>
        </w:rPr>
        <w:t>p</w:t>
      </w:r>
      <w:r>
        <w:rPr>
          <w:spacing w:val="1"/>
        </w:rPr>
        <w:t>o</w:t>
      </w:r>
      <w:r>
        <w:t>se</w:t>
      </w:r>
      <w:r>
        <w:rPr>
          <w:spacing w:val="39"/>
        </w:rPr>
        <w:t xml:space="preserve"> </w:t>
      </w:r>
      <w:r>
        <w:t>a</w:t>
      </w:r>
      <w:r>
        <w:rPr>
          <w:spacing w:val="35"/>
        </w:rPr>
        <w:t xml:space="preserve"> </w:t>
      </w:r>
      <w:r>
        <w:rPr>
          <w:spacing w:val="-2"/>
        </w:rPr>
        <w:t>t</w:t>
      </w:r>
      <w:r>
        <w:rPr>
          <w:spacing w:val="-1"/>
        </w:rPr>
        <w:t>h</w:t>
      </w:r>
      <w:r>
        <w:t>reat</w:t>
      </w:r>
      <w:r>
        <w:rPr>
          <w:spacing w:val="39"/>
        </w:rPr>
        <w:t xml:space="preserve"> </w:t>
      </w:r>
      <w:r>
        <w:t>to</w:t>
      </w:r>
      <w:r>
        <w:rPr>
          <w:spacing w:val="38"/>
        </w:rPr>
        <w:t xml:space="preserve"> </w:t>
      </w:r>
      <w:r>
        <w:t>the</w:t>
      </w:r>
      <w:r>
        <w:rPr>
          <w:spacing w:val="39"/>
        </w:rPr>
        <w:t xml:space="preserve"> </w:t>
      </w:r>
      <w:r>
        <w:t>envi</w:t>
      </w:r>
      <w:r>
        <w:rPr>
          <w:spacing w:val="-3"/>
        </w:rPr>
        <w:t>r</w:t>
      </w:r>
      <w:r>
        <w:rPr>
          <w:spacing w:val="1"/>
        </w:rPr>
        <w:t>o</w:t>
      </w:r>
      <w:r>
        <w:rPr>
          <w:spacing w:val="-4"/>
        </w:rPr>
        <w:t>n</w:t>
      </w:r>
      <w:r>
        <w:t>ment.</w:t>
      </w:r>
      <w:r>
        <w:rPr>
          <w:spacing w:val="35"/>
        </w:rPr>
        <w:t xml:space="preserve"> </w:t>
      </w:r>
      <w:r>
        <w:t>The</w:t>
      </w:r>
      <w:r>
        <w:rPr>
          <w:spacing w:val="39"/>
        </w:rPr>
        <w:t xml:space="preserve"> </w:t>
      </w:r>
      <w:r>
        <w:t>P</w:t>
      </w:r>
      <w:r>
        <w:rPr>
          <w:spacing w:val="-3"/>
        </w:rPr>
        <w:t>r</w:t>
      </w:r>
      <w:r>
        <w:rPr>
          <w:spacing w:val="1"/>
        </w:rPr>
        <w:t>o</w:t>
      </w:r>
      <w:r>
        <w:t>je</w:t>
      </w:r>
      <w:r>
        <w:rPr>
          <w:spacing w:val="-2"/>
        </w:rPr>
        <w:t>c</w:t>
      </w:r>
      <w:r>
        <w:t>t</w:t>
      </w:r>
      <w:r>
        <w:rPr>
          <w:spacing w:val="39"/>
        </w:rPr>
        <w:t xml:space="preserve"> </w:t>
      </w:r>
      <w:r>
        <w:t>Ma</w:t>
      </w:r>
      <w:r>
        <w:rPr>
          <w:spacing w:val="-1"/>
        </w:rPr>
        <w:t>n</w:t>
      </w:r>
      <w:r>
        <w:t>a</w:t>
      </w:r>
      <w:r>
        <w:rPr>
          <w:spacing w:val="-1"/>
        </w:rPr>
        <w:t>g</w:t>
      </w:r>
      <w:r>
        <w:t>er</w:t>
      </w:r>
      <w:r>
        <w:rPr>
          <w:spacing w:val="38"/>
        </w:rPr>
        <w:t xml:space="preserve"> </w:t>
      </w:r>
      <w:r>
        <w:t>sh</w:t>
      </w:r>
      <w:r>
        <w:rPr>
          <w:spacing w:val="-4"/>
        </w:rPr>
        <w:t>a</w:t>
      </w:r>
      <w:r>
        <w:t>ll</w:t>
      </w:r>
      <w:r>
        <w:rPr>
          <w:spacing w:val="38"/>
        </w:rPr>
        <w:t xml:space="preserve"> </w:t>
      </w:r>
      <w:r>
        <w:t>iss</w:t>
      </w:r>
      <w:r>
        <w:rPr>
          <w:spacing w:val="-1"/>
        </w:rPr>
        <w:t>u</w:t>
      </w:r>
      <w:r>
        <w:t>e</w:t>
      </w:r>
      <w:r>
        <w:rPr>
          <w:spacing w:val="39"/>
        </w:rPr>
        <w:t xml:space="preserve"> </w:t>
      </w:r>
      <w:r>
        <w:rPr>
          <w:spacing w:val="-1"/>
        </w:rPr>
        <w:t>n</w:t>
      </w:r>
      <w:r>
        <w:rPr>
          <w:spacing w:val="1"/>
        </w:rPr>
        <w:t>o</w:t>
      </w:r>
      <w:r>
        <w:rPr>
          <w:spacing w:val="5"/>
        </w:rPr>
        <w:t>n</w:t>
      </w:r>
      <w:r>
        <w:rPr>
          <w:spacing w:val="-1"/>
        </w:rPr>
        <w:t>-</w:t>
      </w:r>
      <w:r>
        <w:t>c</w:t>
      </w:r>
      <w:r>
        <w:rPr>
          <w:spacing w:val="1"/>
        </w:rPr>
        <w:t>o</w:t>
      </w:r>
      <w:r>
        <w:rPr>
          <w:spacing w:val="-1"/>
        </w:rPr>
        <w:t>n</w:t>
      </w:r>
      <w:r>
        <w:rPr>
          <w:spacing w:val="-3"/>
        </w:rPr>
        <w:t>f</w:t>
      </w:r>
      <w:r>
        <w:rPr>
          <w:spacing w:val="1"/>
        </w:rPr>
        <w:t>o</w:t>
      </w:r>
      <w:r>
        <w:rPr>
          <w:spacing w:val="-3"/>
        </w:rPr>
        <w:t>r</w:t>
      </w:r>
      <w:r>
        <w:t>ma</w:t>
      </w:r>
      <w:r>
        <w:rPr>
          <w:spacing w:val="-1"/>
        </w:rPr>
        <w:t>n</w:t>
      </w:r>
      <w:r>
        <w:t>ce</w:t>
      </w:r>
    </w:p>
    <w:p w14:paraId="412A7E85" w14:textId="77777777" w:rsidR="007C62E7" w:rsidRDefault="007C62E7" w:rsidP="007C62E7">
      <w:pPr>
        <w:spacing w:line="239" w:lineRule="auto"/>
        <w:jc w:val="both"/>
        <w:sectPr w:rsidR="007C62E7">
          <w:pgSz w:w="11907" w:h="16840"/>
          <w:pgMar w:top="1360" w:right="1020" w:bottom="1080" w:left="1020" w:header="755" w:footer="891" w:gutter="0"/>
          <w:cols w:space="720"/>
        </w:sectPr>
      </w:pPr>
    </w:p>
    <w:p w14:paraId="16449B58" w14:textId="77777777" w:rsidR="007C62E7" w:rsidRDefault="007C62E7" w:rsidP="007C62E7">
      <w:pPr>
        <w:pStyle w:val="BodyText"/>
        <w:spacing w:before="40"/>
        <w:ind w:left="113" w:right="117"/>
        <w:jc w:val="both"/>
      </w:pPr>
      <w:r>
        <w:lastRenderedPageBreak/>
        <w:t>reports</w:t>
      </w:r>
      <w:r>
        <w:rPr>
          <w:spacing w:val="19"/>
        </w:rPr>
        <w:t xml:space="preserve"> </w:t>
      </w:r>
      <w:r>
        <w:t>for</w:t>
      </w:r>
      <w:r>
        <w:rPr>
          <w:spacing w:val="19"/>
        </w:rPr>
        <w:t xml:space="preserve"> </w:t>
      </w:r>
      <w:r>
        <w:t>the</w:t>
      </w:r>
      <w:r>
        <w:rPr>
          <w:spacing w:val="22"/>
        </w:rPr>
        <w:t xml:space="preserve"> </w:t>
      </w:r>
      <w:r>
        <w:t>ci</w:t>
      </w:r>
      <w:r>
        <w:rPr>
          <w:spacing w:val="-3"/>
        </w:rPr>
        <w:t>r</w:t>
      </w:r>
      <w:r>
        <w:t>cum</w:t>
      </w:r>
      <w:r>
        <w:rPr>
          <w:spacing w:val="-3"/>
        </w:rPr>
        <w:t>s</w:t>
      </w:r>
      <w:r>
        <w:t>ta</w:t>
      </w:r>
      <w:r>
        <w:rPr>
          <w:spacing w:val="-3"/>
        </w:rPr>
        <w:t>n</w:t>
      </w:r>
      <w:r>
        <w:t>ces</w:t>
      </w:r>
      <w:r>
        <w:rPr>
          <w:spacing w:val="22"/>
        </w:rPr>
        <w:t xml:space="preserve"> </w:t>
      </w:r>
      <w:r>
        <w:rPr>
          <w:spacing w:val="-1"/>
        </w:rPr>
        <w:t>g</w:t>
      </w:r>
      <w:r>
        <w:t>iving</w:t>
      </w:r>
      <w:r>
        <w:rPr>
          <w:spacing w:val="21"/>
        </w:rPr>
        <w:t xml:space="preserve"> </w:t>
      </w:r>
      <w:r>
        <w:t>ri</w:t>
      </w:r>
      <w:r>
        <w:rPr>
          <w:spacing w:val="-3"/>
        </w:rPr>
        <w:t>s</w:t>
      </w:r>
      <w:r>
        <w:t>e</w:t>
      </w:r>
      <w:r>
        <w:rPr>
          <w:spacing w:val="22"/>
        </w:rPr>
        <w:t xml:space="preserve"> </w:t>
      </w:r>
      <w:r>
        <w:rPr>
          <w:spacing w:val="-2"/>
        </w:rPr>
        <w:t>t</w:t>
      </w:r>
      <w:r>
        <w:t>o</w:t>
      </w:r>
      <w:r>
        <w:rPr>
          <w:spacing w:val="23"/>
        </w:rPr>
        <w:t xml:space="preserve"> </w:t>
      </w:r>
      <w:r>
        <w:t>the</w:t>
      </w:r>
      <w:r>
        <w:rPr>
          <w:spacing w:val="19"/>
        </w:rPr>
        <w:t xml:space="preserve"> </w:t>
      </w:r>
      <w:r>
        <w:t>s</w:t>
      </w:r>
      <w:r>
        <w:rPr>
          <w:spacing w:val="-2"/>
        </w:rPr>
        <w:t>t</w:t>
      </w:r>
      <w:r>
        <w:rPr>
          <w:spacing w:val="1"/>
        </w:rPr>
        <w:t>o</w:t>
      </w:r>
      <w:r>
        <w:rPr>
          <w:spacing w:val="-4"/>
        </w:rPr>
        <w:t>p</w:t>
      </w:r>
      <w:r>
        <w:rPr>
          <w:spacing w:val="-1"/>
        </w:rPr>
        <w:t>p</w:t>
      </w:r>
      <w:r>
        <w:t>a</w:t>
      </w:r>
      <w:r>
        <w:rPr>
          <w:spacing w:val="-1"/>
        </w:rPr>
        <w:t>g</w:t>
      </w:r>
      <w:r>
        <w:t>e,</w:t>
      </w:r>
      <w:r>
        <w:rPr>
          <w:spacing w:val="22"/>
        </w:rPr>
        <w:t xml:space="preserve"> </w:t>
      </w:r>
      <w:r>
        <w:t>the</w:t>
      </w:r>
      <w:r>
        <w:rPr>
          <w:spacing w:val="22"/>
        </w:rPr>
        <w:t xml:space="preserve"> </w:t>
      </w:r>
      <w:r>
        <w:t>a</w:t>
      </w:r>
      <w:r>
        <w:rPr>
          <w:spacing w:val="-3"/>
        </w:rPr>
        <w:t>c</w:t>
      </w:r>
      <w:r>
        <w:t>ti</w:t>
      </w:r>
      <w:r>
        <w:rPr>
          <w:spacing w:val="1"/>
        </w:rPr>
        <w:t>o</w:t>
      </w:r>
      <w:r>
        <w:rPr>
          <w:spacing w:val="-1"/>
        </w:rPr>
        <w:t>n</w:t>
      </w:r>
      <w:r>
        <w:t>s</w:t>
      </w:r>
      <w:r>
        <w:rPr>
          <w:spacing w:val="19"/>
        </w:rPr>
        <w:t xml:space="preserve"> </w:t>
      </w:r>
      <w:proofErr w:type="gramStart"/>
      <w:r>
        <w:t>ta</w:t>
      </w:r>
      <w:r>
        <w:rPr>
          <w:spacing w:val="-2"/>
        </w:rPr>
        <w:t>k</w:t>
      </w:r>
      <w:r>
        <w:t>en</w:t>
      </w:r>
      <w:proofErr w:type="gramEnd"/>
      <w:r>
        <w:rPr>
          <w:spacing w:val="21"/>
        </w:rPr>
        <w:t xml:space="preserve"> </w:t>
      </w:r>
      <w:r>
        <w:t>a</w:t>
      </w:r>
      <w:r>
        <w:rPr>
          <w:spacing w:val="-1"/>
        </w:rPr>
        <w:t>n</w:t>
      </w:r>
      <w:r>
        <w:t>d</w:t>
      </w:r>
      <w:r>
        <w:rPr>
          <w:spacing w:val="21"/>
        </w:rPr>
        <w:t xml:space="preserve"> </w:t>
      </w:r>
      <w:r>
        <w:t>a</w:t>
      </w:r>
      <w:r>
        <w:rPr>
          <w:spacing w:val="-1"/>
        </w:rPr>
        <w:t>n</w:t>
      </w:r>
      <w:r>
        <w:t>y</w:t>
      </w:r>
      <w:r>
        <w:rPr>
          <w:spacing w:val="22"/>
        </w:rPr>
        <w:t xml:space="preserve"> </w:t>
      </w:r>
      <w:r>
        <w:t>c</w:t>
      </w:r>
      <w:r>
        <w:rPr>
          <w:spacing w:val="-1"/>
        </w:rPr>
        <w:t>o</w:t>
      </w:r>
      <w:r>
        <w:t>rrect</w:t>
      </w:r>
      <w:r>
        <w:rPr>
          <w:spacing w:val="-2"/>
        </w:rPr>
        <w:t>i</w:t>
      </w:r>
      <w:r>
        <w:t>ve</w:t>
      </w:r>
      <w:r>
        <w:rPr>
          <w:spacing w:val="20"/>
        </w:rPr>
        <w:t xml:space="preserve"> </w:t>
      </w:r>
      <w:r>
        <w:rPr>
          <w:spacing w:val="-2"/>
        </w:rPr>
        <w:t>m</w:t>
      </w:r>
      <w:r>
        <w:t>easures req</w:t>
      </w:r>
      <w:r>
        <w:rPr>
          <w:spacing w:val="-2"/>
        </w:rPr>
        <w:t>u</w:t>
      </w:r>
      <w:r>
        <w:t>ire</w:t>
      </w:r>
      <w:r>
        <w:rPr>
          <w:spacing w:val="-1"/>
        </w:rPr>
        <w:t>d</w:t>
      </w:r>
      <w:r>
        <w:t>.</w:t>
      </w:r>
    </w:p>
    <w:p w14:paraId="61084F71" w14:textId="77777777" w:rsidR="007C62E7" w:rsidRDefault="007C62E7" w:rsidP="005B3361">
      <w:pPr>
        <w:pStyle w:val="BodyText"/>
        <w:numPr>
          <w:ilvl w:val="3"/>
          <w:numId w:val="6"/>
        </w:numPr>
        <w:tabs>
          <w:tab w:val="left" w:pos="916"/>
        </w:tabs>
        <w:spacing w:line="268" w:lineRule="exact"/>
        <w:ind w:left="916" w:right="116" w:hanging="804"/>
        <w:jc w:val="both"/>
      </w:pPr>
      <w:r>
        <w:t>Then</w:t>
      </w:r>
      <w:r>
        <w:rPr>
          <w:spacing w:val="25"/>
        </w:rPr>
        <w:t xml:space="preserve"> </w:t>
      </w:r>
      <w:r>
        <w:t>there</w:t>
      </w:r>
      <w:r>
        <w:rPr>
          <w:spacing w:val="27"/>
        </w:rPr>
        <w:t xml:space="preserve"> </w:t>
      </w:r>
      <w:r>
        <w:t>are</w:t>
      </w:r>
      <w:r>
        <w:rPr>
          <w:spacing w:val="27"/>
        </w:rPr>
        <w:t xml:space="preserve"> </w:t>
      </w:r>
      <w:r>
        <w:rPr>
          <w:spacing w:val="-3"/>
        </w:rPr>
        <w:t>c</w:t>
      </w:r>
      <w:r>
        <w:rPr>
          <w:spacing w:val="-1"/>
        </w:rPr>
        <w:t>h</w:t>
      </w:r>
      <w:r>
        <w:t>a</w:t>
      </w:r>
      <w:r>
        <w:rPr>
          <w:spacing w:val="-1"/>
        </w:rPr>
        <w:t>n</w:t>
      </w:r>
      <w:r>
        <w:t>ges</w:t>
      </w:r>
      <w:r>
        <w:rPr>
          <w:spacing w:val="29"/>
        </w:rPr>
        <w:t xml:space="preserve"> </w:t>
      </w:r>
      <w:r>
        <w:t>in</w:t>
      </w:r>
      <w:r>
        <w:rPr>
          <w:spacing w:val="28"/>
        </w:rPr>
        <w:t xml:space="preserve"> </w:t>
      </w:r>
      <w:r>
        <w:t>the</w:t>
      </w:r>
      <w:r>
        <w:rPr>
          <w:spacing w:val="27"/>
        </w:rPr>
        <w:t xml:space="preserve"> </w:t>
      </w:r>
      <w:r>
        <w:t>s</w:t>
      </w:r>
      <w:r>
        <w:rPr>
          <w:spacing w:val="-3"/>
        </w:rPr>
        <w:t>c</w:t>
      </w:r>
      <w:r>
        <w:rPr>
          <w:spacing w:val="1"/>
        </w:rPr>
        <w:t>o</w:t>
      </w:r>
      <w:r>
        <w:rPr>
          <w:spacing w:val="-1"/>
        </w:rPr>
        <w:t>p</w:t>
      </w:r>
      <w:r>
        <w:t>e</w:t>
      </w:r>
      <w:r>
        <w:rPr>
          <w:spacing w:val="27"/>
        </w:rPr>
        <w:t xml:space="preserve"> </w:t>
      </w:r>
      <w:r>
        <w:rPr>
          <w:spacing w:val="1"/>
        </w:rPr>
        <w:t>o</w:t>
      </w:r>
      <w:r>
        <w:t>f</w:t>
      </w:r>
      <w:r>
        <w:rPr>
          <w:spacing w:val="25"/>
        </w:rPr>
        <w:t xml:space="preserve"> </w:t>
      </w:r>
      <w:r>
        <w:rPr>
          <w:spacing w:val="-2"/>
        </w:rPr>
        <w:t>w</w:t>
      </w:r>
      <w:r>
        <w:rPr>
          <w:spacing w:val="1"/>
        </w:rPr>
        <w:t>o</w:t>
      </w:r>
      <w:r>
        <w:t>rk</w:t>
      </w:r>
      <w:r>
        <w:rPr>
          <w:spacing w:val="27"/>
        </w:rPr>
        <w:t xml:space="preserve"> </w:t>
      </w:r>
      <w:r>
        <w:t>a</w:t>
      </w:r>
      <w:r>
        <w:rPr>
          <w:spacing w:val="-1"/>
        </w:rPr>
        <w:t>n</w:t>
      </w:r>
      <w:r>
        <w:t>d</w:t>
      </w:r>
      <w:r>
        <w:rPr>
          <w:spacing w:val="28"/>
        </w:rPr>
        <w:t xml:space="preserve"> </w:t>
      </w:r>
      <w:r>
        <w:rPr>
          <w:spacing w:val="-2"/>
        </w:rPr>
        <w:t>/</w:t>
      </w:r>
      <w:r>
        <w:rPr>
          <w:spacing w:val="1"/>
        </w:rPr>
        <w:t>o</w:t>
      </w:r>
      <w:r>
        <w:t>r</w:t>
      </w:r>
      <w:r>
        <w:rPr>
          <w:spacing w:val="26"/>
        </w:rPr>
        <w:t xml:space="preserve"> </w:t>
      </w:r>
      <w:r>
        <w:rPr>
          <w:spacing w:val="-2"/>
        </w:rPr>
        <w:t>w</w:t>
      </w:r>
      <w:r>
        <w:rPr>
          <w:spacing w:val="1"/>
        </w:rPr>
        <w:t>o</w:t>
      </w:r>
      <w:r>
        <w:t>rk</w:t>
      </w:r>
      <w:r>
        <w:rPr>
          <w:spacing w:val="27"/>
        </w:rPr>
        <w:t xml:space="preserve"> </w:t>
      </w:r>
      <w:r>
        <w:t>envi</w:t>
      </w:r>
      <w:r>
        <w:rPr>
          <w:spacing w:val="-3"/>
        </w:rPr>
        <w:t>r</w:t>
      </w:r>
      <w:r>
        <w:rPr>
          <w:spacing w:val="1"/>
        </w:rPr>
        <w:t>o</w:t>
      </w:r>
      <w:r>
        <w:rPr>
          <w:spacing w:val="-4"/>
        </w:rPr>
        <w:t>n</w:t>
      </w:r>
      <w:r>
        <w:t>ment</w:t>
      </w:r>
      <w:r>
        <w:rPr>
          <w:spacing w:val="27"/>
        </w:rPr>
        <w:t xml:space="preserve"> </w:t>
      </w:r>
      <w:r>
        <w:t>(e.</w:t>
      </w:r>
      <w:r>
        <w:rPr>
          <w:spacing w:val="-2"/>
        </w:rPr>
        <w:t>g</w:t>
      </w:r>
      <w:r>
        <w:t>.</w:t>
      </w:r>
      <w:r>
        <w:rPr>
          <w:spacing w:val="26"/>
        </w:rPr>
        <w:t xml:space="preserve"> </w:t>
      </w:r>
      <w:proofErr w:type="gramStart"/>
      <w:r>
        <w:t>clim</w:t>
      </w:r>
      <w:r>
        <w:rPr>
          <w:spacing w:val="-2"/>
        </w:rPr>
        <w:t>a</w:t>
      </w:r>
      <w:r>
        <w:t xml:space="preserve">tic </w:t>
      </w:r>
      <w:r>
        <w:rPr>
          <w:spacing w:val="-20"/>
        </w:rPr>
        <w:t xml:space="preserve"> </w:t>
      </w:r>
      <w:r>
        <w:t>ch</w:t>
      </w:r>
      <w:r>
        <w:rPr>
          <w:spacing w:val="-1"/>
        </w:rPr>
        <w:t>ang</w:t>
      </w:r>
      <w:r>
        <w:rPr>
          <w:spacing w:val="-2"/>
        </w:rPr>
        <w:t>e</w:t>
      </w:r>
      <w:r>
        <w:t>s</w:t>
      </w:r>
      <w:proofErr w:type="gramEnd"/>
      <w:r>
        <w:t>;</w:t>
      </w:r>
    </w:p>
    <w:p w14:paraId="16DC7F0A" w14:textId="77777777" w:rsidR="007C62E7" w:rsidRDefault="007C62E7" w:rsidP="007C62E7">
      <w:pPr>
        <w:pStyle w:val="BodyText"/>
        <w:spacing w:line="239" w:lineRule="auto"/>
        <w:ind w:left="113" w:right="114"/>
        <w:jc w:val="both"/>
      </w:pPr>
      <w:r>
        <w:t>amen</w:t>
      </w:r>
      <w:r>
        <w:rPr>
          <w:spacing w:val="-4"/>
        </w:rPr>
        <w:t>d</w:t>
      </w:r>
      <w:r>
        <w:t>ments to</w:t>
      </w:r>
      <w:r>
        <w:rPr>
          <w:spacing w:val="4"/>
        </w:rPr>
        <w:t xml:space="preserve"> </w:t>
      </w:r>
      <w:r>
        <w:rPr>
          <w:spacing w:val="-3"/>
        </w:rPr>
        <w:t>E</w:t>
      </w:r>
      <w:r>
        <w:t>s</w:t>
      </w:r>
      <w:r>
        <w:rPr>
          <w:spacing w:val="-2"/>
        </w:rPr>
        <w:t>k</w:t>
      </w:r>
      <w:r>
        <w:rPr>
          <w:spacing w:val="1"/>
        </w:rPr>
        <w:t>o</w:t>
      </w:r>
      <w:r>
        <w:t>m</w:t>
      </w:r>
      <w:r>
        <w:rPr>
          <w:spacing w:val="3"/>
        </w:rPr>
        <w:t xml:space="preserve"> </w:t>
      </w:r>
      <w:r>
        <w:t>r</w:t>
      </w:r>
      <w:r>
        <w:rPr>
          <w:spacing w:val="-1"/>
        </w:rPr>
        <w:t>u</w:t>
      </w:r>
      <w:r>
        <w:rPr>
          <w:spacing w:val="-3"/>
        </w:rPr>
        <w:t>l</w:t>
      </w:r>
      <w:r>
        <w:t>es</w:t>
      </w:r>
      <w:r>
        <w:rPr>
          <w:spacing w:val="3"/>
        </w:rPr>
        <w:t xml:space="preserve"> </w:t>
      </w:r>
      <w:r>
        <w:t>a</w:t>
      </w:r>
      <w:r>
        <w:rPr>
          <w:spacing w:val="-1"/>
        </w:rPr>
        <w:t>n</w:t>
      </w:r>
      <w:r>
        <w:t>d</w:t>
      </w:r>
      <w:r>
        <w:rPr>
          <w:spacing w:val="2"/>
        </w:rPr>
        <w:t xml:space="preserve"> </w:t>
      </w:r>
      <w:r>
        <w:t>/</w:t>
      </w:r>
      <w:r>
        <w:rPr>
          <w:spacing w:val="3"/>
        </w:rPr>
        <w:t xml:space="preserve"> </w:t>
      </w:r>
      <w:r>
        <w:rPr>
          <w:spacing w:val="-2"/>
        </w:rPr>
        <w:t>o</w:t>
      </w:r>
      <w:r>
        <w:t>r</w:t>
      </w:r>
      <w:r>
        <w:rPr>
          <w:spacing w:val="2"/>
        </w:rPr>
        <w:t xml:space="preserve"> </w:t>
      </w:r>
      <w:r>
        <w:t>le</w:t>
      </w:r>
      <w:r>
        <w:rPr>
          <w:spacing w:val="-1"/>
        </w:rPr>
        <w:t>g</w:t>
      </w:r>
      <w:r>
        <w:t>is</w:t>
      </w:r>
      <w:r>
        <w:rPr>
          <w:spacing w:val="-1"/>
        </w:rPr>
        <w:t>l</w:t>
      </w:r>
      <w:r>
        <w:t>at</w:t>
      </w:r>
      <w:r>
        <w:rPr>
          <w:spacing w:val="-3"/>
        </w:rPr>
        <w:t>i</w:t>
      </w:r>
      <w:r>
        <w:t>ve</w:t>
      </w:r>
      <w:r>
        <w:rPr>
          <w:spacing w:val="3"/>
        </w:rPr>
        <w:t xml:space="preserve"> </w:t>
      </w:r>
      <w:r>
        <w:rPr>
          <w:spacing w:val="-3"/>
        </w:rPr>
        <w:t>a</w:t>
      </w:r>
      <w:r>
        <w:t>m</w:t>
      </w:r>
      <w:r>
        <w:rPr>
          <w:spacing w:val="-2"/>
        </w:rPr>
        <w:t>e</w:t>
      </w:r>
      <w:r>
        <w:rPr>
          <w:spacing w:val="-1"/>
        </w:rPr>
        <w:t>nd</w:t>
      </w:r>
      <w:r>
        <w:t>ments),</w:t>
      </w:r>
      <w:r>
        <w:rPr>
          <w:spacing w:val="3"/>
        </w:rPr>
        <w:t xml:space="preserve"> </w:t>
      </w:r>
      <w:r>
        <w:rPr>
          <w:spacing w:val="-3"/>
        </w:rPr>
        <w:t>r</w:t>
      </w:r>
      <w:r>
        <w:t>e</w:t>
      </w:r>
      <w:r>
        <w:rPr>
          <w:spacing w:val="1"/>
        </w:rPr>
        <w:t>v</w:t>
      </w:r>
      <w:r>
        <w:rPr>
          <w:spacing w:val="-3"/>
        </w:rPr>
        <w:t>i</w:t>
      </w:r>
      <w:r>
        <w:t>ew</w:t>
      </w:r>
      <w:r>
        <w:rPr>
          <w:spacing w:val="3"/>
        </w:rPr>
        <w:t xml:space="preserve"> </w:t>
      </w:r>
      <w:r>
        <w:rPr>
          <w:spacing w:val="-3"/>
        </w:rPr>
        <w:t>(</w:t>
      </w:r>
      <w:r>
        <w:t>a</w:t>
      </w:r>
      <w:r>
        <w:rPr>
          <w:spacing w:val="-1"/>
        </w:rPr>
        <w:t>n</w:t>
      </w:r>
      <w:r>
        <w:t>d</w:t>
      </w:r>
      <w:r>
        <w:rPr>
          <w:spacing w:val="2"/>
        </w:rPr>
        <w:t xml:space="preserve"> </w:t>
      </w:r>
      <w:r>
        <w:t>re</w:t>
      </w:r>
      <w:r>
        <w:rPr>
          <w:spacing w:val="1"/>
        </w:rPr>
        <w:t>v</w:t>
      </w:r>
      <w:r>
        <w:rPr>
          <w:spacing w:val="-3"/>
        </w:rPr>
        <w:t>i</w:t>
      </w:r>
      <w:r>
        <w:t>se</w:t>
      </w:r>
      <w:r>
        <w:rPr>
          <w:spacing w:val="3"/>
        </w:rPr>
        <w:t xml:space="preserve"> </w:t>
      </w:r>
      <w:r>
        <w:t>if</w:t>
      </w:r>
      <w:r>
        <w:rPr>
          <w:spacing w:val="2"/>
        </w:rPr>
        <w:t xml:space="preserve"> </w:t>
      </w:r>
      <w:r>
        <w:rPr>
          <w:spacing w:val="-1"/>
        </w:rPr>
        <w:t>n</w:t>
      </w:r>
      <w:r>
        <w:t>ec</w:t>
      </w:r>
      <w:r>
        <w:rPr>
          <w:spacing w:val="1"/>
        </w:rPr>
        <w:t>e</w:t>
      </w:r>
      <w:r>
        <w:rPr>
          <w:spacing w:val="-3"/>
        </w:rPr>
        <w:t>s</w:t>
      </w:r>
      <w:r>
        <w:t>sary) t</w:t>
      </w:r>
      <w:r>
        <w:rPr>
          <w:spacing w:val="-1"/>
        </w:rPr>
        <w:t>h</w:t>
      </w:r>
      <w:r>
        <w:t>e</w:t>
      </w:r>
      <w:r>
        <w:rPr>
          <w:spacing w:val="3"/>
        </w:rPr>
        <w:t xml:space="preserve"> </w:t>
      </w:r>
      <w:r>
        <w:t>aff</w:t>
      </w:r>
      <w:r>
        <w:rPr>
          <w:spacing w:val="-3"/>
        </w:rPr>
        <w:t>e</w:t>
      </w:r>
      <w:r>
        <w:t>ct</w:t>
      </w:r>
      <w:r>
        <w:rPr>
          <w:spacing w:val="-2"/>
        </w:rPr>
        <w:t>e</w:t>
      </w:r>
      <w:r>
        <w:t>d sect</w:t>
      </w:r>
      <w:r>
        <w:rPr>
          <w:spacing w:val="-3"/>
        </w:rPr>
        <w:t>i</w:t>
      </w:r>
      <w:r>
        <w:rPr>
          <w:spacing w:val="1"/>
        </w:rPr>
        <w:t>o</w:t>
      </w:r>
      <w:r>
        <w:rPr>
          <w:spacing w:val="-1"/>
        </w:rPr>
        <w:t>n</w:t>
      </w:r>
      <w:r>
        <w:t>s</w:t>
      </w:r>
      <w:r>
        <w:rPr>
          <w:spacing w:val="14"/>
        </w:rPr>
        <w:t xml:space="preserve"> </w:t>
      </w:r>
      <w:r>
        <w:rPr>
          <w:spacing w:val="1"/>
        </w:rPr>
        <w:t>o</w:t>
      </w:r>
      <w:r>
        <w:t>f</w:t>
      </w:r>
      <w:r>
        <w:rPr>
          <w:spacing w:val="12"/>
        </w:rPr>
        <w:t xml:space="preserve"> </w:t>
      </w:r>
      <w:r>
        <w:t>the</w:t>
      </w:r>
      <w:r>
        <w:rPr>
          <w:spacing w:val="15"/>
        </w:rPr>
        <w:t xml:space="preserve"> </w:t>
      </w:r>
      <w:r>
        <w:t>S</w:t>
      </w:r>
      <w:r>
        <w:rPr>
          <w:spacing w:val="-2"/>
        </w:rPr>
        <w:t>H</w:t>
      </w:r>
      <w:r>
        <w:t>E</w:t>
      </w:r>
      <w:r>
        <w:rPr>
          <w:spacing w:val="15"/>
        </w:rPr>
        <w:t xml:space="preserve"> </w:t>
      </w:r>
      <w:r>
        <w:t>sp</w:t>
      </w:r>
      <w:r>
        <w:rPr>
          <w:spacing w:val="-3"/>
        </w:rPr>
        <w:t>e</w:t>
      </w:r>
      <w:r>
        <w:t>cif</w:t>
      </w:r>
      <w:r>
        <w:rPr>
          <w:spacing w:val="-1"/>
        </w:rPr>
        <w:t>i</w:t>
      </w:r>
      <w:r>
        <w:t>cati</w:t>
      </w:r>
      <w:r>
        <w:rPr>
          <w:spacing w:val="1"/>
        </w:rPr>
        <w:t>o</w:t>
      </w:r>
      <w:r>
        <w:t>n</w:t>
      </w:r>
      <w:r>
        <w:rPr>
          <w:spacing w:val="14"/>
        </w:rPr>
        <w:t xml:space="preserve"> </w:t>
      </w:r>
      <w:r>
        <w:t>a</w:t>
      </w:r>
      <w:r>
        <w:rPr>
          <w:spacing w:val="-1"/>
        </w:rPr>
        <w:t>n</w:t>
      </w:r>
      <w:r>
        <w:t>d</w:t>
      </w:r>
      <w:r>
        <w:rPr>
          <w:spacing w:val="14"/>
        </w:rPr>
        <w:t xml:space="preserve"> </w:t>
      </w:r>
      <w:r>
        <w:rPr>
          <w:spacing w:val="-1"/>
        </w:rPr>
        <w:t>b</w:t>
      </w:r>
      <w:r>
        <w:t>aseli</w:t>
      </w:r>
      <w:r>
        <w:rPr>
          <w:spacing w:val="-1"/>
        </w:rPr>
        <w:t>n</w:t>
      </w:r>
      <w:r>
        <w:t>e</w:t>
      </w:r>
      <w:r>
        <w:rPr>
          <w:spacing w:val="13"/>
        </w:rPr>
        <w:t xml:space="preserve"> </w:t>
      </w:r>
      <w:r>
        <w:t>sit</w:t>
      </w:r>
      <w:r>
        <w:rPr>
          <w:spacing w:val="3"/>
        </w:rPr>
        <w:t>e</w:t>
      </w:r>
      <w:r>
        <w:rPr>
          <w:spacing w:val="-1"/>
        </w:rPr>
        <w:t>-</w:t>
      </w:r>
      <w:r>
        <w:t>a</w:t>
      </w:r>
      <w:r>
        <w:rPr>
          <w:spacing w:val="-4"/>
        </w:rPr>
        <w:t>n</w:t>
      </w:r>
      <w:r>
        <w:t>d</w:t>
      </w:r>
      <w:r>
        <w:rPr>
          <w:spacing w:val="14"/>
        </w:rPr>
        <w:t xml:space="preserve"> </w:t>
      </w:r>
      <w:r>
        <w:rPr>
          <w:spacing w:val="-1"/>
        </w:rPr>
        <w:t>p</w:t>
      </w:r>
      <w:r>
        <w:t>roject</w:t>
      </w:r>
      <w:r>
        <w:rPr>
          <w:spacing w:val="16"/>
        </w:rPr>
        <w:t xml:space="preserve"> </w:t>
      </w:r>
      <w:r>
        <w:rPr>
          <w:spacing w:val="-1"/>
        </w:rPr>
        <w:t>-</w:t>
      </w:r>
      <w:r>
        <w:t>s</w:t>
      </w:r>
      <w:r>
        <w:rPr>
          <w:spacing w:val="-4"/>
        </w:rPr>
        <w:t>p</w:t>
      </w:r>
      <w:r>
        <w:t>ecific</w:t>
      </w:r>
      <w:r>
        <w:rPr>
          <w:spacing w:val="15"/>
        </w:rPr>
        <w:t xml:space="preserve"> </w:t>
      </w:r>
      <w:r>
        <w:t>ri</w:t>
      </w:r>
      <w:r>
        <w:rPr>
          <w:spacing w:val="-2"/>
        </w:rPr>
        <w:t>s</w:t>
      </w:r>
      <w:r>
        <w:t>k</w:t>
      </w:r>
      <w:r>
        <w:rPr>
          <w:spacing w:val="15"/>
        </w:rPr>
        <w:t xml:space="preserve"> </w:t>
      </w:r>
      <w:r>
        <w:t>ass</w:t>
      </w:r>
      <w:r>
        <w:rPr>
          <w:spacing w:val="-2"/>
        </w:rPr>
        <w:t>e</w:t>
      </w:r>
      <w:r>
        <w:t>ss</w:t>
      </w:r>
      <w:r>
        <w:rPr>
          <w:spacing w:val="1"/>
        </w:rPr>
        <w:t>m</w:t>
      </w:r>
      <w:r>
        <w:t>e</w:t>
      </w:r>
      <w:r>
        <w:rPr>
          <w:spacing w:val="-3"/>
        </w:rPr>
        <w:t>n</w:t>
      </w:r>
      <w:r>
        <w:t>t</w:t>
      </w:r>
      <w:r>
        <w:rPr>
          <w:spacing w:val="44"/>
        </w:rPr>
        <w:t xml:space="preserve"> </w:t>
      </w:r>
      <w:r>
        <w:t>a</w:t>
      </w:r>
      <w:r>
        <w:rPr>
          <w:spacing w:val="-1"/>
        </w:rPr>
        <w:t>n</w:t>
      </w:r>
      <w:r>
        <w:t>d</w:t>
      </w:r>
      <w:r>
        <w:rPr>
          <w:spacing w:val="14"/>
        </w:rPr>
        <w:t xml:space="preserve"> </w:t>
      </w:r>
      <w:r>
        <w:rPr>
          <w:spacing w:val="-1"/>
        </w:rPr>
        <w:t>p</w:t>
      </w:r>
      <w:r>
        <w:t>r</w:t>
      </w:r>
      <w:r>
        <w:rPr>
          <w:spacing w:val="-2"/>
        </w:rPr>
        <w:t>o</w:t>
      </w:r>
      <w:r>
        <w:t>vi</w:t>
      </w:r>
      <w:r>
        <w:rPr>
          <w:spacing w:val="-2"/>
        </w:rPr>
        <w:t>d</w:t>
      </w:r>
      <w:r>
        <w:t>e</w:t>
      </w:r>
      <w:r>
        <w:rPr>
          <w:spacing w:val="15"/>
        </w:rPr>
        <w:t xml:space="preserve"> </w:t>
      </w:r>
      <w:r>
        <w:t>it</w:t>
      </w:r>
      <w:r>
        <w:rPr>
          <w:spacing w:val="12"/>
        </w:rPr>
        <w:t xml:space="preserve"> </w:t>
      </w:r>
      <w:r>
        <w:rPr>
          <w:spacing w:val="-2"/>
        </w:rPr>
        <w:t>t</w:t>
      </w:r>
      <w:r>
        <w:t>o the</w:t>
      </w:r>
      <w:r>
        <w:rPr>
          <w:spacing w:val="15"/>
        </w:rPr>
        <w:t xml:space="preserve"> </w:t>
      </w:r>
      <w:r>
        <w:rPr>
          <w:spacing w:val="-2"/>
        </w:rPr>
        <w:t>P</w:t>
      </w:r>
      <w:r>
        <w:t>ri</w:t>
      </w:r>
      <w:r>
        <w:rPr>
          <w:spacing w:val="-2"/>
        </w:rPr>
        <w:t>n</w:t>
      </w:r>
      <w:r>
        <w:t>ci</w:t>
      </w:r>
      <w:r>
        <w:rPr>
          <w:spacing w:val="-1"/>
        </w:rPr>
        <w:t>p</w:t>
      </w:r>
      <w:r>
        <w:t>al</w:t>
      </w:r>
      <w:r>
        <w:rPr>
          <w:spacing w:val="14"/>
        </w:rPr>
        <w:t xml:space="preserve"> </w:t>
      </w:r>
      <w:r>
        <w:rPr>
          <w:spacing w:val="-3"/>
        </w:rPr>
        <w:t>C</w:t>
      </w:r>
      <w:r>
        <w:rPr>
          <w:spacing w:val="1"/>
        </w:rPr>
        <w:t>o</w:t>
      </w:r>
      <w:r>
        <w:rPr>
          <w:spacing w:val="-1"/>
        </w:rPr>
        <w:t>n</w:t>
      </w:r>
      <w:r>
        <w:t>trac</w:t>
      </w:r>
      <w:r>
        <w:rPr>
          <w:spacing w:val="-2"/>
        </w:rPr>
        <w:t>t</w:t>
      </w:r>
      <w:r>
        <w:rPr>
          <w:spacing w:val="1"/>
        </w:rPr>
        <w:t>o</w:t>
      </w:r>
      <w:r>
        <w:t>r.</w:t>
      </w:r>
      <w:r>
        <w:rPr>
          <w:spacing w:val="25"/>
        </w:rPr>
        <w:t xml:space="preserve"> </w:t>
      </w:r>
      <w:r>
        <w:rPr>
          <w:spacing w:val="-3"/>
        </w:rPr>
        <w:t>T</w:t>
      </w:r>
      <w:r>
        <w:rPr>
          <w:spacing w:val="-1"/>
        </w:rPr>
        <w:t>h</w:t>
      </w:r>
      <w:r>
        <w:t>e</w:t>
      </w:r>
      <w:r>
        <w:rPr>
          <w:spacing w:val="15"/>
        </w:rPr>
        <w:t xml:space="preserve"> </w:t>
      </w:r>
      <w:r>
        <w:t>Pri</w:t>
      </w:r>
      <w:r>
        <w:rPr>
          <w:spacing w:val="-2"/>
        </w:rPr>
        <w:t>n</w:t>
      </w:r>
      <w:r>
        <w:t>ci</w:t>
      </w:r>
      <w:r>
        <w:rPr>
          <w:spacing w:val="-1"/>
        </w:rPr>
        <w:t>p</w:t>
      </w:r>
      <w:r>
        <w:t>al</w:t>
      </w:r>
      <w:r>
        <w:rPr>
          <w:spacing w:val="12"/>
        </w:rPr>
        <w:t xml:space="preserve"> </w:t>
      </w:r>
      <w:r>
        <w:t>Co</w:t>
      </w:r>
      <w:r>
        <w:rPr>
          <w:spacing w:val="-1"/>
        </w:rPr>
        <w:t>n</w:t>
      </w:r>
      <w:r>
        <w:t>tr</w:t>
      </w:r>
      <w:r>
        <w:rPr>
          <w:spacing w:val="-3"/>
        </w:rPr>
        <w:t>a</w:t>
      </w:r>
      <w:r>
        <w:t>c</w:t>
      </w:r>
      <w:r>
        <w:rPr>
          <w:spacing w:val="-2"/>
        </w:rPr>
        <w:t>t</w:t>
      </w:r>
      <w:r>
        <w:rPr>
          <w:spacing w:val="1"/>
        </w:rPr>
        <w:t>o</w:t>
      </w:r>
      <w:r>
        <w:t>r</w:t>
      </w:r>
      <w:r>
        <w:rPr>
          <w:spacing w:val="14"/>
        </w:rPr>
        <w:t xml:space="preserve"> </w:t>
      </w:r>
      <w:r>
        <w:t>s</w:t>
      </w:r>
      <w:r>
        <w:rPr>
          <w:spacing w:val="-4"/>
        </w:rPr>
        <w:t>h</w:t>
      </w:r>
      <w:r>
        <w:t>all</w:t>
      </w:r>
      <w:r>
        <w:rPr>
          <w:spacing w:val="14"/>
        </w:rPr>
        <w:t xml:space="preserve"> </w:t>
      </w:r>
      <w:r>
        <w:t>then</w:t>
      </w:r>
      <w:r>
        <w:rPr>
          <w:spacing w:val="14"/>
        </w:rPr>
        <w:t xml:space="preserve"> </w:t>
      </w:r>
      <w:r>
        <w:t>r</w:t>
      </w:r>
      <w:r>
        <w:rPr>
          <w:spacing w:val="-3"/>
        </w:rPr>
        <w:t>e</w:t>
      </w:r>
      <w:r>
        <w:t>vi</w:t>
      </w:r>
      <w:r>
        <w:rPr>
          <w:spacing w:val="-3"/>
        </w:rPr>
        <w:t>e</w:t>
      </w:r>
      <w:r>
        <w:t>w</w:t>
      </w:r>
      <w:r>
        <w:rPr>
          <w:spacing w:val="15"/>
        </w:rPr>
        <w:t xml:space="preserve"> </w:t>
      </w:r>
      <w:r>
        <w:rPr>
          <w:spacing w:val="-3"/>
        </w:rPr>
        <w:t>(</w:t>
      </w:r>
      <w:r>
        <w:t>a</w:t>
      </w:r>
      <w:r>
        <w:rPr>
          <w:spacing w:val="-1"/>
        </w:rPr>
        <w:t>n</w:t>
      </w:r>
      <w:r>
        <w:t>d</w:t>
      </w:r>
      <w:r>
        <w:rPr>
          <w:spacing w:val="14"/>
        </w:rPr>
        <w:t xml:space="preserve"> </w:t>
      </w:r>
      <w:r>
        <w:t>r</w:t>
      </w:r>
      <w:r>
        <w:rPr>
          <w:spacing w:val="-3"/>
        </w:rPr>
        <w:t>e</w:t>
      </w:r>
      <w:r>
        <w:t>vise</w:t>
      </w:r>
      <w:r>
        <w:rPr>
          <w:spacing w:val="12"/>
        </w:rPr>
        <w:t xml:space="preserve"> </w:t>
      </w:r>
      <w:r>
        <w:t>if</w:t>
      </w:r>
      <w:r>
        <w:rPr>
          <w:spacing w:val="14"/>
        </w:rPr>
        <w:t xml:space="preserve"> </w:t>
      </w:r>
      <w:r>
        <w:rPr>
          <w:spacing w:val="-1"/>
        </w:rPr>
        <w:t>n</w:t>
      </w:r>
      <w:r>
        <w:t>e</w:t>
      </w:r>
      <w:r>
        <w:rPr>
          <w:spacing w:val="-2"/>
        </w:rPr>
        <w:t>c</w:t>
      </w:r>
      <w:r>
        <w:t>essar</w:t>
      </w:r>
      <w:r>
        <w:rPr>
          <w:spacing w:val="-2"/>
        </w:rPr>
        <w:t>y</w:t>
      </w:r>
      <w:r>
        <w:t>)</w:t>
      </w:r>
      <w:r>
        <w:rPr>
          <w:spacing w:val="15"/>
        </w:rPr>
        <w:t xml:space="preserve"> </w:t>
      </w:r>
      <w:r>
        <w:t>the</w:t>
      </w:r>
      <w:r>
        <w:rPr>
          <w:spacing w:val="12"/>
        </w:rPr>
        <w:t xml:space="preserve"> </w:t>
      </w:r>
      <w:r>
        <w:t>S</w:t>
      </w:r>
      <w:r>
        <w:rPr>
          <w:spacing w:val="-2"/>
        </w:rPr>
        <w:t>H</w:t>
      </w:r>
      <w:r>
        <w:t>E</w:t>
      </w:r>
      <w:r>
        <w:rPr>
          <w:spacing w:val="15"/>
        </w:rPr>
        <w:t xml:space="preserve"> </w:t>
      </w:r>
      <w:proofErr w:type="gramStart"/>
      <w:r>
        <w:rPr>
          <w:spacing w:val="-1"/>
        </w:rPr>
        <w:t>p</w:t>
      </w:r>
      <w:r>
        <w:t>lan</w:t>
      </w:r>
      <w:proofErr w:type="gramEnd"/>
      <w:r>
        <w:t xml:space="preserve"> a</w:t>
      </w:r>
      <w:r>
        <w:rPr>
          <w:spacing w:val="-1"/>
        </w:rPr>
        <w:t>n</w:t>
      </w:r>
      <w:r>
        <w:t>d</w:t>
      </w:r>
      <w:r>
        <w:rPr>
          <w:spacing w:val="9"/>
        </w:rPr>
        <w:t xml:space="preserve"> </w:t>
      </w:r>
      <w:r>
        <w:t>the</w:t>
      </w:r>
      <w:r>
        <w:rPr>
          <w:spacing w:val="10"/>
        </w:rPr>
        <w:t xml:space="preserve"> </w:t>
      </w:r>
      <w:r>
        <w:t>acti</w:t>
      </w:r>
      <w:r>
        <w:rPr>
          <w:spacing w:val="1"/>
        </w:rPr>
        <w:t>v</w:t>
      </w:r>
      <w:r>
        <w:t>it</w:t>
      </w:r>
      <w:r>
        <w:rPr>
          <w:spacing w:val="1"/>
        </w:rPr>
        <w:t>y</w:t>
      </w:r>
      <w:r>
        <w:rPr>
          <w:spacing w:val="-1"/>
        </w:rPr>
        <w:t>-b</w:t>
      </w:r>
      <w:r>
        <w:t>a</w:t>
      </w:r>
      <w:r>
        <w:rPr>
          <w:spacing w:val="-3"/>
        </w:rPr>
        <w:t>s</w:t>
      </w:r>
      <w:r>
        <w:t>ed</w:t>
      </w:r>
      <w:r>
        <w:rPr>
          <w:spacing w:val="9"/>
        </w:rPr>
        <w:t xml:space="preserve"> </w:t>
      </w:r>
      <w:r>
        <w:t>risk</w:t>
      </w:r>
      <w:r>
        <w:rPr>
          <w:spacing w:val="10"/>
        </w:rPr>
        <w:t xml:space="preserve"> </w:t>
      </w:r>
      <w:r>
        <w:t>asses</w:t>
      </w:r>
      <w:r>
        <w:rPr>
          <w:spacing w:val="-2"/>
        </w:rPr>
        <w:t>s</w:t>
      </w:r>
      <w:r>
        <w:t>ments.</w:t>
      </w:r>
      <w:r>
        <w:rPr>
          <w:spacing w:val="19"/>
        </w:rPr>
        <w:t xml:space="preserve"> </w:t>
      </w:r>
      <w:r>
        <w:t>The</w:t>
      </w:r>
      <w:r>
        <w:rPr>
          <w:spacing w:val="10"/>
        </w:rPr>
        <w:t xml:space="preserve"> </w:t>
      </w:r>
      <w:r>
        <w:t>P</w:t>
      </w:r>
      <w:r>
        <w:rPr>
          <w:spacing w:val="-3"/>
        </w:rPr>
        <w:t>r</w:t>
      </w:r>
      <w:r>
        <w:rPr>
          <w:spacing w:val="1"/>
        </w:rPr>
        <w:t>o</w:t>
      </w:r>
      <w:r>
        <w:t>j</w:t>
      </w:r>
      <w:r>
        <w:rPr>
          <w:spacing w:val="-2"/>
        </w:rPr>
        <w:t>e</w:t>
      </w:r>
      <w:r>
        <w:t>ct</w:t>
      </w:r>
      <w:r>
        <w:rPr>
          <w:spacing w:val="8"/>
        </w:rPr>
        <w:t xml:space="preserve"> </w:t>
      </w:r>
      <w:r>
        <w:t>Ma</w:t>
      </w:r>
      <w:r>
        <w:rPr>
          <w:spacing w:val="-1"/>
        </w:rPr>
        <w:t>n</w:t>
      </w:r>
      <w:r>
        <w:t>a</w:t>
      </w:r>
      <w:r>
        <w:rPr>
          <w:spacing w:val="-1"/>
        </w:rPr>
        <w:t>g</w:t>
      </w:r>
      <w:r>
        <w:t>er</w:t>
      </w:r>
      <w:r>
        <w:rPr>
          <w:spacing w:val="10"/>
        </w:rPr>
        <w:t xml:space="preserve"> </w:t>
      </w:r>
      <w:r>
        <w:t>m</w:t>
      </w:r>
      <w:r>
        <w:rPr>
          <w:spacing w:val="-1"/>
        </w:rPr>
        <w:t>u</w:t>
      </w:r>
      <w:r>
        <w:rPr>
          <w:spacing w:val="-3"/>
        </w:rPr>
        <w:t>s</w:t>
      </w:r>
      <w:r>
        <w:t>t</w:t>
      </w:r>
      <w:r>
        <w:rPr>
          <w:spacing w:val="10"/>
        </w:rPr>
        <w:t xml:space="preserve"> </w:t>
      </w:r>
      <w:r>
        <w:t>then</w:t>
      </w:r>
      <w:r>
        <w:rPr>
          <w:spacing w:val="9"/>
        </w:rPr>
        <w:t xml:space="preserve"> </w:t>
      </w:r>
      <w:r>
        <w:t>ens</w:t>
      </w:r>
      <w:r>
        <w:rPr>
          <w:spacing w:val="-1"/>
        </w:rPr>
        <w:t>u</w:t>
      </w:r>
      <w:r>
        <w:t>re</w:t>
      </w:r>
      <w:r>
        <w:rPr>
          <w:spacing w:val="10"/>
        </w:rPr>
        <w:t xml:space="preserve"> </w:t>
      </w:r>
      <w:r>
        <w:t>that</w:t>
      </w:r>
      <w:r>
        <w:rPr>
          <w:spacing w:val="10"/>
        </w:rPr>
        <w:t xml:space="preserve"> </w:t>
      </w:r>
      <w:r>
        <w:t>the</w:t>
      </w:r>
      <w:r>
        <w:rPr>
          <w:spacing w:val="10"/>
        </w:rPr>
        <w:t xml:space="preserve"> </w:t>
      </w:r>
      <w:r>
        <w:rPr>
          <w:spacing w:val="-1"/>
        </w:rPr>
        <w:t>p</w:t>
      </w:r>
      <w:r>
        <w:t>rovis</w:t>
      </w:r>
      <w:r>
        <w:rPr>
          <w:spacing w:val="-3"/>
        </w:rPr>
        <w:t>i</w:t>
      </w:r>
      <w:r>
        <w:rPr>
          <w:spacing w:val="1"/>
        </w:rPr>
        <w:t>o</w:t>
      </w:r>
      <w:r>
        <w:rPr>
          <w:spacing w:val="-1"/>
        </w:rPr>
        <w:t>n</w:t>
      </w:r>
      <w:r>
        <w:t>s</w:t>
      </w:r>
      <w:r>
        <w:rPr>
          <w:spacing w:val="10"/>
        </w:rPr>
        <w:t xml:space="preserve"> </w:t>
      </w:r>
      <w:r>
        <w:t>in</w:t>
      </w:r>
      <w:r>
        <w:rPr>
          <w:spacing w:val="9"/>
        </w:rPr>
        <w:t xml:space="preserve"> </w:t>
      </w:r>
      <w:r>
        <w:t>the S</w:t>
      </w:r>
      <w:r>
        <w:rPr>
          <w:spacing w:val="-2"/>
        </w:rPr>
        <w:t>H</w:t>
      </w:r>
      <w:r>
        <w:t>E</w:t>
      </w:r>
      <w:r>
        <w:rPr>
          <w:spacing w:val="35"/>
        </w:rPr>
        <w:t xml:space="preserve"> </w:t>
      </w:r>
      <w:r>
        <w:rPr>
          <w:spacing w:val="-1"/>
        </w:rPr>
        <w:t>p</w:t>
      </w:r>
      <w:r>
        <w:t>lan</w:t>
      </w:r>
      <w:r>
        <w:rPr>
          <w:spacing w:val="35"/>
        </w:rPr>
        <w:t xml:space="preserve"> </w:t>
      </w:r>
      <w:r>
        <w:t>are</w:t>
      </w:r>
      <w:r>
        <w:rPr>
          <w:spacing w:val="36"/>
        </w:rPr>
        <w:t xml:space="preserve"> </w:t>
      </w:r>
      <w:r>
        <w:t>a</w:t>
      </w:r>
      <w:r>
        <w:rPr>
          <w:spacing w:val="-1"/>
        </w:rPr>
        <w:t>d</w:t>
      </w:r>
      <w:r>
        <w:t>eq</w:t>
      </w:r>
      <w:r>
        <w:rPr>
          <w:spacing w:val="-2"/>
        </w:rPr>
        <w:t>u</w:t>
      </w:r>
      <w:r>
        <w:t>ate</w:t>
      </w:r>
      <w:r>
        <w:rPr>
          <w:spacing w:val="36"/>
        </w:rPr>
        <w:t xml:space="preserve"> </w:t>
      </w:r>
      <w:r>
        <w:t>a</w:t>
      </w:r>
      <w:r>
        <w:rPr>
          <w:spacing w:val="-4"/>
        </w:rPr>
        <w:t>n</w:t>
      </w:r>
      <w:r>
        <w:t>d</w:t>
      </w:r>
      <w:r>
        <w:rPr>
          <w:spacing w:val="35"/>
        </w:rPr>
        <w:t xml:space="preserve"> </w:t>
      </w:r>
      <w:r>
        <w:t>thereaf</w:t>
      </w:r>
      <w:r>
        <w:rPr>
          <w:spacing w:val="-2"/>
        </w:rPr>
        <w:t>t</w:t>
      </w:r>
      <w:r>
        <w:t>er</w:t>
      </w:r>
      <w:r>
        <w:rPr>
          <w:spacing w:val="37"/>
        </w:rPr>
        <w:t xml:space="preserve"> </w:t>
      </w:r>
      <w:r>
        <w:t>a</w:t>
      </w:r>
      <w:r>
        <w:rPr>
          <w:spacing w:val="-1"/>
        </w:rPr>
        <w:t>pp</w:t>
      </w:r>
      <w:r>
        <w:t>r</w:t>
      </w:r>
      <w:r>
        <w:rPr>
          <w:spacing w:val="-2"/>
        </w:rPr>
        <w:t>o</w:t>
      </w:r>
      <w:r>
        <w:t>ve</w:t>
      </w:r>
      <w:r>
        <w:rPr>
          <w:spacing w:val="37"/>
        </w:rPr>
        <w:t xml:space="preserve"> </w:t>
      </w:r>
      <w:r>
        <w:t>a</w:t>
      </w:r>
      <w:r>
        <w:rPr>
          <w:spacing w:val="-1"/>
        </w:rPr>
        <w:t>n</w:t>
      </w:r>
      <w:r>
        <w:t>d</w:t>
      </w:r>
      <w:r>
        <w:rPr>
          <w:spacing w:val="32"/>
        </w:rPr>
        <w:t xml:space="preserve"> </w:t>
      </w:r>
      <w:r>
        <w:t>si</w:t>
      </w:r>
      <w:r>
        <w:rPr>
          <w:spacing w:val="-1"/>
        </w:rPr>
        <w:t>g</w:t>
      </w:r>
      <w:r>
        <w:t>n</w:t>
      </w:r>
      <w:r>
        <w:rPr>
          <w:spacing w:val="35"/>
        </w:rPr>
        <w:t xml:space="preserve"> </w:t>
      </w:r>
      <w:r>
        <w:rPr>
          <w:spacing w:val="1"/>
        </w:rPr>
        <w:t>o</w:t>
      </w:r>
      <w:r>
        <w:t>ff</w:t>
      </w:r>
      <w:r>
        <w:rPr>
          <w:spacing w:val="36"/>
        </w:rPr>
        <w:t xml:space="preserve"> </w:t>
      </w:r>
      <w:r>
        <w:t>the</w:t>
      </w:r>
      <w:r>
        <w:rPr>
          <w:spacing w:val="35"/>
        </w:rPr>
        <w:t xml:space="preserve"> </w:t>
      </w:r>
      <w:r>
        <w:rPr>
          <w:spacing w:val="-1"/>
        </w:rPr>
        <w:t>p</w:t>
      </w:r>
      <w:r>
        <w:t>la</w:t>
      </w:r>
      <w:r>
        <w:rPr>
          <w:spacing w:val="-2"/>
        </w:rPr>
        <w:t>n</w:t>
      </w:r>
      <w:r>
        <w:t>,</w:t>
      </w:r>
      <w:r>
        <w:rPr>
          <w:spacing w:val="36"/>
        </w:rPr>
        <w:t xml:space="preserve"> </w:t>
      </w:r>
      <w:r>
        <w:rPr>
          <w:spacing w:val="-1"/>
        </w:rPr>
        <w:t>p</w:t>
      </w:r>
      <w:r>
        <w:t>r</w:t>
      </w:r>
      <w:r>
        <w:rPr>
          <w:spacing w:val="-3"/>
        </w:rPr>
        <w:t>i</w:t>
      </w:r>
      <w:r>
        <w:rPr>
          <w:spacing w:val="1"/>
        </w:rPr>
        <w:t>o</w:t>
      </w:r>
      <w:r>
        <w:t>r</w:t>
      </w:r>
      <w:r>
        <w:rPr>
          <w:spacing w:val="36"/>
        </w:rPr>
        <w:t xml:space="preserve"> </w:t>
      </w:r>
      <w:r>
        <w:rPr>
          <w:spacing w:val="-2"/>
        </w:rPr>
        <w:t>t</w:t>
      </w:r>
      <w:r>
        <w:t>o</w:t>
      </w:r>
      <w:r>
        <w:rPr>
          <w:spacing w:val="35"/>
        </w:rPr>
        <w:t xml:space="preserve"> </w:t>
      </w:r>
      <w:r>
        <w:t>rec</w:t>
      </w:r>
      <w:r>
        <w:rPr>
          <w:spacing w:val="-1"/>
        </w:rPr>
        <w:t>o</w:t>
      </w:r>
      <w:r>
        <w:rPr>
          <w:spacing w:val="-2"/>
        </w:rPr>
        <w:t>m</w:t>
      </w:r>
      <w:r>
        <w:t>menci</w:t>
      </w:r>
      <w:r>
        <w:rPr>
          <w:spacing w:val="-2"/>
        </w:rPr>
        <w:t>n</w:t>
      </w:r>
      <w:r>
        <w:t>g</w:t>
      </w:r>
      <w:r>
        <w:rPr>
          <w:spacing w:val="34"/>
        </w:rPr>
        <w:t xml:space="preserve"> </w:t>
      </w:r>
      <w:r>
        <w:t>t</w:t>
      </w:r>
      <w:r>
        <w:rPr>
          <w:spacing w:val="-3"/>
        </w:rPr>
        <w:t>h</w:t>
      </w:r>
      <w:r>
        <w:t>e</w:t>
      </w:r>
      <w:r>
        <w:rPr>
          <w:spacing w:val="37"/>
        </w:rPr>
        <w:t xml:space="preserve"> </w:t>
      </w:r>
      <w:r>
        <w:rPr>
          <w:spacing w:val="-2"/>
        </w:rPr>
        <w:t>w</w:t>
      </w:r>
      <w:r>
        <w:rPr>
          <w:spacing w:val="1"/>
        </w:rPr>
        <w:t>o</w:t>
      </w:r>
      <w:r>
        <w:t>rk affect</w:t>
      </w:r>
      <w:r>
        <w:rPr>
          <w:spacing w:val="1"/>
        </w:rPr>
        <w:t>e</w:t>
      </w:r>
      <w:r>
        <w:t>d</w:t>
      </w:r>
      <w:r>
        <w:rPr>
          <w:spacing w:val="-3"/>
        </w:rPr>
        <w:t xml:space="preserve"> </w:t>
      </w:r>
      <w:r>
        <w:t>by</w:t>
      </w:r>
      <w:r>
        <w:rPr>
          <w:spacing w:val="1"/>
        </w:rPr>
        <w:t xml:space="preserve"> </w:t>
      </w:r>
      <w:r>
        <w:t>t</w:t>
      </w:r>
      <w:r>
        <w:rPr>
          <w:spacing w:val="-3"/>
        </w:rPr>
        <w:t>h</w:t>
      </w:r>
      <w:r>
        <w:t>e ch</w:t>
      </w:r>
      <w:r>
        <w:rPr>
          <w:spacing w:val="-1"/>
        </w:rPr>
        <w:t>ang</w:t>
      </w:r>
      <w:r>
        <w:t xml:space="preserve">ed </w:t>
      </w:r>
      <w:r>
        <w:rPr>
          <w:spacing w:val="-3"/>
        </w:rPr>
        <w:t>sc</w:t>
      </w:r>
      <w:r>
        <w:rPr>
          <w:spacing w:val="1"/>
        </w:rPr>
        <w:t>o</w:t>
      </w:r>
      <w:r>
        <w:rPr>
          <w:spacing w:val="-1"/>
        </w:rPr>
        <w:t>p</w:t>
      </w:r>
      <w:r>
        <w:t>e.</w:t>
      </w:r>
    </w:p>
    <w:p w14:paraId="24026612" w14:textId="77777777" w:rsidR="007C62E7" w:rsidRDefault="007C62E7" w:rsidP="005B3361">
      <w:pPr>
        <w:pStyle w:val="BodyText"/>
        <w:numPr>
          <w:ilvl w:val="3"/>
          <w:numId w:val="6"/>
        </w:numPr>
        <w:tabs>
          <w:tab w:val="left" w:pos="930"/>
        </w:tabs>
        <w:ind w:left="113" w:right="116" w:firstLine="0"/>
        <w:jc w:val="both"/>
      </w:pPr>
      <w:r>
        <w:t>Ens</w:t>
      </w:r>
      <w:r>
        <w:rPr>
          <w:spacing w:val="-2"/>
        </w:rPr>
        <w:t>u</w:t>
      </w:r>
      <w:r>
        <w:t>re</w:t>
      </w:r>
      <w:r>
        <w:rPr>
          <w:spacing w:val="40"/>
        </w:rPr>
        <w:t xml:space="preserve"> </w:t>
      </w:r>
      <w:r>
        <w:t>that</w:t>
      </w:r>
      <w:r>
        <w:rPr>
          <w:spacing w:val="41"/>
        </w:rPr>
        <w:t xml:space="preserve"> </w:t>
      </w:r>
      <w:r>
        <w:t>the</w:t>
      </w:r>
      <w:r>
        <w:rPr>
          <w:spacing w:val="41"/>
        </w:rPr>
        <w:t xml:space="preserve"> </w:t>
      </w:r>
      <w:r>
        <w:t>Pri</w:t>
      </w:r>
      <w:r>
        <w:rPr>
          <w:spacing w:val="-2"/>
        </w:rPr>
        <w:t>n</w:t>
      </w:r>
      <w:r>
        <w:t>ci</w:t>
      </w:r>
      <w:r>
        <w:rPr>
          <w:spacing w:val="-1"/>
        </w:rPr>
        <w:t>p</w:t>
      </w:r>
      <w:r>
        <w:t>al</w:t>
      </w:r>
      <w:r>
        <w:rPr>
          <w:spacing w:val="42"/>
        </w:rPr>
        <w:t xml:space="preserve"> </w:t>
      </w:r>
      <w:r>
        <w:rPr>
          <w:spacing w:val="-3"/>
        </w:rPr>
        <w:t>C</w:t>
      </w:r>
      <w:r>
        <w:rPr>
          <w:spacing w:val="1"/>
        </w:rPr>
        <w:t>o</w:t>
      </w:r>
      <w:r>
        <w:rPr>
          <w:spacing w:val="-1"/>
        </w:rPr>
        <w:t>n</w:t>
      </w:r>
      <w:r>
        <w:t>trac</w:t>
      </w:r>
      <w:r>
        <w:rPr>
          <w:spacing w:val="-2"/>
        </w:rPr>
        <w:t>t</w:t>
      </w:r>
      <w:r>
        <w:rPr>
          <w:spacing w:val="1"/>
        </w:rPr>
        <w:t>o</w:t>
      </w:r>
      <w:r>
        <w:t>rs</w:t>
      </w:r>
      <w:r>
        <w:rPr>
          <w:spacing w:val="41"/>
        </w:rPr>
        <w:t xml:space="preserve"> </w:t>
      </w:r>
      <w:r>
        <w:t>a</w:t>
      </w:r>
      <w:r>
        <w:rPr>
          <w:spacing w:val="-1"/>
        </w:rPr>
        <w:t>ud</w:t>
      </w:r>
      <w:r>
        <w:t>it</w:t>
      </w:r>
      <w:r>
        <w:rPr>
          <w:spacing w:val="44"/>
        </w:rPr>
        <w:t xml:space="preserve"> </w:t>
      </w:r>
      <w:r>
        <w:t>their</w:t>
      </w:r>
      <w:r>
        <w:rPr>
          <w:spacing w:val="41"/>
        </w:rPr>
        <w:t xml:space="preserve"> </w:t>
      </w:r>
      <w:r>
        <w:t>su</w:t>
      </w:r>
      <w:r>
        <w:rPr>
          <w:spacing w:val="-2"/>
        </w:rPr>
        <w:t>b</w:t>
      </w:r>
      <w:r>
        <w:t>c</w:t>
      </w:r>
      <w:r>
        <w:rPr>
          <w:spacing w:val="1"/>
        </w:rPr>
        <w:t>o</w:t>
      </w:r>
      <w:r>
        <w:rPr>
          <w:spacing w:val="-1"/>
        </w:rPr>
        <w:t>n</w:t>
      </w:r>
      <w:r>
        <w:t>tr</w:t>
      </w:r>
      <w:r>
        <w:rPr>
          <w:spacing w:val="-3"/>
        </w:rPr>
        <w:t>a</w:t>
      </w:r>
      <w:r>
        <w:t>c</w:t>
      </w:r>
      <w:r>
        <w:rPr>
          <w:spacing w:val="-2"/>
        </w:rPr>
        <w:t>t</w:t>
      </w:r>
      <w:r>
        <w:rPr>
          <w:spacing w:val="1"/>
        </w:rPr>
        <w:t>o</w:t>
      </w:r>
      <w:r>
        <w:t>rs</w:t>
      </w:r>
      <w:r>
        <w:rPr>
          <w:spacing w:val="40"/>
        </w:rPr>
        <w:t xml:space="preserve"> </w:t>
      </w:r>
      <w:r>
        <w:rPr>
          <w:spacing w:val="1"/>
        </w:rPr>
        <w:t>o</w:t>
      </w:r>
      <w:r>
        <w:t>n</w:t>
      </w:r>
      <w:r>
        <w:rPr>
          <w:spacing w:val="40"/>
        </w:rPr>
        <w:t xml:space="preserve"> </w:t>
      </w:r>
      <w:r>
        <w:t>their</w:t>
      </w:r>
      <w:r>
        <w:rPr>
          <w:spacing w:val="43"/>
        </w:rPr>
        <w:t xml:space="preserve"> </w:t>
      </w:r>
      <w:r>
        <w:rPr>
          <w:spacing w:val="-3"/>
        </w:rPr>
        <w:t>c</w:t>
      </w:r>
      <w:r>
        <w:rPr>
          <w:spacing w:val="-2"/>
        </w:rPr>
        <w:t>o</w:t>
      </w:r>
      <w:r>
        <w:t>m</w:t>
      </w:r>
      <w:r>
        <w:rPr>
          <w:spacing w:val="-1"/>
        </w:rPr>
        <w:t>p</w:t>
      </w:r>
      <w:r>
        <w:t>l</w:t>
      </w:r>
      <w:r>
        <w:rPr>
          <w:spacing w:val="-1"/>
        </w:rPr>
        <w:t>i</w:t>
      </w:r>
      <w:r>
        <w:t>a</w:t>
      </w:r>
      <w:r>
        <w:rPr>
          <w:spacing w:val="-1"/>
        </w:rPr>
        <w:t>n</w:t>
      </w:r>
      <w:r>
        <w:t>ce</w:t>
      </w:r>
      <w:r>
        <w:rPr>
          <w:spacing w:val="41"/>
        </w:rPr>
        <w:t xml:space="preserve"> </w:t>
      </w:r>
      <w:r>
        <w:t>with</w:t>
      </w:r>
      <w:r>
        <w:rPr>
          <w:spacing w:val="43"/>
        </w:rPr>
        <w:t xml:space="preserve"> </w:t>
      </w:r>
      <w:r>
        <w:t>t</w:t>
      </w:r>
      <w:r>
        <w:rPr>
          <w:spacing w:val="-3"/>
        </w:rPr>
        <w:t>h</w:t>
      </w:r>
      <w:r>
        <w:t>e a</w:t>
      </w:r>
      <w:r>
        <w:rPr>
          <w:spacing w:val="-1"/>
        </w:rPr>
        <w:t>pp</w:t>
      </w:r>
      <w:r>
        <w:t>roved</w:t>
      </w:r>
      <w:r>
        <w:rPr>
          <w:spacing w:val="-3"/>
        </w:rPr>
        <w:t xml:space="preserve"> </w:t>
      </w:r>
      <w:r>
        <w:t>S</w:t>
      </w:r>
      <w:r>
        <w:rPr>
          <w:spacing w:val="-1"/>
        </w:rPr>
        <w:t>H</w:t>
      </w:r>
      <w:r>
        <w:t xml:space="preserve">E </w:t>
      </w:r>
      <w:r>
        <w:rPr>
          <w:spacing w:val="-1"/>
        </w:rPr>
        <w:t>p</w:t>
      </w:r>
      <w:r>
        <w:t>lan</w:t>
      </w:r>
      <w:r>
        <w:rPr>
          <w:spacing w:val="-2"/>
        </w:rPr>
        <w:t xml:space="preserve"> </w:t>
      </w:r>
      <w:r>
        <w:t xml:space="preserve">as </w:t>
      </w:r>
      <w:r>
        <w:rPr>
          <w:spacing w:val="-4"/>
        </w:rPr>
        <w:t>p</w:t>
      </w:r>
      <w:r>
        <w:t xml:space="preserve">er </w:t>
      </w:r>
      <w:r>
        <w:rPr>
          <w:spacing w:val="-2"/>
        </w:rPr>
        <w:t>t</w:t>
      </w:r>
      <w:r>
        <w:rPr>
          <w:spacing w:val="-1"/>
        </w:rPr>
        <w:t>h</w:t>
      </w:r>
      <w:r>
        <w:t>e r</w:t>
      </w:r>
      <w:r>
        <w:rPr>
          <w:spacing w:val="2"/>
        </w:rPr>
        <w:t>e</w:t>
      </w:r>
      <w:r>
        <w:rPr>
          <w:spacing w:val="-1"/>
        </w:rPr>
        <w:t>qu</w:t>
      </w:r>
      <w:r>
        <w:t>ir</w:t>
      </w:r>
      <w:r>
        <w:rPr>
          <w:spacing w:val="-3"/>
        </w:rPr>
        <w:t>e</w:t>
      </w:r>
      <w:r>
        <w:t>ments</w:t>
      </w:r>
      <w:r>
        <w:rPr>
          <w:spacing w:val="-3"/>
        </w:rPr>
        <w:t xml:space="preserve"> </w:t>
      </w:r>
      <w:r>
        <w:rPr>
          <w:spacing w:val="1"/>
        </w:rPr>
        <w:t>o</w:t>
      </w:r>
      <w:r>
        <w:t>f</w:t>
      </w:r>
      <w:r>
        <w:rPr>
          <w:spacing w:val="-3"/>
        </w:rPr>
        <w:t xml:space="preserve"> </w:t>
      </w:r>
      <w:r>
        <w:t>t</w:t>
      </w:r>
      <w:r>
        <w:rPr>
          <w:spacing w:val="-1"/>
        </w:rPr>
        <w:t>h</w:t>
      </w:r>
      <w:r>
        <w:t>e S</w:t>
      </w:r>
      <w:r>
        <w:rPr>
          <w:spacing w:val="-4"/>
        </w:rPr>
        <w:t>H</w:t>
      </w:r>
      <w:r>
        <w:t>E fi</w:t>
      </w:r>
      <w:r>
        <w:rPr>
          <w:spacing w:val="-1"/>
        </w:rPr>
        <w:t>l</w:t>
      </w:r>
      <w:r>
        <w:t>e.</w:t>
      </w:r>
    </w:p>
    <w:p w14:paraId="0B12864D" w14:textId="77777777" w:rsidR="007C62E7" w:rsidRDefault="007C62E7" w:rsidP="005B3361">
      <w:pPr>
        <w:pStyle w:val="BodyText"/>
        <w:numPr>
          <w:ilvl w:val="3"/>
          <w:numId w:val="6"/>
        </w:numPr>
        <w:tabs>
          <w:tab w:val="left" w:pos="894"/>
        </w:tabs>
        <w:ind w:left="113" w:right="118" w:firstLine="0"/>
        <w:jc w:val="both"/>
      </w:pPr>
      <w:r>
        <w:t>S</w:t>
      </w:r>
      <w:r>
        <w:rPr>
          <w:spacing w:val="-2"/>
        </w:rPr>
        <w:t>h</w:t>
      </w:r>
      <w:r>
        <w:t>all</w:t>
      </w:r>
      <w:r>
        <w:rPr>
          <w:spacing w:val="7"/>
        </w:rPr>
        <w:t xml:space="preserve"> </w:t>
      </w:r>
      <w:r>
        <w:t>ens</w:t>
      </w:r>
      <w:r>
        <w:rPr>
          <w:spacing w:val="-1"/>
        </w:rPr>
        <w:t>u</w:t>
      </w:r>
      <w:r>
        <w:t>re</w:t>
      </w:r>
      <w:r>
        <w:rPr>
          <w:spacing w:val="5"/>
        </w:rPr>
        <w:t xml:space="preserve"> </w:t>
      </w:r>
      <w:r>
        <w:t>that</w:t>
      </w:r>
      <w:r>
        <w:rPr>
          <w:spacing w:val="2"/>
        </w:rPr>
        <w:t xml:space="preserve"> </w:t>
      </w:r>
      <w:r>
        <w:rPr>
          <w:spacing w:val="-1"/>
        </w:rPr>
        <w:t>n</w:t>
      </w:r>
      <w:r>
        <w:t>o</w:t>
      </w:r>
      <w:r>
        <w:rPr>
          <w:spacing w:val="8"/>
        </w:rPr>
        <w:t xml:space="preserve"> </w:t>
      </w:r>
      <w:r>
        <w:t>v</w:t>
      </w:r>
      <w:r>
        <w:rPr>
          <w:spacing w:val="-3"/>
        </w:rPr>
        <w:t>i</w:t>
      </w:r>
      <w:r>
        <w:t>sit</w:t>
      </w:r>
      <w:r>
        <w:rPr>
          <w:spacing w:val="-2"/>
        </w:rPr>
        <w:t>o</w:t>
      </w:r>
      <w:r>
        <w:t>r</w:t>
      </w:r>
      <w:r>
        <w:rPr>
          <w:spacing w:val="7"/>
        </w:rPr>
        <w:t xml:space="preserve"> </w:t>
      </w:r>
      <w:r>
        <w:t>en</w:t>
      </w:r>
      <w:r>
        <w:rPr>
          <w:spacing w:val="-3"/>
        </w:rPr>
        <w:t>t</w:t>
      </w:r>
      <w:r>
        <w:t>ers</w:t>
      </w:r>
      <w:r>
        <w:rPr>
          <w:spacing w:val="5"/>
        </w:rPr>
        <w:t xml:space="preserve"> </w:t>
      </w:r>
      <w:r>
        <w:t>c</w:t>
      </w:r>
      <w:r>
        <w:rPr>
          <w:spacing w:val="1"/>
        </w:rPr>
        <w:t>o</w:t>
      </w:r>
      <w:r>
        <w:rPr>
          <w:spacing w:val="-1"/>
        </w:rPr>
        <w:t>n</w:t>
      </w:r>
      <w:r>
        <w:rPr>
          <w:spacing w:val="-3"/>
        </w:rPr>
        <w:t>s</w:t>
      </w:r>
      <w:r>
        <w:t>truct</w:t>
      </w:r>
      <w:r>
        <w:rPr>
          <w:spacing w:val="-3"/>
        </w:rPr>
        <w:t>i</w:t>
      </w:r>
      <w:r>
        <w:rPr>
          <w:spacing w:val="1"/>
        </w:rPr>
        <w:t>o</w:t>
      </w:r>
      <w:r>
        <w:t>n</w:t>
      </w:r>
      <w:r>
        <w:rPr>
          <w:spacing w:val="6"/>
        </w:rPr>
        <w:t xml:space="preserve"> </w:t>
      </w:r>
      <w:r>
        <w:t>si</w:t>
      </w:r>
      <w:r>
        <w:rPr>
          <w:spacing w:val="-3"/>
        </w:rPr>
        <w:t>t</w:t>
      </w:r>
      <w:r>
        <w:t>es</w:t>
      </w:r>
      <w:r>
        <w:rPr>
          <w:spacing w:val="5"/>
        </w:rPr>
        <w:t xml:space="preserve"> </w:t>
      </w:r>
      <w:r>
        <w:t>witho</w:t>
      </w:r>
      <w:r>
        <w:rPr>
          <w:spacing w:val="-4"/>
        </w:rPr>
        <w:t>u</w:t>
      </w:r>
      <w:r>
        <w:t>t</w:t>
      </w:r>
      <w:r>
        <w:rPr>
          <w:spacing w:val="8"/>
        </w:rPr>
        <w:t xml:space="preserve"> </w:t>
      </w:r>
      <w:r>
        <w:rPr>
          <w:spacing w:val="-1"/>
        </w:rPr>
        <w:t>h</w:t>
      </w:r>
      <w:r>
        <w:t>avi</w:t>
      </w:r>
      <w:r>
        <w:rPr>
          <w:spacing w:val="-2"/>
        </w:rPr>
        <w:t>n</w:t>
      </w:r>
      <w:r>
        <w:t>g</w:t>
      </w:r>
      <w:r>
        <w:rPr>
          <w:spacing w:val="6"/>
        </w:rPr>
        <w:t xml:space="preserve"> </w:t>
      </w:r>
      <w:r>
        <w:t>fi</w:t>
      </w:r>
      <w:r>
        <w:rPr>
          <w:spacing w:val="-3"/>
        </w:rPr>
        <w:t>rs</w:t>
      </w:r>
      <w:r>
        <w:t>t</w:t>
      </w:r>
      <w:r>
        <w:rPr>
          <w:spacing w:val="8"/>
        </w:rPr>
        <w:t xml:space="preserve"> </w:t>
      </w:r>
      <w:r>
        <w:t>re</w:t>
      </w:r>
      <w:r>
        <w:rPr>
          <w:spacing w:val="-2"/>
        </w:rPr>
        <w:t>c</w:t>
      </w:r>
      <w:r>
        <w:t>ei</w:t>
      </w:r>
      <w:r>
        <w:rPr>
          <w:spacing w:val="-2"/>
        </w:rPr>
        <w:t>v</w:t>
      </w:r>
      <w:r>
        <w:t>ed</w:t>
      </w:r>
      <w:r>
        <w:rPr>
          <w:spacing w:val="7"/>
        </w:rPr>
        <w:t xml:space="preserve"> </w:t>
      </w:r>
      <w:r>
        <w:t>a</w:t>
      </w:r>
      <w:r>
        <w:rPr>
          <w:spacing w:val="7"/>
        </w:rPr>
        <w:t xml:space="preserve"> </w:t>
      </w:r>
      <w:r>
        <w:t>S</w:t>
      </w:r>
      <w:r>
        <w:rPr>
          <w:spacing w:val="-2"/>
        </w:rPr>
        <w:t>H</w:t>
      </w:r>
      <w:r>
        <w:t>E</w:t>
      </w:r>
      <w:r>
        <w:rPr>
          <w:spacing w:val="5"/>
        </w:rPr>
        <w:t xml:space="preserve"> </w:t>
      </w:r>
      <w:proofErr w:type="gramStart"/>
      <w:r>
        <w:rPr>
          <w:spacing w:val="-1"/>
        </w:rPr>
        <w:t>b</w:t>
      </w:r>
      <w:r>
        <w:t>rief</w:t>
      </w:r>
      <w:r>
        <w:rPr>
          <w:spacing w:val="-1"/>
        </w:rPr>
        <w:t>in</w:t>
      </w:r>
      <w:r>
        <w:t>g</w:t>
      </w:r>
      <w:proofErr w:type="gramEnd"/>
      <w:r>
        <w:rPr>
          <w:spacing w:val="6"/>
        </w:rPr>
        <w:t xml:space="preserve"> </w:t>
      </w:r>
      <w:r>
        <w:t>in the fo</w:t>
      </w:r>
      <w:r>
        <w:rPr>
          <w:spacing w:val="-1"/>
        </w:rPr>
        <w:t>r</w:t>
      </w:r>
      <w:r>
        <w:t>m</w:t>
      </w:r>
      <w:r>
        <w:rPr>
          <w:spacing w:val="-2"/>
        </w:rPr>
        <w:t xml:space="preserve"> </w:t>
      </w:r>
      <w:r>
        <w:rPr>
          <w:spacing w:val="1"/>
        </w:rPr>
        <w:t>o</w:t>
      </w:r>
      <w:r>
        <w:t>f</w:t>
      </w:r>
      <w:r>
        <w:rPr>
          <w:spacing w:val="-3"/>
        </w:rPr>
        <w:t xml:space="preserve"> </w:t>
      </w:r>
      <w:r>
        <w:t>in</w:t>
      </w:r>
      <w:r>
        <w:rPr>
          <w:spacing w:val="-2"/>
        </w:rPr>
        <w:t>d</w:t>
      </w:r>
      <w:r>
        <w:rPr>
          <w:spacing w:val="-1"/>
        </w:rPr>
        <w:t>u</w:t>
      </w:r>
      <w:r>
        <w:t>cti</w:t>
      </w:r>
      <w:r>
        <w:rPr>
          <w:spacing w:val="1"/>
        </w:rPr>
        <w:t>o</w:t>
      </w:r>
      <w:r>
        <w:t>n</w:t>
      </w:r>
      <w:r>
        <w:rPr>
          <w:spacing w:val="-1"/>
        </w:rPr>
        <w:t xml:space="preserve"> </w:t>
      </w:r>
      <w:r>
        <w:t>and</w:t>
      </w:r>
      <w:r>
        <w:rPr>
          <w:spacing w:val="-4"/>
        </w:rPr>
        <w:t xml:space="preserve"> </w:t>
      </w:r>
      <w:r>
        <w:rPr>
          <w:spacing w:val="-2"/>
        </w:rPr>
        <w:t>t</w:t>
      </w:r>
      <w:r>
        <w:rPr>
          <w:spacing w:val="-1"/>
        </w:rPr>
        <w:t>h</w:t>
      </w:r>
      <w:r>
        <w:t>ereafter</w:t>
      </w:r>
      <w:r>
        <w:rPr>
          <w:spacing w:val="-2"/>
        </w:rPr>
        <w:t xml:space="preserve"> </w:t>
      </w:r>
      <w:r>
        <w:t>t</w:t>
      </w:r>
      <w:r>
        <w:rPr>
          <w:spacing w:val="-1"/>
        </w:rPr>
        <w:t>h</w:t>
      </w:r>
      <w:r>
        <w:t>e</w:t>
      </w:r>
      <w:r>
        <w:rPr>
          <w:spacing w:val="-2"/>
        </w:rPr>
        <w:t xml:space="preserve"> </w:t>
      </w:r>
      <w:r>
        <w:t>rel</w:t>
      </w:r>
      <w:r>
        <w:rPr>
          <w:spacing w:val="-3"/>
        </w:rPr>
        <w:t>e</w:t>
      </w:r>
      <w:r>
        <w:t>va</w:t>
      </w:r>
      <w:r>
        <w:rPr>
          <w:spacing w:val="-1"/>
        </w:rPr>
        <w:t>n</w:t>
      </w:r>
      <w:r>
        <w:t>t r</w:t>
      </w:r>
      <w:r>
        <w:rPr>
          <w:spacing w:val="-3"/>
        </w:rPr>
        <w:t>i</w:t>
      </w:r>
      <w:r>
        <w:t>s</w:t>
      </w:r>
      <w:r>
        <w:rPr>
          <w:spacing w:val="3"/>
        </w:rPr>
        <w:t>k</w:t>
      </w:r>
      <w:r>
        <w:rPr>
          <w:spacing w:val="-3"/>
        </w:rPr>
        <w:t>-</w:t>
      </w:r>
      <w:r>
        <w:rPr>
          <w:spacing w:val="-1"/>
        </w:rPr>
        <w:t>b</w:t>
      </w:r>
      <w:r>
        <w:t xml:space="preserve">ased </w:t>
      </w:r>
      <w:r>
        <w:rPr>
          <w:spacing w:val="-2"/>
        </w:rPr>
        <w:t>P</w:t>
      </w:r>
      <w:r>
        <w:t>PE,</w:t>
      </w:r>
      <w:r>
        <w:rPr>
          <w:spacing w:val="-2"/>
        </w:rPr>
        <w:t xml:space="preserve"> </w:t>
      </w:r>
      <w:r>
        <w:t>whe</w:t>
      </w:r>
      <w:r>
        <w:rPr>
          <w:spacing w:val="-3"/>
        </w:rPr>
        <w:t>r</w:t>
      </w:r>
      <w:r>
        <w:t>e re</w:t>
      </w:r>
      <w:r>
        <w:rPr>
          <w:spacing w:val="-3"/>
        </w:rPr>
        <w:t>a</w:t>
      </w:r>
      <w:r>
        <w:t>s</w:t>
      </w:r>
      <w:r>
        <w:rPr>
          <w:spacing w:val="1"/>
        </w:rPr>
        <w:t>o</w:t>
      </w:r>
      <w:r>
        <w:rPr>
          <w:spacing w:val="-1"/>
        </w:rPr>
        <w:t>n</w:t>
      </w:r>
      <w:r>
        <w:rPr>
          <w:spacing w:val="-3"/>
        </w:rPr>
        <w:t>a</w:t>
      </w:r>
      <w:r>
        <w:rPr>
          <w:spacing w:val="-1"/>
        </w:rPr>
        <w:t>b</w:t>
      </w:r>
      <w:r>
        <w:t>ly</w:t>
      </w:r>
      <w:r>
        <w:rPr>
          <w:spacing w:val="1"/>
        </w:rPr>
        <w:t xml:space="preserve"> </w:t>
      </w:r>
      <w:r>
        <w:rPr>
          <w:spacing w:val="-1"/>
        </w:rPr>
        <w:t>p</w:t>
      </w:r>
      <w:r>
        <w:t>ractica</w:t>
      </w:r>
      <w:r>
        <w:rPr>
          <w:spacing w:val="-1"/>
        </w:rPr>
        <w:t>b</w:t>
      </w:r>
      <w:r>
        <w:rPr>
          <w:spacing w:val="-3"/>
        </w:rPr>
        <w:t>l</w:t>
      </w:r>
      <w:r>
        <w:t>e.</w:t>
      </w:r>
    </w:p>
    <w:p w14:paraId="60B6EF91" w14:textId="77777777" w:rsidR="007C62E7" w:rsidRDefault="007C62E7" w:rsidP="005B3361">
      <w:pPr>
        <w:pStyle w:val="BodyText"/>
        <w:numPr>
          <w:ilvl w:val="3"/>
          <w:numId w:val="6"/>
        </w:numPr>
        <w:tabs>
          <w:tab w:val="left" w:pos="947"/>
        </w:tabs>
        <w:spacing w:before="2" w:line="238" w:lineRule="auto"/>
        <w:ind w:left="113" w:right="120" w:firstLine="0"/>
        <w:jc w:val="both"/>
      </w:pPr>
      <w:r>
        <w:t>Ens</w:t>
      </w:r>
      <w:r>
        <w:rPr>
          <w:spacing w:val="-2"/>
        </w:rPr>
        <w:t>u</w:t>
      </w:r>
      <w:r>
        <w:t>re,</w:t>
      </w:r>
      <w:r>
        <w:rPr>
          <w:spacing w:val="8"/>
        </w:rPr>
        <w:t xml:space="preserve"> </w:t>
      </w:r>
      <w:r>
        <w:rPr>
          <w:spacing w:val="-1"/>
        </w:rPr>
        <w:t>p</w:t>
      </w:r>
      <w:r>
        <w:t>r</w:t>
      </w:r>
      <w:r>
        <w:rPr>
          <w:spacing w:val="-3"/>
        </w:rPr>
        <w:t>i</w:t>
      </w:r>
      <w:r>
        <w:rPr>
          <w:spacing w:val="1"/>
        </w:rPr>
        <w:t>o</w:t>
      </w:r>
      <w:r>
        <w:t>r</w:t>
      </w:r>
      <w:r>
        <w:rPr>
          <w:spacing w:val="8"/>
        </w:rPr>
        <w:t xml:space="preserve"> </w:t>
      </w:r>
      <w:r>
        <w:t>to</w:t>
      </w:r>
      <w:r>
        <w:rPr>
          <w:spacing w:val="7"/>
        </w:rPr>
        <w:t xml:space="preserve"> </w:t>
      </w:r>
      <w:r>
        <w:t>the</w:t>
      </w:r>
      <w:r>
        <w:rPr>
          <w:spacing w:val="8"/>
        </w:rPr>
        <w:t xml:space="preserve"> </w:t>
      </w:r>
      <w:r>
        <w:t>c</w:t>
      </w:r>
      <w:r>
        <w:rPr>
          <w:spacing w:val="-1"/>
        </w:rPr>
        <w:t>o</w:t>
      </w:r>
      <w:r>
        <w:rPr>
          <w:spacing w:val="-2"/>
        </w:rPr>
        <w:t>m</w:t>
      </w:r>
      <w:r>
        <w:t>menc</w:t>
      </w:r>
      <w:r>
        <w:rPr>
          <w:spacing w:val="-2"/>
        </w:rPr>
        <w:t>em</w:t>
      </w:r>
      <w:r>
        <w:t>ent</w:t>
      </w:r>
      <w:r>
        <w:rPr>
          <w:spacing w:val="8"/>
        </w:rPr>
        <w:t xml:space="preserve"> </w:t>
      </w:r>
      <w:r>
        <w:rPr>
          <w:spacing w:val="1"/>
        </w:rPr>
        <w:t>o</w:t>
      </w:r>
      <w:r>
        <w:t>f</w:t>
      </w:r>
      <w:r>
        <w:rPr>
          <w:spacing w:val="8"/>
        </w:rPr>
        <w:t xml:space="preserve"> </w:t>
      </w:r>
      <w:r>
        <w:rPr>
          <w:spacing w:val="-3"/>
        </w:rPr>
        <w:t>c</w:t>
      </w:r>
      <w:r>
        <w:rPr>
          <w:spacing w:val="1"/>
        </w:rPr>
        <w:t>o</w:t>
      </w:r>
      <w:r>
        <w:rPr>
          <w:spacing w:val="-1"/>
        </w:rPr>
        <w:t>n</w:t>
      </w:r>
      <w:r>
        <w:t>struct</w:t>
      </w:r>
      <w:r>
        <w:rPr>
          <w:spacing w:val="-3"/>
        </w:rPr>
        <w:t>i</w:t>
      </w:r>
      <w:r>
        <w:rPr>
          <w:spacing w:val="1"/>
        </w:rPr>
        <w:t>o</w:t>
      </w:r>
      <w:r>
        <w:t>n</w:t>
      </w:r>
      <w:r>
        <w:rPr>
          <w:spacing w:val="7"/>
        </w:rPr>
        <w:t xml:space="preserve"> </w:t>
      </w:r>
      <w:r>
        <w:rPr>
          <w:spacing w:val="-2"/>
        </w:rPr>
        <w:t>w</w:t>
      </w:r>
      <w:r>
        <w:rPr>
          <w:spacing w:val="1"/>
        </w:rPr>
        <w:t>o</w:t>
      </w:r>
      <w:r>
        <w:t>rk,</w:t>
      </w:r>
      <w:r>
        <w:rPr>
          <w:spacing w:val="8"/>
        </w:rPr>
        <w:t xml:space="preserve"> </w:t>
      </w:r>
      <w:r>
        <w:t>that</w:t>
      </w:r>
      <w:r>
        <w:rPr>
          <w:spacing w:val="8"/>
        </w:rPr>
        <w:t xml:space="preserve"> </w:t>
      </w:r>
      <w:r>
        <w:t>all</w:t>
      </w:r>
      <w:r>
        <w:rPr>
          <w:spacing w:val="5"/>
        </w:rPr>
        <w:t xml:space="preserve"> </w:t>
      </w:r>
      <w:r>
        <w:rPr>
          <w:spacing w:val="-1"/>
        </w:rPr>
        <w:t>p</w:t>
      </w:r>
      <w:r>
        <w:t>ers</w:t>
      </w:r>
      <w:r>
        <w:rPr>
          <w:spacing w:val="1"/>
        </w:rPr>
        <w:t>o</w:t>
      </w:r>
      <w:r>
        <w:rPr>
          <w:spacing w:val="-1"/>
        </w:rPr>
        <w:t>n</w:t>
      </w:r>
      <w:r>
        <w:t>s</w:t>
      </w:r>
      <w:r>
        <w:rPr>
          <w:spacing w:val="8"/>
        </w:rPr>
        <w:t xml:space="preserve"> </w:t>
      </w:r>
      <w:r>
        <w:t>i</w:t>
      </w:r>
      <w:r>
        <w:rPr>
          <w:spacing w:val="-2"/>
        </w:rPr>
        <w:t>n</w:t>
      </w:r>
      <w:r>
        <w:t>v</w:t>
      </w:r>
      <w:r>
        <w:rPr>
          <w:spacing w:val="1"/>
        </w:rPr>
        <w:t>o</w:t>
      </w:r>
      <w:r>
        <w:rPr>
          <w:spacing w:val="-3"/>
        </w:rPr>
        <w:t>l</w:t>
      </w:r>
      <w:r>
        <w:t>ved</w:t>
      </w:r>
      <w:r>
        <w:rPr>
          <w:spacing w:val="8"/>
        </w:rPr>
        <w:t xml:space="preserve"> </w:t>
      </w:r>
      <w:r>
        <w:t>in</w:t>
      </w:r>
      <w:r>
        <w:rPr>
          <w:spacing w:val="7"/>
        </w:rPr>
        <w:t xml:space="preserve"> </w:t>
      </w:r>
      <w:r>
        <w:t>a</w:t>
      </w:r>
      <w:r>
        <w:rPr>
          <w:spacing w:val="-1"/>
        </w:rPr>
        <w:t>n</w:t>
      </w:r>
      <w:r>
        <w:t>y c</w:t>
      </w:r>
      <w:r>
        <w:rPr>
          <w:spacing w:val="1"/>
        </w:rPr>
        <w:t>o</w:t>
      </w:r>
      <w:r>
        <w:rPr>
          <w:spacing w:val="-1"/>
        </w:rPr>
        <w:t>n</w:t>
      </w:r>
      <w:r>
        <w:t>stru</w:t>
      </w:r>
      <w:r>
        <w:rPr>
          <w:spacing w:val="-3"/>
        </w:rPr>
        <w:t>c</w:t>
      </w:r>
      <w:r>
        <w:t>ti</w:t>
      </w:r>
      <w:r>
        <w:rPr>
          <w:spacing w:val="1"/>
        </w:rPr>
        <w:t>o</w:t>
      </w:r>
      <w:r>
        <w:t>n</w:t>
      </w:r>
      <w:r>
        <w:rPr>
          <w:spacing w:val="-3"/>
        </w:rPr>
        <w:t xml:space="preserve"> </w:t>
      </w:r>
      <w:r>
        <w:t>w</w:t>
      </w:r>
      <w:r>
        <w:rPr>
          <w:spacing w:val="1"/>
        </w:rPr>
        <w:t>o</w:t>
      </w:r>
      <w:r>
        <w:rPr>
          <w:spacing w:val="-3"/>
        </w:rPr>
        <w:t>r</w:t>
      </w:r>
      <w:r>
        <w:t xml:space="preserve">k </w:t>
      </w:r>
      <w:r>
        <w:rPr>
          <w:spacing w:val="-1"/>
        </w:rPr>
        <w:t>h</w:t>
      </w:r>
      <w:r>
        <w:rPr>
          <w:spacing w:val="-3"/>
        </w:rPr>
        <w:t>a</w:t>
      </w:r>
      <w:r>
        <w:t xml:space="preserve">ve </w:t>
      </w:r>
      <w:r>
        <w:rPr>
          <w:spacing w:val="-3"/>
        </w:rPr>
        <w:t>r</w:t>
      </w:r>
      <w:r>
        <w:t>e</w:t>
      </w:r>
      <w:r>
        <w:rPr>
          <w:spacing w:val="-2"/>
        </w:rPr>
        <w:t>c</w:t>
      </w:r>
      <w:r>
        <w:t>ei</w:t>
      </w:r>
      <w:r>
        <w:rPr>
          <w:spacing w:val="1"/>
        </w:rPr>
        <w:t>v</w:t>
      </w:r>
      <w:r>
        <w:t>ed</w:t>
      </w:r>
      <w:r>
        <w:rPr>
          <w:spacing w:val="-2"/>
        </w:rPr>
        <w:t xml:space="preserve"> </w:t>
      </w:r>
      <w:r>
        <w:t>the Cl</w:t>
      </w:r>
      <w:r>
        <w:rPr>
          <w:spacing w:val="-3"/>
        </w:rPr>
        <w:t>i</w:t>
      </w:r>
      <w:r>
        <w:t xml:space="preserve">ent's </w:t>
      </w:r>
      <w:r>
        <w:rPr>
          <w:spacing w:val="-1"/>
        </w:rPr>
        <w:t>p</w:t>
      </w:r>
      <w:r>
        <w:rPr>
          <w:spacing w:val="-3"/>
        </w:rPr>
        <w:t>r</w:t>
      </w:r>
      <w:r>
        <w:rPr>
          <w:spacing w:val="1"/>
        </w:rPr>
        <w:t>o</w:t>
      </w:r>
      <w:r>
        <w:t>ject</w:t>
      </w:r>
      <w:r>
        <w:rPr>
          <w:spacing w:val="-2"/>
        </w:rPr>
        <w:t xml:space="preserve"> s</w:t>
      </w:r>
      <w:r>
        <w:rPr>
          <w:spacing w:val="-1"/>
        </w:rPr>
        <w:t>p</w:t>
      </w:r>
      <w:r>
        <w:t>ecific i</w:t>
      </w:r>
      <w:r>
        <w:rPr>
          <w:spacing w:val="-1"/>
        </w:rPr>
        <w:t>ndu</w:t>
      </w:r>
      <w:r>
        <w:t>ct</w:t>
      </w:r>
      <w:r>
        <w:rPr>
          <w:spacing w:val="-3"/>
        </w:rPr>
        <w:t>i</w:t>
      </w:r>
      <w:r>
        <w:rPr>
          <w:spacing w:val="1"/>
        </w:rPr>
        <w:t>o</w:t>
      </w:r>
      <w:r>
        <w:t>n</w:t>
      </w:r>
      <w:r>
        <w:rPr>
          <w:spacing w:val="-1"/>
        </w:rPr>
        <w:t xml:space="preserve"> </w:t>
      </w:r>
      <w:r>
        <w:t>tra</w:t>
      </w:r>
      <w:r>
        <w:rPr>
          <w:spacing w:val="-1"/>
        </w:rPr>
        <w:t>in</w:t>
      </w:r>
      <w:r>
        <w:t>i</w:t>
      </w:r>
      <w:r>
        <w:rPr>
          <w:spacing w:val="-2"/>
        </w:rPr>
        <w:t>n</w:t>
      </w:r>
      <w:r>
        <w:rPr>
          <w:spacing w:val="-1"/>
        </w:rPr>
        <w:t>g</w:t>
      </w:r>
      <w:r>
        <w:t>.</w:t>
      </w:r>
    </w:p>
    <w:p w14:paraId="65118556" w14:textId="77777777" w:rsidR="007C62E7" w:rsidRDefault="007C62E7" w:rsidP="005B3361">
      <w:pPr>
        <w:pStyle w:val="BodyText"/>
        <w:numPr>
          <w:ilvl w:val="3"/>
          <w:numId w:val="6"/>
        </w:numPr>
        <w:tabs>
          <w:tab w:val="left" w:pos="837"/>
        </w:tabs>
        <w:ind w:left="113" w:right="110" w:firstLine="0"/>
        <w:jc w:val="both"/>
      </w:pPr>
      <w:r>
        <w:t>The</w:t>
      </w:r>
      <w:r>
        <w:rPr>
          <w:spacing w:val="10"/>
        </w:rPr>
        <w:t xml:space="preserve"> </w:t>
      </w:r>
      <w:r>
        <w:t>P</w:t>
      </w:r>
      <w:r>
        <w:rPr>
          <w:spacing w:val="-3"/>
        </w:rPr>
        <w:t>r</w:t>
      </w:r>
      <w:r>
        <w:rPr>
          <w:spacing w:val="1"/>
        </w:rPr>
        <w:t>o</w:t>
      </w:r>
      <w:r>
        <w:rPr>
          <w:spacing w:val="-3"/>
        </w:rPr>
        <w:t>j</w:t>
      </w:r>
      <w:r>
        <w:t>ect</w:t>
      </w:r>
      <w:r>
        <w:rPr>
          <w:spacing w:val="9"/>
        </w:rPr>
        <w:t xml:space="preserve"> </w:t>
      </w:r>
      <w:r>
        <w:t>Ma</w:t>
      </w:r>
      <w:r>
        <w:rPr>
          <w:spacing w:val="-1"/>
        </w:rPr>
        <w:t>n</w:t>
      </w:r>
      <w:r>
        <w:rPr>
          <w:spacing w:val="-3"/>
        </w:rPr>
        <w:t>a</w:t>
      </w:r>
      <w:r>
        <w:rPr>
          <w:spacing w:val="-1"/>
        </w:rPr>
        <w:t>g</w:t>
      </w:r>
      <w:r>
        <w:t>er</w:t>
      </w:r>
      <w:r>
        <w:rPr>
          <w:spacing w:val="11"/>
        </w:rPr>
        <w:t xml:space="preserve"> </w:t>
      </w:r>
      <w:r>
        <w:t>m</w:t>
      </w:r>
      <w:r>
        <w:rPr>
          <w:spacing w:val="-1"/>
        </w:rPr>
        <w:t>u</w:t>
      </w:r>
      <w:r>
        <w:t>st</w:t>
      </w:r>
      <w:r>
        <w:rPr>
          <w:spacing w:val="8"/>
        </w:rPr>
        <w:t xml:space="preserve"> </w:t>
      </w:r>
      <w:r>
        <w:t>ens</w:t>
      </w:r>
      <w:r>
        <w:rPr>
          <w:spacing w:val="-1"/>
        </w:rPr>
        <w:t>u</w:t>
      </w:r>
      <w:r>
        <w:t>re</w:t>
      </w:r>
      <w:r>
        <w:rPr>
          <w:spacing w:val="11"/>
        </w:rPr>
        <w:t xml:space="preserve"> </w:t>
      </w:r>
      <w:r>
        <w:t>that</w:t>
      </w:r>
      <w:r>
        <w:rPr>
          <w:spacing w:val="8"/>
        </w:rPr>
        <w:t xml:space="preserve"> </w:t>
      </w:r>
      <w:r>
        <w:t>the</w:t>
      </w:r>
      <w:r>
        <w:rPr>
          <w:spacing w:val="10"/>
        </w:rPr>
        <w:t xml:space="preserve"> </w:t>
      </w:r>
      <w:r>
        <w:t>Pri</w:t>
      </w:r>
      <w:r>
        <w:rPr>
          <w:spacing w:val="-2"/>
        </w:rPr>
        <w:t>n</w:t>
      </w:r>
      <w:r>
        <w:t>ci</w:t>
      </w:r>
      <w:r>
        <w:rPr>
          <w:spacing w:val="-1"/>
        </w:rPr>
        <w:t>p</w:t>
      </w:r>
      <w:r>
        <w:t>al</w:t>
      </w:r>
      <w:r>
        <w:rPr>
          <w:spacing w:val="10"/>
        </w:rPr>
        <w:t xml:space="preserve"> </w:t>
      </w:r>
      <w:r>
        <w:rPr>
          <w:spacing w:val="-3"/>
        </w:rPr>
        <w:t>C</w:t>
      </w:r>
      <w:r>
        <w:rPr>
          <w:spacing w:val="1"/>
        </w:rPr>
        <w:t>o</w:t>
      </w:r>
      <w:r>
        <w:rPr>
          <w:spacing w:val="-1"/>
        </w:rPr>
        <w:t>n</w:t>
      </w:r>
      <w:r>
        <w:t>trac</w:t>
      </w:r>
      <w:r>
        <w:rPr>
          <w:spacing w:val="-2"/>
        </w:rPr>
        <w:t>t</w:t>
      </w:r>
      <w:r>
        <w:rPr>
          <w:spacing w:val="1"/>
        </w:rPr>
        <w:t>o</w:t>
      </w:r>
      <w:r>
        <w:t>r</w:t>
      </w:r>
      <w:r>
        <w:rPr>
          <w:spacing w:val="10"/>
        </w:rPr>
        <w:t xml:space="preserve"> </w:t>
      </w:r>
      <w:r>
        <w:t>is</w:t>
      </w:r>
      <w:r>
        <w:rPr>
          <w:spacing w:val="8"/>
        </w:rPr>
        <w:t xml:space="preserve"> </w:t>
      </w:r>
      <w:r>
        <w:t>ma</w:t>
      </w:r>
      <w:r>
        <w:rPr>
          <w:spacing w:val="-1"/>
        </w:rPr>
        <w:t>d</w:t>
      </w:r>
      <w:r>
        <w:t>e</w:t>
      </w:r>
      <w:r>
        <w:rPr>
          <w:spacing w:val="11"/>
        </w:rPr>
        <w:t xml:space="preserve"> </w:t>
      </w:r>
      <w:r>
        <w:rPr>
          <w:spacing w:val="-3"/>
        </w:rPr>
        <w:t>a</w:t>
      </w:r>
      <w:r>
        <w:t>ware</w:t>
      </w:r>
      <w:r>
        <w:rPr>
          <w:spacing w:val="9"/>
        </w:rPr>
        <w:t xml:space="preserve"> </w:t>
      </w:r>
      <w:r>
        <w:rPr>
          <w:spacing w:val="1"/>
        </w:rPr>
        <w:t>o</w:t>
      </w:r>
      <w:r>
        <w:t>f</w:t>
      </w:r>
      <w:r>
        <w:rPr>
          <w:spacing w:val="10"/>
        </w:rPr>
        <w:t xml:space="preserve"> </w:t>
      </w:r>
      <w:r>
        <w:rPr>
          <w:spacing w:val="-1"/>
        </w:rPr>
        <w:t>h</w:t>
      </w:r>
      <w:r>
        <w:t>is</w:t>
      </w:r>
      <w:r>
        <w:rPr>
          <w:spacing w:val="10"/>
        </w:rPr>
        <w:t xml:space="preserve"> </w:t>
      </w:r>
      <w:r>
        <w:t>/</w:t>
      </w:r>
      <w:r>
        <w:rPr>
          <w:spacing w:val="11"/>
        </w:rPr>
        <w:t xml:space="preserve"> </w:t>
      </w:r>
      <w:r>
        <w:rPr>
          <w:spacing w:val="-1"/>
        </w:rPr>
        <w:t>h</w:t>
      </w:r>
      <w:r>
        <w:rPr>
          <w:spacing w:val="5"/>
        </w:rPr>
        <w:t>e</w:t>
      </w:r>
      <w:r>
        <w:t>r req</w:t>
      </w:r>
      <w:r>
        <w:rPr>
          <w:spacing w:val="-2"/>
        </w:rPr>
        <w:t>u</w:t>
      </w:r>
      <w:r>
        <w:t>ire</w:t>
      </w:r>
      <w:r>
        <w:rPr>
          <w:spacing w:val="-1"/>
        </w:rPr>
        <w:t>m</w:t>
      </w:r>
      <w:r>
        <w:t>ent</w:t>
      </w:r>
      <w:r>
        <w:rPr>
          <w:spacing w:val="10"/>
        </w:rPr>
        <w:t xml:space="preserve"> </w:t>
      </w:r>
      <w:r>
        <w:t>to</w:t>
      </w:r>
      <w:r>
        <w:rPr>
          <w:spacing w:val="11"/>
        </w:rPr>
        <w:t xml:space="preserve"> </w:t>
      </w:r>
      <w:r>
        <w:rPr>
          <w:spacing w:val="-1"/>
        </w:rPr>
        <w:t>h</w:t>
      </w:r>
      <w:r>
        <w:t>a</w:t>
      </w:r>
      <w:r>
        <w:rPr>
          <w:spacing w:val="-1"/>
        </w:rPr>
        <w:t>n</w:t>
      </w:r>
      <w:r>
        <w:t>d</w:t>
      </w:r>
      <w:r>
        <w:rPr>
          <w:spacing w:val="9"/>
        </w:rPr>
        <w:t xml:space="preserve"> </w:t>
      </w:r>
      <w:r>
        <w:rPr>
          <w:spacing w:val="1"/>
        </w:rPr>
        <w:t>o</w:t>
      </w:r>
      <w:r>
        <w:rPr>
          <w:spacing w:val="-2"/>
        </w:rPr>
        <w:t>v</w:t>
      </w:r>
      <w:r>
        <w:t>er</w:t>
      </w:r>
      <w:r>
        <w:rPr>
          <w:spacing w:val="10"/>
        </w:rPr>
        <w:t xml:space="preserve"> </w:t>
      </w:r>
      <w:r>
        <w:t>the</w:t>
      </w:r>
      <w:r>
        <w:rPr>
          <w:spacing w:val="10"/>
        </w:rPr>
        <w:t xml:space="preserve"> </w:t>
      </w:r>
      <w:r>
        <w:t>S</w:t>
      </w:r>
      <w:r>
        <w:rPr>
          <w:spacing w:val="-2"/>
        </w:rPr>
        <w:t>H</w:t>
      </w:r>
      <w:r>
        <w:t>E</w:t>
      </w:r>
      <w:r>
        <w:rPr>
          <w:spacing w:val="10"/>
        </w:rPr>
        <w:t xml:space="preserve"> </w:t>
      </w:r>
      <w:proofErr w:type="gramStart"/>
      <w:r>
        <w:t>fi</w:t>
      </w:r>
      <w:r>
        <w:rPr>
          <w:spacing w:val="-1"/>
        </w:rPr>
        <w:t>l</w:t>
      </w:r>
      <w:r>
        <w:t>e</w:t>
      </w:r>
      <w:proofErr w:type="gramEnd"/>
      <w:r>
        <w:rPr>
          <w:spacing w:val="10"/>
        </w:rPr>
        <w:t xml:space="preserve"> </w:t>
      </w:r>
      <w:r>
        <w:rPr>
          <w:spacing w:val="1"/>
        </w:rPr>
        <w:t>o</w:t>
      </w:r>
      <w:r>
        <w:t>n</w:t>
      </w:r>
      <w:r>
        <w:rPr>
          <w:spacing w:val="9"/>
        </w:rPr>
        <w:t xml:space="preserve"> </w:t>
      </w:r>
      <w:r>
        <w:t>c</w:t>
      </w:r>
      <w:r>
        <w:rPr>
          <w:spacing w:val="1"/>
        </w:rPr>
        <w:t>o</w:t>
      </w:r>
      <w:r>
        <w:t>m</w:t>
      </w:r>
      <w:r>
        <w:rPr>
          <w:spacing w:val="-1"/>
        </w:rPr>
        <w:t>p</w:t>
      </w:r>
      <w:r>
        <w:rPr>
          <w:spacing w:val="-3"/>
        </w:rPr>
        <w:t>l</w:t>
      </w:r>
      <w:r>
        <w:t>etion</w:t>
      </w:r>
      <w:r>
        <w:rPr>
          <w:spacing w:val="6"/>
        </w:rPr>
        <w:t xml:space="preserve"> </w:t>
      </w:r>
      <w:r>
        <w:rPr>
          <w:spacing w:val="1"/>
        </w:rPr>
        <w:t>o</w:t>
      </w:r>
      <w:r>
        <w:t>f</w:t>
      </w:r>
      <w:r>
        <w:rPr>
          <w:spacing w:val="9"/>
        </w:rPr>
        <w:t xml:space="preserve"> </w:t>
      </w:r>
      <w:r>
        <w:t>the</w:t>
      </w:r>
      <w:r>
        <w:rPr>
          <w:spacing w:val="10"/>
        </w:rPr>
        <w:t xml:space="preserve"> </w:t>
      </w:r>
      <w:r>
        <w:t>c</w:t>
      </w:r>
      <w:r>
        <w:rPr>
          <w:spacing w:val="1"/>
        </w:rPr>
        <w:t>o</w:t>
      </w:r>
      <w:r>
        <w:rPr>
          <w:spacing w:val="-1"/>
        </w:rPr>
        <w:t>n</w:t>
      </w:r>
      <w:r>
        <w:t>tra</w:t>
      </w:r>
      <w:r>
        <w:rPr>
          <w:spacing w:val="-3"/>
        </w:rPr>
        <w:t>c</w:t>
      </w:r>
      <w:r>
        <w:t>ted</w:t>
      </w:r>
      <w:r>
        <w:rPr>
          <w:spacing w:val="9"/>
        </w:rPr>
        <w:t xml:space="preserve"> </w:t>
      </w:r>
      <w:r>
        <w:rPr>
          <w:spacing w:val="-2"/>
        </w:rPr>
        <w:t>w</w:t>
      </w:r>
      <w:r>
        <w:rPr>
          <w:spacing w:val="1"/>
        </w:rPr>
        <w:t>o</w:t>
      </w:r>
      <w:r>
        <w:t>rk.</w:t>
      </w:r>
      <w:r>
        <w:rPr>
          <w:spacing w:val="9"/>
        </w:rPr>
        <w:t xml:space="preserve"> </w:t>
      </w:r>
      <w:r>
        <w:rPr>
          <w:spacing w:val="-3"/>
        </w:rPr>
        <w:t>T</w:t>
      </w:r>
      <w:r>
        <w:rPr>
          <w:spacing w:val="-1"/>
        </w:rPr>
        <w:t>h</w:t>
      </w:r>
      <w:r>
        <w:t>e</w:t>
      </w:r>
      <w:r>
        <w:rPr>
          <w:spacing w:val="10"/>
        </w:rPr>
        <w:t xml:space="preserve"> </w:t>
      </w:r>
      <w:r>
        <w:t>S</w:t>
      </w:r>
      <w:r>
        <w:rPr>
          <w:spacing w:val="-2"/>
        </w:rPr>
        <w:t>H</w:t>
      </w:r>
      <w:r>
        <w:t>E</w:t>
      </w:r>
      <w:r>
        <w:rPr>
          <w:spacing w:val="10"/>
        </w:rPr>
        <w:t xml:space="preserve"> </w:t>
      </w:r>
      <w:r>
        <w:t>fi</w:t>
      </w:r>
      <w:r>
        <w:rPr>
          <w:spacing w:val="-1"/>
        </w:rPr>
        <w:t>l</w:t>
      </w:r>
      <w:r>
        <w:t>e</w:t>
      </w:r>
      <w:r>
        <w:rPr>
          <w:spacing w:val="10"/>
        </w:rPr>
        <w:t xml:space="preserve"> </w:t>
      </w:r>
      <w:r>
        <w:t>sh</w:t>
      </w:r>
      <w:r>
        <w:rPr>
          <w:spacing w:val="-1"/>
        </w:rPr>
        <w:t>a</w:t>
      </w:r>
      <w:r>
        <w:t>ll</w:t>
      </w:r>
      <w:r>
        <w:rPr>
          <w:spacing w:val="9"/>
        </w:rPr>
        <w:t xml:space="preserve"> </w:t>
      </w:r>
      <w:r>
        <w:t>c</w:t>
      </w:r>
      <w:r>
        <w:rPr>
          <w:spacing w:val="1"/>
        </w:rPr>
        <w:t>o</w:t>
      </w:r>
      <w:r>
        <w:rPr>
          <w:spacing w:val="-1"/>
        </w:rPr>
        <w:t>n</w:t>
      </w:r>
      <w:r>
        <w:t>tain</w:t>
      </w:r>
      <w:r>
        <w:rPr>
          <w:spacing w:val="9"/>
        </w:rPr>
        <w:t xml:space="preserve"> </w:t>
      </w:r>
      <w:r>
        <w:t>all the re</w:t>
      </w:r>
      <w:r>
        <w:rPr>
          <w:spacing w:val="-1"/>
        </w:rPr>
        <w:t>qu</w:t>
      </w:r>
      <w:r>
        <w:t>ir</w:t>
      </w:r>
      <w:r>
        <w:rPr>
          <w:spacing w:val="-3"/>
        </w:rPr>
        <w:t>e</w:t>
      </w:r>
      <w:r>
        <w:t>me</w:t>
      </w:r>
      <w:r>
        <w:rPr>
          <w:spacing w:val="-3"/>
        </w:rPr>
        <w:t>n</w:t>
      </w:r>
      <w:r>
        <w:t>ts</w:t>
      </w:r>
      <w:r>
        <w:rPr>
          <w:spacing w:val="1"/>
        </w:rPr>
        <w:t xml:space="preserve"> </w:t>
      </w:r>
      <w:r>
        <w:t xml:space="preserve">as </w:t>
      </w:r>
      <w:r>
        <w:rPr>
          <w:spacing w:val="-3"/>
        </w:rPr>
        <w:t>p</w:t>
      </w:r>
      <w:r>
        <w:t>er A</w:t>
      </w:r>
      <w:r>
        <w:rPr>
          <w:spacing w:val="-4"/>
        </w:rPr>
        <w:t>n</w:t>
      </w:r>
      <w:r>
        <w:rPr>
          <w:spacing w:val="-1"/>
        </w:rPr>
        <w:t>n</w:t>
      </w:r>
      <w:r>
        <w:t>ex</w:t>
      </w:r>
      <w:r>
        <w:rPr>
          <w:spacing w:val="-1"/>
        </w:rPr>
        <w:t>u</w:t>
      </w:r>
      <w:r>
        <w:t>re</w:t>
      </w:r>
      <w:r>
        <w:rPr>
          <w:spacing w:val="-2"/>
        </w:rPr>
        <w:t xml:space="preserve"> </w:t>
      </w:r>
      <w:r>
        <w:t>2.</w:t>
      </w:r>
    </w:p>
    <w:p w14:paraId="6C351127" w14:textId="77777777" w:rsidR="007C62E7" w:rsidRDefault="007C62E7" w:rsidP="005B3361">
      <w:pPr>
        <w:pStyle w:val="BodyText"/>
        <w:numPr>
          <w:ilvl w:val="3"/>
          <w:numId w:val="6"/>
        </w:numPr>
        <w:tabs>
          <w:tab w:val="left" w:pos="887"/>
        </w:tabs>
        <w:ind w:left="887" w:right="1741" w:hanging="775"/>
        <w:jc w:val="both"/>
      </w:pPr>
      <w:r>
        <w:t>E</w:t>
      </w:r>
      <w:r>
        <w:rPr>
          <w:spacing w:val="-1"/>
        </w:rPr>
        <w:t>n</w:t>
      </w:r>
      <w:r>
        <w:t>su</w:t>
      </w:r>
      <w:r>
        <w:rPr>
          <w:spacing w:val="-1"/>
        </w:rPr>
        <w:t>r</w:t>
      </w:r>
      <w:r>
        <w:t>e</w:t>
      </w:r>
      <w:r>
        <w:rPr>
          <w:spacing w:val="-2"/>
        </w:rPr>
        <w:t xml:space="preserve"> </w:t>
      </w:r>
      <w:r>
        <w:t>that all</w:t>
      </w:r>
      <w:r>
        <w:rPr>
          <w:spacing w:val="-3"/>
        </w:rPr>
        <w:t xml:space="preserve"> </w:t>
      </w:r>
      <w:r>
        <w:t>c</w:t>
      </w:r>
      <w:r>
        <w:rPr>
          <w:spacing w:val="1"/>
        </w:rPr>
        <w:t>o</w:t>
      </w:r>
      <w:r>
        <w:rPr>
          <w:spacing w:val="-4"/>
        </w:rPr>
        <w:t>n</w:t>
      </w:r>
      <w:r>
        <w:t>trac</w:t>
      </w:r>
      <w:r>
        <w:rPr>
          <w:spacing w:val="-2"/>
        </w:rPr>
        <w:t>t</w:t>
      </w:r>
      <w:r>
        <w:rPr>
          <w:spacing w:val="1"/>
        </w:rPr>
        <w:t>o</w:t>
      </w:r>
      <w:r>
        <w:t>rs r</w:t>
      </w:r>
      <w:r>
        <w:rPr>
          <w:spacing w:val="-2"/>
        </w:rPr>
        <w:t>e</w:t>
      </w:r>
      <w:r>
        <w:t>ce</w:t>
      </w:r>
      <w:r>
        <w:rPr>
          <w:spacing w:val="-2"/>
        </w:rPr>
        <w:t>i</w:t>
      </w:r>
      <w:r>
        <w:t>ve Maj</w:t>
      </w:r>
      <w:r>
        <w:rPr>
          <w:spacing w:val="-2"/>
        </w:rPr>
        <w:t>u</w:t>
      </w:r>
      <w:r>
        <w:rPr>
          <w:spacing w:val="-1"/>
        </w:rPr>
        <w:t>b</w:t>
      </w:r>
      <w:r>
        <w:t>a</w:t>
      </w:r>
      <w:r>
        <w:rPr>
          <w:spacing w:val="-2"/>
        </w:rPr>
        <w:t xml:space="preserve"> </w:t>
      </w:r>
      <w:r>
        <w:t>P</w:t>
      </w:r>
      <w:r>
        <w:rPr>
          <w:spacing w:val="-2"/>
        </w:rPr>
        <w:t>o</w:t>
      </w:r>
      <w:r>
        <w:t>wer St</w:t>
      </w:r>
      <w:r>
        <w:rPr>
          <w:spacing w:val="-3"/>
        </w:rPr>
        <w:t>a</w:t>
      </w:r>
      <w:r>
        <w:t>ti</w:t>
      </w:r>
      <w:r>
        <w:rPr>
          <w:spacing w:val="1"/>
        </w:rPr>
        <w:t>o</w:t>
      </w:r>
      <w:r>
        <w:t>n</w:t>
      </w:r>
      <w:r>
        <w:rPr>
          <w:spacing w:val="-1"/>
        </w:rPr>
        <w:t xml:space="preserve"> </w:t>
      </w:r>
      <w:r>
        <w:t>S</w:t>
      </w:r>
      <w:r>
        <w:rPr>
          <w:spacing w:val="-1"/>
        </w:rPr>
        <w:t>H</w:t>
      </w:r>
      <w:r>
        <w:t>E</w:t>
      </w:r>
      <w:r>
        <w:rPr>
          <w:spacing w:val="-3"/>
        </w:rPr>
        <w:t xml:space="preserve"> </w:t>
      </w:r>
      <w:proofErr w:type="gramStart"/>
      <w:r>
        <w:t>in</w:t>
      </w:r>
      <w:r>
        <w:rPr>
          <w:spacing w:val="-2"/>
        </w:rPr>
        <w:t>d</w:t>
      </w:r>
      <w:r>
        <w:rPr>
          <w:spacing w:val="-1"/>
        </w:rPr>
        <w:t>u</w:t>
      </w:r>
      <w:r>
        <w:t>cti</w:t>
      </w:r>
      <w:r>
        <w:rPr>
          <w:spacing w:val="1"/>
        </w:rPr>
        <w:t>o</w:t>
      </w:r>
      <w:r>
        <w:t xml:space="preserve">n </w:t>
      </w:r>
      <w:r>
        <w:rPr>
          <w:spacing w:val="-5"/>
        </w:rPr>
        <w:t xml:space="preserve"> </w:t>
      </w:r>
      <w:r>
        <w:t>trai</w:t>
      </w:r>
      <w:r>
        <w:rPr>
          <w:spacing w:val="-1"/>
        </w:rPr>
        <w:t>n</w:t>
      </w:r>
      <w:r>
        <w:t>i</w:t>
      </w:r>
      <w:r>
        <w:rPr>
          <w:spacing w:val="-2"/>
        </w:rPr>
        <w:t>n</w:t>
      </w:r>
      <w:r>
        <w:rPr>
          <w:spacing w:val="-1"/>
        </w:rPr>
        <w:t>g</w:t>
      </w:r>
      <w:proofErr w:type="gramEnd"/>
      <w:r>
        <w:t>.</w:t>
      </w:r>
    </w:p>
    <w:p w14:paraId="4ADFE800" w14:textId="77777777" w:rsidR="007C62E7" w:rsidRDefault="007C62E7" w:rsidP="005B3361">
      <w:pPr>
        <w:pStyle w:val="BodyText"/>
        <w:numPr>
          <w:ilvl w:val="3"/>
          <w:numId w:val="6"/>
        </w:numPr>
        <w:tabs>
          <w:tab w:val="left" w:pos="887"/>
        </w:tabs>
        <w:ind w:left="887" w:right="5387" w:hanging="775"/>
        <w:jc w:val="both"/>
      </w:pPr>
      <w:r>
        <w:t>K</w:t>
      </w:r>
      <w:r>
        <w:rPr>
          <w:spacing w:val="-2"/>
        </w:rPr>
        <w:t>e</w:t>
      </w:r>
      <w:r>
        <w:t>ep</w:t>
      </w:r>
      <w:r>
        <w:rPr>
          <w:spacing w:val="10"/>
        </w:rPr>
        <w:t xml:space="preserve"> </w:t>
      </w:r>
      <w:r>
        <w:t>d</w:t>
      </w:r>
      <w:r>
        <w:rPr>
          <w:spacing w:val="-2"/>
        </w:rPr>
        <w:t>o</w:t>
      </w:r>
      <w:r>
        <w:t>cu</w:t>
      </w:r>
      <w:r>
        <w:rPr>
          <w:spacing w:val="-2"/>
        </w:rPr>
        <w:t>m</w:t>
      </w:r>
      <w:r>
        <w:rPr>
          <w:spacing w:val="1"/>
        </w:rPr>
        <w:t>e</w:t>
      </w:r>
      <w:r>
        <w:rPr>
          <w:spacing w:val="-1"/>
        </w:rPr>
        <w:t>n</w:t>
      </w:r>
      <w:r>
        <w:t>ted</w:t>
      </w:r>
      <w:r>
        <w:rPr>
          <w:spacing w:val="7"/>
        </w:rPr>
        <w:t xml:space="preserve"> </w:t>
      </w:r>
      <w:r>
        <w:t>re</w:t>
      </w:r>
      <w:r>
        <w:rPr>
          <w:spacing w:val="-3"/>
        </w:rPr>
        <w:t>c</w:t>
      </w:r>
      <w:r>
        <w:rPr>
          <w:spacing w:val="1"/>
        </w:rPr>
        <w:t>o</w:t>
      </w:r>
      <w:r>
        <w:t>r</w:t>
      </w:r>
      <w:r>
        <w:rPr>
          <w:spacing w:val="-1"/>
        </w:rPr>
        <w:t>d</w:t>
      </w:r>
      <w:r>
        <w:t>s</w:t>
      </w:r>
      <w:r>
        <w:rPr>
          <w:spacing w:val="9"/>
        </w:rPr>
        <w:t xml:space="preserve"> </w:t>
      </w:r>
      <w:r>
        <w:rPr>
          <w:spacing w:val="1"/>
        </w:rPr>
        <w:t>o</w:t>
      </w:r>
      <w:r>
        <w:t>f all t</w:t>
      </w:r>
      <w:r>
        <w:rPr>
          <w:spacing w:val="-3"/>
        </w:rPr>
        <w:t>r</w:t>
      </w:r>
      <w:r>
        <w:t>ai</w:t>
      </w:r>
      <w:r>
        <w:rPr>
          <w:spacing w:val="-2"/>
        </w:rPr>
        <w:t>n</w:t>
      </w:r>
      <w:r>
        <w:t>i</w:t>
      </w:r>
      <w:r>
        <w:rPr>
          <w:spacing w:val="-2"/>
        </w:rPr>
        <w:t>n</w:t>
      </w:r>
      <w:r>
        <w:t>g</w:t>
      </w:r>
    </w:p>
    <w:p w14:paraId="0AD411F5" w14:textId="77777777" w:rsidR="007C62E7" w:rsidRDefault="007C62E7" w:rsidP="007C62E7">
      <w:pPr>
        <w:spacing w:before="11" w:line="260" w:lineRule="exact"/>
        <w:rPr>
          <w:sz w:val="26"/>
          <w:szCs w:val="26"/>
        </w:rPr>
      </w:pPr>
    </w:p>
    <w:p w14:paraId="04C1A233" w14:textId="77777777" w:rsidR="007C62E7" w:rsidRDefault="007C62E7" w:rsidP="005B3361">
      <w:pPr>
        <w:pStyle w:val="Heading6"/>
        <w:numPr>
          <w:ilvl w:val="1"/>
          <w:numId w:val="5"/>
        </w:numPr>
        <w:tabs>
          <w:tab w:val="left" w:pos="833"/>
        </w:tabs>
        <w:ind w:right="5128"/>
        <w:jc w:val="both"/>
        <w:rPr>
          <w:b w:val="0"/>
          <w:bCs w:val="0"/>
        </w:rPr>
      </w:pPr>
      <w:r>
        <w:rPr>
          <w:spacing w:val="-2"/>
          <w:u w:val="single" w:color="000000"/>
        </w:rPr>
        <w:t>S</w:t>
      </w:r>
      <w:r>
        <w:rPr>
          <w:u w:val="single" w:color="000000"/>
        </w:rPr>
        <w:t>AFE</w:t>
      </w:r>
      <w:r>
        <w:rPr>
          <w:spacing w:val="1"/>
          <w:u w:val="single" w:color="000000"/>
        </w:rPr>
        <w:t>T</w:t>
      </w:r>
      <w:r>
        <w:rPr>
          <w:u w:val="single" w:color="000000"/>
        </w:rPr>
        <w:t>Y</w:t>
      </w:r>
      <w:r>
        <w:rPr>
          <w:spacing w:val="-2"/>
          <w:u w:val="single" w:color="000000"/>
        </w:rPr>
        <w:t xml:space="preserve"> </w:t>
      </w:r>
      <w:r>
        <w:rPr>
          <w:u w:val="single" w:color="000000"/>
        </w:rPr>
        <w:t>HE</w:t>
      </w:r>
      <w:r>
        <w:rPr>
          <w:spacing w:val="-1"/>
          <w:u w:val="single" w:color="000000"/>
        </w:rPr>
        <w:t>A</w:t>
      </w:r>
      <w:r>
        <w:rPr>
          <w:u w:val="single" w:color="000000"/>
        </w:rPr>
        <w:t>L</w:t>
      </w:r>
      <w:r>
        <w:rPr>
          <w:spacing w:val="1"/>
          <w:u w:val="single" w:color="000000"/>
        </w:rPr>
        <w:t>T</w:t>
      </w:r>
      <w:r>
        <w:rPr>
          <w:u w:val="single" w:color="000000"/>
        </w:rPr>
        <w:t>H</w:t>
      </w:r>
      <w:r>
        <w:rPr>
          <w:spacing w:val="-3"/>
          <w:u w:val="single" w:color="000000"/>
        </w:rPr>
        <w:t xml:space="preserve"> </w:t>
      </w:r>
      <w:r>
        <w:rPr>
          <w:spacing w:val="-2"/>
          <w:u w:val="single" w:color="000000"/>
        </w:rPr>
        <w:t>A</w:t>
      </w:r>
      <w:r>
        <w:rPr>
          <w:u w:val="single" w:color="000000"/>
        </w:rPr>
        <w:t>ND</w:t>
      </w:r>
      <w:r>
        <w:rPr>
          <w:spacing w:val="-2"/>
          <w:u w:val="single" w:color="000000"/>
        </w:rPr>
        <w:t xml:space="preserve"> </w:t>
      </w:r>
      <w:r>
        <w:rPr>
          <w:u w:val="single" w:color="000000"/>
        </w:rPr>
        <w:t>E</w:t>
      </w:r>
      <w:r>
        <w:rPr>
          <w:spacing w:val="1"/>
          <w:u w:val="single" w:color="000000"/>
        </w:rPr>
        <w:t>N</w:t>
      </w:r>
      <w:r>
        <w:rPr>
          <w:spacing w:val="-4"/>
          <w:u w:val="single" w:color="000000"/>
        </w:rPr>
        <w:t>V</w:t>
      </w:r>
      <w:r>
        <w:rPr>
          <w:spacing w:val="-2"/>
          <w:u w:val="single" w:color="000000"/>
        </w:rPr>
        <w:t>I</w:t>
      </w:r>
      <w:r>
        <w:rPr>
          <w:u w:val="single" w:color="000000"/>
        </w:rPr>
        <w:t>RON</w:t>
      </w:r>
      <w:r>
        <w:rPr>
          <w:spacing w:val="-1"/>
          <w:u w:val="single" w:color="000000"/>
        </w:rPr>
        <w:t>M</w:t>
      </w:r>
      <w:r>
        <w:rPr>
          <w:spacing w:val="-3"/>
          <w:u w:val="single" w:color="000000"/>
        </w:rPr>
        <w:t>E</w:t>
      </w:r>
      <w:r>
        <w:rPr>
          <w:u w:val="single" w:color="000000"/>
        </w:rPr>
        <w:t>NT</w:t>
      </w:r>
      <w:r>
        <w:rPr>
          <w:spacing w:val="-2"/>
          <w:u w:val="single" w:color="000000"/>
        </w:rPr>
        <w:t xml:space="preserve"> </w:t>
      </w:r>
      <w:r>
        <w:rPr>
          <w:u w:val="single" w:color="000000"/>
        </w:rPr>
        <w:t>P</w:t>
      </w:r>
      <w:r>
        <w:rPr>
          <w:spacing w:val="-2"/>
          <w:u w:val="single" w:color="000000"/>
        </w:rPr>
        <w:t>L</w:t>
      </w:r>
      <w:r>
        <w:rPr>
          <w:u w:val="single" w:color="000000"/>
        </w:rPr>
        <w:t>AN</w:t>
      </w:r>
    </w:p>
    <w:p w14:paraId="137828DD" w14:textId="77777777" w:rsidR="007C62E7" w:rsidRDefault="007C62E7" w:rsidP="007C62E7">
      <w:pPr>
        <w:spacing w:before="2" w:line="180" w:lineRule="exact"/>
        <w:rPr>
          <w:sz w:val="18"/>
          <w:szCs w:val="18"/>
        </w:rPr>
      </w:pPr>
    </w:p>
    <w:p w14:paraId="03C471D1" w14:textId="77777777" w:rsidR="007C62E7" w:rsidRDefault="007C62E7" w:rsidP="005B3361">
      <w:pPr>
        <w:pStyle w:val="BodyText"/>
        <w:numPr>
          <w:ilvl w:val="2"/>
          <w:numId w:val="5"/>
        </w:numPr>
        <w:tabs>
          <w:tab w:val="left" w:pos="833"/>
        </w:tabs>
        <w:spacing w:before="56"/>
        <w:ind w:right="110"/>
      </w:pPr>
      <w:r>
        <w:t>The</w:t>
      </w:r>
      <w:r>
        <w:rPr>
          <w:spacing w:val="45"/>
        </w:rPr>
        <w:t xml:space="preserve"> </w:t>
      </w:r>
      <w:r>
        <w:t>S</w:t>
      </w:r>
      <w:r>
        <w:rPr>
          <w:spacing w:val="-2"/>
        </w:rPr>
        <w:t>H</w:t>
      </w:r>
      <w:r>
        <w:t>E</w:t>
      </w:r>
      <w:r>
        <w:rPr>
          <w:spacing w:val="46"/>
        </w:rPr>
        <w:t xml:space="preserve"> </w:t>
      </w:r>
      <w:r>
        <w:rPr>
          <w:spacing w:val="-1"/>
        </w:rPr>
        <w:t>p</w:t>
      </w:r>
      <w:r>
        <w:t>lan</w:t>
      </w:r>
      <w:r>
        <w:rPr>
          <w:spacing w:val="45"/>
        </w:rPr>
        <w:t xml:space="preserve"> </w:t>
      </w:r>
      <w:r>
        <w:t>sh</w:t>
      </w:r>
      <w:r>
        <w:rPr>
          <w:spacing w:val="-1"/>
        </w:rPr>
        <w:t>a</w:t>
      </w:r>
      <w:r>
        <w:t>ll</w:t>
      </w:r>
      <w:r>
        <w:rPr>
          <w:spacing w:val="44"/>
        </w:rPr>
        <w:t xml:space="preserve"> </w:t>
      </w:r>
      <w:r>
        <w:rPr>
          <w:spacing w:val="-1"/>
        </w:rPr>
        <w:t>b</w:t>
      </w:r>
      <w:r>
        <w:t>e</w:t>
      </w:r>
      <w:r>
        <w:rPr>
          <w:spacing w:val="46"/>
        </w:rPr>
        <w:t xml:space="preserve"> </w:t>
      </w:r>
      <w:r>
        <w:rPr>
          <w:spacing w:val="-1"/>
        </w:rPr>
        <w:t>b</w:t>
      </w:r>
      <w:r>
        <w:rPr>
          <w:spacing w:val="-3"/>
        </w:rPr>
        <w:t>a</w:t>
      </w:r>
      <w:r>
        <w:t>sed</w:t>
      </w:r>
      <w:r>
        <w:rPr>
          <w:spacing w:val="46"/>
        </w:rPr>
        <w:t xml:space="preserve"> </w:t>
      </w:r>
      <w:r>
        <w:rPr>
          <w:spacing w:val="1"/>
        </w:rPr>
        <w:t>o</w:t>
      </w:r>
      <w:r>
        <w:t>n</w:t>
      </w:r>
      <w:r>
        <w:rPr>
          <w:spacing w:val="45"/>
        </w:rPr>
        <w:t xml:space="preserve"> </w:t>
      </w:r>
      <w:r>
        <w:t>t</w:t>
      </w:r>
      <w:r>
        <w:rPr>
          <w:spacing w:val="-3"/>
        </w:rPr>
        <w:t>h</w:t>
      </w:r>
      <w:r>
        <w:t>e</w:t>
      </w:r>
      <w:r>
        <w:rPr>
          <w:spacing w:val="45"/>
        </w:rPr>
        <w:t xml:space="preserve"> </w:t>
      </w:r>
      <w:r>
        <w:t>req</w:t>
      </w:r>
      <w:r>
        <w:rPr>
          <w:spacing w:val="-2"/>
        </w:rPr>
        <w:t>u</w:t>
      </w:r>
      <w:r>
        <w:t>ir</w:t>
      </w:r>
      <w:r>
        <w:rPr>
          <w:spacing w:val="-3"/>
        </w:rPr>
        <w:t>e</w:t>
      </w:r>
      <w:r>
        <w:t>ments</w:t>
      </w:r>
      <w:r>
        <w:rPr>
          <w:spacing w:val="41"/>
        </w:rPr>
        <w:t xml:space="preserve"> </w:t>
      </w:r>
      <w:r>
        <w:rPr>
          <w:spacing w:val="1"/>
        </w:rPr>
        <w:t>o</w:t>
      </w:r>
      <w:r>
        <w:t>f</w:t>
      </w:r>
      <w:r>
        <w:rPr>
          <w:spacing w:val="46"/>
        </w:rPr>
        <w:t xml:space="preserve"> </w:t>
      </w:r>
      <w:r>
        <w:t>the</w:t>
      </w:r>
      <w:r>
        <w:rPr>
          <w:spacing w:val="43"/>
        </w:rPr>
        <w:t xml:space="preserve"> </w:t>
      </w:r>
      <w:r>
        <w:t>OHS</w:t>
      </w:r>
      <w:r>
        <w:rPr>
          <w:spacing w:val="45"/>
        </w:rPr>
        <w:t xml:space="preserve"> </w:t>
      </w:r>
      <w:r>
        <w:t>act</w:t>
      </w:r>
      <w:r>
        <w:rPr>
          <w:spacing w:val="46"/>
        </w:rPr>
        <w:t xml:space="preserve"> </w:t>
      </w:r>
      <w:r>
        <w:t>as</w:t>
      </w:r>
      <w:r>
        <w:rPr>
          <w:spacing w:val="43"/>
        </w:rPr>
        <w:t xml:space="preserve"> </w:t>
      </w:r>
      <w:r>
        <w:t>well</w:t>
      </w:r>
      <w:r>
        <w:rPr>
          <w:spacing w:val="44"/>
        </w:rPr>
        <w:t xml:space="preserve"> </w:t>
      </w:r>
      <w:r>
        <w:rPr>
          <w:spacing w:val="-3"/>
        </w:rPr>
        <w:t>a</w:t>
      </w:r>
      <w:r>
        <w:t>s</w:t>
      </w:r>
      <w:r>
        <w:rPr>
          <w:spacing w:val="46"/>
        </w:rPr>
        <w:t xml:space="preserve"> </w:t>
      </w:r>
      <w:proofErr w:type="gramStart"/>
      <w:r>
        <w:rPr>
          <w:spacing w:val="-1"/>
        </w:rPr>
        <w:t>p</w:t>
      </w:r>
      <w:r>
        <w:t xml:space="preserve">er </w:t>
      </w:r>
      <w:r>
        <w:rPr>
          <w:spacing w:val="2"/>
        </w:rPr>
        <w:t xml:space="preserve"> </w:t>
      </w:r>
      <w:r>
        <w:t>Maj</w:t>
      </w:r>
      <w:r>
        <w:rPr>
          <w:spacing w:val="-2"/>
        </w:rPr>
        <w:t>u</w:t>
      </w:r>
      <w:r>
        <w:rPr>
          <w:spacing w:val="-1"/>
        </w:rPr>
        <w:t>b</w:t>
      </w:r>
      <w:r>
        <w:t>a</w:t>
      </w:r>
      <w:proofErr w:type="gramEnd"/>
      <w:r>
        <w:rPr>
          <w:spacing w:val="46"/>
        </w:rPr>
        <w:t xml:space="preserve"> </w:t>
      </w:r>
      <w:r>
        <w:t>S</w:t>
      </w:r>
      <w:r>
        <w:rPr>
          <w:spacing w:val="-2"/>
        </w:rPr>
        <w:t>H</w:t>
      </w:r>
      <w:r>
        <w:t>E Pr</w:t>
      </w:r>
      <w:r>
        <w:rPr>
          <w:spacing w:val="-2"/>
        </w:rPr>
        <w:t>o</w:t>
      </w:r>
      <w:r>
        <w:t>ced</w:t>
      </w:r>
      <w:r>
        <w:rPr>
          <w:spacing w:val="-1"/>
        </w:rPr>
        <w:t>u</w:t>
      </w:r>
      <w:r>
        <w:t xml:space="preserve">re </w:t>
      </w:r>
      <w:r>
        <w:rPr>
          <w:spacing w:val="-3"/>
        </w:rPr>
        <w:t>f</w:t>
      </w:r>
      <w:r>
        <w:rPr>
          <w:spacing w:val="1"/>
        </w:rPr>
        <w:t>o</w:t>
      </w:r>
      <w:r>
        <w:t>r</w:t>
      </w:r>
      <w:r>
        <w:rPr>
          <w:spacing w:val="-2"/>
        </w:rPr>
        <w:t xml:space="preserve"> </w:t>
      </w:r>
      <w:r>
        <w:t>c</w:t>
      </w:r>
      <w:r>
        <w:rPr>
          <w:spacing w:val="1"/>
        </w:rPr>
        <w:t>o</w:t>
      </w:r>
      <w:r>
        <w:rPr>
          <w:spacing w:val="-1"/>
        </w:rPr>
        <w:t>n</w:t>
      </w:r>
      <w:r>
        <w:t>tr</w:t>
      </w:r>
      <w:r>
        <w:rPr>
          <w:spacing w:val="-3"/>
        </w:rPr>
        <w:t>a</w:t>
      </w:r>
      <w:r>
        <w:t>c</w:t>
      </w:r>
      <w:r>
        <w:rPr>
          <w:spacing w:val="-2"/>
        </w:rPr>
        <w:t>t</w:t>
      </w:r>
      <w:r>
        <w:rPr>
          <w:spacing w:val="1"/>
        </w:rPr>
        <w:t>o</w:t>
      </w:r>
      <w:r>
        <w:t>rs</w:t>
      </w:r>
    </w:p>
    <w:p w14:paraId="224F1600" w14:textId="77777777" w:rsidR="007C62E7" w:rsidRDefault="007C62E7" w:rsidP="005B3361">
      <w:pPr>
        <w:pStyle w:val="BodyText"/>
        <w:numPr>
          <w:ilvl w:val="2"/>
          <w:numId w:val="5"/>
        </w:numPr>
        <w:tabs>
          <w:tab w:val="left" w:pos="833"/>
        </w:tabs>
        <w:spacing w:line="267" w:lineRule="exact"/>
      </w:pPr>
      <w:r>
        <w:t>Pri</w:t>
      </w:r>
      <w:r>
        <w:rPr>
          <w:spacing w:val="-2"/>
        </w:rPr>
        <w:t>n</w:t>
      </w:r>
      <w:r>
        <w:t>ci</w:t>
      </w:r>
      <w:r>
        <w:rPr>
          <w:spacing w:val="-1"/>
        </w:rPr>
        <w:t>p</w:t>
      </w:r>
      <w:r>
        <w:t xml:space="preserve">al </w:t>
      </w:r>
      <w:r>
        <w:rPr>
          <w:spacing w:val="-3"/>
        </w:rPr>
        <w:t>c</w:t>
      </w:r>
      <w:r>
        <w:rPr>
          <w:spacing w:val="1"/>
        </w:rPr>
        <w:t>o</w:t>
      </w:r>
      <w:r>
        <w:rPr>
          <w:spacing w:val="-1"/>
        </w:rPr>
        <w:t>n</w:t>
      </w:r>
      <w:r>
        <w:t>tra</w:t>
      </w:r>
      <w:r>
        <w:rPr>
          <w:spacing w:val="-3"/>
        </w:rPr>
        <w:t>c</w:t>
      </w:r>
      <w:r>
        <w:t>t</w:t>
      </w:r>
      <w:r>
        <w:rPr>
          <w:spacing w:val="1"/>
        </w:rPr>
        <w:t>o</w:t>
      </w:r>
      <w:r>
        <w:t>rs</w:t>
      </w:r>
      <w:r>
        <w:rPr>
          <w:spacing w:val="-3"/>
        </w:rPr>
        <w:t xml:space="preserve"> </w:t>
      </w:r>
      <w:r>
        <w:t>wi</w:t>
      </w:r>
      <w:r>
        <w:rPr>
          <w:spacing w:val="-1"/>
        </w:rPr>
        <w:t>l</w:t>
      </w:r>
      <w:r>
        <w:t xml:space="preserve">l </w:t>
      </w:r>
      <w:r>
        <w:rPr>
          <w:spacing w:val="-4"/>
        </w:rPr>
        <w:t>b</w:t>
      </w:r>
      <w:r>
        <w:t xml:space="preserve">e </w:t>
      </w:r>
      <w:r>
        <w:rPr>
          <w:spacing w:val="-1"/>
        </w:rPr>
        <w:t>h</w:t>
      </w:r>
      <w:r>
        <w:t>eld</w:t>
      </w:r>
      <w:r>
        <w:rPr>
          <w:spacing w:val="-1"/>
        </w:rPr>
        <w:t xml:space="preserve"> </w:t>
      </w:r>
      <w:r>
        <w:t>r</w:t>
      </w:r>
      <w:r>
        <w:rPr>
          <w:spacing w:val="-2"/>
        </w:rPr>
        <w:t>e</w:t>
      </w:r>
      <w:r>
        <w:t>sponsi</w:t>
      </w:r>
      <w:r>
        <w:rPr>
          <w:spacing w:val="-2"/>
        </w:rPr>
        <w:t>b</w:t>
      </w:r>
      <w:r>
        <w:t xml:space="preserve">le </w:t>
      </w:r>
      <w:r>
        <w:rPr>
          <w:spacing w:val="-3"/>
        </w:rPr>
        <w:t>f</w:t>
      </w:r>
      <w:r>
        <w:rPr>
          <w:spacing w:val="1"/>
        </w:rPr>
        <w:t>o</w:t>
      </w:r>
      <w:r>
        <w:t xml:space="preserve">r </w:t>
      </w:r>
      <w:r>
        <w:rPr>
          <w:spacing w:val="-3"/>
        </w:rPr>
        <w:t>n</w:t>
      </w:r>
      <w:r>
        <w:rPr>
          <w:spacing w:val="1"/>
        </w:rPr>
        <w:t>on</w:t>
      </w:r>
      <w:r>
        <w:rPr>
          <w:spacing w:val="-3"/>
        </w:rPr>
        <w:t>-</w:t>
      </w:r>
      <w:r>
        <w:t>c</w:t>
      </w:r>
      <w:r>
        <w:rPr>
          <w:spacing w:val="-1"/>
        </w:rPr>
        <w:t>o</w:t>
      </w:r>
      <w:r>
        <w:t>m</w:t>
      </w:r>
      <w:r>
        <w:rPr>
          <w:spacing w:val="-1"/>
        </w:rPr>
        <w:t>pl</w:t>
      </w:r>
      <w:r>
        <w:t>ia</w:t>
      </w:r>
      <w:r>
        <w:rPr>
          <w:spacing w:val="-2"/>
        </w:rPr>
        <w:t>n</w:t>
      </w:r>
      <w:r>
        <w:t>ce</w:t>
      </w:r>
      <w:r>
        <w:rPr>
          <w:spacing w:val="1"/>
        </w:rPr>
        <w:t xml:space="preserve"> </w:t>
      </w:r>
      <w:r>
        <w:rPr>
          <w:spacing w:val="-4"/>
        </w:rPr>
        <w:t>b</w:t>
      </w:r>
      <w:r>
        <w:t>y t</w:t>
      </w:r>
      <w:r>
        <w:rPr>
          <w:spacing w:val="-1"/>
        </w:rPr>
        <w:t>h</w:t>
      </w:r>
      <w:r>
        <w:t>eir</w:t>
      </w:r>
      <w:r>
        <w:rPr>
          <w:spacing w:val="-3"/>
        </w:rPr>
        <w:t xml:space="preserve"> </w:t>
      </w:r>
      <w:r>
        <w:t>sub</w:t>
      </w:r>
      <w:r>
        <w:rPr>
          <w:spacing w:val="-1"/>
        </w:rPr>
        <w:t>-</w:t>
      </w:r>
      <w:r>
        <w:t>c</w:t>
      </w:r>
      <w:r>
        <w:rPr>
          <w:spacing w:val="-1"/>
        </w:rPr>
        <w:t>on</w:t>
      </w:r>
      <w:r>
        <w:t>tract</w:t>
      </w:r>
      <w:r>
        <w:rPr>
          <w:spacing w:val="1"/>
        </w:rPr>
        <w:t>o</w:t>
      </w:r>
      <w:r>
        <w:rPr>
          <w:spacing w:val="-3"/>
        </w:rPr>
        <w:t>r</w:t>
      </w:r>
      <w:r>
        <w:t>s.</w:t>
      </w:r>
    </w:p>
    <w:p w14:paraId="4F0BC4E2" w14:textId="77777777" w:rsidR="007C62E7" w:rsidRDefault="007C62E7" w:rsidP="007C62E7">
      <w:pPr>
        <w:spacing w:before="11" w:line="260" w:lineRule="exact"/>
        <w:rPr>
          <w:sz w:val="26"/>
          <w:szCs w:val="26"/>
        </w:rPr>
      </w:pPr>
    </w:p>
    <w:p w14:paraId="118CE580" w14:textId="77777777" w:rsidR="007C62E7" w:rsidRDefault="007C62E7" w:rsidP="005B3361">
      <w:pPr>
        <w:pStyle w:val="Heading6"/>
        <w:numPr>
          <w:ilvl w:val="1"/>
          <w:numId w:val="5"/>
        </w:numPr>
        <w:tabs>
          <w:tab w:val="left" w:pos="833"/>
        </w:tabs>
        <w:rPr>
          <w:b w:val="0"/>
          <w:bCs w:val="0"/>
        </w:rPr>
      </w:pPr>
      <w:r>
        <w:rPr>
          <w:spacing w:val="-2"/>
          <w:u w:val="single" w:color="000000"/>
        </w:rPr>
        <w:t>S</w:t>
      </w:r>
      <w:r>
        <w:rPr>
          <w:u w:val="single" w:color="000000"/>
        </w:rPr>
        <w:t>AFE</w:t>
      </w:r>
      <w:r>
        <w:rPr>
          <w:spacing w:val="1"/>
          <w:u w:val="single" w:color="000000"/>
        </w:rPr>
        <w:t>T</w:t>
      </w:r>
      <w:r>
        <w:rPr>
          <w:u w:val="single" w:color="000000"/>
        </w:rPr>
        <w:t>Y</w:t>
      </w:r>
      <w:r>
        <w:rPr>
          <w:spacing w:val="-2"/>
          <w:u w:val="single" w:color="000000"/>
        </w:rPr>
        <w:t xml:space="preserve"> </w:t>
      </w:r>
      <w:r>
        <w:rPr>
          <w:u w:val="single" w:color="000000"/>
        </w:rPr>
        <w:t>HE</w:t>
      </w:r>
      <w:r>
        <w:rPr>
          <w:spacing w:val="-1"/>
          <w:u w:val="single" w:color="000000"/>
        </w:rPr>
        <w:t>A</w:t>
      </w:r>
      <w:r>
        <w:rPr>
          <w:u w:val="single" w:color="000000"/>
        </w:rPr>
        <w:t>L</w:t>
      </w:r>
      <w:r>
        <w:rPr>
          <w:spacing w:val="1"/>
          <w:u w:val="single" w:color="000000"/>
        </w:rPr>
        <w:t>T</w:t>
      </w:r>
      <w:r>
        <w:rPr>
          <w:u w:val="single" w:color="000000"/>
        </w:rPr>
        <w:t>H</w:t>
      </w:r>
      <w:r>
        <w:rPr>
          <w:spacing w:val="-3"/>
          <w:u w:val="single" w:color="000000"/>
        </w:rPr>
        <w:t xml:space="preserve"> </w:t>
      </w:r>
      <w:r>
        <w:rPr>
          <w:spacing w:val="-2"/>
          <w:u w:val="single" w:color="000000"/>
        </w:rPr>
        <w:t>A</w:t>
      </w:r>
      <w:r>
        <w:rPr>
          <w:u w:val="single" w:color="000000"/>
        </w:rPr>
        <w:t>ND</w:t>
      </w:r>
      <w:r>
        <w:rPr>
          <w:spacing w:val="-2"/>
          <w:u w:val="single" w:color="000000"/>
        </w:rPr>
        <w:t xml:space="preserve"> </w:t>
      </w:r>
      <w:r>
        <w:rPr>
          <w:u w:val="single" w:color="000000"/>
        </w:rPr>
        <w:t>E</w:t>
      </w:r>
      <w:r>
        <w:rPr>
          <w:spacing w:val="1"/>
          <w:u w:val="single" w:color="000000"/>
        </w:rPr>
        <w:t>N</w:t>
      </w:r>
      <w:r>
        <w:rPr>
          <w:spacing w:val="-4"/>
          <w:u w:val="single" w:color="000000"/>
        </w:rPr>
        <w:t>V</w:t>
      </w:r>
      <w:r>
        <w:rPr>
          <w:spacing w:val="-2"/>
          <w:u w:val="single" w:color="000000"/>
        </w:rPr>
        <w:t>I</w:t>
      </w:r>
      <w:r>
        <w:rPr>
          <w:u w:val="single" w:color="000000"/>
        </w:rPr>
        <w:t>RON</w:t>
      </w:r>
      <w:r>
        <w:rPr>
          <w:spacing w:val="-1"/>
          <w:u w:val="single" w:color="000000"/>
        </w:rPr>
        <w:t>M</w:t>
      </w:r>
      <w:r>
        <w:rPr>
          <w:spacing w:val="-3"/>
          <w:u w:val="single" w:color="000000"/>
        </w:rPr>
        <w:t>E</w:t>
      </w:r>
      <w:r>
        <w:rPr>
          <w:u w:val="single" w:color="000000"/>
        </w:rPr>
        <w:t>NT</w:t>
      </w:r>
      <w:r>
        <w:rPr>
          <w:spacing w:val="-2"/>
          <w:u w:val="single" w:color="000000"/>
        </w:rPr>
        <w:t xml:space="preserve"> </w:t>
      </w:r>
      <w:r>
        <w:rPr>
          <w:u w:val="single" w:color="000000"/>
        </w:rPr>
        <w:t>FI</w:t>
      </w:r>
      <w:r>
        <w:rPr>
          <w:spacing w:val="-3"/>
          <w:u w:val="single" w:color="000000"/>
        </w:rPr>
        <w:t>L</w:t>
      </w:r>
      <w:r>
        <w:rPr>
          <w:u w:val="single" w:color="000000"/>
        </w:rPr>
        <w:t>E</w:t>
      </w:r>
    </w:p>
    <w:p w14:paraId="654D1958" w14:textId="77777777" w:rsidR="007C62E7" w:rsidRDefault="007C62E7" w:rsidP="007C62E7">
      <w:pPr>
        <w:spacing w:before="2" w:line="180" w:lineRule="exact"/>
        <w:rPr>
          <w:sz w:val="18"/>
          <w:szCs w:val="18"/>
        </w:rPr>
      </w:pPr>
    </w:p>
    <w:p w14:paraId="59D22780" w14:textId="77777777" w:rsidR="007C62E7" w:rsidRDefault="007C62E7" w:rsidP="005B3361">
      <w:pPr>
        <w:pStyle w:val="BodyText"/>
        <w:numPr>
          <w:ilvl w:val="2"/>
          <w:numId w:val="5"/>
        </w:numPr>
        <w:tabs>
          <w:tab w:val="left" w:pos="833"/>
        </w:tabs>
        <w:spacing w:before="56"/>
        <w:ind w:right="117"/>
        <w:jc w:val="both"/>
      </w:pPr>
      <w:r>
        <w:t>S</w:t>
      </w:r>
      <w:r>
        <w:rPr>
          <w:spacing w:val="-2"/>
        </w:rPr>
        <w:t>H</w:t>
      </w:r>
      <w:r>
        <w:t>E</w:t>
      </w:r>
      <w:r>
        <w:rPr>
          <w:spacing w:val="35"/>
        </w:rPr>
        <w:t xml:space="preserve"> </w:t>
      </w:r>
      <w:r>
        <w:t>fi</w:t>
      </w:r>
      <w:r>
        <w:rPr>
          <w:spacing w:val="-1"/>
        </w:rPr>
        <w:t>l</w:t>
      </w:r>
      <w:r>
        <w:t>e</w:t>
      </w:r>
      <w:r>
        <w:rPr>
          <w:spacing w:val="37"/>
        </w:rPr>
        <w:t xml:space="preserve"> </w:t>
      </w:r>
      <w:r>
        <w:t>will</w:t>
      </w:r>
      <w:r>
        <w:rPr>
          <w:spacing w:val="36"/>
        </w:rPr>
        <w:t xml:space="preserve"> </w:t>
      </w:r>
      <w:r>
        <w:rPr>
          <w:spacing w:val="-3"/>
        </w:rPr>
        <w:t>c</w:t>
      </w:r>
      <w:r>
        <w:rPr>
          <w:spacing w:val="1"/>
        </w:rPr>
        <w:t>o</w:t>
      </w:r>
      <w:r>
        <w:rPr>
          <w:spacing w:val="-1"/>
        </w:rPr>
        <w:t>n</w:t>
      </w:r>
      <w:r>
        <w:t>tain</w:t>
      </w:r>
      <w:r>
        <w:rPr>
          <w:spacing w:val="34"/>
        </w:rPr>
        <w:t xml:space="preserve"> </w:t>
      </w:r>
      <w:r>
        <w:t>all</w:t>
      </w:r>
      <w:r>
        <w:rPr>
          <w:spacing w:val="33"/>
        </w:rPr>
        <w:t xml:space="preserve"> </w:t>
      </w:r>
      <w:r>
        <w:t>t</w:t>
      </w:r>
      <w:r>
        <w:rPr>
          <w:spacing w:val="-3"/>
        </w:rPr>
        <w:t>h</w:t>
      </w:r>
      <w:r>
        <w:t>e</w:t>
      </w:r>
      <w:r>
        <w:rPr>
          <w:spacing w:val="37"/>
        </w:rPr>
        <w:t xml:space="preserve"> </w:t>
      </w:r>
      <w:r>
        <w:rPr>
          <w:spacing w:val="-1"/>
        </w:rPr>
        <w:t>d</w:t>
      </w:r>
      <w:r>
        <w:rPr>
          <w:spacing w:val="1"/>
        </w:rPr>
        <w:t>o</w:t>
      </w:r>
      <w:r>
        <w:t>c</w:t>
      </w:r>
      <w:r>
        <w:rPr>
          <w:spacing w:val="-3"/>
        </w:rPr>
        <w:t>u</w:t>
      </w:r>
      <w:r>
        <w:t>ment</w:t>
      </w:r>
      <w:r>
        <w:rPr>
          <w:spacing w:val="-3"/>
        </w:rPr>
        <w:t>a</w:t>
      </w:r>
      <w:r>
        <w:t>ti</w:t>
      </w:r>
      <w:r>
        <w:rPr>
          <w:spacing w:val="1"/>
        </w:rPr>
        <w:t>o</w:t>
      </w:r>
      <w:r>
        <w:t>n</w:t>
      </w:r>
      <w:r>
        <w:rPr>
          <w:spacing w:val="33"/>
        </w:rPr>
        <w:t xml:space="preserve"> </w:t>
      </w:r>
      <w:r>
        <w:t>as</w:t>
      </w:r>
      <w:r>
        <w:rPr>
          <w:spacing w:val="35"/>
        </w:rPr>
        <w:t xml:space="preserve"> </w:t>
      </w:r>
      <w:r>
        <w:t>req</w:t>
      </w:r>
      <w:r>
        <w:rPr>
          <w:spacing w:val="-2"/>
        </w:rPr>
        <w:t>u</w:t>
      </w:r>
      <w:r>
        <w:rPr>
          <w:spacing w:val="-3"/>
        </w:rPr>
        <w:t>i</w:t>
      </w:r>
      <w:r>
        <w:t>red</w:t>
      </w:r>
      <w:r>
        <w:rPr>
          <w:spacing w:val="36"/>
        </w:rPr>
        <w:t xml:space="preserve"> </w:t>
      </w:r>
      <w:r>
        <w:rPr>
          <w:spacing w:val="-1"/>
        </w:rPr>
        <w:t>b</w:t>
      </w:r>
      <w:r>
        <w:t>y</w:t>
      </w:r>
      <w:r>
        <w:rPr>
          <w:spacing w:val="37"/>
        </w:rPr>
        <w:t xml:space="preserve"> </w:t>
      </w:r>
      <w:r>
        <w:t>the</w:t>
      </w:r>
      <w:r>
        <w:rPr>
          <w:spacing w:val="33"/>
        </w:rPr>
        <w:t xml:space="preserve"> </w:t>
      </w:r>
      <w:r>
        <w:t>OHS</w:t>
      </w:r>
      <w:r>
        <w:rPr>
          <w:spacing w:val="35"/>
        </w:rPr>
        <w:t xml:space="preserve"> </w:t>
      </w:r>
      <w:r>
        <w:t>Act</w:t>
      </w:r>
      <w:r>
        <w:rPr>
          <w:spacing w:val="34"/>
        </w:rPr>
        <w:t xml:space="preserve"> </w:t>
      </w:r>
      <w:r>
        <w:t>as</w:t>
      </w:r>
      <w:r>
        <w:rPr>
          <w:spacing w:val="36"/>
        </w:rPr>
        <w:t xml:space="preserve"> </w:t>
      </w:r>
      <w:r>
        <w:rPr>
          <w:spacing w:val="-2"/>
        </w:rPr>
        <w:t>w</w:t>
      </w:r>
      <w:r>
        <w:t>ell</w:t>
      </w:r>
      <w:r>
        <w:rPr>
          <w:spacing w:val="35"/>
        </w:rPr>
        <w:t xml:space="preserve"> </w:t>
      </w:r>
      <w:r>
        <w:t>as</w:t>
      </w:r>
      <w:r>
        <w:rPr>
          <w:spacing w:val="36"/>
        </w:rPr>
        <w:t xml:space="preserve"> </w:t>
      </w:r>
      <w:r>
        <w:t>the</w:t>
      </w:r>
      <w:r>
        <w:rPr>
          <w:spacing w:val="34"/>
        </w:rPr>
        <w:t xml:space="preserve"> </w:t>
      </w:r>
      <w:r>
        <w:t>che</w:t>
      </w:r>
      <w:r>
        <w:rPr>
          <w:spacing w:val="-3"/>
        </w:rPr>
        <w:t>c</w:t>
      </w:r>
      <w:r>
        <w:t>klist Maj</w:t>
      </w:r>
      <w:r>
        <w:rPr>
          <w:spacing w:val="-2"/>
        </w:rPr>
        <w:t>u</w:t>
      </w:r>
      <w:r>
        <w:rPr>
          <w:spacing w:val="-1"/>
        </w:rPr>
        <w:t>b</w:t>
      </w:r>
      <w:r>
        <w:t>a S</w:t>
      </w:r>
      <w:r>
        <w:rPr>
          <w:spacing w:val="-2"/>
        </w:rPr>
        <w:t>p</w:t>
      </w:r>
      <w:r>
        <w:t>ecific</w:t>
      </w:r>
      <w:r>
        <w:rPr>
          <w:spacing w:val="-3"/>
        </w:rPr>
        <w:t>a</w:t>
      </w:r>
      <w:r>
        <w:t>ti</w:t>
      </w:r>
      <w:r>
        <w:rPr>
          <w:spacing w:val="1"/>
        </w:rPr>
        <w:t>o</w:t>
      </w:r>
      <w:r>
        <w:rPr>
          <w:spacing w:val="-1"/>
        </w:rPr>
        <w:t>n</w:t>
      </w:r>
      <w:r>
        <w:t>s</w:t>
      </w:r>
      <w:r>
        <w:rPr>
          <w:spacing w:val="-3"/>
        </w:rPr>
        <w:t xml:space="preserve"> </w:t>
      </w:r>
      <w:r>
        <w:t>and</w:t>
      </w:r>
      <w:r>
        <w:rPr>
          <w:spacing w:val="-4"/>
        </w:rPr>
        <w:t xml:space="preserve"> </w:t>
      </w:r>
      <w:r>
        <w:t xml:space="preserve">the </w:t>
      </w:r>
      <w:r>
        <w:rPr>
          <w:spacing w:val="-2"/>
        </w:rPr>
        <w:t>c</w:t>
      </w:r>
      <w:r>
        <w:rPr>
          <w:spacing w:val="1"/>
        </w:rPr>
        <w:t>o</w:t>
      </w:r>
      <w:r>
        <w:rPr>
          <w:spacing w:val="-1"/>
        </w:rPr>
        <w:t>p</w:t>
      </w:r>
      <w:r>
        <w:t>y</w:t>
      </w:r>
      <w:r>
        <w:rPr>
          <w:spacing w:val="-2"/>
        </w:rPr>
        <w:t xml:space="preserve"> </w:t>
      </w:r>
      <w:r>
        <w:rPr>
          <w:spacing w:val="1"/>
        </w:rPr>
        <w:t>o</w:t>
      </w:r>
      <w:r>
        <w:t>f</w:t>
      </w:r>
      <w:r>
        <w:rPr>
          <w:spacing w:val="-2"/>
        </w:rPr>
        <w:t xml:space="preserve"> </w:t>
      </w:r>
      <w:r>
        <w:t>the sa</w:t>
      </w:r>
      <w:r>
        <w:rPr>
          <w:spacing w:val="-3"/>
        </w:rPr>
        <w:t>f</w:t>
      </w:r>
      <w:r>
        <w:t>ety</w:t>
      </w:r>
      <w:r>
        <w:rPr>
          <w:spacing w:val="-2"/>
        </w:rPr>
        <w:t xml:space="preserve"> </w:t>
      </w:r>
      <w:r>
        <w:t>file</w:t>
      </w:r>
      <w:r>
        <w:rPr>
          <w:spacing w:val="-2"/>
        </w:rPr>
        <w:t xml:space="preserve"> </w:t>
      </w:r>
      <w:r>
        <w:t xml:space="preserve">will </w:t>
      </w:r>
      <w:r>
        <w:rPr>
          <w:spacing w:val="-1"/>
        </w:rPr>
        <w:t>b</w:t>
      </w:r>
      <w:r>
        <w:t xml:space="preserve">e </w:t>
      </w:r>
      <w:r>
        <w:rPr>
          <w:spacing w:val="-2"/>
        </w:rPr>
        <w:t>k</w:t>
      </w:r>
      <w:r>
        <w:t xml:space="preserve">ept </w:t>
      </w:r>
      <w:r>
        <w:rPr>
          <w:spacing w:val="-2"/>
        </w:rPr>
        <w:t>a</w:t>
      </w:r>
      <w:r>
        <w:t>t S</w:t>
      </w:r>
      <w:r>
        <w:rPr>
          <w:spacing w:val="-3"/>
        </w:rPr>
        <w:t>R</w:t>
      </w:r>
      <w:r>
        <w:t>M</w:t>
      </w:r>
      <w:r>
        <w:rPr>
          <w:spacing w:val="-2"/>
        </w:rPr>
        <w:t xml:space="preserve"> </w:t>
      </w:r>
      <w:r>
        <w:rPr>
          <w:spacing w:val="1"/>
        </w:rPr>
        <w:t>o</w:t>
      </w:r>
      <w:r>
        <w:t>ff</w:t>
      </w:r>
      <w:r>
        <w:rPr>
          <w:spacing w:val="-1"/>
        </w:rPr>
        <w:t>i</w:t>
      </w:r>
      <w:r>
        <w:t>ce.</w:t>
      </w:r>
    </w:p>
    <w:p w14:paraId="6E422DDE" w14:textId="77777777" w:rsidR="007C62E7" w:rsidRDefault="007C62E7" w:rsidP="005B3361">
      <w:pPr>
        <w:pStyle w:val="BodyText"/>
        <w:numPr>
          <w:ilvl w:val="2"/>
          <w:numId w:val="5"/>
        </w:numPr>
        <w:tabs>
          <w:tab w:val="left" w:pos="833"/>
        </w:tabs>
        <w:ind w:right="111"/>
        <w:jc w:val="both"/>
      </w:pPr>
      <w:r>
        <w:t>Maj</w:t>
      </w:r>
      <w:r>
        <w:rPr>
          <w:spacing w:val="-2"/>
        </w:rPr>
        <w:t>u</w:t>
      </w:r>
      <w:r>
        <w:rPr>
          <w:spacing w:val="-1"/>
        </w:rPr>
        <w:t>b</w:t>
      </w:r>
      <w:r>
        <w:t>a</w:t>
      </w:r>
      <w:r>
        <w:rPr>
          <w:spacing w:val="5"/>
        </w:rPr>
        <w:t xml:space="preserve"> </w:t>
      </w:r>
      <w:r>
        <w:t>P</w:t>
      </w:r>
      <w:r>
        <w:rPr>
          <w:spacing w:val="-2"/>
        </w:rPr>
        <w:t>o</w:t>
      </w:r>
      <w:r>
        <w:t>wer</w:t>
      </w:r>
      <w:r>
        <w:rPr>
          <w:spacing w:val="7"/>
        </w:rPr>
        <w:t xml:space="preserve"> </w:t>
      </w:r>
      <w:r>
        <w:rPr>
          <w:spacing w:val="-3"/>
        </w:rPr>
        <w:t>S</w:t>
      </w:r>
      <w:r>
        <w:t>tat</w:t>
      </w:r>
      <w:r>
        <w:rPr>
          <w:spacing w:val="-3"/>
        </w:rPr>
        <w:t>i</w:t>
      </w:r>
      <w:r>
        <w:rPr>
          <w:spacing w:val="1"/>
        </w:rPr>
        <w:t>o</w:t>
      </w:r>
      <w:r>
        <w:t>n</w:t>
      </w:r>
      <w:r>
        <w:rPr>
          <w:spacing w:val="6"/>
        </w:rPr>
        <w:t xml:space="preserve"> </w:t>
      </w:r>
      <w:r>
        <w:t>S</w:t>
      </w:r>
      <w:r>
        <w:rPr>
          <w:spacing w:val="-3"/>
        </w:rPr>
        <w:t>R</w:t>
      </w:r>
      <w:r>
        <w:t>M</w:t>
      </w:r>
      <w:r>
        <w:rPr>
          <w:spacing w:val="5"/>
        </w:rPr>
        <w:t xml:space="preserve"> </w:t>
      </w:r>
      <w:r>
        <w:t>Depa</w:t>
      </w:r>
      <w:r>
        <w:rPr>
          <w:spacing w:val="-1"/>
        </w:rPr>
        <w:t>r</w:t>
      </w:r>
      <w:r>
        <w:rPr>
          <w:spacing w:val="-2"/>
        </w:rPr>
        <w:t>t</w:t>
      </w:r>
      <w:r>
        <w:t>ment</w:t>
      </w:r>
      <w:r>
        <w:rPr>
          <w:spacing w:val="5"/>
        </w:rPr>
        <w:t xml:space="preserve"> </w:t>
      </w:r>
      <w:r>
        <w:t>will</w:t>
      </w:r>
      <w:r>
        <w:rPr>
          <w:spacing w:val="4"/>
        </w:rPr>
        <w:t xml:space="preserve"> </w:t>
      </w:r>
      <w:r>
        <w:t>c</w:t>
      </w:r>
      <w:r>
        <w:rPr>
          <w:spacing w:val="1"/>
        </w:rPr>
        <w:t>o</w:t>
      </w:r>
      <w:r>
        <w:rPr>
          <w:spacing w:val="-1"/>
        </w:rPr>
        <w:t>ndu</w:t>
      </w:r>
      <w:r>
        <w:rPr>
          <w:spacing w:val="-3"/>
        </w:rPr>
        <w:t>c</w:t>
      </w:r>
      <w:r>
        <w:t>t</w:t>
      </w:r>
      <w:r>
        <w:rPr>
          <w:spacing w:val="8"/>
        </w:rPr>
        <w:t xml:space="preserve"> </w:t>
      </w:r>
      <w:r>
        <w:t>reg</w:t>
      </w:r>
      <w:r>
        <w:rPr>
          <w:spacing w:val="-2"/>
        </w:rPr>
        <w:t>u</w:t>
      </w:r>
      <w:r>
        <w:t>lar</w:t>
      </w:r>
      <w:r>
        <w:rPr>
          <w:spacing w:val="7"/>
        </w:rPr>
        <w:t xml:space="preserve"> </w:t>
      </w:r>
      <w:r>
        <w:t>a</w:t>
      </w:r>
      <w:r>
        <w:rPr>
          <w:spacing w:val="-1"/>
        </w:rPr>
        <w:t>ud</w:t>
      </w:r>
      <w:r>
        <w:t>its</w:t>
      </w:r>
      <w:r>
        <w:rPr>
          <w:spacing w:val="5"/>
        </w:rPr>
        <w:t xml:space="preserve"> </w:t>
      </w:r>
      <w:r>
        <w:rPr>
          <w:spacing w:val="1"/>
        </w:rPr>
        <w:t>o</w:t>
      </w:r>
      <w:r>
        <w:t>n</w:t>
      </w:r>
      <w:r>
        <w:rPr>
          <w:spacing w:val="4"/>
        </w:rPr>
        <w:t xml:space="preserve"> </w:t>
      </w:r>
      <w:r>
        <w:t>the</w:t>
      </w:r>
      <w:r>
        <w:rPr>
          <w:spacing w:val="5"/>
        </w:rPr>
        <w:t xml:space="preserve"> </w:t>
      </w:r>
      <w:r>
        <w:t>c</w:t>
      </w:r>
      <w:r>
        <w:rPr>
          <w:spacing w:val="1"/>
        </w:rPr>
        <w:t>o</w:t>
      </w:r>
      <w:r>
        <w:rPr>
          <w:spacing w:val="-4"/>
        </w:rPr>
        <w:t>n</w:t>
      </w:r>
      <w:r>
        <w:t>trac</w:t>
      </w:r>
      <w:r>
        <w:rPr>
          <w:spacing w:val="-2"/>
        </w:rPr>
        <w:t>t</w:t>
      </w:r>
      <w:r>
        <w:rPr>
          <w:spacing w:val="1"/>
        </w:rPr>
        <w:t>o</w:t>
      </w:r>
      <w:r>
        <w:t>rs</w:t>
      </w:r>
      <w:r>
        <w:rPr>
          <w:spacing w:val="7"/>
        </w:rPr>
        <w:t xml:space="preserve"> </w:t>
      </w:r>
      <w:r>
        <w:t>S</w:t>
      </w:r>
      <w:r>
        <w:rPr>
          <w:spacing w:val="-2"/>
        </w:rPr>
        <w:t>H</w:t>
      </w:r>
      <w:r>
        <w:t>E</w:t>
      </w:r>
      <w:r>
        <w:rPr>
          <w:spacing w:val="7"/>
        </w:rPr>
        <w:t xml:space="preserve"> </w:t>
      </w:r>
      <w:proofErr w:type="gramStart"/>
      <w:r>
        <w:t>fi</w:t>
      </w:r>
      <w:r>
        <w:rPr>
          <w:spacing w:val="-4"/>
        </w:rPr>
        <w:t>l</w:t>
      </w:r>
      <w:r>
        <w:t>e</w:t>
      </w:r>
      <w:proofErr w:type="gramEnd"/>
      <w:r>
        <w:rPr>
          <w:spacing w:val="8"/>
        </w:rPr>
        <w:t xml:space="preserve"> </w:t>
      </w:r>
      <w:r>
        <w:t>a</w:t>
      </w:r>
      <w:r>
        <w:rPr>
          <w:spacing w:val="-1"/>
        </w:rPr>
        <w:t>n</w:t>
      </w:r>
      <w:r>
        <w:t xml:space="preserve">d </w:t>
      </w:r>
      <w:r>
        <w:rPr>
          <w:spacing w:val="-1"/>
        </w:rPr>
        <w:t>p</w:t>
      </w:r>
      <w:r>
        <w:t>re</w:t>
      </w:r>
      <w:r>
        <w:rPr>
          <w:spacing w:val="1"/>
        </w:rPr>
        <w:t>m</w:t>
      </w:r>
      <w:r>
        <w:t>i</w:t>
      </w:r>
      <w:r>
        <w:rPr>
          <w:spacing w:val="-3"/>
        </w:rPr>
        <w:t>s</w:t>
      </w:r>
      <w:r>
        <w:t>es</w:t>
      </w:r>
      <w:r>
        <w:rPr>
          <w:spacing w:val="18"/>
        </w:rPr>
        <w:t xml:space="preserve"> </w:t>
      </w:r>
      <w:r>
        <w:rPr>
          <w:spacing w:val="-2"/>
        </w:rPr>
        <w:t>t</w:t>
      </w:r>
      <w:r>
        <w:t>o</w:t>
      </w:r>
      <w:r>
        <w:rPr>
          <w:spacing w:val="16"/>
        </w:rPr>
        <w:t xml:space="preserve"> </w:t>
      </w:r>
      <w:r>
        <w:t>ens</w:t>
      </w:r>
      <w:r>
        <w:rPr>
          <w:spacing w:val="-1"/>
        </w:rPr>
        <w:t>u</w:t>
      </w:r>
      <w:r>
        <w:t>re</w:t>
      </w:r>
      <w:r>
        <w:rPr>
          <w:spacing w:val="16"/>
        </w:rPr>
        <w:t xml:space="preserve"> </w:t>
      </w:r>
      <w:r>
        <w:t>c</w:t>
      </w:r>
      <w:r>
        <w:rPr>
          <w:spacing w:val="-1"/>
        </w:rPr>
        <w:t>o</w:t>
      </w:r>
      <w:r>
        <w:rPr>
          <w:spacing w:val="-2"/>
        </w:rPr>
        <w:t>m</w:t>
      </w:r>
      <w:r>
        <w:rPr>
          <w:spacing w:val="-1"/>
        </w:rPr>
        <w:t>p</w:t>
      </w:r>
      <w:r>
        <w:t>l</w:t>
      </w:r>
      <w:r>
        <w:rPr>
          <w:spacing w:val="-1"/>
        </w:rPr>
        <w:t>i</w:t>
      </w:r>
      <w:r>
        <w:t>a</w:t>
      </w:r>
      <w:r>
        <w:rPr>
          <w:spacing w:val="-1"/>
        </w:rPr>
        <w:t>n</w:t>
      </w:r>
      <w:r>
        <w:t>ce</w:t>
      </w:r>
      <w:r>
        <w:rPr>
          <w:spacing w:val="18"/>
        </w:rPr>
        <w:t xml:space="preserve"> </w:t>
      </w:r>
      <w:r>
        <w:t>with</w:t>
      </w:r>
      <w:r>
        <w:rPr>
          <w:spacing w:val="15"/>
        </w:rPr>
        <w:t xml:space="preserve"> </w:t>
      </w:r>
      <w:r>
        <w:t>the</w:t>
      </w:r>
      <w:r>
        <w:rPr>
          <w:spacing w:val="15"/>
        </w:rPr>
        <w:t xml:space="preserve"> </w:t>
      </w:r>
      <w:r>
        <w:t>le</w:t>
      </w:r>
      <w:r>
        <w:rPr>
          <w:spacing w:val="-1"/>
        </w:rPr>
        <w:t>g</w:t>
      </w:r>
      <w:r>
        <w:t>al</w:t>
      </w:r>
      <w:r>
        <w:rPr>
          <w:spacing w:val="17"/>
        </w:rPr>
        <w:t xml:space="preserve"> </w:t>
      </w:r>
      <w:r>
        <w:rPr>
          <w:spacing w:val="-3"/>
        </w:rPr>
        <w:t>r</w:t>
      </w:r>
      <w:r>
        <w:rPr>
          <w:spacing w:val="-2"/>
        </w:rPr>
        <w:t>e</w:t>
      </w:r>
      <w:r>
        <w:rPr>
          <w:spacing w:val="-1"/>
        </w:rPr>
        <w:t>qu</w:t>
      </w:r>
      <w:r>
        <w:t>ire</w:t>
      </w:r>
      <w:r>
        <w:rPr>
          <w:spacing w:val="1"/>
        </w:rPr>
        <w:t>m</w:t>
      </w:r>
      <w:r>
        <w:t>ents</w:t>
      </w:r>
      <w:r>
        <w:rPr>
          <w:spacing w:val="15"/>
        </w:rPr>
        <w:t xml:space="preserve"> </w:t>
      </w:r>
      <w:r>
        <w:t>a</w:t>
      </w:r>
      <w:r>
        <w:rPr>
          <w:spacing w:val="-1"/>
        </w:rPr>
        <w:t>n</w:t>
      </w:r>
      <w:r>
        <w:t>d</w:t>
      </w:r>
      <w:r>
        <w:rPr>
          <w:spacing w:val="18"/>
        </w:rPr>
        <w:t xml:space="preserve"> </w:t>
      </w:r>
      <w:r>
        <w:t>Maj</w:t>
      </w:r>
      <w:r>
        <w:rPr>
          <w:spacing w:val="-2"/>
        </w:rPr>
        <w:t>u</w:t>
      </w:r>
      <w:r>
        <w:rPr>
          <w:spacing w:val="-1"/>
        </w:rPr>
        <w:t>b</w:t>
      </w:r>
      <w:r>
        <w:t>a</w:t>
      </w:r>
      <w:r>
        <w:rPr>
          <w:spacing w:val="15"/>
        </w:rPr>
        <w:t xml:space="preserve"> </w:t>
      </w:r>
      <w:r>
        <w:t>S</w:t>
      </w:r>
      <w:r>
        <w:rPr>
          <w:spacing w:val="-2"/>
        </w:rPr>
        <w:t>H</w:t>
      </w:r>
      <w:r>
        <w:t>E</w:t>
      </w:r>
      <w:r>
        <w:rPr>
          <w:spacing w:val="18"/>
        </w:rPr>
        <w:t xml:space="preserve"> </w:t>
      </w:r>
      <w:r>
        <w:rPr>
          <w:spacing w:val="-1"/>
        </w:rPr>
        <w:t>p</w:t>
      </w:r>
      <w:r>
        <w:t>ro</w:t>
      </w:r>
      <w:r>
        <w:rPr>
          <w:spacing w:val="-3"/>
        </w:rPr>
        <w:t>c</w:t>
      </w:r>
      <w:r>
        <w:t>ed</w:t>
      </w:r>
      <w:r>
        <w:rPr>
          <w:spacing w:val="-2"/>
        </w:rPr>
        <w:t>u</w:t>
      </w:r>
      <w:r>
        <w:t>re</w:t>
      </w:r>
      <w:r>
        <w:rPr>
          <w:spacing w:val="18"/>
        </w:rPr>
        <w:t xml:space="preserve"> </w:t>
      </w:r>
      <w:r>
        <w:rPr>
          <w:spacing w:val="-3"/>
        </w:rPr>
        <w:t>f</w:t>
      </w:r>
      <w:r>
        <w:rPr>
          <w:spacing w:val="1"/>
        </w:rPr>
        <w:t>o</w:t>
      </w:r>
      <w:r>
        <w:t>r c</w:t>
      </w:r>
      <w:r>
        <w:rPr>
          <w:spacing w:val="1"/>
        </w:rPr>
        <w:t>o</w:t>
      </w:r>
      <w:r>
        <w:rPr>
          <w:spacing w:val="-1"/>
        </w:rPr>
        <w:t>n</w:t>
      </w:r>
      <w:r>
        <w:t>tra</w:t>
      </w:r>
      <w:r>
        <w:rPr>
          <w:spacing w:val="-3"/>
        </w:rPr>
        <w:t>c</w:t>
      </w:r>
      <w:r>
        <w:t>t</w:t>
      </w:r>
      <w:r>
        <w:rPr>
          <w:spacing w:val="1"/>
        </w:rPr>
        <w:t>o</w:t>
      </w:r>
      <w:r>
        <w:rPr>
          <w:spacing w:val="-3"/>
        </w:rPr>
        <w:t>r</w:t>
      </w:r>
      <w:r>
        <w:t>s.</w:t>
      </w:r>
    </w:p>
    <w:p w14:paraId="7BE68BB7" w14:textId="77777777" w:rsidR="007C62E7" w:rsidRDefault="007C62E7" w:rsidP="005B3361">
      <w:pPr>
        <w:pStyle w:val="BodyText"/>
        <w:numPr>
          <w:ilvl w:val="2"/>
          <w:numId w:val="5"/>
        </w:numPr>
        <w:tabs>
          <w:tab w:val="left" w:pos="833"/>
        </w:tabs>
        <w:ind w:right="112"/>
        <w:jc w:val="both"/>
      </w:pPr>
      <w:r>
        <w:t>At</w:t>
      </w:r>
      <w:r>
        <w:rPr>
          <w:spacing w:val="13"/>
        </w:rPr>
        <w:t xml:space="preserve"> </w:t>
      </w:r>
      <w:r>
        <w:t>c</w:t>
      </w:r>
      <w:r>
        <w:rPr>
          <w:spacing w:val="-1"/>
        </w:rPr>
        <w:t>o</w:t>
      </w:r>
      <w:r>
        <w:t>m</w:t>
      </w:r>
      <w:r>
        <w:rPr>
          <w:spacing w:val="-1"/>
        </w:rPr>
        <w:t>p</w:t>
      </w:r>
      <w:r>
        <w:t>let</w:t>
      </w:r>
      <w:r>
        <w:rPr>
          <w:spacing w:val="-2"/>
        </w:rPr>
        <w:t>i</w:t>
      </w:r>
      <w:r>
        <w:rPr>
          <w:spacing w:val="1"/>
        </w:rPr>
        <w:t>o</w:t>
      </w:r>
      <w:r>
        <w:t>n</w:t>
      </w:r>
      <w:r>
        <w:rPr>
          <w:spacing w:val="12"/>
        </w:rPr>
        <w:t xml:space="preserve"> </w:t>
      </w:r>
      <w:r>
        <w:rPr>
          <w:spacing w:val="1"/>
        </w:rPr>
        <w:t>o</w:t>
      </w:r>
      <w:r>
        <w:t>f</w:t>
      </w:r>
      <w:r>
        <w:rPr>
          <w:spacing w:val="12"/>
        </w:rPr>
        <w:t xml:space="preserve"> </w:t>
      </w:r>
      <w:r>
        <w:rPr>
          <w:spacing w:val="-3"/>
        </w:rPr>
        <w:t>c</w:t>
      </w:r>
      <w:r>
        <w:rPr>
          <w:spacing w:val="1"/>
        </w:rPr>
        <w:t>o</w:t>
      </w:r>
      <w:r>
        <w:rPr>
          <w:spacing w:val="-1"/>
        </w:rPr>
        <w:t>n</w:t>
      </w:r>
      <w:r>
        <w:t>tra</w:t>
      </w:r>
      <w:r>
        <w:rPr>
          <w:spacing w:val="-3"/>
        </w:rPr>
        <w:t>c</w:t>
      </w:r>
      <w:r>
        <w:t>t,</w:t>
      </w:r>
      <w:r>
        <w:rPr>
          <w:spacing w:val="13"/>
        </w:rPr>
        <w:t xml:space="preserve"> </w:t>
      </w:r>
      <w:r>
        <w:t>the</w:t>
      </w:r>
      <w:r>
        <w:rPr>
          <w:spacing w:val="13"/>
        </w:rPr>
        <w:t xml:space="preserve"> </w:t>
      </w:r>
      <w:r>
        <w:t>S</w:t>
      </w:r>
      <w:r>
        <w:rPr>
          <w:spacing w:val="-2"/>
        </w:rPr>
        <w:t>H</w:t>
      </w:r>
      <w:r>
        <w:t>E</w:t>
      </w:r>
      <w:r>
        <w:rPr>
          <w:spacing w:val="13"/>
        </w:rPr>
        <w:t xml:space="preserve"> </w:t>
      </w:r>
      <w:r>
        <w:t>fi</w:t>
      </w:r>
      <w:r>
        <w:rPr>
          <w:spacing w:val="-1"/>
        </w:rPr>
        <w:t>l</w:t>
      </w:r>
      <w:r>
        <w:t>e</w:t>
      </w:r>
      <w:r>
        <w:rPr>
          <w:spacing w:val="13"/>
        </w:rPr>
        <w:t xml:space="preserve"> </w:t>
      </w:r>
      <w:r>
        <w:t>will</w:t>
      </w:r>
      <w:r>
        <w:rPr>
          <w:spacing w:val="12"/>
        </w:rPr>
        <w:t xml:space="preserve"> </w:t>
      </w:r>
      <w:r>
        <w:rPr>
          <w:spacing w:val="-1"/>
        </w:rPr>
        <w:t>b</w:t>
      </w:r>
      <w:r>
        <w:t>e</w:t>
      </w:r>
      <w:r>
        <w:rPr>
          <w:spacing w:val="16"/>
        </w:rPr>
        <w:t xml:space="preserve"> </w:t>
      </w:r>
      <w:r>
        <w:t>i</w:t>
      </w:r>
      <w:r>
        <w:rPr>
          <w:spacing w:val="-2"/>
        </w:rPr>
        <w:t>n</w:t>
      </w:r>
      <w:r>
        <w:t>cl</w:t>
      </w:r>
      <w:r>
        <w:rPr>
          <w:spacing w:val="-1"/>
        </w:rPr>
        <w:t>ud</w:t>
      </w:r>
      <w:r>
        <w:t>ed</w:t>
      </w:r>
      <w:r>
        <w:rPr>
          <w:spacing w:val="12"/>
        </w:rPr>
        <w:t xml:space="preserve"> </w:t>
      </w:r>
      <w:r>
        <w:t>in</w:t>
      </w:r>
      <w:r>
        <w:rPr>
          <w:spacing w:val="12"/>
        </w:rPr>
        <w:t xml:space="preserve"> </w:t>
      </w:r>
      <w:r>
        <w:t>the</w:t>
      </w:r>
      <w:r>
        <w:rPr>
          <w:spacing w:val="13"/>
        </w:rPr>
        <w:t xml:space="preserve"> </w:t>
      </w:r>
      <w:r>
        <w:t>c</w:t>
      </w:r>
      <w:r>
        <w:rPr>
          <w:spacing w:val="1"/>
        </w:rPr>
        <w:t>o</w:t>
      </w:r>
      <w:r>
        <w:rPr>
          <w:spacing w:val="-1"/>
        </w:rPr>
        <w:t>n</w:t>
      </w:r>
      <w:r>
        <w:t>s</w:t>
      </w:r>
      <w:r>
        <w:rPr>
          <w:spacing w:val="1"/>
        </w:rPr>
        <w:t>o</w:t>
      </w:r>
      <w:r>
        <w:t>l</w:t>
      </w:r>
      <w:r>
        <w:rPr>
          <w:spacing w:val="-1"/>
        </w:rPr>
        <w:t>id</w:t>
      </w:r>
      <w:r>
        <w:t>a</w:t>
      </w:r>
      <w:r>
        <w:rPr>
          <w:spacing w:val="-3"/>
        </w:rPr>
        <w:t>t</w:t>
      </w:r>
      <w:r>
        <w:rPr>
          <w:spacing w:val="-2"/>
        </w:rPr>
        <w:t>e</w:t>
      </w:r>
      <w:r>
        <w:t>d</w:t>
      </w:r>
      <w:r>
        <w:rPr>
          <w:spacing w:val="12"/>
        </w:rPr>
        <w:t xml:space="preserve"> </w:t>
      </w:r>
      <w:r>
        <w:t>fi</w:t>
      </w:r>
      <w:r>
        <w:rPr>
          <w:spacing w:val="-1"/>
        </w:rPr>
        <w:t>l</w:t>
      </w:r>
      <w:r>
        <w:t>e</w:t>
      </w:r>
      <w:r>
        <w:rPr>
          <w:spacing w:val="13"/>
        </w:rPr>
        <w:t xml:space="preserve"> </w:t>
      </w:r>
      <w:r>
        <w:t>as</w:t>
      </w:r>
      <w:r>
        <w:rPr>
          <w:spacing w:val="12"/>
        </w:rPr>
        <w:t xml:space="preserve"> </w:t>
      </w:r>
      <w:r>
        <w:rPr>
          <w:spacing w:val="-1"/>
        </w:rPr>
        <w:t>p</w:t>
      </w:r>
      <w:r>
        <w:t>er</w:t>
      </w:r>
      <w:r>
        <w:rPr>
          <w:spacing w:val="13"/>
        </w:rPr>
        <w:t xml:space="preserve"> </w:t>
      </w:r>
      <w:r>
        <w:t>the req</w:t>
      </w:r>
      <w:r>
        <w:rPr>
          <w:spacing w:val="-2"/>
        </w:rPr>
        <w:t>u</w:t>
      </w:r>
      <w:r>
        <w:t>ire</w:t>
      </w:r>
      <w:r>
        <w:rPr>
          <w:spacing w:val="-1"/>
        </w:rPr>
        <w:t>m</w:t>
      </w:r>
      <w:r>
        <w:t>ents</w:t>
      </w:r>
      <w:r>
        <w:rPr>
          <w:spacing w:val="-2"/>
        </w:rPr>
        <w:t xml:space="preserve"> </w:t>
      </w:r>
      <w:r>
        <w:rPr>
          <w:spacing w:val="1"/>
        </w:rPr>
        <w:t>o</w:t>
      </w:r>
      <w:r>
        <w:t>f t</w:t>
      </w:r>
      <w:r>
        <w:rPr>
          <w:spacing w:val="-4"/>
        </w:rPr>
        <w:t>h</w:t>
      </w:r>
      <w:r>
        <w:t xml:space="preserve">e </w:t>
      </w:r>
      <w:r>
        <w:rPr>
          <w:spacing w:val="-3"/>
        </w:rPr>
        <w:t>C</w:t>
      </w:r>
      <w:r>
        <w:rPr>
          <w:spacing w:val="1"/>
        </w:rPr>
        <w:t>o</w:t>
      </w:r>
      <w:r>
        <w:rPr>
          <w:spacing w:val="-1"/>
        </w:rPr>
        <w:t>n</w:t>
      </w:r>
      <w:r>
        <w:t>st</w:t>
      </w:r>
      <w:r>
        <w:rPr>
          <w:spacing w:val="-3"/>
        </w:rPr>
        <w:t>r</w:t>
      </w:r>
      <w:r>
        <w:rPr>
          <w:spacing w:val="-1"/>
        </w:rPr>
        <w:t>u</w:t>
      </w:r>
      <w:r>
        <w:t>cti</w:t>
      </w:r>
      <w:r>
        <w:rPr>
          <w:spacing w:val="1"/>
        </w:rPr>
        <w:t>o</w:t>
      </w:r>
      <w:r>
        <w:t>n</w:t>
      </w:r>
      <w:r>
        <w:rPr>
          <w:spacing w:val="-1"/>
        </w:rPr>
        <w:t xml:space="preserve"> </w:t>
      </w:r>
      <w:r>
        <w:rPr>
          <w:spacing w:val="-2"/>
        </w:rPr>
        <w:t>R</w:t>
      </w:r>
      <w:r>
        <w:t>eg</w:t>
      </w:r>
      <w:r>
        <w:rPr>
          <w:spacing w:val="-2"/>
        </w:rPr>
        <w:t>u</w:t>
      </w:r>
      <w:r>
        <w:t>latio</w:t>
      </w:r>
      <w:r>
        <w:rPr>
          <w:spacing w:val="-1"/>
        </w:rPr>
        <w:t>n</w:t>
      </w:r>
      <w:r>
        <w:t>s</w:t>
      </w:r>
      <w:r>
        <w:rPr>
          <w:spacing w:val="-3"/>
        </w:rPr>
        <w:t xml:space="preserve"> </w:t>
      </w:r>
      <w:proofErr w:type="gramStart"/>
      <w:r>
        <w:rPr>
          <w:spacing w:val="1"/>
        </w:rPr>
        <w:t>5</w:t>
      </w:r>
      <w:r>
        <w:rPr>
          <w:spacing w:val="-3"/>
        </w:rPr>
        <w:t>(</w:t>
      </w:r>
      <w:r>
        <w:t>8),</w:t>
      </w:r>
      <w:r>
        <w:rPr>
          <w:spacing w:val="-2"/>
        </w:rPr>
        <w:t xml:space="preserve"> </w:t>
      </w:r>
      <w:r>
        <w:t>a</w:t>
      </w:r>
      <w:r>
        <w:rPr>
          <w:spacing w:val="-1"/>
        </w:rPr>
        <w:t>n</w:t>
      </w:r>
      <w:r>
        <w:t>d</w:t>
      </w:r>
      <w:proofErr w:type="gramEnd"/>
      <w:r>
        <w:rPr>
          <w:spacing w:val="-1"/>
        </w:rPr>
        <w:t xml:space="preserve"> </w:t>
      </w:r>
      <w:r>
        <w:t>wi</w:t>
      </w:r>
      <w:r>
        <w:rPr>
          <w:spacing w:val="-1"/>
        </w:rPr>
        <w:t>l</w:t>
      </w:r>
      <w:r>
        <w:t>l be ha</w:t>
      </w:r>
      <w:r>
        <w:rPr>
          <w:spacing w:val="-2"/>
        </w:rPr>
        <w:t>n</w:t>
      </w:r>
      <w:r>
        <w:rPr>
          <w:spacing w:val="-1"/>
        </w:rPr>
        <w:t>d</w:t>
      </w:r>
      <w:r>
        <w:t>ed</w:t>
      </w:r>
      <w:r>
        <w:rPr>
          <w:spacing w:val="-2"/>
        </w:rPr>
        <w:t xml:space="preserve"> o</w:t>
      </w:r>
      <w:r>
        <w:t>ver</w:t>
      </w:r>
      <w:r>
        <w:rPr>
          <w:spacing w:val="-2"/>
        </w:rPr>
        <w:t xml:space="preserve"> </w:t>
      </w:r>
      <w:r>
        <w:t>to</w:t>
      </w:r>
      <w:r>
        <w:rPr>
          <w:spacing w:val="-1"/>
        </w:rPr>
        <w:t xml:space="preserve"> </w:t>
      </w:r>
      <w:r>
        <w:t>t</w:t>
      </w:r>
      <w:r>
        <w:rPr>
          <w:spacing w:val="-4"/>
        </w:rPr>
        <w:t>h</w:t>
      </w:r>
      <w:r>
        <w:t>e P</w:t>
      </w:r>
      <w:r>
        <w:rPr>
          <w:spacing w:val="-3"/>
        </w:rPr>
        <w:t>r</w:t>
      </w:r>
      <w:r>
        <w:rPr>
          <w:spacing w:val="1"/>
        </w:rPr>
        <w:t>o</w:t>
      </w:r>
      <w:r>
        <w:t>j</w:t>
      </w:r>
      <w:r>
        <w:rPr>
          <w:spacing w:val="-2"/>
        </w:rPr>
        <w:t>e</w:t>
      </w:r>
      <w:r>
        <w:t>ct</w:t>
      </w:r>
      <w:r>
        <w:rPr>
          <w:spacing w:val="1"/>
        </w:rPr>
        <w:t xml:space="preserve"> </w:t>
      </w:r>
      <w:r>
        <w:rPr>
          <w:spacing w:val="-3"/>
        </w:rPr>
        <w:t>l</w:t>
      </w:r>
      <w:r>
        <w:t>eader.</w:t>
      </w:r>
    </w:p>
    <w:p w14:paraId="568AE53D" w14:textId="77777777" w:rsidR="007C62E7" w:rsidRDefault="007C62E7" w:rsidP="005B3361">
      <w:pPr>
        <w:pStyle w:val="BodyText"/>
        <w:numPr>
          <w:ilvl w:val="2"/>
          <w:numId w:val="5"/>
        </w:numPr>
        <w:tabs>
          <w:tab w:val="left" w:pos="833"/>
        </w:tabs>
        <w:spacing w:before="1" w:line="238" w:lineRule="auto"/>
        <w:ind w:right="117"/>
        <w:jc w:val="both"/>
      </w:pPr>
      <w:r>
        <w:rPr>
          <w:spacing w:val="-1"/>
        </w:rPr>
        <w:t>N</w:t>
      </w:r>
      <w:r>
        <w:t>o</w:t>
      </w:r>
      <w:r>
        <w:rPr>
          <w:spacing w:val="6"/>
        </w:rPr>
        <w:t xml:space="preserve"> </w:t>
      </w:r>
      <w:r>
        <w:rPr>
          <w:spacing w:val="-3"/>
        </w:rPr>
        <w:t>c</w:t>
      </w:r>
      <w:r>
        <w:rPr>
          <w:spacing w:val="1"/>
        </w:rPr>
        <w:t>o</w:t>
      </w:r>
      <w:r>
        <w:rPr>
          <w:spacing w:val="-1"/>
        </w:rPr>
        <w:t>n</w:t>
      </w:r>
      <w:r>
        <w:t>trac</w:t>
      </w:r>
      <w:r>
        <w:rPr>
          <w:spacing w:val="-2"/>
        </w:rPr>
        <w:t>t</w:t>
      </w:r>
      <w:r>
        <w:rPr>
          <w:spacing w:val="1"/>
        </w:rPr>
        <w:t>o</w:t>
      </w:r>
      <w:r>
        <w:t>r</w:t>
      </w:r>
      <w:r>
        <w:rPr>
          <w:spacing w:val="2"/>
        </w:rPr>
        <w:t xml:space="preserve"> </w:t>
      </w:r>
      <w:r>
        <w:t>will</w:t>
      </w:r>
      <w:r>
        <w:rPr>
          <w:spacing w:val="4"/>
        </w:rPr>
        <w:t xml:space="preserve"> </w:t>
      </w:r>
      <w:r>
        <w:rPr>
          <w:spacing w:val="-1"/>
        </w:rPr>
        <w:t>b</w:t>
      </w:r>
      <w:r>
        <w:t>e</w:t>
      </w:r>
      <w:r>
        <w:rPr>
          <w:spacing w:val="3"/>
        </w:rPr>
        <w:t xml:space="preserve"> </w:t>
      </w:r>
      <w:r>
        <w:t>al</w:t>
      </w:r>
      <w:r>
        <w:rPr>
          <w:spacing w:val="-1"/>
        </w:rPr>
        <w:t>l</w:t>
      </w:r>
      <w:r>
        <w:rPr>
          <w:spacing w:val="-2"/>
        </w:rPr>
        <w:t>ow</w:t>
      </w:r>
      <w:r>
        <w:t>ed</w:t>
      </w:r>
      <w:r>
        <w:rPr>
          <w:spacing w:val="5"/>
        </w:rPr>
        <w:t xml:space="preserve"> </w:t>
      </w:r>
      <w:r>
        <w:t>to</w:t>
      </w:r>
      <w:r>
        <w:rPr>
          <w:spacing w:val="4"/>
        </w:rPr>
        <w:t xml:space="preserve"> </w:t>
      </w:r>
      <w:r>
        <w:rPr>
          <w:spacing w:val="-2"/>
        </w:rPr>
        <w:t>w</w:t>
      </w:r>
      <w:r>
        <w:rPr>
          <w:spacing w:val="1"/>
        </w:rPr>
        <w:t>o</w:t>
      </w:r>
      <w:r>
        <w:t>rk</w:t>
      </w:r>
      <w:r>
        <w:rPr>
          <w:spacing w:val="5"/>
        </w:rPr>
        <w:t xml:space="preserve"> </w:t>
      </w:r>
      <w:r>
        <w:rPr>
          <w:spacing w:val="-3"/>
        </w:rPr>
        <w:t>a</w:t>
      </w:r>
      <w:r>
        <w:t>t</w:t>
      </w:r>
      <w:r>
        <w:rPr>
          <w:spacing w:val="6"/>
        </w:rPr>
        <w:t xml:space="preserve"> </w:t>
      </w:r>
      <w:r>
        <w:t>Maj</w:t>
      </w:r>
      <w:r>
        <w:rPr>
          <w:spacing w:val="-2"/>
        </w:rPr>
        <w:t>u</w:t>
      </w:r>
      <w:r>
        <w:rPr>
          <w:spacing w:val="-1"/>
        </w:rPr>
        <w:t>b</w:t>
      </w:r>
      <w:r>
        <w:t>a</w:t>
      </w:r>
      <w:r>
        <w:rPr>
          <w:spacing w:val="5"/>
        </w:rPr>
        <w:t xml:space="preserve"> </w:t>
      </w:r>
      <w:r>
        <w:rPr>
          <w:spacing w:val="-2"/>
        </w:rPr>
        <w:t>Pow</w:t>
      </w:r>
      <w:r>
        <w:t>er</w:t>
      </w:r>
      <w:r>
        <w:rPr>
          <w:spacing w:val="5"/>
        </w:rPr>
        <w:t xml:space="preserve"> </w:t>
      </w:r>
      <w:r>
        <w:t>Stat</w:t>
      </w:r>
      <w:r>
        <w:rPr>
          <w:spacing w:val="-3"/>
        </w:rPr>
        <w:t>i</w:t>
      </w:r>
      <w:r>
        <w:rPr>
          <w:spacing w:val="1"/>
        </w:rPr>
        <w:t>o</w:t>
      </w:r>
      <w:r>
        <w:t>n</w:t>
      </w:r>
      <w:r>
        <w:rPr>
          <w:spacing w:val="4"/>
        </w:rPr>
        <w:t xml:space="preserve"> </w:t>
      </w:r>
      <w:r>
        <w:rPr>
          <w:spacing w:val="-1"/>
        </w:rPr>
        <w:t>b</w:t>
      </w:r>
      <w:r>
        <w:t>e</w:t>
      </w:r>
      <w:r>
        <w:rPr>
          <w:spacing w:val="-3"/>
        </w:rPr>
        <w:t>f</w:t>
      </w:r>
      <w:r>
        <w:rPr>
          <w:spacing w:val="1"/>
        </w:rPr>
        <w:t>o</w:t>
      </w:r>
      <w:r>
        <w:t>re</w:t>
      </w:r>
      <w:r>
        <w:rPr>
          <w:spacing w:val="3"/>
        </w:rPr>
        <w:t xml:space="preserve"> </w:t>
      </w:r>
      <w:r>
        <w:t>the</w:t>
      </w:r>
      <w:r>
        <w:rPr>
          <w:spacing w:val="5"/>
        </w:rPr>
        <w:t xml:space="preserve"> </w:t>
      </w:r>
      <w:r>
        <w:t>S</w:t>
      </w:r>
      <w:r>
        <w:rPr>
          <w:spacing w:val="-2"/>
        </w:rPr>
        <w:t>H</w:t>
      </w:r>
      <w:r>
        <w:t>E</w:t>
      </w:r>
      <w:r>
        <w:rPr>
          <w:spacing w:val="3"/>
        </w:rPr>
        <w:t xml:space="preserve"> </w:t>
      </w:r>
      <w:r>
        <w:t>f</w:t>
      </w:r>
      <w:r>
        <w:rPr>
          <w:spacing w:val="-3"/>
        </w:rPr>
        <w:t>i</w:t>
      </w:r>
      <w:r>
        <w:t>le</w:t>
      </w:r>
      <w:r>
        <w:rPr>
          <w:spacing w:val="5"/>
        </w:rPr>
        <w:t xml:space="preserve"> </w:t>
      </w:r>
      <w:r>
        <w:t>is</w:t>
      </w:r>
      <w:r>
        <w:rPr>
          <w:spacing w:val="5"/>
        </w:rPr>
        <w:t xml:space="preserve"> </w:t>
      </w:r>
      <w:proofErr w:type="gramStart"/>
      <w:r>
        <w:t>a</w:t>
      </w:r>
      <w:r>
        <w:rPr>
          <w:spacing w:val="-1"/>
        </w:rPr>
        <w:t>pp</w:t>
      </w:r>
      <w:r>
        <w:t>r</w:t>
      </w:r>
      <w:r>
        <w:rPr>
          <w:spacing w:val="-2"/>
        </w:rPr>
        <w:t>o</w:t>
      </w:r>
      <w:r>
        <w:t>ved</w:t>
      </w:r>
      <w:proofErr w:type="gramEnd"/>
      <w:r>
        <w:rPr>
          <w:spacing w:val="2"/>
        </w:rPr>
        <w:t xml:space="preserve"> </w:t>
      </w:r>
      <w:r>
        <w:t>a</w:t>
      </w:r>
      <w:r>
        <w:rPr>
          <w:spacing w:val="-1"/>
        </w:rPr>
        <w:t>n</w:t>
      </w:r>
      <w:r>
        <w:t>d all</w:t>
      </w:r>
      <w:r>
        <w:rPr>
          <w:spacing w:val="-1"/>
        </w:rPr>
        <w:t xml:space="preserve"> </w:t>
      </w:r>
      <w:r>
        <w:rPr>
          <w:spacing w:val="1"/>
        </w:rPr>
        <w:t>o</w:t>
      </w:r>
      <w:r>
        <w:t>ther</w:t>
      </w:r>
      <w:r>
        <w:rPr>
          <w:spacing w:val="-2"/>
        </w:rPr>
        <w:t xml:space="preserve"> </w:t>
      </w:r>
      <w:r>
        <w:t>req</w:t>
      </w:r>
      <w:r>
        <w:rPr>
          <w:spacing w:val="-2"/>
        </w:rPr>
        <w:t>u</w:t>
      </w:r>
      <w:r>
        <w:t>ir</w:t>
      </w:r>
      <w:r>
        <w:rPr>
          <w:spacing w:val="-3"/>
        </w:rPr>
        <w:t>e</w:t>
      </w:r>
      <w:r>
        <w:t>me</w:t>
      </w:r>
      <w:r>
        <w:rPr>
          <w:spacing w:val="-3"/>
        </w:rPr>
        <w:t>n</w:t>
      </w:r>
      <w:r>
        <w:t>ts</w:t>
      </w:r>
      <w:r>
        <w:rPr>
          <w:spacing w:val="1"/>
        </w:rPr>
        <w:t xml:space="preserve"> </w:t>
      </w:r>
      <w:r>
        <w:t>are</w:t>
      </w:r>
      <w:r>
        <w:rPr>
          <w:spacing w:val="-5"/>
        </w:rPr>
        <w:t xml:space="preserve"> </w:t>
      </w:r>
      <w:r>
        <w:t>c</w:t>
      </w:r>
      <w:r>
        <w:rPr>
          <w:spacing w:val="-1"/>
        </w:rPr>
        <w:t>o</w:t>
      </w:r>
      <w:r>
        <w:t>m</w:t>
      </w:r>
      <w:r>
        <w:rPr>
          <w:spacing w:val="-1"/>
        </w:rPr>
        <w:t>p</w:t>
      </w:r>
      <w:r>
        <w:t>l</w:t>
      </w:r>
      <w:r>
        <w:rPr>
          <w:spacing w:val="-1"/>
        </w:rPr>
        <w:t>i</w:t>
      </w:r>
      <w:r>
        <w:t>ed w</w:t>
      </w:r>
      <w:r>
        <w:rPr>
          <w:spacing w:val="-3"/>
        </w:rPr>
        <w:t>i</w:t>
      </w:r>
      <w:r>
        <w:t>th.</w:t>
      </w:r>
    </w:p>
    <w:p w14:paraId="29893572" w14:textId="77777777" w:rsidR="007C62E7" w:rsidRDefault="007C62E7" w:rsidP="007C62E7">
      <w:pPr>
        <w:spacing w:before="12" w:line="260" w:lineRule="exact"/>
        <w:rPr>
          <w:sz w:val="26"/>
          <w:szCs w:val="26"/>
        </w:rPr>
      </w:pPr>
    </w:p>
    <w:p w14:paraId="0FD4198E" w14:textId="77777777" w:rsidR="007C62E7" w:rsidRDefault="007C62E7" w:rsidP="005B3361">
      <w:pPr>
        <w:pStyle w:val="Heading6"/>
        <w:numPr>
          <w:ilvl w:val="1"/>
          <w:numId w:val="5"/>
        </w:numPr>
        <w:tabs>
          <w:tab w:val="left" w:pos="833"/>
        </w:tabs>
        <w:rPr>
          <w:b w:val="0"/>
          <w:bCs w:val="0"/>
        </w:rPr>
      </w:pPr>
      <w:r>
        <w:rPr>
          <w:u w:val="single" w:color="000000"/>
        </w:rPr>
        <w:t>NO</w:t>
      </w:r>
      <w:r>
        <w:rPr>
          <w:spacing w:val="-2"/>
          <w:u w:val="single" w:color="000000"/>
        </w:rPr>
        <w:t>T</w:t>
      </w:r>
      <w:r>
        <w:rPr>
          <w:u w:val="single" w:color="000000"/>
        </w:rPr>
        <w:t>IF</w:t>
      </w:r>
      <w:r>
        <w:rPr>
          <w:spacing w:val="-2"/>
          <w:u w:val="single" w:color="000000"/>
        </w:rPr>
        <w:t>I</w:t>
      </w:r>
      <w:r>
        <w:rPr>
          <w:u w:val="single" w:color="000000"/>
        </w:rPr>
        <w:t>C</w:t>
      </w:r>
      <w:r>
        <w:rPr>
          <w:spacing w:val="-2"/>
          <w:u w:val="single" w:color="000000"/>
        </w:rPr>
        <w:t>A</w:t>
      </w:r>
      <w:r>
        <w:rPr>
          <w:u w:val="single" w:color="000000"/>
        </w:rPr>
        <w:t>TI</w:t>
      </w:r>
      <w:r>
        <w:rPr>
          <w:spacing w:val="-3"/>
          <w:u w:val="single" w:color="000000"/>
        </w:rPr>
        <w:t>O</w:t>
      </w:r>
      <w:r>
        <w:rPr>
          <w:u w:val="single" w:color="000000"/>
        </w:rPr>
        <w:t>N OF</w:t>
      </w:r>
      <w:r>
        <w:rPr>
          <w:spacing w:val="-3"/>
          <w:u w:val="single" w:color="000000"/>
        </w:rPr>
        <w:t xml:space="preserve"> </w:t>
      </w:r>
      <w:r>
        <w:rPr>
          <w:u w:val="single" w:color="000000"/>
        </w:rPr>
        <w:t>C</w:t>
      </w:r>
      <w:r>
        <w:rPr>
          <w:spacing w:val="-3"/>
          <w:u w:val="single" w:color="000000"/>
        </w:rPr>
        <w:t>O</w:t>
      </w:r>
      <w:r>
        <w:rPr>
          <w:u w:val="single" w:color="000000"/>
        </w:rPr>
        <w:t>N</w:t>
      </w:r>
      <w:r>
        <w:rPr>
          <w:spacing w:val="-2"/>
          <w:u w:val="single" w:color="000000"/>
        </w:rPr>
        <w:t>S</w:t>
      </w:r>
      <w:r>
        <w:rPr>
          <w:u w:val="single" w:color="000000"/>
        </w:rPr>
        <w:t>T</w:t>
      </w:r>
      <w:r>
        <w:rPr>
          <w:spacing w:val="-2"/>
          <w:u w:val="single" w:color="000000"/>
        </w:rPr>
        <w:t>R</w:t>
      </w:r>
      <w:r>
        <w:rPr>
          <w:u w:val="single" w:color="000000"/>
        </w:rPr>
        <w:t>UC</w:t>
      </w:r>
      <w:r>
        <w:rPr>
          <w:spacing w:val="-1"/>
          <w:u w:val="single" w:color="000000"/>
        </w:rPr>
        <w:t>T</w:t>
      </w:r>
      <w:r>
        <w:rPr>
          <w:u w:val="single" w:color="000000"/>
        </w:rPr>
        <w:t>ION</w:t>
      </w:r>
      <w:r>
        <w:rPr>
          <w:spacing w:val="-2"/>
          <w:u w:val="single" w:color="000000"/>
        </w:rPr>
        <w:t xml:space="preserve"> </w:t>
      </w:r>
      <w:r>
        <w:rPr>
          <w:u w:val="single" w:color="000000"/>
        </w:rPr>
        <w:t>W</w:t>
      </w:r>
      <w:r>
        <w:rPr>
          <w:spacing w:val="-1"/>
          <w:u w:val="single" w:color="000000"/>
        </w:rPr>
        <w:t>O</w:t>
      </w:r>
      <w:r>
        <w:rPr>
          <w:u w:val="single" w:color="000000"/>
        </w:rPr>
        <w:t>RK</w:t>
      </w:r>
      <w:r>
        <w:rPr>
          <w:spacing w:val="-3"/>
          <w:u w:val="single" w:color="000000"/>
        </w:rPr>
        <w:t xml:space="preserve"> </w:t>
      </w:r>
      <w:r>
        <w:rPr>
          <w:u w:val="single" w:color="000000"/>
        </w:rPr>
        <w:t>(C</w:t>
      </w:r>
      <w:r>
        <w:rPr>
          <w:spacing w:val="-2"/>
          <w:u w:val="single" w:color="000000"/>
        </w:rPr>
        <w:t>R</w:t>
      </w:r>
      <w:r>
        <w:rPr>
          <w:u w:val="single" w:color="000000"/>
        </w:rPr>
        <w:t>3)</w:t>
      </w:r>
    </w:p>
    <w:p w14:paraId="56E50678" w14:textId="77777777" w:rsidR="007C62E7" w:rsidRDefault="007C62E7" w:rsidP="007C62E7">
      <w:pPr>
        <w:spacing w:before="2" w:line="180" w:lineRule="exact"/>
        <w:rPr>
          <w:sz w:val="18"/>
          <w:szCs w:val="18"/>
        </w:rPr>
      </w:pPr>
    </w:p>
    <w:p w14:paraId="2B36180A" w14:textId="77777777" w:rsidR="007C62E7" w:rsidRDefault="007C62E7" w:rsidP="005B3361">
      <w:pPr>
        <w:pStyle w:val="BodyText"/>
        <w:numPr>
          <w:ilvl w:val="2"/>
          <w:numId w:val="5"/>
        </w:numPr>
        <w:tabs>
          <w:tab w:val="left" w:pos="833"/>
        </w:tabs>
        <w:spacing w:before="56"/>
        <w:ind w:right="111"/>
        <w:jc w:val="both"/>
      </w:pPr>
      <w:r>
        <w:t>Maj</w:t>
      </w:r>
      <w:r>
        <w:rPr>
          <w:spacing w:val="-2"/>
        </w:rPr>
        <w:t>u</w:t>
      </w:r>
      <w:r>
        <w:rPr>
          <w:spacing w:val="-1"/>
        </w:rPr>
        <w:t>b</w:t>
      </w:r>
      <w:r>
        <w:t>a</w:t>
      </w:r>
      <w:r>
        <w:rPr>
          <w:spacing w:val="6"/>
        </w:rPr>
        <w:t xml:space="preserve"> </w:t>
      </w:r>
      <w:r>
        <w:t>P</w:t>
      </w:r>
      <w:r>
        <w:rPr>
          <w:spacing w:val="-2"/>
        </w:rPr>
        <w:t>o</w:t>
      </w:r>
      <w:r>
        <w:t>wer</w:t>
      </w:r>
      <w:r>
        <w:rPr>
          <w:spacing w:val="8"/>
        </w:rPr>
        <w:t xml:space="preserve"> </w:t>
      </w:r>
      <w:r>
        <w:rPr>
          <w:spacing w:val="-3"/>
        </w:rPr>
        <w:t>S</w:t>
      </w:r>
      <w:r>
        <w:t>tat</w:t>
      </w:r>
      <w:r>
        <w:rPr>
          <w:spacing w:val="-3"/>
        </w:rPr>
        <w:t>i</w:t>
      </w:r>
      <w:r>
        <w:rPr>
          <w:spacing w:val="1"/>
        </w:rPr>
        <w:t>o</w:t>
      </w:r>
      <w:r>
        <w:t>n</w:t>
      </w:r>
      <w:r>
        <w:rPr>
          <w:spacing w:val="7"/>
        </w:rPr>
        <w:t xml:space="preserve"> </w:t>
      </w:r>
      <w:r>
        <w:t>w</w:t>
      </w:r>
      <w:r>
        <w:rPr>
          <w:spacing w:val="-3"/>
        </w:rPr>
        <w:t>i</w:t>
      </w:r>
      <w:r>
        <w:t>ll</w:t>
      </w:r>
      <w:r>
        <w:rPr>
          <w:spacing w:val="7"/>
        </w:rPr>
        <w:t xml:space="preserve"> </w:t>
      </w:r>
      <w:r>
        <w:rPr>
          <w:spacing w:val="-1"/>
        </w:rPr>
        <w:t>n</w:t>
      </w:r>
      <w:r>
        <w:rPr>
          <w:spacing w:val="1"/>
        </w:rPr>
        <w:t>o</w:t>
      </w:r>
      <w:r>
        <w:t>ti</w:t>
      </w:r>
      <w:r>
        <w:rPr>
          <w:spacing w:val="-3"/>
        </w:rPr>
        <w:t>f</w:t>
      </w:r>
      <w:r>
        <w:t>y</w:t>
      </w:r>
      <w:r>
        <w:rPr>
          <w:spacing w:val="9"/>
        </w:rPr>
        <w:t xml:space="preserve"> </w:t>
      </w:r>
      <w:r>
        <w:t>the</w:t>
      </w:r>
      <w:r>
        <w:rPr>
          <w:spacing w:val="6"/>
        </w:rPr>
        <w:t xml:space="preserve"> </w:t>
      </w:r>
      <w:r>
        <w:rPr>
          <w:spacing w:val="-2"/>
        </w:rPr>
        <w:t>D</w:t>
      </w:r>
      <w:r>
        <w:t>epa</w:t>
      </w:r>
      <w:r>
        <w:rPr>
          <w:spacing w:val="-1"/>
        </w:rPr>
        <w:t>r</w:t>
      </w:r>
      <w:r>
        <w:rPr>
          <w:spacing w:val="-2"/>
        </w:rPr>
        <w:t>t</w:t>
      </w:r>
      <w:r>
        <w:t>ment</w:t>
      </w:r>
      <w:r>
        <w:rPr>
          <w:spacing w:val="3"/>
        </w:rPr>
        <w:t xml:space="preserve"> </w:t>
      </w:r>
      <w:r>
        <w:rPr>
          <w:spacing w:val="1"/>
        </w:rPr>
        <w:t>o</w:t>
      </w:r>
      <w:r>
        <w:t>f</w:t>
      </w:r>
      <w:r>
        <w:rPr>
          <w:spacing w:val="5"/>
        </w:rPr>
        <w:t xml:space="preserve"> </w:t>
      </w:r>
      <w:proofErr w:type="spellStart"/>
      <w:r>
        <w:t>La</w:t>
      </w:r>
      <w:r>
        <w:rPr>
          <w:spacing w:val="-1"/>
        </w:rPr>
        <w:t>b</w:t>
      </w:r>
      <w:r>
        <w:rPr>
          <w:spacing w:val="1"/>
        </w:rPr>
        <w:t>o</w:t>
      </w:r>
      <w:r>
        <w:rPr>
          <w:spacing w:val="-1"/>
        </w:rPr>
        <w:t>u</w:t>
      </w:r>
      <w:r>
        <w:t>r</w:t>
      </w:r>
      <w:proofErr w:type="spellEnd"/>
      <w:r>
        <w:rPr>
          <w:spacing w:val="5"/>
        </w:rPr>
        <w:t xml:space="preserve"> </w:t>
      </w:r>
      <w:r>
        <w:rPr>
          <w:spacing w:val="1"/>
        </w:rPr>
        <w:t>o</w:t>
      </w:r>
      <w:r>
        <w:t>f</w:t>
      </w:r>
      <w:r>
        <w:rPr>
          <w:spacing w:val="5"/>
        </w:rPr>
        <w:t xml:space="preserve"> </w:t>
      </w:r>
      <w:r>
        <w:t>c</w:t>
      </w:r>
      <w:r>
        <w:rPr>
          <w:spacing w:val="1"/>
        </w:rPr>
        <w:t>o</w:t>
      </w:r>
      <w:r>
        <w:rPr>
          <w:spacing w:val="-1"/>
        </w:rPr>
        <w:t>n</w:t>
      </w:r>
      <w:r>
        <w:rPr>
          <w:spacing w:val="-3"/>
        </w:rPr>
        <w:t>s</w:t>
      </w:r>
      <w:r>
        <w:t>truct</w:t>
      </w:r>
      <w:r>
        <w:rPr>
          <w:spacing w:val="-3"/>
        </w:rPr>
        <w:t>i</w:t>
      </w:r>
      <w:r>
        <w:rPr>
          <w:spacing w:val="1"/>
        </w:rPr>
        <w:t>o</w:t>
      </w:r>
      <w:r>
        <w:t>n</w:t>
      </w:r>
      <w:r>
        <w:rPr>
          <w:spacing w:val="7"/>
        </w:rPr>
        <w:t xml:space="preserve"> </w:t>
      </w:r>
      <w:r>
        <w:rPr>
          <w:spacing w:val="-2"/>
        </w:rPr>
        <w:t>w</w:t>
      </w:r>
      <w:r>
        <w:rPr>
          <w:spacing w:val="1"/>
        </w:rPr>
        <w:t>o</w:t>
      </w:r>
      <w:r>
        <w:t>rk</w:t>
      </w:r>
      <w:r>
        <w:rPr>
          <w:spacing w:val="8"/>
        </w:rPr>
        <w:t xml:space="preserve"> </w:t>
      </w:r>
      <w:r>
        <w:t>in</w:t>
      </w:r>
      <w:r>
        <w:rPr>
          <w:spacing w:val="4"/>
        </w:rPr>
        <w:t xml:space="preserve"> </w:t>
      </w:r>
      <w:r>
        <w:t>case</w:t>
      </w:r>
      <w:r>
        <w:rPr>
          <w:spacing w:val="6"/>
        </w:rPr>
        <w:t xml:space="preserve"> </w:t>
      </w:r>
      <w:r>
        <w:rPr>
          <w:spacing w:val="-2"/>
        </w:rPr>
        <w:t>o</w:t>
      </w:r>
      <w:r>
        <w:t>f Outa</w:t>
      </w:r>
      <w:r>
        <w:rPr>
          <w:spacing w:val="-2"/>
        </w:rPr>
        <w:t>g</w:t>
      </w:r>
      <w:r>
        <w:t>es.</w:t>
      </w:r>
      <w:r>
        <w:rPr>
          <w:spacing w:val="45"/>
        </w:rPr>
        <w:t xml:space="preserve"> </w:t>
      </w:r>
      <w:r>
        <w:t>For</w:t>
      </w:r>
      <w:r>
        <w:rPr>
          <w:spacing w:val="46"/>
        </w:rPr>
        <w:t xml:space="preserve"> </w:t>
      </w:r>
      <w:r>
        <w:rPr>
          <w:spacing w:val="1"/>
        </w:rPr>
        <w:t>o</w:t>
      </w:r>
      <w:r>
        <w:t>t</w:t>
      </w:r>
      <w:r>
        <w:rPr>
          <w:spacing w:val="-3"/>
        </w:rPr>
        <w:t>h</w:t>
      </w:r>
      <w:r>
        <w:t>er</w:t>
      </w:r>
      <w:r>
        <w:rPr>
          <w:spacing w:val="46"/>
        </w:rPr>
        <w:t xml:space="preserve"> </w:t>
      </w:r>
      <w:r>
        <w:rPr>
          <w:spacing w:val="-1"/>
        </w:rPr>
        <w:t>p</w:t>
      </w:r>
      <w:r>
        <w:t>roje</w:t>
      </w:r>
      <w:r>
        <w:rPr>
          <w:spacing w:val="-2"/>
        </w:rPr>
        <w:t>c</w:t>
      </w:r>
      <w:r>
        <w:t>ts,</w:t>
      </w:r>
      <w:r>
        <w:rPr>
          <w:spacing w:val="45"/>
        </w:rPr>
        <w:t xml:space="preserve"> </w:t>
      </w:r>
      <w:r>
        <w:rPr>
          <w:spacing w:val="-1"/>
        </w:rPr>
        <w:t>n</w:t>
      </w:r>
      <w:r>
        <w:rPr>
          <w:spacing w:val="1"/>
        </w:rPr>
        <w:t>o</w:t>
      </w:r>
      <w:r>
        <w:t>tificat</w:t>
      </w:r>
      <w:r>
        <w:rPr>
          <w:spacing w:val="-3"/>
        </w:rPr>
        <w:t>i</w:t>
      </w:r>
      <w:r>
        <w:rPr>
          <w:spacing w:val="1"/>
        </w:rPr>
        <w:t>o</w:t>
      </w:r>
      <w:r>
        <w:t>n</w:t>
      </w:r>
      <w:r>
        <w:rPr>
          <w:spacing w:val="45"/>
        </w:rPr>
        <w:t xml:space="preserve"> </w:t>
      </w:r>
      <w:r>
        <w:rPr>
          <w:spacing w:val="1"/>
        </w:rPr>
        <w:t>o</w:t>
      </w:r>
      <w:r>
        <w:t>f</w:t>
      </w:r>
      <w:r>
        <w:rPr>
          <w:spacing w:val="46"/>
        </w:rPr>
        <w:t xml:space="preserve"> </w:t>
      </w:r>
      <w:r>
        <w:t>c</w:t>
      </w:r>
      <w:r>
        <w:rPr>
          <w:spacing w:val="1"/>
        </w:rPr>
        <w:t>o</w:t>
      </w:r>
      <w:r>
        <w:rPr>
          <w:spacing w:val="-1"/>
        </w:rPr>
        <w:t>n</w:t>
      </w:r>
      <w:r>
        <w:rPr>
          <w:spacing w:val="-3"/>
        </w:rPr>
        <w:t>s</w:t>
      </w:r>
      <w:r>
        <w:t>tr</w:t>
      </w:r>
      <w:r>
        <w:rPr>
          <w:spacing w:val="-3"/>
        </w:rPr>
        <w:t>u</w:t>
      </w:r>
      <w:r>
        <w:t>cti</w:t>
      </w:r>
      <w:r>
        <w:rPr>
          <w:spacing w:val="1"/>
        </w:rPr>
        <w:t>o</w:t>
      </w:r>
      <w:r>
        <w:t>n</w:t>
      </w:r>
      <w:r>
        <w:rPr>
          <w:spacing w:val="45"/>
        </w:rPr>
        <w:t xml:space="preserve"> </w:t>
      </w:r>
      <w:r>
        <w:rPr>
          <w:spacing w:val="-2"/>
        </w:rPr>
        <w:t>w</w:t>
      </w:r>
      <w:r>
        <w:rPr>
          <w:spacing w:val="1"/>
        </w:rPr>
        <w:t>o</w:t>
      </w:r>
      <w:r>
        <w:t>rk</w:t>
      </w:r>
      <w:r>
        <w:rPr>
          <w:spacing w:val="45"/>
        </w:rPr>
        <w:t xml:space="preserve"> </w:t>
      </w:r>
      <w:r>
        <w:t>will</w:t>
      </w:r>
      <w:r>
        <w:rPr>
          <w:spacing w:val="46"/>
        </w:rPr>
        <w:t xml:space="preserve"> </w:t>
      </w:r>
      <w:r>
        <w:rPr>
          <w:spacing w:val="-1"/>
        </w:rPr>
        <w:t>b</w:t>
      </w:r>
      <w:r>
        <w:t>e</w:t>
      </w:r>
      <w:r>
        <w:rPr>
          <w:spacing w:val="46"/>
        </w:rPr>
        <w:t xml:space="preserve"> </w:t>
      </w:r>
      <w:r>
        <w:t>the</w:t>
      </w:r>
      <w:r>
        <w:rPr>
          <w:spacing w:val="45"/>
        </w:rPr>
        <w:t xml:space="preserve"> </w:t>
      </w:r>
      <w:r>
        <w:t>r</w:t>
      </w:r>
      <w:r>
        <w:rPr>
          <w:spacing w:val="-3"/>
        </w:rPr>
        <w:t>e</w:t>
      </w:r>
      <w:r>
        <w:t>spo</w:t>
      </w:r>
      <w:r>
        <w:rPr>
          <w:spacing w:val="4"/>
        </w:rPr>
        <w:t>n</w:t>
      </w:r>
      <w:r>
        <w:t>si</w:t>
      </w:r>
      <w:r>
        <w:rPr>
          <w:spacing w:val="-2"/>
        </w:rPr>
        <w:t>b</w:t>
      </w:r>
      <w:r>
        <w:t>i</w:t>
      </w:r>
      <w:r>
        <w:rPr>
          <w:spacing w:val="-1"/>
        </w:rPr>
        <w:t>l</w:t>
      </w:r>
      <w:r>
        <w:t>ity</w:t>
      </w:r>
      <w:r>
        <w:rPr>
          <w:spacing w:val="47"/>
        </w:rPr>
        <w:t xml:space="preserve"> </w:t>
      </w:r>
      <w:r>
        <w:rPr>
          <w:spacing w:val="1"/>
        </w:rPr>
        <w:t>o</w:t>
      </w:r>
      <w:r>
        <w:t>f</w:t>
      </w:r>
      <w:r>
        <w:rPr>
          <w:spacing w:val="46"/>
        </w:rPr>
        <w:t xml:space="preserve"> </w:t>
      </w:r>
      <w:r>
        <w:t>the Co</w:t>
      </w:r>
      <w:r>
        <w:rPr>
          <w:spacing w:val="-1"/>
        </w:rPr>
        <w:t>n</w:t>
      </w:r>
      <w:r>
        <w:t>tra</w:t>
      </w:r>
      <w:r>
        <w:rPr>
          <w:spacing w:val="-3"/>
        </w:rPr>
        <w:t>c</w:t>
      </w:r>
      <w:r>
        <w:t>t</w:t>
      </w:r>
      <w:r>
        <w:rPr>
          <w:spacing w:val="1"/>
        </w:rPr>
        <w:t>o</w:t>
      </w:r>
      <w:r>
        <w:t>rs.</w:t>
      </w:r>
    </w:p>
    <w:p w14:paraId="5545076E" w14:textId="77777777" w:rsidR="007C62E7" w:rsidRDefault="007C62E7" w:rsidP="005B3361">
      <w:pPr>
        <w:pStyle w:val="BodyText"/>
        <w:numPr>
          <w:ilvl w:val="2"/>
          <w:numId w:val="5"/>
        </w:numPr>
        <w:tabs>
          <w:tab w:val="left" w:pos="883"/>
        </w:tabs>
        <w:ind w:left="883" w:hanging="771"/>
      </w:pPr>
      <w:r>
        <w:t>AR</w:t>
      </w:r>
      <w:r>
        <w:rPr>
          <w:spacing w:val="-2"/>
        </w:rPr>
        <w:t>N</w:t>
      </w:r>
      <w:r>
        <w:t xml:space="preserve">F </w:t>
      </w:r>
      <w:r>
        <w:rPr>
          <w:spacing w:val="-2"/>
        </w:rPr>
        <w:t>3</w:t>
      </w:r>
      <w:r>
        <w:t xml:space="preserve">67 </w:t>
      </w:r>
      <w:r>
        <w:rPr>
          <w:spacing w:val="-3"/>
        </w:rPr>
        <w:t>f</w:t>
      </w:r>
      <w:r>
        <w:rPr>
          <w:spacing w:val="1"/>
        </w:rPr>
        <w:t>o</w:t>
      </w:r>
      <w:r>
        <w:rPr>
          <w:spacing w:val="-3"/>
        </w:rPr>
        <w:t>r</w:t>
      </w:r>
      <w:r>
        <w:t>m</w:t>
      </w:r>
      <w:r>
        <w:rPr>
          <w:spacing w:val="-1"/>
        </w:rPr>
        <w:t xml:space="preserve"> </w:t>
      </w:r>
      <w:r>
        <w:t xml:space="preserve">will </w:t>
      </w:r>
      <w:r>
        <w:rPr>
          <w:spacing w:val="-1"/>
        </w:rPr>
        <w:t>b</w:t>
      </w:r>
      <w:r>
        <w:t xml:space="preserve">e </w:t>
      </w:r>
      <w:r>
        <w:rPr>
          <w:spacing w:val="-1"/>
        </w:rPr>
        <w:t>u</w:t>
      </w:r>
      <w:r>
        <w:rPr>
          <w:spacing w:val="-3"/>
        </w:rPr>
        <w:t>s</w:t>
      </w:r>
      <w:r>
        <w:rPr>
          <w:spacing w:val="-2"/>
        </w:rPr>
        <w:t>e</w:t>
      </w:r>
      <w:r>
        <w:t>d</w:t>
      </w:r>
      <w:r>
        <w:rPr>
          <w:spacing w:val="-1"/>
        </w:rPr>
        <w:t xml:space="preserve"> </w:t>
      </w:r>
      <w:r>
        <w:t>to</w:t>
      </w:r>
      <w:r>
        <w:rPr>
          <w:spacing w:val="1"/>
        </w:rPr>
        <w:t xml:space="preserve"> </w:t>
      </w:r>
      <w:r>
        <w:rPr>
          <w:spacing w:val="-3"/>
        </w:rPr>
        <w:t>n</w:t>
      </w:r>
      <w:r>
        <w:rPr>
          <w:spacing w:val="1"/>
        </w:rPr>
        <w:t>o</w:t>
      </w:r>
      <w:r>
        <w:t>ti</w:t>
      </w:r>
      <w:r>
        <w:rPr>
          <w:spacing w:val="-3"/>
        </w:rPr>
        <w:t>f</w:t>
      </w:r>
      <w:r>
        <w:t>y t</w:t>
      </w:r>
      <w:r>
        <w:rPr>
          <w:spacing w:val="-1"/>
        </w:rPr>
        <w:t>h</w:t>
      </w:r>
      <w:r>
        <w:t>e</w:t>
      </w:r>
      <w:r>
        <w:rPr>
          <w:spacing w:val="-2"/>
        </w:rPr>
        <w:t xml:space="preserve"> </w:t>
      </w:r>
      <w:r>
        <w:t>dep</w:t>
      </w:r>
      <w:r>
        <w:rPr>
          <w:spacing w:val="-1"/>
        </w:rPr>
        <w:t>a</w:t>
      </w:r>
      <w:r>
        <w:t>r</w:t>
      </w:r>
      <w:r>
        <w:rPr>
          <w:spacing w:val="-3"/>
        </w:rPr>
        <w:t>t</w:t>
      </w:r>
      <w:r>
        <w:t>ment</w:t>
      </w:r>
      <w:r>
        <w:rPr>
          <w:spacing w:val="-4"/>
        </w:rPr>
        <w:t xml:space="preserve"> </w:t>
      </w:r>
      <w:r>
        <w:rPr>
          <w:spacing w:val="1"/>
        </w:rPr>
        <w:t>o</w:t>
      </w:r>
      <w:r>
        <w:t xml:space="preserve">f </w:t>
      </w:r>
      <w:proofErr w:type="spellStart"/>
      <w:r>
        <w:t>la</w:t>
      </w:r>
      <w:r>
        <w:rPr>
          <w:spacing w:val="-1"/>
        </w:rPr>
        <w:t>b</w:t>
      </w:r>
      <w:r>
        <w:rPr>
          <w:spacing w:val="1"/>
        </w:rPr>
        <w:t>o</w:t>
      </w:r>
      <w:r>
        <w:rPr>
          <w:spacing w:val="-1"/>
        </w:rPr>
        <w:t>u</w:t>
      </w:r>
      <w:r>
        <w:t>r</w:t>
      </w:r>
      <w:proofErr w:type="spellEnd"/>
    </w:p>
    <w:p w14:paraId="543AF1F5" w14:textId="77777777" w:rsidR="007C62E7" w:rsidRDefault="007C62E7" w:rsidP="007C62E7">
      <w:pPr>
        <w:spacing w:line="140" w:lineRule="exact"/>
        <w:rPr>
          <w:sz w:val="14"/>
          <w:szCs w:val="14"/>
        </w:rPr>
      </w:pPr>
    </w:p>
    <w:p w14:paraId="74612C87" w14:textId="77777777" w:rsidR="007C62E7" w:rsidRDefault="007C62E7" w:rsidP="007C62E7">
      <w:pPr>
        <w:spacing w:line="200" w:lineRule="exact"/>
        <w:rPr>
          <w:sz w:val="20"/>
          <w:szCs w:val="20"/>
        </w:rPr>
      </w:pPr>
    </w:p>
    <w:p w14:paraId="4EF61FCB" w14:textId="77777777" w:rsidR="007C62E7" w:rsidRDefault="007C62E7" w:rsidP="007C62E7">
      <w:pPr>
        <w:spacing w:line="200" w:lineRule="exact"/>
        <w:rPr>
          <w:sz w:val="20"/>
          <w:szCs w:val="20"/>
        </w:rPr>
      </w:pPr>
    </w:p>
    <w:p w14:paraId="532E8630" w14:textId="77777777" w:rsidR="007C62E7" w:rsidRDefault="007C62E7" w:rsidP="005B3361">
      <w:pPr>
        <w:pStyle w:val="Heading6"/>
        <w:numPr>
          <w:ilvl w:val="1"/>
          <w:numId w:val="4"/>
        </w:numPr>
        <w:tabs>
          <w:tab w:val="left" w:pos="833"/>
        </w:tabs>
        <w:rPr>
          <w:b w:val="0"/>
          <w:bCs w:val="0"/>
        </w:rPr>
      </w:pPr>
      <w:r>
        <w:rPr>
          <w:spacing w:val="-2"/>
          <w:u w:val="single" w:color="000000"/>
        </w:rPr>
        <w:t>S</w:t>
      </w:r>
      <w:r>
        <w:rPr>
          <w:u w:val="single" w:color="000000"/>
        </w:rPr>
        <w:t>TA</w:t>
      </w:r>
      <w:r>
        <w:rPr>
          <w:spacing w:val="1"/>
          <w:u w:val="single" w:color="000000"/>
        </w:rPr>
        <w:t>T</w:t>
      </w:r>
      <w:r>
        <w:rPr>
          <w:spacing w:val="-3"/>
          <w:u w:val="single" w:color="000000"/>
        </w:rPr>
        <w:t>U</w:t>
      </w:r>
      <w:r>
        <w:rPr>
          <w:u w:val="single" w:color="000000"/>
        </w:rPr>
        <w:t>TO</w:t>
      </w:r>
      <w:r>
        <w:rPr>
          <w:spacing w:val="-3"/>
          <w:u w:val="single" w:color="000000"/>
        </w:rPr>
        <w:t>R</w:t>
      </w:r>
      <w:r>
        <w:rPr>
          <w:u w:val="single" w:color="000000"/>
        </w:rPr>
        <w:t>Y</w:t>
      </w:r>
      <w:r>
        <w:rPr>
          <w:spacing w:val="-2"/>
          <w:u w:val="single" w:color="000000"/>
        </w:rPr>
        <w:t xml:space="preserve"> </w:t>
      </w:r>
      <w:r>
        <w:rPr>
          <w:u w:val="single" w:color="000000"/>
        </w:rPr>
        <w:t>APP</w:t>
      </w:r>
      <w:r>
        <w:rPr>
          <w:spacing w:val="-3"/>
          <w:u w:val="single" w:color="000000"/>
        </w:rPr>
        <w:t>O</w:t>
      </w:r>
      <w:r>
        <w:rPr>
          <w:u w:val="single" w:color="000000"/>
        </w:rPr>
        <w:t>I</w:t>
      </w:r>
      <w:r>
        <w:rPr>
          <w:spacing w:val="-2"/>
          <w:u w:val="single" w:color="000000"/>
        </w:rPr>
        <w:t>N</w:t>
      </w:r>
      <w:r>
        <w:rPr>
          <w:u w:val="single" w:color="000000"/>
        </w:rPr>
        <w:t>T</w:t>
      </w:r>
      <w:r>
        <w:rPr>
          <w:spacing w:val="-1"/>
          <w:u w:val="single" w:color="000000"/>
        </w:rPr>
        <w:t>M</w:t>
      </w:r>
      <w:r>
        <w:rPr>
          <w:spacing w:val="-3"/>
          <w:u w:val="single" w:color="000000"/>
        </w:rPr>
        <w:t>E</w:t>
      </w:r>
      <w:r>
        <w:rPr>
          <w:spacing w:val="-2"/>
          <w:u w:val="single" w:color="000000"/>
        </w:rPr>
        <w:t>N</w:t>
      </w:r>
      <w:r>
        <w:rPr>
          <w:u w:val="single" w:color="000000"/>
        </w:rPr>
        <w:t>TS</w:t>
      </w:r>
    </w:p>
    <w:p w14:paraId="3ADEB84E" w14:textId="77777777" w:rsidR="007C62E7" w:rsidRDefault="007C62E7" w:rsidP="007C62E7">
      <w:pPr>
        <w:spacing w:before="2" w:line="180" w:lineRule="exact"/>
        <w:rPr>
          <w:sz w:val="18"/>
          <w:szCs w:val="18"/>
        </w:rPr>
      </w:pPr>
    </w:p>
    <w:p w14:paraId="0D514C26" w14:textId="77777777" w:rsidR="007C62E7" w:rsidRDefault="007C62E7" w:rsidP="005B3361">
      <w:pPr>
        <w:pStyle w:val="BodyText"/>
        <w:numPr>
          <w:ilvl w:val="2"/>
          <w:numId w:val="4"/>
        </w:numPr>
        <w:tabs>
          <w:tab w:val="left" w:pos="833"/>
        </w:tabs>
        <w:spacing w:before="56"/>
      </w:pPr>
      <w:r>
        <w:t>Refer</w:t>
      </w:r>
      <w:r>
        <w:rPr>
          <w:spacing w:val="-2"/>
        </w:rPr>
        <w:t xml:space="preserve"> </w:t>
      </w:r>
      <w:r>
        <w:t>to</w:t>
      </w:r>
      <w:r>
        <w:rPr>
          <w:spacing w:val="-1"/>
        </w:rPr>
        <w:t xml:space="preserve"> </w:t>
      </w:r>
      <w:r>
        <w:t>A</w:t>
      </w:r>
      <w:r>
        <w:rPr>
          <w:spacing w:val="-1"/>
        </w:rPr>
        <w:t>nn</w:t>
      </w:r>
      <w:r>
        <w:t>ex</w:t>
      </w:r>
      <w:r>
        <w:rPr>
          <w:spacing w:val="-1"/>
        </w:rPr>
        <w:t>u</w:t>
      </w:r>
      <w:r>
        <w:t>re</w:t>
      </w:r>
      <w:r>
        <w:rPr>
          <w:spacing w:val="-2"/>
        </w:rPr>
        <w:t xml:space="preserve"> </w:t>
      </w:r>
      <w:r>
        <w:t>C Che</w:t>
      </w:r>
      <w:r>
        <w:rPr>
          <w:spacing w:val="-3"/>
        </w:rPr>
        <w:t>c</w:t>
      </w:r>
      <w:r>
        <w:t>k</w:t>
      </w:r>
      <w:r>
        <w:rPr>
          <w:spacing w:val="-3"/>
        </w:rPr>
        <w:t>l</w:t>
      </w:r>
      <w:r>
        <w:t>ist f</w:t>
      </w:r>
      <w:r>
        <w:rPr>
          <w:spacing w:val="1"/>
        </w:rPr>
        <w:t>o</w:t>
      </w:r>
      <w:r>
        <w:t>r</w:t>
      </w:r>
      <w:r>
        <w:rPr>
          <w:spacing w:val="-3"/>
        </w:rPr>
        <w:t xml:space="preserve"> </w:t>
      </w:r>
      <w:r>
        <w:t>all req</w:t>
      </w:r>
      <w:r>
        <w:rPr>
          <w:spacing w:val="-2"/>
        </w:rPr>
        <w:t>u</w:t>
      </w:r>
      <w:r>
        <w:t>ired</w:t>
      </w:r>
      <w:r>
        <w:rPr>
          <w:spacing w:val="-3"/>
        </w:rPr>
        <w:t xml:space="preserve"> </w:t>
      </w:r>
      <w:r>
        <w:t>ap</w:t>
      </w:r>
      <w:r>
        <w:rPr>
          <w:spacing w:val="-2"/>
        </w:rPr>
        <w:t>p</w:t>
      </w:r>
      <w:r>
        <w:rPr>
          <w:spacing w:val="1"/>
        </w:rPr>
        <w:t>o</w:t>
      </w:r>
      <w:r>
        <w:t>i</w:t>
      </w:r>
      <w:r>
        <w:rPr>
          <w:spacing w:val="-2"/>
        </w:rPr>
        <w:t>nt</w:t>
      </w:r>
      <w:r>
        <w:t>ments.</w:t>
      </w:r>
    </w:p>
    <w:p w14:paraId="02E3100C" w14:textId="77777777" w:rsidR="007C62E7" w:rsidRDefault="007C62E7" w:rsidP="005B3361">
      <w:pPr>
        <w:pStyle w:val="BodyText"/>
        <w:numPr>
          <w:ilvl w:val="2"/>
          <w:numId w:val="4"/>
        </w:numPr>
        <w:tabs>
          <w:tab w:val="left" w:pos="833"/>
        </w:tabs>
      </w:pPr>
      <w:r>
        <w:t>A</w:t>
      </w:r>
      <w:r>
        <w:rPr>
          <w:spacing w:val="-1"/>
        </w:rPr>
        <w:t>l</w:t>
      </w:r>
      <w:r>
        <w:t>l req</w:t>
      </w:r>
      <w:r>
        <w:rPr>
          <w:spacing w:val="-2"/>
        </w:rPr>
        <w:t>u</w:t>
      </w:r>
      <w:r>
        <w:t>ired</w:t>
      </w:r>
      <w:r>
        <w:rPr>
          <w:spacing w:val="-1"/>
        </w:rPr>
        <w:t xml:space="preserve"> </w:t>
      </w:r>
      <w:r>
        <w:t>st</w:t>
      </w:r>
      <w:r>
        <w:rPr>
          <w:spacing w:val="-3"/>
        </w:rPr>
        <w:t>a</w:t>
      </w:r>
      <w:r>
        <w:t>tuto</w:t>
      </w:r>
      <w:r>
        <w:rPr>
          <w:spacing w:val="-3"/>
        </w:rPr>
        <w:t>r</w:t>
      </w:r>
      <w:r>
        <w:t>y ap</w:t>
      </w:r>
      <w:r>
        <w:rPr>
          <w:spacing w:val="-4"/>
        </w:rPr>
        <w:t>p</w:t>
      </w:r>
      <w:r>
        <w:rPr>
          <w:spacing w:val="-2"/>
        </w:rPr>
        <w:t>o</w:t>
      </w:r>
      <w:r>
        <w:t>i</w:t>
      </w:r>
      <w:r>
        <w:rPr>
          <w:spacing w:val="-2"/>
        </w:rPr>
        <w:t>n</w:t>
      </w:r>
      <w:r>
        <w:t>t</w:t>
      </w:r>
      <w:r>
        <w:rPr>
          <w:spacing w:val="1"/>
        </w:rPr>
        <w:t>m</w:t>
      </w:r>
      <w:r>
        <w:t>en</w:t>
      </w:r>
      <w:r>
        <w:rPr>
          <w:spacing w:val="-3"/>
        </w:rPr>
        <w:t>t</w:t>
      </w:r>
      <w:r>
        <w:t>s wi</w:t>
      </w:r>
      <w:r>
        <w:rPr>
          <w:spacing w:val="-1"/>
        </w:rPr>
        <w:t>l</w:t>
      </w:r>
      <w:r>
        <w:t xml:space="preserve">l </w:t>
      </w:r>
      <w:r>
        <w:rPr>
          <w:spacing w:val="-4"/>
        </w:rPr>
        <w:t>b</w:t>
      </w:r>
      <w:r>
        <w:t xml:space="preserve">e </w:t>
      </w:r>
      <w:r>
        <w:rPr>
          <w:spacing w:val="-1"/>
        </w:rPr>
        <w:t>d</w:t>
      </w:r>
      <w:r>
        <w:rPr>
          <w:spacing w:val="1"/>
        </w:rPr>
        <w:t>o</w:t>
      </w:r>
      <w:r>
        <w:rPr>
          <w:spacing w:val="-4"/>
        </w:rPr>
        <w:t>n</w:t>
      </w:r>
      <w:r>
        <w:t>e in</w:t>
      </w:r>
      <w:r>
        <w:rPr>
          <w:spacing w:val="-1"/>
        </w:rPr>
        <w:t xml:space="preserve"> </w:t>
      </w:r>
      <w:r>
        <w:t>w</w:t>
      </w:r>
      <w:r>
        <w:rPr>
          <w:spacing w:val="-3"/>
        </w:rPr>
        <w:t>r</w:t>
      </w:r>
      <w:r>
        <w:t>i</w:t>
      </w:r>
      <w:r>
        <w:rPr>
          <w:spacing w:val="2"/>
        </w:rPr>
        <w:t>t</w:t>
      </w:r>
      <w:r>
        <w:t>i</w:t>
      </w:r>
      <w:r>
        <w:rPr>
          <w:spacing w:val="-2"/>
        </w:rPr>
        <w:t>n</w:t>
      </w:r>
      <w:r>
        <w:rPr>
          <w:spacing w:val="-1"/>
        </w:rPr>
        <w:t>g</w:t>
      </w:r>
      <w:r>
        <w:t>.</w:t>
      </w:r>
    </w:p>
    <w:p w14:paraId="5BEB3F59" w14:textId="77777777" w:rsidR="007C62E7" w:rsidRDefault="007C62E7" w:rsidP="005B3361">
      <w:pPr>
        <w:pStyle w:val="BodyText"/>
        <w:numPr>
          <w:ilvl w:val="2"/>
          <w:numId w:val="4"/>
        </w:numPr>
        <w:tabs>
          <w:tab w:val="left" w:pos="833"/>
        </w:tabs>
      </w:pPr>
      <w:r>
        <w:t>The a</w:t>
      </w:r>
      <w:r>
        <w:rPr>
          <w:spacing w:val="-1"/>
        </w:rPr>
        <w:t>pp</w:t>
      </w:r>
      <w:r>
        <w:rPr>
          <w:spacing w:val="1"/>
        </w:rPr>
        <w:t>o</w:t>
      </w:r>
      <w:r>
        <w:t>i</w:t>
      </w:r>
      <w:r>
        <w:rPr>
          <w:spacing w:val="-2"/>
        </w:rPr>
        <w:t>nt</w:t>
      </w:r>
      <w:r>
        <w:t>me</w:t>
      </w:r>
      <w:r>
        <w:rPr>
          <w:spacing w:val="-3"/>
        </w:rPr>
        <w:t>n</w:t>
      </w:r>
      <w:r>
        <w:t>t l</w:t>
      </w:r>
      <w:r>
        <w:rPr>
          <w:spacing w:val="-3"/>
        </w:rPr>
        <w:t>e</w:t>
      </w:r>
      <w:r>
        <w:t>tter</w:t>
      </w:r>
      <w:r>
        <w:rPr>
          <w:spacing w:val="-2"/>
        </w:rPr>
        <w:t xml:space="preserve"> </w:t>
      </w:r>
      <w:r>
        <w:rPr>
          <w:spacing w:val="1"/>
        </w:rPr>
        <w:t>m</w:t>
      </w:r>
      <w:r>
        <w:rPr>
          <w:spacing w:val="-4"/>
        </w:rPr>
        <w:t>u</w:t>
      </w:r>
      <w:r>
        <w:t>st</w:t>
      </w:r>
      <w:r>
        <w:rPr>
          <w:spacing w:val="1"/>
        </w:rPr>
        <w:t xml:space="preserve"> </w:t>
      </w:r>
      <w:r>
        <w:t>i</w:t>
      </w:r>
      <w:r>
        <w:rPr>
          <w:spacing w:val="-2"/>
        </w:rPr>
        <w:t>n</w:t>
      </w:r>
      <w:r>
        <w:rPr>
          <w:spacing w:val="-1"/>
        </w:rPr>
        <w:t>d</w:t>
      </w:r>
      <w:r>
        <w:t>icate</w:t>
      </w:r>
      <w:r>
        <w:rPr>
          <w:spacing w:val="-2"/>
        </w:rPr>
        <w:t xml:space="preserve"> </w:t>
      </w:r>
      <w:r>
        <w:t>c</w:t>
      </w:r>
      <w:r>
        <w:rPr>
          <w:spacing w:val="-2"/>
        </w:rPr>
        <w:t>o</w:t>
      </w:r>
      <w:r>
        <w:t>m</w:t>
      </w:r>
      <w:r>
        <w:rPr>
          <w:spacing w:val="-1"/>
        </w:rPr>
        <w:t>p</w:t>
      </w:r>
      <w:r>
        <w:t>a</w:t>
      </w:r>
      <w:r>
        <w:rPr>
          <w:spacing w:val="-4"/>
        </w:rPr>
        <w:t>n</w:t>
      </w:r>
      <w:r>
        <w:t>y f</w:t>
      </w:r>
      <w:r>
        <w:rPr>
          <w:spacing w:val="-1"/>
        </w:rPr>
        <w:t>o</w:t>
      </w:r>
      <w:r>
        <w:rPr>
          <w:spacing w:val="1"/>
        </w:rPr>
        <w:t>o</w:t>
      </w:r>
      <w:r>
        <w:rPr>
          <w:spacing w:val="-2"/>
        </w:rPr>
        <w:t>t</w:t>
      </w:r>
      <w:r>
        <w:t>e</w:t>
      </w:r>
      <w:r>
        <w:rPr>
          <w:spacing w:val="-3"/>
        </w:rPr>
        <w:t>r</w:t>
      </w:r>
      <w:r>
        <w:t xml:space="preserve">s as </w:t>
      </w:r>
      <w:r>
        <w:rPr>
          <w:spacing w:val="-2"/>
        </w:rPr>
        <w:t>w</w:t>
      </w:r>
      <w:r>
        <w:t xml:space="preserve">ell </w:t>
      </w:r>
      <w:r>
        <w:rPr>
          <w:spacing w:val="-2"/>
        </w:rPr>
        <w:t>co</w:t>
      </w:r>
      <w:r>
        <w:t>m</w:t>
      </w:r>
      <w:r>
        <w:rPr>
          <w:spacing w:val="-1"/>
        </w:rPr>
        <w:t>p</w:t>
      </w:r>
      <w:r>
        <w:t>a</w:t>
      </w:r>
      <w:r>
        <w:rPr>
          <w:spacing w:val="-1"/>
        </w:rPr>
        <w:t>n</w:t>
      </w:r>
      <w:r>
        <w:t>y</w:t>
      </w:r>
    </w:p>
    <w:p w14:paraId="6AEA32DE" w14:textId="77777777" w:rsidR="007C62E7" w:rsidRDefault="007C62E7" w:rsidP="007C62E7">
      <w:pPr>
        <w:sectPr w:rsidR="007C62E7">
          <w:pgSz w:w="11907" w:h="16840"/>
          <w:pgMar w:top="1360" w:right="1020" w:bottom="1080" w:left="1020" w:header="755" w:footer="891" w:gutter="0"/>
          <w:cols w:space="720"/>
        </w:sectPr>
      </w:pPr>
    </w:p>
    <w:p w14:paraId="35AE50F5" w14:textId="77777777" w:rsidR="007C62E7" w:rsidRDefault="007C62E7" w:rsidP="007C62E7">
      <w:pPr>
        <w:pStyle w:val="BodyText"/>
        <w:spacing w:before="40"/>
        <w:ind w:left="0" w:right="6604"/>
        <w:jc w:val="center"/>
      </w:pPr>
      <w:r>
        <w:lastRenderedPageBreak/>
        <w:t>L</w:t>
      </w:r>
      <w:r>
        <w:rPr>
          <w:spacing w:val="1"/>
        </w:rPr>
        <w:t>o</w:t>
      </w:r>
      <w:r>
        <w:rPr>
          <w:spacing w:val="-4"/>
        </w:rPr>
        <w:t>g</w:t>
      </w:r>
      <w:r>
        <w:t>o</w:t>
      </w:r>
      <w:r>
        <w:rPr>
          <w:spacing w:val="1"/>
        </w:rPr>
        <w:t xml:space="preserve"> </w:t>
      </w:r>
      <w:r>
        <w:rPr>
          <w:spacing w:val="-2"/>
        </w:rPr>
        <w:t>(</w:t>
      </w:r>
      <w:r>
        <w:t>Le</w:t>
      </w:r>
      <w:r>
        <w:rPr>
          <w:spacing w:val="-2"/>
        </w:rPr>
        <w:t>t</w:t>
      </w:r>
      <w:r>
        <w:t>ter</w:t>
      </w:r>
      <w:r>
        <w:rPr>
          <w:spacing w:val="-1"/>
        </w:rPr>
        <w:t>h</w:t>
      </w:r>
      <w:r>
        <w:t>ead)</w:t>
      </w:r>
    </w:p>
    <w:p w14:paraId="7B648677" w14:textId="77777777" w:rsidR="007C62E7" w:rsidRDefault="007C62E7" w:rsidP="005B3361">
      <w:pPr>
        <w:pStyle w:val="BodyText"/>
        <w:numPr>
          <w:ilvl w:val="2"/>
          <w:numId w:val="4"/>
        </w:numPr>
        <w:tabs>
          <w:tab w:val="left" w:pos="833"/>
        </w:tabs>
        <w:ind w:right="116"/>
      </w:pPr>
      <w:proofErr w:type="gramStart"/>
      <w:r>
        <w:t>On</w:t>
      </w:r>
      <w:r>
        <w:rPr>
          <w:spacing w:val="-1"/>
        </w:rPr>
        <w:t>l</w:t>
      </w:r>
      <w:r>
        <w:t xml:space="preserve">y </w:t>
      </w:r>
      <w:r>
        <w:rPr>
          <w:spacing w:val="32"/>
        </w:rPr>
        <w:t xml:space="preserve"> </w:t>
      </w:r>
      <w:r>
        <w:rPr>
          <w:spacing w:val="-3"/>
        </w:rPr>
        <w:t>c</w:t>
      </w:r>
      <w:r>
        <w:rPr>
          <w:spacing w:val="-2"/>
        </w:rPr>
        <w:t>o</w:t>
      </w:r>
      <w:r>
        <w:t>m</w:t>
      </w:r>
      <w:r>
        <w:rPr>
          <w:spacing w:val="-1"/>
        </w:rPr>
        <w:t>p</w:t>
      </w:r>
      <w:r>
        <w:t>e</w:t>
      </w:r>
      <w:r>
        <w:rPr>
          <w:spacing w:val="-2"/>
        </w:rPr>
        <w:t>t</w:t>
      </w:r>
      <w:r>
        <w:t>ent</w:t>
      </w:r>
      <w:proofErr w:type="gramEnd"/>
      <w:r>
        <w:t xml:space="preserve"> </w:t>
      </w:r>
      <w:r>
        <w:rPr>
          <w:spacing w:val="32"/>
        </w:rPr>
        <w:t xml:space="preserve"> </w:t>
      </w:r>
      <w:r>
        <w:rPr>
          <w:spacing w:val="-1"/>
        </w:rPr>
        <w:t>p</w:t>
      </w:r>
      <w:r>
        <w:rPr>
          <w:spacing w:val="-2"/>
        </w:rPr>
        <w:t>e</w:t>
      </w:r>
      <w:r>
        <w:rPr>
          <w:spacing w:val="1"/>
        </w:rPr>
        <w:t>o</w:t>
      </w:r>
      <w:r>
        <w:rPr>
          <w:spacing w:val="-1"/>
        </w:rPr>
        <w:t>p</w:t>
      </w:r>
      <w:r>
        <w:t xml:space="preserve">le </w:t>
      </w:r>
      <w:r>
        <w:rPr>
          <w:spacing w:val="28"/>
        </w:rPr>
        <w:t xml:space="preserve"> </w:t>
      </w:r>
      <w:r>
        <w:t xml:space="preserve">can </w:t>
      </w:r>
      <w:r>
        <w:rPr>
          <w:spacing w:val="30"/>
        </w:rPr>
        <w:t xml:space="preserve"> </w:t>
      </w:r>
      <w:r>
        <w:rPr>
          <w:spacing w:val="-1"/>
        </w:rPr>
        <w:t>b</w:t>
      </w:r>
      <w:r>
        <w:t xml:space="preserve">e </w:t>
      </w:r>
      <w:r>
        <w:rPr>
          <w:spacing w:val="33"/>
        </w:rPr>
        <w:t xml:space="preserve"> </w:t>
      </w:r>
      <w:r>
        <w:t>a</w:t>
      </w:r>
      <w:r>
        <w:rPr>
          <w:spacing w:val="-1"/>
        </w:rPr>
        <w:t>p</w:t>
      </w:r>
      <w:r>
        <w:rPr>
          <w:spacing w:val="-4"/>
        </w:rPr>
        <w:t>p</w:t>
      </w:r>
      <w:r>
        <w:rPr>
          <w:spacing w:val="1"/>
        </w:rPr>
        <w:t>o</w:t>
      </w:r>
      <w:r>
        <w:t>i</w:t>
      </w:r>
      <w:r>
        <w:rPr>
          <w:spacing w:val="-2"/>
        </w:rPr>
        <w:t>n</w:t>
      </w:r>
      <w:r>
        <w:t xml:space="preserve">ted </w:t>
      </w:r>
      <w:r>
        <w:rPr>
          <w:spacing w:val="29"/>
        </w:rPr>
        <w:t xml:space="preserve"> </w:t>
      </w:r>
      <w:r>
        <w:t>a</w:t>
      </w:r>
      <w:r>
        <w:rPr>
          <w:spacing w:val="-1"/>
        </w:rPr>
        <w:t>n</w:t>
      </w:r>
      <w:r>
        <w:t xml:space="preserve">d </w:t>
      </w:r>
      <w:r>
        <w:rPr>
          <w:spacing w:val="31"/>
        </w:rPr>
        <w:t xml:space="preserve"> </w:t>
      </w:r>
      <w:r>
        <w:rPr>
          <w:spacing w:val="-4"/>
        </w:rPr>
        <w:t>p</w:t>
      </w:r>
      <w:r>
        <w:t>ro</w:t>
      </w:r>
      <w:r>
        <w:rPr>
          <w:spacing w:val="1"/>
        </w:rPr>
        <w:t>o</w:t>
      </w:r>
      <w:r>
        <w:t xml:space="preserve">f </w:t>
      </w:r>
      <w:r>
        <w:rPr>
          <w:spacing w:val="26"/>
        </w:rPr>
        <w:t xml:space="preserve"> </w:t>
      </w:r>
      <w:r>
        <w:rPr>
          <w:spacing w:val="1"/>
        </w:rPr>
        <w:t>o</w:t>
      </w:r>
      <w:r>
        <w:t xml:space="preserve">f </w:t>
      </w:r>
      <w:r>
        <w:rPr>
          <w:spacing w:val="32"/>
        </w:rPr>
        <w:t xml:space="preserve"> </w:t>
      </w:r>
      <w:r>
        <w:rPr>
          <w:spacing w:val="-3"/>
        </w:rPr>
        <w:t>c</w:t>
      </w:r>
      <w:r>
        <w:rPr>
          <w:spacing w:val="-2"/>
        </w:rPr>
        <w:t>o</w:t>
      </w:r>
      <w:r>
        <w:t>m</w:t>
      </w:r>
      <w:r>
        <w:rPr>
          <w:spacing w:val="-1"/>
        </w:rPr>
        <w:t>p</w:t>
      </w:r>
      <w:r>
        <w:t>e</w:t>
      </w:r>
      <w:r>
        <w:rPr>
          <w:spacing w:val="-2"/>
        </w:rPr>
        <w:t>t</w:t>
      </w:r>
      <w:r>
        <w:t xml:space="preserve">ency </w:t>
      </w:r>
      <w:r>
        <w:rPr>
          <w:spacing w:val="31"/>
        </w:rPr>
        <w:t xml:space="preserve"> </w:t>
      </w:r>
      <w:r>
        <w:t>m</w:t>
      </w:r>
      <w:r>
        <w:rPr>
          <w:spacing w:val="-1"/>
        </w:rPr>
        <w:t>u</w:t>
      </w:r>
      <w:r>
        <w:rPr>
          <w:spacing w:val="-3"/>
        </w:rPr>
        <w:t>s</w:t>
      </w:r>
      <w:r>
        <w:t xml:space="preserve">t </w:t>
      </w:r>
      <w:r>
        <w:rPr>
          <w:spacing w:val="32"/>
        </w:rPr>
        <w:t xml:space="preserve"> </w:t>
      </w:r>
      <w:r>
        <w:t>ac</w:t>
      </w:r>
      <w:r>
        <w:rPr>
          <w:spacing w:val="-3"/>
        </w:rPr>
        <w:t>c</w:t>
      </w:r>
      <w:r>
        <w:rPr>
          <w:spacing w:val="-2"/>
        </w:rPr>
        <w:t>o</w:t>
      </w:r>
      <w:r>
        <w:t>m</w:t>
      </w:r>
      <w:r>
        <w:rPr>
          <w:spacing w:val="-1"/>
        </w:rPr>
        <w:t>p</w:t>
      </w:r>
      <w:r>
        <w:t>a</w:t>
      </w:r>
      <w:r>
        <w:rPr>
          <w:spacing w:val="-1"/>
        </w:rPr>
        <w:t>n</w:t>
      </w:r>
      <w:r>
        <w:t xml:space="preserve">y </w:t>
      </w:r>
      <w:r>
        <w:rPr>
          <w:spacing w:val="31"/>
        </w:rPr>
        <w:t xml:space="preserve"> </w:t>
      </w:r>
      <w:r>
        <w:t>the a</w:t>
      </w:r>
      <w:r>
        <w:rPr>
          <w:spacing w:val="-1"/>
        </w:rPr>
        <w:t>pp</w:t>
      </w:r>
      <w:r>
        <w:rPr>
          <w:spacing w:val="1"/>
        </w:rPr>
        <w:t>o</w:t>
      </w:r>
      <w:r>
        <w:t>i</w:t>
      </w:r>
      <w:r>
        <w:rPr>
          <w:spacing w:val="-2"/>
        </w:rPr>
        <w:t>n</w:t>
      </w:r>
      <w:r>
        <w:t>t</w:t>
      </w:r>
      <w:r>
        <w:rPr>
          <w:spacing w:val="-1"/>
        </w:rPr>
        <w:t>m</w:t>
      </w:r>
      <w:r>
        <w:t>ent</w:t>
      </w:r>
    </w:p>
    <w:p w14:paraId="5A877DA9" w14:textId="77777777" w:rsidR="007C62E7" w:rsidRDefault="007C62E7" w:rsidP="005B3361">
      <w:pPr>
        <w:pStyle w:val="BodyText"/>
        <w:numPr>
          <w:ilvl w:val="2"/>
          <w:numId w:val="4"/>
        </w:numPr>
        <w:tabs>
          <w:tab w:val="left" w:pos="833"/>
        </w:tabs>
      </w:pPr>
      <w:r>
        <w:t>An</w:t>
      </w:r>
      <w:r>
        <w:rPr>
          <w:spacing w:val="-2"/>
        </w:rPr>
        <w:t xml:space="preserve"> </w:t>
      </w:r>
      <w:r>
        <w:t>ap</w:t>
      </w:r>
      <w:r>
        <w:rPr>
          <w:spacing w:val="-2"/>
        </w:rPr>
        <w:t>p</w:t>
      </w:r>
      <w:r>
        <w:rPr>
          <w:spacing w:val="1"/>
        </w:rPr>
        <w:t>o</w:t>
      </w:r>
      <w:r>
        <w:t>i</w:t>
      </w:r>
      <w:r>
        <w:rPr>
          <w:spacing w:val="-2"/>
        </w:rPr>
        <w:t>n</w:t>
      </w:r>
      <w:r>
        <w:t>t</w:t>
      </w:r>
      <w:r>
        <w:rPr>
          <w:spacing w:val="-1"/>
        </w:rPr>
        <w:t>m</w:t>
      </w:r>
      <w:r>
        <w:t>ent</w:t>
      </w:r>
      <w:r>
        <w:rPr>
          <w:spacing w:val="-2"/>
        </w:rPr>
        <w:t xml:space="preserve"> </w:t>
      </w:r>
      <w:r>
        <w:t>will i</w:t>
      </w:r>
      <w:r>
        <w:rPr>
          <w:spacing w:val="-2"/>
        </w:rPr>
        <w:t>n</w:t>
      </w:r>
      <w:r>
        <w:t>cl</w:t>
      </w:r>
      <w:r>
        <w:rPr>
          <w:spacing w:val="-1"/>
        </w:rPr>
        <w:t>ud</w:t>
      </w:r>
      <w:r>
        <w:t xml:space="preserve">e the </w:t>
      </w:r>
      <w:r>
        <w:rPr>
          <w:spacing w:val="-3"/>
        </w:rPr>
        <w:t>f</w:t>
      </w:r>
      <w:r>
        <w:rPr>
          <w:spacing w:val="1"/>
        </w:rPr>
        <w:t>o</w:t>
      </w:r>
      <w:r>
        <w:t>l</w:t>
      </w:r>
      <w:r>
        <w:rPr>
          <w:spacing w:val="-3"/>
        </w:rPr>
        <w:t>l</w:t>
      </w:r>
      <w:r>
        <w:rPr>
          <w:spacing w:val="1"/>
        </w:rPr>
        <w:t>o</w:t>
      </w:r>
      <w:r>
        <w:t>wing</w:t>
      </w:r>
    </w:p>
    <w:p w14:paraId="1AECB51B" w14:textId="77777777" w:rsidR="007C62E7" w:rsidRDefault="007C62E7" w:rsidP="005B3361">
      <w:pPr>
        <w:pStyle w:val="BodyText"/>
        <w:numPr>
          <w:ilvl w:val="3"/>
          <w:numId w:val="4"/>
        </w:numPr>
        <w:tabs>
          <w:tab w:val="left" w:pos="833"/>
        </w:tabs>
        <w:spacing w:line="266" w:lineRule="exact"/>
      </w:pPr>
      <w:proofErr w:type="gramStart"/>
      <w:r>
        <w:t xml:space="preserve">Clear </w:t>
      </w:r>
      <w:r>
        <w:rPr>
          <w:spacing w:val="17"/>
        </w:rPr>
        <w:t xml:space="preserve"> </w:t>
      </w:r>
      <w:r>
        <w:t>re</w:t>
      </w:r>
      <w:r>
        <w:rPr>
          <w:spacing w:val="-3"/>
        </w:rPr>
        <w:t>f</w:t>
      </w:r>
      <w:r>
        <w:t>eren</w:t>
      </w:r>
      <w:r>
        <w:rPr>
          <w:spacing w:val="-2"/>
        </w:rPr>
        <w:t>c</w:t>
      </w:r>
      <w:r>
        <w:t>e</w:t>
      </w:r>
      <w:proofErr w:type="gramEnd"/>
      <w:r>
        <w:t xml:space="preserve"> </w:t>
      </w:r>
      <w:r>
        <w:rPr>
          <w:spacing w:val="18"/>
        </w:rPr>
        <w:t xml:space="preserve"> </w:t>
      </w:r>
      <w:r>
        <w:rPr>
          <w:spacing w:val="-2"/>
        </w:rPr>
        <w:t>t</w:t>
      </w:r>
      <w:r>
        <w:t xml:space="preserve">o </w:t>
      </w:r>
      <w:r>
        <w:rPr>
          <w:spacing w:val="16"/>
        </w:rPr>
        <w:t xml:space="preserve"> </w:t>
      </w:r>
      <w:r>
        <w:t xml:space="preserve">the </w:t>
      </w:r>
      <w:r>
        <w:rPr>
          <w:spacing w:val="18"/>
        </w:rPr>
        <w:t xml:space="preserve"> </w:t>
      </w:r>
      <w:r>
        <w:rPr>
          <w:spacing w:val="-3"/>
        </w:rPr>
        <w:t>a</w:t>
      </w:r>
      <w:r>
        <w:t xml:space="preserve">ct </w:t>
      </w:r>
      <w:r>
        <w:rPr>
          <w:spacing w:val="16"/>
        </w:rPr>
        <w:t xml:space="preserve"> </w:t>
      </w:r>
      <w:r>
        <w:rPr>
          <w:spacing w:val="1"/>
        </w:rPr>
        <w:t>o</w:t>
      </w:r>
      <w:r>
        <w:t xml:space="preserve">r </w:t>
      </w:r>
      <w:r>
        <w:rPr>
          <w:spacing w:val="17"/>
        </w:rPr>
        <w:t xml:space="preserve"> </w:t>
      </w:r>
      <w:r>
        <w:t>reg</w:t>
      </w:r>
      <w:r>
        <w:rPr>
          <w:spacing w:val="-2"/>
        </w:rPr>
        <w:t>u</w:t>
      </w:r>
      <w:r>
        <w:t>lat</w:t>
      </w:r>
      <w:r>
        <w:rPr>
          <w:spacing w:val="-3"/>
        </w:rPr>
        <w:t>i</w:t>
      </w:r>
      <w:r>
        <w:rPr>
          <w:spacing w:val="1"/>
        </w:rPr>
        <w:t>o</w:t>
      </w:r>
      <w:r>
        <w:t xml:space="preserve">n </w:t>
      </w:r>
      <w:r>
        <w:rPr>
          <w:spacing w:val="17"/>
        </w:rPr>
        <w:t xml:space="preserve"> </w:t>
      </w:r>
      <w:r>
        <w:rPr>
          <w:spacing w:val="-1"/>
        </w:rPr>
        <w:t>und</w:t>
      </w:r>
      <w:r>
        <w:t xml:space="preserve">er </w:t>
      </w:r>
      <w:r>
        <w:rPr>
          <w:spacing w:val="16"/>
        </w:rPr>
        <w:t xml:space="preserve"> </w:t>
      </w:r>
      <w:r>
        <w:rPr>
          <w:spacing w:val="-2"/>
        </w:rPr>
        <w:t>w</w:t>
      </w:r>
      <w:r>
        <w:rPr>
          <w:spacing w:val="-1"/>
        </w:rPr>
        <w:t>h</w:t>
      </w:r>
      <w:r>
        <w:t xml:space="preserve">ich </w:t>
      </w:r>
      <w:r>
        <w:rPr>
          <w:spacing w:val="17"/>
        </w:rPr>
        <w:t xml:space="preserve"> </w:t>
      </w:r>
      <w:r>
        <w:t xml:space="preserve">the </w:t>
      </w:r>
      <w:r>
        <w:rPr>
          <w:spacing w:val="18"/>
        </w:rPr>
        <w:t xml:space="preserve"> </w:t>
      </w:r>
      <w:r>
        <w:rPr>
          <w:spacing w:val="-1"/>
        </w:rPr>
        <w:t>p</w:t>
      </w:r>
      <w:r>
        <w:t>er</w:t>
      </w:r>
      <w:r>
        <w:rPr>
          <w:spacing w:val="-3"/>
        </w:rPr>
        <w:t>s</w:t>
      </w:r>
      <w:r>
        <w:rPr>
          <w:spacing w:val="1"/>
        </w:rPr>
        <w:t>o</w:t>
      </w:r>
      <w:r>
        <w:t xml:space="preserve">n </w:t>
      </w:r>
      <w:r>
        <w:rPr>
          <w:spacing w:val="17"/>
        </w:rPr>
        <w:t xml:space="preserve"> </w:t>
      </w:r>
      <w:r>
        <w:rPr>
          <w:spacing w:val="-4"/>
        </w:rPr>
        <w:t>d</w:t>
      </w:r>
      <w:r>
        <w:rPr>
          <w:spacing w:val="1"/>
        </w:rPr>
        <w:t>o</w:t>
      </w:r>
      <w:r>
        <w:t>i</w:t>
      </w:r>
      <w:r>
        <w:rPr>
          <w:spacing w:val="-2"/>
        </w:rPr>
        <w:t>n</w:t>
      </w:r>
      <w:r>
        <w:t xml:space="preserve">g </w:t>
      </w:r>
      <w:r>
        <w:rPr>
          <w:spacing w:val="17"/>
        </w:rPr>
        <w:t xml:space="preserve"> </w:t>
      </w:r>
      <w:r>
        <w:t>t</w:t>
      </w:r>
      <w:r>
        <w:rPr>
          <w:spacing w:val="-3"/>
        </w:rPr>
        <w:t>h</w:t>
      </w:r>
      <w:r>
        <w:t xml:space="preserve">e </w:t>
      </w:r>
      <w:r>
        <w:rPr>
          <w:spacing w:val="18"/>
        </w:rPr>
        <w:t xml:space="preserve"> </w:t>
      </w:r>
      <w:r>
        <w:t>a</w:t>
      </w:r>
      <w:r>
        <w:rPr>
          <w:spacing w:val="-1"/>
        </w:rPr>
        <w:t>pp</w:t>
      </w:r>
      <w:r>
        <w:rPr>
          <w:spacing w:val="1"/>
        </w:rPr>
        <w:t>o</w:t>
      </w:r>
      <w:r>
        <w:t>i</w:t>
      </w:r>
      <w:r>
        <w:rPr>
          <w:spacing w:val="-2"/>
        </w:rPr>
        <w:t>nt</w:t>
      </w:r>
      <w:r>
        <w:t>me</w:t>
      </w:r>
      <w:r>
        <w:rPr>
          <w:spacing w:val="-3"/>
        </w:rPr>
        <w:t>n</w:t>
      </w:r>
      <w:r>
        <w:t xml:space="preserve">t </w:t>
      </w:r>
      <w:r>
        <w:rPr>
          <w:spacing w:val="18"/>
        </w:rPr>
        <w:t xml:space="preserve"> </w:t>
      </w:r>
      <w:r>
        <w:t>is</w:t>
      </w:r>
    </w:p>
    <w:p w14:paraId="05EC9831" w14:textId="77777777" w:rsidR="007C62E7" w:rsidRDefault="007C62E7" w:rsidP="007C62E7">
      <w:pPr>
        <w:pStyle w:val="BodyText"/>
        <w:ind w:left="0" w:right="6404"/>
        <w:jc w:val="center"/>
      </w:pPr>
      <w:proofErr w:type="spellStart"/>
      <w:r>
        <w:t>a</w:t>
      </w:r>
      <w:r>
        <w:rPr>
          <w:spacing w:val="-1"/>
        </w:rPr>
        <w:t>u</w:t>
      </w:r>
      <w:r>
        <w:t>thorised</w:t>
      </w:r>
      <w:proofErr w:type="spellEnd"/>
      <w:r>
        <w:rPr>
          <w:spacing w:val="-3"/>
        </w:rPr>
        <w:t xml:space="preserve"> </w:t>
      </w:r>
      <w:r>
        <w:t>to</w:t>
      </w:r>
      <w:r>
        <w:rPr>
          <w:spacing w:val="-1"/>
        </w:rPr>
        <w:t xml:space="preserve"> </w:t>
      </w:r>
      <w:r>
        <w:t xml:space="preserve">do </w:t>
      </w:r>
      <w:r>
        <w:rPr>
          <w:spacing w:val="-2"/>
        </w:rPr>
        <w:t>s</w:t>
      </w:r>
      <w:r>
        <w:rPr>
          <w:spacing w:val="1"/>
        </w:rPr>
        <w:t>o</w:t>
      </w:r>
      <w:r>
        <w:t>.</w:t>
      </w:r>
    </w:p>
    <w:p w14:paraId="609738EF" w14:textId="77777777" w:rsidR="007C62E7" w:rsidRDefault="007C62E7" w:rsidP="005B3361">
      <w:pPr>
        <w:pStyle w:val="BodyText"/>
        <w:numPr>
          <w:ilvl w:val="3"/>
          <w:numId w:val="4"/>
        </w:numPr>
        <w:tabs>
          <w:tab w:val="left" w:pos="833"/>
        </w:tabs>
      </w:pPr>
      <w:r>
        <w:t xml:space="preserve">The </w:t>
      </w:r>
      <w:r>
        <w:rPr>
          <w:spacing w:val="-1"/>
        </w:rPr>
        <w:t>d</w:t>
      </w:r>
      <w:r>
        <w:t>at</w:t>
      </w:r>
      <w:r>
        <w:rPr>
          <w:spacing w:val="-2"/>
        </w:rPr>
        <w:t>e</w:t>
      </w:r>
      <w:r>
        <w:t>, n</w:t>
      </w:r>
      <w:r>
        <w:rPr>
          <w:spacing w:val="-3"/>
        </w:rPr>
        <w:t>a</w:t>
      </w:r>
      <w:r>
        <w:t>me a</w:t>
      </w:r>
      <w:r>
        <w:rPr>
          <w:spacing w:val="-1"/>
        </w:rPr>
        <w:t>n</w:t>
      </w:r>
      <w:r>
        <w:t>d</w:t>
      </w:r>
      <w:r>
        <w:rPr>
          <w:spacing w:val="-1"/>
        </w:rPr>
        <w:t xml:space="preserve"> </w:t>
      </w:r>
      <w:r>
        <w:t>sig</w:t>
      </w:r>
      <w:r>
        <w:rPr>
          <w:spacing w:val="-2"/>
        </w:rPr>
        <w:t>n</w:t>
      </w:r>
      <w:r>
        <w:t>a</w:t>
      </w:r>
      <w:r>
        <w:rPr>
          <w:spacing w:val="-3"/>
        </w:rPr>
        <w:t>t</w:t>
      </w:r>
      <w:r>
        <w:rPr>
          <w:spacing w:val="-1"/>
        </w:rPr>
        <w:t>u</w:t>
      </w:r>
      <w:r>
        <w:t xml:space="preserve">re </w:t>
      </w:r>
      <w:r>
        <w:rPr>
          <w:spacing w:val="1"/>
        </w:rPr>
        <w:t>o</w:t>
      </w:r>
      <w:r>
        <w:t>f</w:t>
      </w:r>
      <w:r>
        <w:rPr>
          <w:spacing w:val="-2"/>
        </w:rPr>
        <w:t xml:space="preserve"> </w:t>
      </w:r>
      <w:r>
        <w:t xml:space="preserve">the </w:t>
      </w:r>
      <w:r>
        <w:rPr>
          <w:spacing w:val="-3"/>
        </w:rPr>
        <w:t>p</w:t>
      </w:r>
      <w:r>
        <w:t>ers</w:t>
      </w:r>
      <w:r>
        <w:rPr>
          <w:spacing w:val="1"/>
        </w:rPr>
        <w:t>o</w:t>
      </w:r>
      <w:r>
        <w:t>n</w:t>
      </w:r>
      <w:r>
        <w:rPr>
          <w:spacing w:val="-1"/>
        </w:rPr>
        <w:t xml:space="preserve"> </w:t>
      </w:r>
      <w:r>
        <w:rPr>
          <w:spacing w:val="-3"/>
        </w:rPr>
        <w:t>d</w:t>
      </w:r>
      <w:r>
        <w:rPr>
          <w:spacing w:val="1"/>
        </w:rPr>
        <w:t>o</w:t>
      </w:r>
      <w:r>
        <w:t>i</w:t>
      </w:r>
      <w:r>
        <w:rPr>
          <w:spacing w:val="-2"/>
        </w:rPr>
        <w:t>n</w:t>
      </w:r>
      <w:r>
        <w:t>g</w:t>
      </w:r>
      <w:r>
        <w:rPr>
          <w:spacing w:val="-1"/>
        </w:rPr>
        <w:t xml:space="preserve"> </w:t>
      </w:r>
      <w:r>
        <w:t>t</w:t>
      </w:r>
      <w:r>
        <w:rPr>
          <w:spacing w:val="-1"/>
        </w:rPr>
        <w:t>h</w:t>
      </w:r>
      <w:r>
        <w:t>e</w:t>
      </w:r>
      <w:r>
        <w:rPr>
          <w:spacing w:val="-2"/>
        </w:rPr>
        <w:t xml:space="preserve"> </w:t>
      </w:r>
      <w:r>
        <w:t>ap</w:t>
      </w:r>
      <w:r>
        <w:rPr>
          <w:spacing w:val="-2"/>
        </w:rPr>
        <w:t>p</w:t>
      </w:r>
      <w:r>
        <w:rPr>
          <w:spacing w:val="1"/>
        </w:rPr>
        <w:t>o</w:t>
      </w:r>
      <w:r>
        <w:t>i</w:t>
      </w:r>
      <w:r>
        <w:rPr>
          <w:spacing w:val="-2"/>
        </w:rPr>
        <w:t>nt</w:t>
      </w:r>
      <w:r>
        <w:t>ment.</w:t>
      </w:r>
    </w:p>
    <w:p w14:paraId="24701E50" w14:textId="77777777" w:rsidR="007C62E7" w:rsidRDefault="007C62E7" w:rsidP="005B3361">
      <w:pPr>
        <w:pStyle w:val="BodyText"/>
        <w:numPr>
          <w:ilvl w:val="3"/>
          <w:numId w:val="4"/>
        </w:numPr>
        <w:tabs>
          <w:tab w:val="left" w:pos="833"/>
        </w:tabs>
      </w:pPr>
      <w:r>
        <w:t>The area</w:t>
      </w:r>
      <w:r>
        <w:rPr>
          <w:spacing w:val="-3"/>
        </w:rPr>
        <w:t xml:space="preserve"> </w:t>
      </w:r>
      <w:r>
        <w:rPr>
          <w:spacing w:val="1"/>
        </w:rPr>
        <w:t>o</w:t>
      </w:r>
      <w:r>
        <w:t>f</w:t>
      </w:r>
      <w:r>
        <w:rPr>
          <w:spacing w:val="-3"/>
        </w:rPr>
        <w:t xml:space="preserve"> </w:t>
      </w:r>
      <w:r>
        <w:t>res</w:t>
      </w:r>
      <w:r>
        <w:rPr>
          <w:spacing w:val="-4"/>
        </w:rPr>
        <w:t>p</w:t>
      </w:r>
      <w:r>
        <w:rPr>
          <w:spacing w:val="1"/>
        </w:rPr>
        <w:t>o</w:t>
      </w:r>
      <w:r>
        <w:rPr>
          <w:spacing w:val="-1"/>
        </w:rPr>
        <w:t>n</w:t>
      </w:r>
      <w:r>
        <w:t>si</w:t>
      </w:r>
      <w:r>
        <w:rPr>
          <w:spacing w:val="-2"/>
        </w:rPr>
        <w:t>b</w:t>
      </w:r>
      <w:r>
        <w:t>i</w:t>
      </w:r>
      <w:r>
        <w:rPr>
          <w:spacing w:val="-1"/>
        </w:rPr>
        <w:t>l</w:t>
      </w:r>
      <w:r>
        <w:t>itie</w:t>
      </w:r>
      <w:r>
        <w:rPr>
          <w:spacing w:val="-2"/>
        </w:rPr>
        <w:t>s</w:t>
      </w:r>
      <w:r>
        <w:t>.</w:t>
      </w:r>
    </w:p>
    <w:p w14:paraId="7C47B5B4" w14:textId="77777777" w:rsidR="007C62E7" w:rsidRDefault="007C62E7" w:rsidP="005B3361">
      <w:pPr>
        <w:pStyle w:val="BodyText"/>
        <w:numPr>
          <w:ilvl w:val="3"/>
          <w:numId w:val="4"/>
        </w:numPr>
        <w:tabs>
          <w:tab w:val="left" w:pos="833"/>
        </w:tabs>
      </w:pPr>
      <w:r>
        <w:t xml:space="preserve">The </w:t>
      </w:r>
      <w:r>
        <w:rPr>
          <w:spacing w:val="-1"/>
        </w:rPr>
        <w:t>du</w:t>
      </w:r>
      <w:r>
        <w:t>ties</w:t>
      </w:r>
      <w:r>
        <w:rPr>
          <w:spacing w:val="-2"/>
        </w:rPr>
        <w:t xml:space="preserve"> t</w:t>
      </w:r>
      <w:r>
        <w:t>o</w:t>
      </w:r>
      <w:r>
        <w:rPr>
          <w:spacing w:val="1"/>
        </w:rPr>
        <w:t xml:space="preserve"> </w:t>
      </w:r>
      <w:r>
        <w:t xml:space="preserve">be </w:t>
      </w:r>
      <w:r>
        <w:rPr>
          <w:spacing w:val="-4"/>
        </w:rPr>
        <w:t>p</w:t>
      </w:r>
      <w:r>
        <w:t>erf</w:t>
      </w:r>
      <w:r>
        <w:rPr>
          <w:spacing w:val="1"/>
        </w:rPr>
        <w:t>o</w:t>
      </w:r>
      <w:r>
        <w:rPr>
          <w:spacing w:val="-3"/>
        </w:rPr>
        <w:t>r</w:t>
      </w:r>
      <w:r>
        <w:t>m</w:t>
      </w:r>
      <w:r>
        <w:rPr>
          <w:spacing w:val="-1"/>
        </w:rPr>
        <w:t>ed.</w:t>
      </w:r>
    </w:p>
    <w:p w14:paraId="6612C801" w14:textId="77777777" w:rsidR="007C62E7" w:rsidRDefault="007C62E7" w:rsidP="005B3361">
      <w:pPr>
        <w:pStyle w:val="BodyText"/>
        <w:numPr>
          <w:ilvl w:val="3"/>
          <w:numId w:val="4"/>
        </w:numPr>
        <w:tabs>
          <w:tab w:val="left" w:pos="833"/>
        </w:tabs>
      </w:pPr>
      <w:r>
        <w:t>Clear re</w:t>
      </w:r>
      <w:r>
        <w:rPr>
          <w:spacing w:val="-3"/>
        </w:rPr>
        <w:t>f</w:t>
      </w:r>
      <w:r>
        <w:t>eren</w:t>
      </w:r>
      <w:r>
        <w:rPr>
          <w:spacing w:val="-2"/>
        </w:rPr>
        <w:t>c</w:t>
      </w:r>
      <w:r>
        <w:t xml:space="preserve">e </w:t>
      </w:r>
      <w:r>
        <w:rPr>
          <w:spacing w:val="-2"/>
        </w:rPr>
        <w:t>t</w:t>
      </w:r>
      <w:r>
        <w:t>o</w:t>
      </w:r>
      <w:r>
        <w:rPr>
          <w:spacing w:val="1"/>
        </w:rPr>
        <w:t xml:space="preserve"> </w:t>
      </w:r>
      <w:r>
        <w:t>t</w:t>
      </w:r>
      <w:r>
        <w:rPr>
          <w:spacing w:val="-4"/>
        </w:rPr>
        <w:t>h</w:t>
      </w:r>
      <w:r>
        <w:t>e act</w:t>
      </w:r>
      <w:r>
        <w:rPr>
          <w:spacing w:val="-2"/>
        </w:rPr>
        <w:t xml:space="preserve"> </w:t>
      </w:r>
      <w:r>
        <w:rPr>
          <w:spacing w:val="-1"/>
        </w:rPr>
        <w:t>o</w:t>
      </w:r>
      <w:r>
        <w:t>r reg</w:t>
      </w:r>
      <w:r>
        <w:rPr>
          <w:spacing w:val="-1"/>
        </w:rPr>
        <w:t>u</w:t>
      </w:r>
      <w:r>
        <w:t>lation</w:t>
      </w:r>
      <w:r>
        <w:rPr>
          <w:spacing w:val="-1"/>
        </w:rPr>
        <w:t xml:space="preserve"> </w:t>
      </w:r>
      <w:r>
        <w:t>u</w:t>
      </w:r>
      <w:r>
        <w:rPr>
          <w:spacing w:val="-2"/>
        </w:rPr>
        <w:t>n</w:t>
      </w:r>
      <w:r>
        <w:rPr>
          <w:spacing w:val="-1"/>
        </w:rPr>
        <w:t>d</w:t>
      </w:r>
      <w:r>
        <w:t>er</w:t>
      </w:r>
      <w:r>
        <w:rPr>
          <w:spacing w:val="-2"/>
        </w:rPr>
        <w:t xml:space="preserve"> </w:t>
      </w:r>
      <w:r>
        <w:t>w</w:t>
      </w:r>
      <w:r>
        <w:rPr>
          <w:spacing w:val="-1"/>
        </w:rPr>
        <w:t>h</w:t>
      </w:r>
      <w:r>
        <w:t>ich</w:t>
      </w:r>
      <w:r>
        <w:rPr>
          <w:spacing w:val="-3"/>
        </w:rPr>
        <w:t xml:space="preserve"> </w:t>
      </w:r>
      <w:r>
        <w:t>the ap</w:t>
      </w:r>
      <w:r>
        <w:rPr>
          <w:spacing w:val="-2"/>
        </w:rPr>
        <w:t>p</w:t>
      </w:r>
      <w:r>
        <w:rPr>
          <w:spacing w:val="1"/>
        </w:rPr>
        <w:t>o</w:t>
      </w:r>
      <w:r>
        <w:t>i</w:t>
      </w:r>
      <w:r>
        <w:rPr>
          <w:spacing w:val="-2"/>
        </w:rPr>
        <w:t>nt</w:t>
      </w:r>
      <w:r>
        <w:t>ee</w:t>
      </w:r>
      <w:r>
        <w:rPr>
          <w:spacing w:val="1"/>
        </w:rPr>
        <w:t xml:space="preserve"> </w:t>
      </w:r>
      <w:r>
        <w:t>is</w:t>
      </w:r>
      <w:r>
        <w:rPr>
          <w:spacing w:val="-2"/>
        </w:rPr>
        <w:t xml:space="preserve"> </w:t>
      </w:r>
      <w:r>
        <w:t>ap</w:t>
      </w:r>
      <w:r>
        <w:rPr>
          <w:spacing w:val="-2"/>
        </w:rPr>
        <w:t>p</w:t>
      </w:r>
      <w:r>
        <w:rPr>
          <w:spacing w:val="1"/>
        </w:rPr>
        <w:t>o</w:t>
      </w:r>
      <w:r>
        <w:t>i</w:t>
      </w:r>
      <w:r>
        <w:rPr>
          <w:spacing w:val="-2"/>
        </w:rPr>
        <w:t>n</w:t>
      </w:r>
      <w:r>
        <w:t>te</w:t>
      </w:r>
      <w:r>
        <w:rPr>
          <w:spacing w:val="-1"/>
        </w:rPr>
        <w:t>d</w:t>
      </w:r>
      <w:r>
        <w:t>.</w:t>
      </w:r>
    </w:p>
    <w:p w14:paraId="798FB3E3" w14:textId="77777777" w:rsidR="007C62E7" w:rsidRDefault="007C62E7" w:rsidP="005B3361">
      <w:pPr>
        <w:pStyle w:val="BodyText"/>
        <w:numPr>
          <w:ilvl w:val="3"/>
          <w:numId w:val="4"/>
        </w:numPr>
        <w:tabs>
          <w:tab w:val="left" w:pos="833"/>
        </w:tabs>
      </w:pPr>
      <w:r>
        <w:t xml:space="preserve">The </w:t>
      </w:r>
      <w:r>
        <w:rPr>
          <w:spacing w:val="-1"/>
        </w:rPr>
        <w:t>n</w:t>
      </w:r>
      <w:r>
        <w:rPr>
          <w:spacing w:val="-3"/>
        </w:rPr>
        <w:t>a</w:t>
      </w:r>
      <w:r>
        <w:t>me</w:t>
      </w:r>
      <w:r>
        <w:rPr>
          <w:spacing w:val="-2"/>
        </w:rPr>
        <w:t xml:space="preserve"> </w:t>
      </w:r>
      <w:r>
        <w:rPr>
          <w:spacing w:val="1"/>
        </w:rPr>
        <w:t>o</w:t>
      </w:r>
      <w:r>
        <w:t>f t</w:t>
      </w:r>
      <w:r>
        <w:rPr>
          <w:spacing w:val="-4"/>
        </w:rPr>
        <w:t>h</w:t>
      </w:r>
      <w:r>
        <w:t xml:space="preserve">e </w:t>
      </w:r>
      <w:r>
        <w:rPr>
          <w:spacing w:val="-1"/>
        </w:rPr>
        <w:t>p</w:t>
      </w:r>
      <w:r>
        <w:t>er</w:t>
      </w:r>
      <w:r>
        <w:rPr>
          <w:spacing w:val="-3"/>
        </w:rPr>
        <w:t>s</w:t>
      </w:r>
      <w:r>
        <w:rPr>
          <w:spacing w:val="1"/>
        </w:rPr>
        <w:t>o</w:t>
      </w:r>
      <w:r>
        <w:t>n</w:t>
      </w:r>
      <w:r>
        <w:rPr>
          <w:spacing w:val="-1"/>
        </w:rPr>
        <w:t xml:space="preserve"> </w:t>
      </w:r>
      <w:r>
        <w:t>a</w:t>
      </w:r>
      <w:r>
        <w:rPr>
          <w:spacing w:val="-3"/>
        </w:rPr>
        <w:t>p</w:t>
      </w:r>
      <w:r>
        <w:rPr>
          <w:spacing w:val="-1"/>
        </w:rPr>
        <w:t>p</w:t>
      </w:r>
      <w:r>
        <w:rPr>
          <w:spacing w:val="1"/>
        </w:rPr>
        <w:t>o</w:t>
      </w:r>
      <w:r>
        <w:t>i</w:t>
      </w:r>
      <w:r>
        <w:rPr>
          <w:spacing w:val="-2"/>
        </w:rPr>
        <w:t>n</w:t>
      </w:r>
      <w:r>
        <w:t>te</w:t>
      </w:r>
      <w:r>
        <w:rPr>
          <w:spacing w:val="-1"/>
        </w:rPr>
        <w:t>d</w:t>
      </w:r>
      <w:r>
        <w:t>.</w:t>
      </w:r>
    </w:p>
    <w:p w14:paraId="18F51064" w14:textId="77777777" w:rsidR="007C62E7" w:rsidRDefault="007C62E7" w:rsidP="005B3361">
      <w:pPr>
        <w:pStyle w:val="BodyText"/>
        <w:numPr>
          <w:ilvl w:val="3"/>
          <w:numId w:val="4"/>
        </w:numPr>
        <w:tabs>
          <w:tab w:val="left" w:pos="833"/>
        </w:tabs>
      </w:pPr>
      <w:r>
        <w:t xml:space="preserve">The </w:t>
      </w:r>
      <w:r>
        <w:rPr>
          <w:spacing w:val="-1"/>
        </w:rPr>
        <w:t>d</w:t>
      </w:r>
      <w:r>
        <w:t>at</w:t>
      </w:r>
      <w:r>
        <w:rPr>
          <w:spacing w:val="-2"/>
        </w:rPr>
        <w:t>e</w:t>
      </w:r>
      <w:r>
        <w:t>, sig</w:t>
      </w:r>
      <w:r>
        <w:rPr>
          <w:spacing w:val="-2"/>
        </w:rPr>
        <w:t>n</w:t>
      </w:r>
      <w:r>
        <w:t>atu</w:t>
      </w:r>
      <w:r>
        <w:rPr>
          <w:spacing w:val="-1"/>
        </w:rPr>
        <w:t>r</w:t>
      </w:r>
      <w:r>
        <w:t>e</w:t>
      </w:r>
      <w:r>
        <w:rPr>
          <w:spacing w:val="-2"/>
        </w:rPr>
        <w:t xml:space="preserve"> </w:t>
      </w:r>
      <w:r>
        <w:t>and</w:t>
      </w:r>
      <w:r>
        <w:rPr>
          <w:spacing w:val="-2"/>
        </w:rPr>
        <w:t xml:space="preserve"> </w:t>
      </w:r>
      <w:r>
        <w:t>t</w:t>
      </w:r>
      <w:r>
        <w:rPr>
          <w:spacing w:val="-4"/>
        </w:rPr>
        <w:t>h</w:t>
      </w:r>
      <w:r>
        <w:t>e ac</w:t>
      </w:r>
      <w:r>
        <w:rPr>
          <w:spacing w:val="-3"/>
        </w:rPr>
        <w:t>c</w:t>
      </w:r>
      <w:r>
        <w:t>epta</w:t>
      </w:r>
      <w:r>
        <w:rPr>
          <w:spacing w:val="-1"/>
        </w:rPr>
        <w:t>n</w:t>
      </w:r>
      <w:r>
        <w:t>ce</w:t>
      </w:r>
      <w:r>
        <w:rPr>
          <w:spacing w:val="-2"/>
        </w:rPr>
        <w:t xml:space="preserve"> </w:t>
      </w:r>
      <w:r>
        <w:rPr>
          <w:spacing w:val="1"/>
        </w:rPr>
        <w:t>o</w:t>
      </w:r>
      <w:r>
        <w:t>f</w:t>
      </w:r>
      <w:r>
        <w:rPr>
          <w:spacing w:val="-3"/>
        </w:rPr>
        <w:t xml:space="preserve"> </w:t>
      </w:r>
      <w:r>
        <w:t>t</w:t>
      </w:r>
      <w:r>
        <w:rPr>
          <w:spacing w:val="-1"/>
        </w:rPr>
        <w:t>h</w:t>
      </w:r>
      <w:r>
        <w:t xml:space="preserve">e </w:t>
      </w:r>
      <w:r>
        <w:rPr>
          <w:spacing w:val="-4"/>
        </w:rPr>
        <w:t>p</w:t>
      </w:r>
      <w:r>
        <w:t>ers</w:t>
      </w:r>
      <w:r>
        <w:rPr>
          <w:spacing w:val="1"/>
        </w:rPr>
        <w:t>o</w:t>
      </w:r>
      <w:r>
        <w:t>n</w:t>
      </w:r>
      <w:r>
        <w:rPr>
          <w:spacing w:val="-3"/>
        </w:rPr>
        <w:t xml:space="preserve"> </w:t>
      </w:r>
      <w:r>
        <w:t>ap</w:t>
      </w:r>
      <w:r>
        <w:rPr>
          <w:spacing w:val="-2"/>
        </w:rPr>
        <w:t>p</w:t>
      </w:r>
      <w:r>
        <w:rPr>
          <w:spacing w:val="1"/>
        </w:rPr>
        <w:t>o</w:t>
      </w:r>
      <w:r>
        <w:t>i</w:t>
      </w:r>
      <w:r>
        <w:rPr>
          <w:spacing w:val="-2"/>
        </w:rPr>
        <w:t>n</w:t>
      </w:r>
      <w:r>
        <w:t>ted</w:t>
      </w:r>
    </w:p>
    <w:p w14:paraId="0C8288CC" w14:textId="77777777" w:rsidR="007C62E7" w:rsidRDefault="007C62E7" w:rsidP="005B3361">
      <w:pPr>
        <w:pStyle w:val="BodyText"/>
        <w:numPr>
          <w:ilvl w:val="3"/>
          <w:numId w:val="4"/>
        </w:numPr>
        <w:tabs>
          <w:tab w:val="left" w:pos="833"/>
        </w:tabs>
      </w:pPr>
      <w:r>
        <w:t>A</w:t>
      </w:r>
      <w:r>
        <w:rPr>
          <w:spacing w:val="-2"/>
        </w:rPr>
        <w:t>n</w:t>
      </w:r>
      <w:r>
        <w:t>y te</w:t>
      </w:r>
      <w:r>
        <w:rPr>
          <w:spacing w:val="-3"/>
        </w:rPr>
        <w:t>r</w:t>
      </w:r>
      <w:r>
        <w:t>mi</w:t>
      </w:r>
      <w:r>
        <w:rPr>
          <w:spacing w:val="-2"/>
        </w:rPr>
        <w:t>n</w:t>
      </w:r>
      <w:r>
        <w:t>at</w:t>
      </w:r>
      <w:r>
        <w:rPr>
          <w:spacing w:val="-3"/>
        </w:rPr>
        <w:t>i</w:t>
      </w:r>
      <w:r>
        <w:rPr>
          <w:spacing w:val="1"/>
        </w:rPr>
        <w:t>o</w:t>
      </w:r>
      <w:r>
        <w:t>n</w:t>
      </w:r>
      <w:r>
        <w:rPr>
          <w:spacing w:val="-3"/>
        </w:rPr>
        <w:t xml:space="preserve"> </w:t>
      </w:r>
      <w:r>
        <w:rPr>
          <w:spacing w:val="1"/>
        </w:rPr>
        <w:t>o</w:t>
      </w:r>
      <w:r>
        <w:t>f any</w:t>
      </w:r>
      <w:r>
        <w:rPr>
          <w:spacing w:val="-3"/>
        </w:rPr>
        <w:t xml:space="preserve"> </w:t>
      </w:r>
      <w:r>
        <w:t>ap</w:t>
      </w:r>
      <w:r>
        <w:rPr>
          <w:spacing w:val="-2"/>
        </w:rPr>
        <w:t>p</w:t>
      </w:r>
      <w:r>
        <w:rPr>
          <w:spacing w:val="1"/>
        </w:rPr>
        <w:t>o</w:t>
      </w:r>
      <w:r>
        <w:t>i</w:t>
      </w:r>
      <w:r>
        <w:rPr>
          <w:spacing w:val="-2"/>
        </w:rPr>
        <w:t>nt</w:t>
      </w:r>
      <w:r>
        <w:t>ment</w:t>
      </w:r>
      <w:r>
        <w:rPr>
          <w:spacing w:val="-2"/>
        </w:rPr>
        <w:t xml:space="preserve"> </w:t>
      </w:r>
      <w:r>
        <w:t xml:space="preserve">will </w:t>
      </w:r>
      <w:r>
        <w:rPr>
          <w:spacing w:val="-1"/>
        </w:rPr>
        <w:t>b</w:t>
      </w:r>
      <w:r>
        <w:t>e</w:t>
      </w:r>
      <w:r>
        <w:rPr>
          <w:spacing w:val="3"/>
        </w:rPr>
        <w:t xml:space="preserve"> </w:t>
      </w:r>
      <w:r>
        <w:rPr>
          <w:spacing w:val="-4"/>
        </w:rPr>
        <w:t>d</w:t>
      </w:r>
      <w:r>
        <w:rPr>
          <w:spacing w:val="1"/>
        </w:rPr>
        <w:t>o</w:t>
      </w:r>
      <w:r>
        <w:rPr>
          <w:spacing w:val="-1"/>
        </w:rPr>
        <w:t>n</w:t>
      </w:r>
      <w:r>
        <w:t>e in</w:t>
      </w:r>
      <w:r>
        <w:rPr>
          <w:spacing w:val="-3"/>
        </w:rPr>
        <w:t xml:space="preserve"> </w:t>
      </w:r>
      <w:r>
        <w:rPr>
          <w:spacing w:val="-2"/>
        </w:rPr>
        <w:t>w</w:t>
      </w:r>
      <w:r>
        <w:t>riti</w:t>
      </w:r>
      <w:r>
        <w:rPr>
          <w:spacing w:val="-2"/>
        </w:rPr>
        <w:t>n</w:t>
      </w:r>
      <w:r>
        <w:t>g</w:t>
      </w:r>
      <w:r>
        <w:rPr>
          <w:spacing w:val="-1"/>
        </w:rPr>
        <w:t xml:space="preserve"> </w:t>
      </w:r>
      <w:r>
        <w:t>and</w:t>
      </w:r>
      <w:r>
        <w:rPr>
          <w:spacing w:val="-2"/>
        </w:rPr>
        <w:t xml:space="preserve"> </w:t>
      </w:r>
      <w:r>
        <w:t xml:space="preserve">a </w:t>
      </w:r>
      <w:r>
        <w:rPr>
          <w:spacing w:val="-3"/>
        </w:rPr>
        <w:t>c</w:t>
      </w:r>
      <w:r>
        <w:rPr>
          <w:spacing w:val="1"/>
        </w:rPr>
        <w:t>o</w:t>
      </w:r>
      <w:r>
        <w:rPr>
          <w:spacing w:val="-1"/>
        </w:rPr>
        <w:t>p</w:t>
      </w:r>
      <w:r>
        <w:t>y pl</w:t>
      </w:r>
      <w:r>
        <w:rPr>
          <w:spacing w:val="-1"/>
        </w:rPr>
        <w:t>a</w:t>
      </w:r>
      <w:r>
        <w:rPr>
          <w:spacing w:val="-3"/>
        </w:rPr>
        <w:t>c</w:t>
      </w:r>
      <w:r>
        <w:t xml:space="preserve">ed </w:t>
      </w:r>
      <w:r>
        <w:rPr>
          <w:spacing w:val="1"/>
        </w:rPr>
        <w:t>o</w:t>
      </w:r>
      <w:r>
        <w:t>n</w:t>
      </w:r>
      <w:r>
        <w:rPr>
          <w:spacing w:val="-5"/>
        </w:rPr>
        <w:t xml:space="preserve"> </w:t>
      </w:r>
      <w:r>
        <w:t>fi</w:t>
      </w:r>
      <w:r>
        <w:rPr>
          <w:spacing w:val="-1"/>
        </w:rPr>
        <w:t>l</w:t>
      </w:r>
      <w:r>
        <w:t>e</w:t>
      </w:r>
    </w:p>
    <w:p w14:paraId="06C6C3FE" w14:textId="77777777" w:rsidR="007C62E7" w:rsidRDefault="007C62E7" w:rsidP="007C62E7">
      <w:pPr>
        <w:spacing w:before="10" w:line="260" w:lineRule="exact"/>
        <w:rPr>
          <w:sz w:val="26"/>
          <w:szCs w:val="26"/>
        </w:rPr>
      </w:pPr>
    </w:p>
    <w:p w14:paraId="12599E80" w14:textId="77777777" w:rsidR="007C62E7" w:rsidRDefault="007C62E7" w:rsidP="005B3361">
      <w:pPr>
        <w:pStyle w:val="Heading6"/>
        <w:numPr>
          <w:ilvl w:val="1"/>
          <w:numId w:val="3"/>
        </w:numPr>
        <w:tabs>
          <w:tab w:val="left" w:pos="833"/>
        </w:tabs>
        <w:rPr>
          <w:b w:val="0"/>
          <w:bCs w:val="0"/>
        </w:rPr>
      </w:pPr>
      <w:r>
        <w:rPr>
          <w:u w:val="single" w:color="000000"/>
        </w:rPr>
        <w:t>LE</w:t>
      </w:r>
      <w:r>
        <w:rPr>
          <w:spacing w:val="-1"/>
          <w:u w:val="single" w:color="000000"/>
        </w:rPr>
        <w:t>T</w:t>
      </w:r>
      <w:r>
        <w:rPr>
          <w:u w:val="single" w:color="000000"/>
        </w:rPr>
        <w:t>TER</w:t>
      </w:r>
      <w:r>
        <w:rPr>
          <w:spacing w:val="-2"/>
          <w:u w:val="single" w:color="000000"/>
        </w:rPr>
        <w:t xml:space="preserve"> </w:t>
      </w:r>
      <w:r>
        <w:rPr>
          <w:u w:val="single" w:color="000000"/>
        </w:rPr>
        <w:t>OF</w:t>
      </w:r>
      <w:r>
        <w:rPr>
          <w:spacing w:val="-1"/>
          <w:u w:val="single" w:color="000000"/>
        </w:rPr>
        <w:t xml:space="preserve"> </w:t>
      </w:r>
      <w:r>
        <w:rPr>
          <w:u w:val="single" w:color="000000"/>
        </w:rPr>
        <w:t>GO</w:t>
      </w:r>
      <w:r>
        <w:rPr>
          <w:spacing w:val="-4"/>
          <w:u w:val="single" w:color="000000"/>
        </w:rPr>
        <w:t>O</w:t>
      </w:r>
      <w:r>
        <w:rPr>
          <w:u w:val="single" w:color="000000"/>
        </w:rPr>
        <w:t>D</w:t>
      </w:r>
      <w:r>
        <w:rPr>
          <w:spacing w:val="-1"/>
          <w:u w:val="single" w:color="000000"/>
        </w:rPr>
        <w:t xml:space="preserve"> </w:t>
      </w:r>
      <w:r>
        <w:rPr>
          <w:u w:val="single" w:color="000000"/>
        </w:rPr>
        <w:t>S</w:t>
      </w:r>
      <w:r>
        <w:rPr>
          <w:spacing w:val="-2"/>
          <w:u w:val="single" w:color="000000"/>
        </w:rPr>
        <w:t>T</w:t>
      </w:r>
      <w:r>
        <w:rPr>
          <w:u w:val="single" w:color="000000"/>
        </w:rPr>
        <w:t>A</w:t>
      </w:r>
      <w:r>
        <w:rPr>
          <w:spacing w:val="-1"/>
          <w:u w:val="single" w:color="000000"/>
        </w:rPr>
        <w:t>N</w:t>
      </w:r>
      <w:r>
        <w:rPr>
          <w:u w:val="single" w:color="000000"/>
        </w:rPr>
        <w:t>D</w:t>
      </w:r>
      <w:r>
        <w:rPr>
          <w:spacing w:val="-2"/>
          <w:u w:val="single" w:color="000000"/>
        </w:rPr>
        <w:t>I</w:t>
      </w:r>
      <w:r>
        <w:rPr>
          <w:u w:val="single" w:color="000000"/>
        </w:rPr>
        <w:t>NG</w:t>
      </w:r>
      <w:r>
        <w:rPr>
          <w:spacing w:val="-2"/>
          <w:u w:val="single" w:color="000000"/>
        </w:rPr>
        <w:t xml:space="preserve"> </w:t>
      </w:r>
      <w:r>
        <w:rPr>
          <w:u w:val="single" w:color="000000"/>
        </w:rPr>
        <w:t>(</w:t>
      </w:r>
      <w:r>
        <w:rPr>
          <w:spacing w:val="-2"/>
          <w:u w:val="single" w:color="000000"/>
        </w:rPr>
        <w:t>C</w:t>
      </w:r>
      <w:r>
        <w:rPr>
          <w:u w:val="single" w:color="000000"/>
        </w:rPr>
        <w:t>R</w:t>
      </w:r>
      <w:r>
        <w:rPr>
          <w:spacing w:val="-2"/>
          <w:u w:val="single" w:color="000000"/>
        </w:rPr>
        <w:t xml:space="preserve"> </w:t>
      </w:r>
      <w:r>
        <w:rPr>
          <w:u w:val="single" w:color="000000"/>
        </w:rPr>
        <w:t>4</w:t>
      </w:r>
      <w:r>
        <w:rPr>
          <w:spacing w:val="-2"/>
          <w:u w:val="single" w:color="000000"/>
        </w:rPr>
        <w:t>(</w:t>
      </w:r>
      <w:r>
        <w:rPr>
          <w:u w:val="single" w:color="000000"/>
        </w:rPr>
        <w:t>1)</w:t>
      </w:r>
      <w:r>
        <w:rPr>
          <w:spacing w:val="-2"/>
          <w:u w:val="single" w:color="000000"/>
        </w:rPr>
        <w:t>(</w:t>
      </w:r>
      <w:r>
        <w:rPr>
          <w:u w:val="single" w:color="000000"/>
        </w:rPr>
        <w:t>G</w:t>
      </w:r>
      <w:r>
        <w:rPr>
          <w:spacing w:val="-2"/>
          <w:u w:val="single" w:color="000000"/>
        </w:rPr>
        <w:t>)</w:t>
      </w:r>
      <w:r>
        <w:rPr>
          <w:u w:val="single" w:color="000000"/>
        </w:rPr>
        <w:t>)</w:t>
      </w:r>
    </w:p>
    <w:p w14:paraId="132242F5" w14:textId="77777777" w:rsidR="007C62E7" w:rsidRDefault="007C62E7" w:rsidP="007C62E7">
      <w:pPr>
        <w:spacing w:before="2" w:line="180" w:lineRule="exact"/>
        <w:rPr>
          <w:sz w:val="18"/>
          <w:szCs w:val="18"/>
        </w:rPr>
      </w:pPr>
    </w:p>
    <w:p w14:paraId="246F7C29" w14:textId="77777777" w:rsidR="007C62E7" w:rsidRDefault="007C62E7" w:rsidP="005B3361">
      <w:pPr>
        <w:pStyle w:val="BodyText"/>
        <w:numPr>
          <w:ilvl w:val="2"/>
          <w:numId w:val="3"/>
        </w:numPr>
        <w:tabs>
          <w:tab w:val="left" w:pos="833"/>
        </w:tabs>
        <w:spacing w:before="56"/>
        <w:ind w:left="470" w:right="116" w:hanging="358"/>
      </w:pPr>
      <w:r>
        <w:rPr>
          <w:spacing w:val="-1"/>
        </w:rPr>
        <w:t>N</w:t>
      </w:r>
      <w:r>
        <w:t>o</w:t>
      </w:r>
      <w:r>
        <w:rPr>
          <w:spacing w:val="13"/>
        </w:rPr>
        <w:t xml:space="preserve"> </w:t>
      </w:r>
      <w:r>
        <w:t>Co</w:t>
      </w:r>
      <w:r>
        <w:rPr>
          <w:spacing w:val="-1"/>
        </w:rPr>
        <w:t>n</w:t>
      </w:r>
      <w:r>
        <w:t>t</w:t>
      </w:r>
      <w:r>
        <w:rPr>
          <w:spacing w:val="-3"/>
        </w:rPr>
        <w:t>r</w:t>
      </w:r>
      <w:r>
        <w:t>ac</w:t>
      </w:r>
      <w:r>
        <w:rPr>
          <w:spacing w:val="-2"/>
        </w:rPr>
        <w:t>t</w:t>
      </w:r>
      <w:r>
        <w:rPr>
          <w:spacing w:val="1"/>
        </w:rPr>
        <w:t>o</w:t>
      </w:r>
      <w:r>
        <w:t>r</w:t>
      </w:r>
      <w:r>
        <w:rPr>
          <w:spacing w:val="12"/>
        </w:rPr>
        <w:t xml:space="preserve"> </w:t>
      </w:r>
      <w:r>
        <w:t>will</w:t>
      </w:r>
      <w:r>
        <w:rPr>
          <w:spacing w:val="12"/>
        </w:rPr>
        <w:t xml:space="preserve"> </w:t>
      </w:r>
      <w:r>
        <w:rPr>
          <w:spacing w:val="-1"/>
        </w:rPr>
        <w:t>b</w:t>
      </w:r>
      <w:r>
        <w:t>e</w:t>
      </w:r>
      <w:r>
        <w:rPr>
          <w:spacing w:val="10"/>
        </w:rPr>
        <w:t xml:space="preserve"> </w:t>
      </w:r>
      <w:r>
        <w:t>al</w:t>
      </w:r>
      <w:r>
        <w:rPr>
          <w:spacing w:val="-1"/>
        </w:rPr>
        <w:t>l</w:t>
      </w:r>
      <w:r>
        <w:rPr>
          <w:spacing w:val="-2"/>
        </w:rPr>
        <w:t>o</w:t>
      </w:r>
      <w:r>
        <w:t>wed</w:t>
      </w:r>
      <w:r>
        <w:rPr>
          <w:spacing w:val="11"/>
        </w:rPr>
        <w:t xml:space="preserve"> </w:t>
      </w:r>
      <w:r>
        <w:rPr>
          <w:spacing w:val="-2"/>
        </w:rPr>
        <w:t>t</w:t>
      </w:r>
      <w:r>
        <w:t>o</w:t>
      </w:r>
      <w:r>
        <w:rPr>
          <w:spacing w:val="13"/>
        </w:rPr>
        <w:t xml:space="preserve"> </w:t>
      </w:r>
      <w:r>
        <w:rPr>
          <w:spacing w:val="-1"/>
        </w:rPr>
        <w:t>p</w:t>
      </w:r>
      <w:r>
        <w:t>er</w:t>
      </w:r>
      <w:r>
        <w:rPr>
          <w:spacing w:val="-3"/>
        </w:rPr>
        <w:t>f</w:t>
      </w:r>
      <w:r>
        <w:rPr>
          <w:spacing w:val="1"/>
        </w:rPr>
        <w:t>o</w:t>
      </w:r>
      <w:r>
        <w:t>rm</w:t>
      </w:r>
      <w:r>
        <w:rPr>
          <w:spacing w:val="10"/>
        </w:rPr>
        <w:t xml:space="preserve"> </w:t>
      </w:r>
      <w:r>
        <w:t>a</w:t>
      </w:r>
      <w:r>
        <w:rPr>
          <w:spacing w:val="-1"/>
        </w:rPr>
        <w:t>n</w:t>
      </w:r>
      <w:r>
        <w:t>y</w:t>
      </w:r>
      <w:r>
        <w:rPr>
          <w:spacing w:val="13"/>
        </w:rPr>
        <w:t xml:space="preserve"> </w:t>
      </w:r>
      <w:r>
        <w:rPr>
          <w:spacing w:val="-2"/>
        </w:rPr>
        <w:t>w</w:t>
      </w:r>
      <w:r>
        <w:rPr>
          <w:spacing w:val="1"/>
        </w:rPr>
        <w:t>o</w:t>
      </w:r>
      <w:r>
        <w:t>rk</w:t>
      </w:r>
      <w:r>
        <w:rPr>
          <w:spacing w:val="10"/>
        </w:rPr>
        <w:t xml:space="preserve"> </w:t>
      </w:r>
      <w:r>
        <w:t>acti</w:t>
      </w:r>
      <w:r>
        <w:rPr>
          <w:spacing w:val="1"/>
        </w:rPr>
        <w:t>v</w:t>
      </w:r>
      <w:r>
        <w:t>it</w:t>
      </w:r>
      <w:r>
        <w:rPr>
          <w:spacing w:val="-3"/>
        </w:rPr>
        <w:t>i</w:t>
      </w:r>
      <w:r>
        <w:t>es</w:t>
      </w:r>
      <w:r>
        <w:rPr>
          <w:spacing w:val="10"/>
        </w:rPr>
        <w:t xml:space="preserve"> </w:t>
      </w:r>
      <w:r>
        <w:rPr>
          <w:spacing w:val="1"/>
        </w:rPr>
        <w:t>o</w:t>
      </w:r>
      <w:r>
        <w:t>n</w:t>
      </w:r>
      <w:r>
        <w:rPr>
          <w:spacing w:val="11"/>
        </w:rPr>
        <w:t xml:space="preserve"> </w:t>
      </w:r>
      <w:r>
        <w:t>site</w:t>
      </w:r>
      <w:r>
        <w:rPr>
          <w:spacing w:val="10"/>
        </w:rPr>
        <w:t xml:space="preserve"> </w:t>
      </w:r>
      <w:r>
        <w:t>wit</w:t>
      </w:r>
      <w:r>
        <w:rPr>
          <w:spacing w:val="-3"/>
        </w:rPr>
        <w:t>h</w:t>
      </w:r>
      <w:r>
        <w:rPr>
          <w:spacing w:val="1"/>
        </w:rPr>
        <w:t>o</w:t>
      </w:r>
      <w:r>
        <w:rPr>
          <w:spacing w:val="-1"/>
        </w:rPr>
        <w:t>u</w:t>
      </w:r>
      <w:r>
        <w:t>t</w:t>
      </w:r>
      <w:r>
        <w:rPr>
          <w:spacing w:val="13"/>
        </w:rPr>
        <w:t xml:space="preserve"> </w:t>
      </w:r>
      <w:r>
        <w:t>a</w:t>
      </w:r>
      <w:r>
        <w:rPr>
          <w:spacing w:val="9"/>
        </w:rPr>
        <w:t xml:space="preserve"> </w:t>
      </w:r>
      <w:r>
        <w:t>val</w:t>
      </w:r>
      <w:r>
        <w:rPr>
          <w:spacing w:val="-1"/>
        </w:rPr>
        <w:t>i</w:t>
      </w:r>
      <w:r>
        <w:t>d</w:t>
      </w:r>
      <w:r>
        <w:rPr>
          <w:spacing w:val="11"/>
        </w:rPr>
        <w:t xml:space="preserve"> </w:t>
      </w:r>
      <w:r>
        <w:t>let</w:t>
      </w:r>
      <w:r>
        <w:rPr>
          <w:spacing w:val="-2"/>
        </w:rPr>
        <w:t>t</w:t>
      </w:r>
      <w:r>
        <w:t>er</w:t>
      </w:r>
      <w:r>
        <w:rPr>
          <w:spacing w:val="10"/>
        </w:rPr>
        <w:t xml:space="preserve"> </w:t>
      </w:r>
      <w:r>
        <w:rPr>
          <w:spacing w:val="1"/>
        </w:rPr>
        <w:t>o</w:t>
      </w:r>
      <w:r>
        <w:t>f</w:t>
      </w:r>
      <w:r>
        <w:rPr>
          <w:spacing w:val="12"/>
        </w:rPr>
        <w:t xml:space="preserve"> </w:t>
      </w:r>
      <w:r>
        <w:rPr>
          <w:spacing w:val="-1"/>
        </w:rPr>
        <w:t>g</w:t>
      </w:r>
      <w:r>
        <w:rPr>
          <w:spacing w:val="-2"/>
        </w:rPr>
        <w:t>o</w:t>
      </w:r>
      <w:r>
        <w:rPr>
          <w:spacing w:val="1"/>
        </w:rPr>
        <w:t>o</w:t>
      </w:r>
      <w:r>
        <w:t>d stan</w:t>
      </w:r>
      <w:r>
        <w:rPr>
          <w:spacing w:val="-2"/>
        </w:rPr>
        <w:t>d</w:t>
      </w:r>
      <w:r>
        <w:t>i</w:t>
      </w:r>
      <w:r>
        <w:rPr>
          <w:spacing w:val="-2"/>
        </w:rPr>
        <w:t>n</w:t>
      </w:r>
      <w:r>
        <w:t>g</w:t>
      </w:r>
    </w:p>
    <w:p w14:paraId="63FAEB7D" w14:textId="77777777" w:rsidR="007C62E7" w:rsidRDefault="007C62E7" w:rsidP="005B3361">
      <w:pPr>
        <w:pStyle w:val="BodyText"/>
        <w:numPr>
          <w:ilvl w:val="2"/>
          <w:numId w:val="3"/>
        </w:numPr>
        <w:tabs>
          <w:tab w:val="left" w:pos="833"/>
        </w:tabs>
      </w:pPr>
      <w:r>
        <w:t xml:space="preserve">The </w:t>
      </w:r>
      <w:r>
        <w:rPr>
          <w:spacing w:val="-3"/>
        </w:rPr>
        <w:t>c</w:t>
      </w:r>
      <w:r>
        <w:rPr>
          <w:spacing w:val="1"/>
        </w:rPr>
        <w:t>o</w:t>
      </w:r>
      <w:r>
        <w:rPr>
          <w:spacing w:val="-1"/>
        </w:rPr>
        <w:t>n</w:t>
      </w:r>
      <w:r>
        <w:t>tra</w:t>
      </w:r>
      <w:r>
        <w:rPr>
          <w:spacing w:val="-3"/>
        </w:rPr>
        <w:t>c</w:t>
      </w:r>
      <w:r>
        <w:t>t</w:t>
      </w:r>
      <w:r>
        <w:rPr>
          <w:spacing w:val="1"/>
        </w:rPr>
        <w:t>o</w:t>
      </w:r>
      <w:r>
        <w:t>r</w:t>
      </w:r>
      <w:r>
        <w:rPr>
          <w:spacing w:val="-2"/>
        </w:rPr>
        <w:t xml:space="preserve"> </w:t>
      </w:r>
      <w:r>
        <w:t>m</w:t>
      </w:r>
      <w:r>
        <w:rPr>
          <w:spacing w:val="-1"/>
        </w:rPr>
        <w:t>u</w:t>
      </w:r>
      <w:r>
        <w:rPr>
          <w:spacing w:val="-3"/>
        </w:rPr>
        <w:t>s</w:t>
      </w:r>
      <w:r>
        <w:t xml:space="preserve">t </w:t>
      </w:r>
      <w:r>
        <w:rPr>
          <w:spacing w:val="-1"/>
        </w:rPr>
        <w:t>b</w:t>
      </w:r>
      <w:r>
        <w:t>e in</w:t>
      </w:r>
      <w:r>
        <w:rPr>
          <w:spacing w:val="-3"/>
        </w:rPr>
        <w:t xml:space="preserve"> </w:t>
      </w:r>
      <w:r>
        <w:rPr>
          <w:spacing w:val="-1"/>
        </w:rPr>
        <w:t>g</w:t>
      </w:r>
      <w:r>
        <w:rPr>
          <w:spacing w:val="1"/>
        </w:rPr>
        <w:t>oo</w:t>
      </w:r>
      <w:r>
        <w:t>d</w:t>
      </w:r>
      <w:r>
        <w:rPr>
          <w:spacing w:val="-1"/>
        </w:rPr>
        <w:t xml:space="preserve"> </w:t>
      </w:r>
      <w:r>
        <w:rPr>
          <w:spacing w:val="-2"/>
        </w:rPr>
        <w:t>s</w:t>
      </w:r>
      <w:r>
        <w:t>tan</w:t>
      </w:r>
      <w:r>
        <w:rPr>
          <w:spacing w:val="-2"/>
        </w:rPr>
        <w:t>d</w:t>
      </w:r>
      <w:r>
        <w:t>i</w:t>
      </w:r>
      <w:r>
        <w:rPr>
          <w:spacing w:val="-2"/>
        </w:rPr>
        <w:t>n</w:t>
      </w:r>
      <w:r>
        <w:t>g</w:t>
      </w:r>
      <w:r>
        <w:rPr>
          <w:spacing w:val="-1"/>
        </w:rPr>
        <w:t xml:space="preserve"> </w:t>
      </w:r>
      <w:r>
        <w:t>with</w:t>
      </w:r>
      <w:r>
        <w:rPr>
          <w:spacing w:val="-3"/>
        </w:rPr>
        <w:t xml:space="preserve"> </w:t>
      </w:r>
      <w:r>
        <w:t xml:space="preserve">the </w:t>
      </w:r>
      <w:r>
        <w:rPr>
          <w:spacing w:val="-2"/>
        </w:rPr>
        <w:t>c</w:t>
      </w:r>
      <w:r>
        <w:rPr>
          <w:spacing w:val="1"/>
        </w:rPr>
        <w:t>o</w:t>
      </w:r>
      <w:r>
        <w:t>m</w:t>
      </w:r>
      <w:r>
        <w:rPr>
          <w:spacing w:val="-1"/>
        </w:rPr>
        <w:t>p</w:t>
      </w:r>
      <w:r>
        <w:t>ensat</w:t>
      </w:r>
      <w:r>
        <w:rPr>
          <w:spacing w:val="-3"/>
        </w:rPr>
        <w:t>i</w:t>
      </w:r>
      <w:r>
        <w:rPr>
          <w:spacing w:val="1"/>
        </w:rPr>
        <w:t>o</w:t>
      </w:r>
      <w:r>
        <w:t>n</w:t>
      </w:r>
      <w:r>
        <w:rPr>
          <w:spacing w:val="-1"/>
        </w:rPr>
        <w:t xml:space="preserve"> </w:t>
      </w:r>
      <w:r>
        <w:rPr>
          <w:spacing w:val="-3"/>
        </w:rPr>
        <w:t>f</w:t>
      </w:r>
      <w:r>
        <w:rPr>
          <w:spacing w:val="1"/>
        </w:rPr>
        <w:t>o</w:t>
      </w:r>
      <w:r>
        <w:t>r t</w:t>
      </w:r>
      <w:r>
        <w:rPr>
          <w:spacing w:val="-4"/>
        </w:rPr>
        <w:t>h</w:t>
      </w:r>
      <w:r>
        <w:t xml:space="preserve">e </w:t>
      </w:r>
      <w:r>
        <w:rPr>
          <w:spacing w:val="-1"/>
        </w:rPr>
        <w:t>du</w:t>
      </w:r>
      <w:r>
        <w:t>rat</w:t>
      </w:r>
      <w:r>
        <w:rPr>
          <w:spacing w:val="-3"/>
        </w:rPr>
        <w:t>i</w:t>
      </w:r>
      <w:r>
        <w:rPr>
          <w:spacing w:val="-2"/>
        </w:rPr>
        <w:t>o</w:t>
      </w:r>
      <w:r>
        <w:t>n</w:t>
      </w:r>
      <w:r>
        <w:rPr>
          <w:spacing w:val="-1"/>
        </w:rPr>
        <w:t xml:space="preserve"> </w:t>
      </w:r>
      <w:r>
        <w:rPr>
          <w:spacing w:val="1"/>
        </w:rPr>
        <w:t>o</w:t>
      </w:r>
      <w:r>
        <w:t>f t</w:t>
      </w:r>
      <w:r>
        <w:rPr>
          <w:spacing w:val="-4"/>
        </w:rPr>
        <w:t>h</w:t>
      </w:r>
      <w:r>
        <w:t xml:space="preserve">e </w:t>
      </w:r>
      <w:r>
        <w:rPr>
          <w:spacing w:val="-1"/>
        </w:rPr>
        <w:t>p</w:t>
      </w:r>
      <w:r>
        <w:t>ro</w:t>
      </w:r>
      <w:r>
        <w:rPr>
          <w:spacing w:val="-3"/>
        </w:rPr>
        <w:t>j</w:t>
      </w:r>
      <w:r>
        <w:t>ect</w:t>
      </w:r>
    </w:p>
    <w:p w14:paraId="2C28F5E6" w14:textId="77777777" w:rsidR="007C62E7" w:rsidRDefault="007C62E7" w:rsidP="007C62E7">
      <w:pPr>
        <w:spacing w:before="11" w:line="260" w:lineRule="exact"/>
        <w:rPr>
          <w:sz w:val="26"/>
          <w:szCs w:val="26"/>
        </w:rPr>
      </w:pPr>
    </w:p>
    <w:p w14:paraId="3A6E4A14" w14:textId="77777777" w:rsidR="007C62E7" w:rsidRDefault="007C62E7" w:rsidP="005B3361">
      <w:pPr>
        <w:pStyle w:val="Heading6"/>
        <w:numPr>
          <w:ilvl w:val="1"/>
          <w:numId w:val="3"/>
        </w:numPr>
        <w:tabs>
          <w:tab w:val="left" w:pos="833"/>
        </w:tabs>
        <w:rPr>
          <w:b w:val="0"/>
          <w:bCs w:val="0"/>
        </w:rPr>
      </w:pPr>
      <w:r>
        <w:rPr>
          <w:u w:val="single" w:color="000000"/>
        </w:rPr>
        <w:t>R</w:t>
      </w:r>
      <w:r>
        <w:rPr>
          <w:spacing w:val="1"/>
          <w:u w:val="single" w:color="000000"/>
        </w:rPr>
        <w:t>I</w:t>
      </w:r>
      <w:r>
        <w:rPr>
          <w:spacing w:val="-2"/>
          <w:u w:val="single" w:color="000000"/>
        </w:rPr>
        <w:t>S</w:t>
      </w:r>
      <w:r>
        <w:rPr>
          <w:u w:val="single" w:color="000000"/>
        </w:rPr>
        <w:t>K</w:t>
      </w:r>
      <w:r>
        <w:rPr>
          <w:spacing w:val="-1"/>
          <w:u w:val="single" w:color="000000"/>
        </w:rPr>
        <w:t xml:space="preserve"> </w:t>
      </w:r>
      <w:r>
        <w:rPr>
          <w:u w:val="single" w:color="000000"/>
        </w:rPr>
        <w:t>A</w:t>
      </w:r>
      <w:r>
        <w:rPr>
          <w:spacing w:val="-2"/>
          <w:u w:val="single" w:color="000000"/>
        </w:rPr>
        <w:t>SS</w:t>
      </w:r>
      <w:r>
        <w:rPr>
          <w:u w:val="single" w:color="000000"/>
        </w:rPr>
        <w:t>E</w:t>
      </w:r>
      <w:r>
        <w:rPr>
          <w:spacing w:val="-1"/>
          <w:u w:val="single" w:color="000000"/>
        </w:rPr>
        <w:t>S</w:t>
      </w:r>
      <w:r>
        <w:rPr>
          <w:spacing w:val="-2"/>
          <w:u w:val="single" w:color="000000"/>
        </w:rPr>
        <w:t>S</w:t>
      </w:r>
      <w:r>
        <w:rPr>
          <w:spacing w:val="-1"/>
          <w:u w:val="single" w:color="000000"/>
        </w:rPr>
        <w:t>M</w:t>
      </w:r>
      <w:r>
        <w:rPr>
          <w:u w:val="single" w:color="000000"/>
        </w:rPr>
        <w:t>E</w:t>
      </w:r>
      <w:r>
        <w:rPr>
          <w:spacing w:val="-2"/>
          <w:u w:val="single" w:color="000000"/>
        </w:rPr>
        <w:t>N</w:t>
      </w:r>
      <w:r>
        <w:rPr>
          <w:u w:val="single" w:color="000000"/>
        </w:rPr>
        <w:t>TS</w:t>
      </w:r>
      <w:r>
        <w:rPr>
          <w:spacing w:val="-2"/>
          <w:u w:val="single" w:color="000000"/>
        </w:rPr>
        <w:t xml:space="preserve"> </w:t>
      </w:r>
      <w:r>
        <w:rPr>
          <w:spacing w:val="1"/>
          <w:u w:val="single" w:color="000000"/>
        </w:rPr>
        <w:t>(</w:t>
      </w:r>
      <w:r>
        <w:rPr>
          <w:spacing w:val="-2"/>
          <w:u w:val="single" w:color="000000"/>
        </w:rPr>
        <w:t>C</w:t>
      </w:r>
      <w:r>
        <w:rPr>
          <w:u w:val="single" w:color="000000"/>
        </w:rPr>
        <w:t>R</w:t>
      </w:r>
      <w:r>
        <w:rPr>
          <w:spacing w:val="-2"/>
          <w:u w:val="single" w:color="000000"/>
        </w:rPr>
        <w:t>7</w:t>
      </w:r>
      <w:r>
        <w:rPr>
          <w:u w:val="single" w:color="000000"/>
        </w:rPr>
        <w:t>)</w:t>
      </w:r>
    </w:p>
    <w:p w14:paraId="341CACB8" w14:textId="77777777" w:rsidR="007C62E7" w:rsidRDefault="007C62E7" w:rsidP="007C62E7">
      <w:pPr>
        <w:spacing w:before="2" w:line="180" w:lineRule="exact"/>
        <w:rPr>
          <w:sz w:val="18"/>
          <w:szCs w:val="18"/>
        </w:rPr>
      </w:pPr>
    </w:p>
    <w:p w14:paraId="4B1AE550" w14:textId="77777777" w:rsidR="007C62E7" w:rsidRDefault="007C62E7" w:rsidP="005B3361">
      <w:pPr>
        <w:pStyle w:val="BodyText"/>
        <w:numPr>
          <w:ilvl w:val="2"/>
          <w:numId w:val="3"/>
        </w:numPr>
        <w:tabs>
          <w:tab w:val="left" w:pos="833"/>
        </w:tabs>
        <w:spacing w:before="56"/>
      </w:pPr>
      <w:r>
        <w:t xml:space="preserve">The </w:t>
      </w:r>
      <w:r>
        <w:rPr>
          <w:spacing w:val="-1"/>
        </w:rPr>
        <w:t>p</w:t>
      </w:r>
      <w:r>
        <w:t>ro</w:t>
      </w:r>
      <w:r>
        <w:rPr>
          <w:spacing w:val="-3"/>
        </w:rPr>
        <w:t>j</w:t>
      </w:r>
      <w:r>
        <w:t>ect</w:t>
      </w:r>
      <w:r>
        <w:rPr>
          <w:spacing w:val="-1"/>
        </w:rPr>
        <w:t xml:space="preserve"> </w:t>
      </w:r>
      <w:r>
        <w:t>leader</w:t>
      </w:r>
      <w:r>
        <w:rPr>
          <w:spacing w:val="-3"/>
        </w:rPr>
        <w:t xml:space="preserve"> </w:t>
      </w:r>
      <w:r>
        <w:t>wi</w:t>
      </w:r>
      <w:r>
        <w:rPr>
          <w:spacing w:val="-1"/>
        </w:rPr>
        <w:t>l</w:t>
      </w:r>
      <w:r>
        <w:t>l p</w:t>
      </w:r>
      <w:r>
        <w:rPr>
          <w:spacing w:val="-4"/>
        </w:rPr>
        <w:t>r</w:t>
      </w:r>
      <w:r>
        <w:rPr>
          <w:spacing w:val="1"/>
        </w:rPr>
        <w:t>o</w:t>
      </w:r>
      <w:r>
        <w:rPr>
          <w:spacing w:val="-2"/>
        </w:rPr>
        <w:t>v</w:t>
      </w:r>
      <w:r>
        <w:t>i</w:t>
      </w:r>
      <w:r>
        <w:rPr>
          <w:spacing w:val="-2"/>
        </w:rPr>
        <w:t>d</w:t>
      </w:r>
      <w:r>
        <w:t xml:space="preserve">e the </w:t>
      </w:r>
      <w:r>
        <w:rPr>
          <w:spacing w:val="-2"/>
        </w:rPr>
        <w:t>c</w:t>
      </w:r>
      <w:r>
        <w:rPr>
          <w:spacing w:val="1"/>
        </w:rPr>
        <w:t>o</w:t>
      </w:r>
      <w:r>
        <w:rPr>
          <w:spacing w:val="-1"/>
        </w:rPr>
        <w:t>n</w:t>
      </w:r>
      <w:r>
        <w:t>tr</w:t>
      </w:r>
      <w:r>
        <w:rPr>
          <w:spacing w:val="-3"/>
        </w:rPr>
        <w:t>a</w:t>
      </w:r>
      <w:r>
        <w:t>c</w:t>
      </w:r>
      <w:r>
        <w:rPr>
          <w:spacing w:val="-2"/>
        </w:rPr>
        <w:t>t</w:t>
      </w:r>
      <w:r>
        <w:rPr>
          <w:spacing w:val="1"/>
        </w:rPr>
        <w:t>o</w:t>
      </w:r>
      <w:r>
        <w:t>r w</w:t>
      </w:r>
      <w:r>
        <w:rPr>
          <w:spacing w:val="-3"/>
        </w:rPr>
        <w:t>i</w:t>
      </w:r>
      <w:r>
        <w:t>th risk</w:t>
      </w:r>
      <w:r>
        <w:rPr>
          <w:spacing w:val="-2"/>
        </w:rPr>
        <w:t xml:space="preserve"> </w:t>
      </w:r>
      <w:r>
        <w:t>t</w:t>
      </w:r>
      <w:r>
        <w:rPr>
          <w:spacing w:val="-1"/>
        </w:rPr>
        <w:t>h</w:t>
      </w:r>
      <w:r>
        <w:t>at al</w:t>
      </w:r>
      <w:r>
        <w:rPr>
          <w:spacing w:val="-4"/>
        </w:rPr>
        <w:t>r</w:t>
      </w:r>
      <w:r>
        <w:t>eady</w:t>
      </w:r>
      <w:r>
        <w:rPr>
          <w:spacing w:val="-2"/>
        </w:rPr>
        <w:t xml:space="preserve"> </w:t>
      </w:r>
      <w:r>
        <w:t>exists</w:t>
      </w:r>
      <w:r>
        <w:rPr>
          <w:spacing w:val="-2"/>
        </w:rPr>
        <w:t xml:space="preserve"> </w:t>
      </w:r>
      <w:r>
        <w:t>pertai</w:t>
      </w:r>
      <w:r>
        <w:rPr>
          <w:spacing w:val="-1"/>
        </w:rPr>
        <w:t>n</w:t>
      </w:r>
      <w:r>
        <w:rPr>
          <w:spacing w:val="-3"/>
        </w:rPr>
        <w:t>i</w:t>
      </w:r>
      <w:r>
        <w:rPr>
          <w:spacing w:val="-1"/>
        </w:rPr>
        <w:t>n</w:t>
      </w:r>
      <w:r>
        <w:t>g</w:t>
      </w:r>
      <w:r>
        <w:rPr>
          <w:spacing w:val="-1"/>
        </w:rPr>
        <w:t xml:space="preserve"> </w:t>
      </w:r>
      <w:r>
        <w:t>to</w:t>
      </w:r>
      <w:r>
        <w:rPr>
          <w:spacing w:val="1"/>
        </w:rPr>
        <w:t xml:space="preserve"> </w:t>
      </w:r>
      <w:r>
        <w:t>t</w:t>
      </w:r>
      <w:r>
        <w:rPr>
          <w:spacing w:val="-4"/>
        </w:rPr>
        <w:t>h</w:t>
      </w:r>
      <w:r>
        <w:t xml:space="preserve">e </w:t>
      </w:r>
      <w:r>
        <w:rPr>
          <w:spacing w:val="-1"/>
        </w:rPr>
        <w:t>p</w:t>
      </w:r>
      <w:r>
        <w:rPr>
          <w:spacing w:val="-3"/>
        </w:rPr>
        <w:t>r</w:t>
      </w:r>
      <w:r>
        <w:rPr>
          <w:spacing w:val="1"/>
        </w:rPr>
        <w:t>o</w:t>
      </w:r>
      <w:r>
        <w:t>ject.</w:t>
      </w:r>
    </w:p>
    <w:p w14:paraId="61DBF910" w14:textId="77777777" w:rsidR="007C62E7" w:rsidRDefault="007C62E7" w:rsidP="005B3361">
      <w:pPr>
        <w:pStyle w:val="BodyText"/>
        <w:numPr>
          <w:ilvl w:val="2"/>
          <w:numId w:val="3"/>
        </w:numPr>
        <w:tabs>
          <w:tab w:val="left" w:pos="833"/>
        </w:tabs>
      </w:pPr>
      <w:r>
        <w:t>A r</w:t>
      </w:r>
      <w:r>
        <w:rPr>
          <w:spacing w:val="-1"/>
        </w:rPr>
        <w:t>i</w:t>
      </w:r>
      <w:r>
        <w:t>sk as</w:t>
      </w:r>
      <w:r>
        <w:rPr>
          <w:spacing w:val="-3"/>
        </w:rPr>
        <w:t>s</w:t>
      </w:r>
      <w:r>
        <w:t>es</w:t>
      </w:r>
      <w:r>
        <w:rPr>
          <w:spacing w:val="-2"/>
        </w:rPr>
        <w:t>s</w:t>
      </w:r>
      <w:r>
        <w:t>ment</w:t>
      </w:r>
      <w:r>
        <w:rPr>
          <w:spacing w:val="-2"/>
        </w:rPr>
        <w:t xml:space="preserve"> </w:t>
      </w:r>
      <w:r>
        <w:t>wi</w:t>
      </w:r>
      <w:r>
        <w:rPr>
          <w:spacing w:val="-1"/>
        </w:rPr>
        <w:t>l</w:t>
      </w:r>
      <w:r>
        <w:t>l be</w:t>
      </w:r>
      <w:r>
        <w:rPr>
          <w:spacing w:val="-3"/>
        </w:rPr>
        <w:t xml:space="preserve"> </w:t>
      </w:r>
      <w:r>
        <w:rPr>
          <w:spacing w:val="-2"/>
        </w:rPr>
        <w:t>c</w:t>
      </w:r>
      <w:r>
        <w:rPr>
          <w:spacing w:val="1"/>
        </w:rPr>
        <w:t>o</w:t>
      </w:r>
      <w:r>
        <w:t>m</w:t>
      </w:r>
      <w:r>
        <w:rPr>
          <w:spacing w:val="-1"/>
        </w:rPr>
        <w:t>p</w:t>
      </w:r>
      <w:r>
        <w:t>i</w:t>
      </w:r>
      <w:r>
        <w:rPr>
          <w:spacing w:val="-3"/>
        </w:rPr>
        <w:t>l</w:t>
      </w:r>
      <w:r>
        <w:t>ed f</w:t>
      </w:r>
      <w:r>
        <w:rPr>
          <w:spacing w:val="1"/>
        </w:rPr>
        <w:t>o</w:t>
      </w:r>
      <w:r>
        <w:t>r</w:t>
      </w:r>
      <w:r>
        <w:rPr>
          <w:spacing w:val="-3"/>
        </w:rPr>
        <w:t xml:space="preserve"> </w:t>
      </w:r>
      <w:r>
        <w:rPr>
          <w:spacing w:val="-2"/>
        </w:rPr>
        <w:t>e</w:t>
      </w:r>
      <w:r>
        <w:t>ve</w:t>
      </w:r>
      <w:r>
        <w:rPr>
          <w:spacing w:val="-3"/>
        </w:rPr>
        <w:t>r</w:t>
      </w:r>
      <w:r>
        <w:t>y ta</w:t>
      </w:r>
      <w:r>
        <w:rPr>
          <w:spacing w:val="-3"/>
        </w:rPr>
        <w:t>s</w:t>
      </w:r>
      <w:r>
        <w:t xml:space="preserve">k </w:t>
      </w:r>
      <w:r>
        <w:rPr>
          <w:spacing w:val="-2"/>
        </w:rPr>
        <w:t>t</w:t>
      </w:r>
      <w:r>
        <w:t>o</w:t>
      </w:r>
      <w:r>
        <w:rPr>
          <w:spacing w:val="1"/>
        </w:rPr>
        <w:t xml:space="preserve"> </w:t>
      </w:r>
      <w:r>
        <w:rPr>
          <w:spacing w:val="-3"/>
        </w:rPr>
        <w:t>b</w:t>
      </w:r>
      <w:r>
        <w:t xml:space="preserve">e </w:t>
      </w:r>
      <w:r>
        <w:rPr>
          <w:spacing w:val="-1"/>
        </w:rPr>
        <w:t>p</w:t>
      </w:r>
      <w:r>
        <w:t>er</w:t>
      </w:r>
      <w:r>
        <w:rPr>
          <w:spacing w:val="-3"/>
        </w:rPr>
        <w:t>f</w:t>
      </w:r>
      <w:r>
        <w:rPr>
          <w:spacing w:val="1"/>
        </w:rPr>
        <w:t>o</w:t>
      </w:r>
      <w:r>
        <w:t>r</w:t>
      </w:r>
      <w:r>
        <w:rPr>
          <w:spacing w:val="-2"/>
        </w:rPr>
        <w:t>m</w:t>
      </w:r>
      <w:r>
        <w:t>ed as</w:t>
      </w:r>
      <w:r>
        <w:rPr>
          <w:spacing w:val="2"/>
        </w:rPr>
        <w:t xml:space="preserve"> </w:t>
      </w:r>
      <w:r>
        <w:t>well</w:t>
      </w:r>
      <w:r>
        <w:rPr>
          <w:spacing w:val="-3"/>
        </w:rPr>
        <w:t xml:space="preserve"> </w:t>
      </w:r>
      <w:r>
        <w:t>as:</w:t>
      </w:r>
      <w:r>
        <w:rPr>
          <w:spacing w:val="1"/>
        </w:rPr>
        <w:t xml:space="preserve"> </w:t>
      </w:r>
      <w:r>
        <w:t>-</w:t>
      </w:r>
    </w:p>
    <w:p w14:paraId="4EEED432" w14:textId="77777777" w:rsidR="007C62E7" w:rsidRDefault="007C62E7" w:rsidP="005B3361">
      <w:pPr>
        <w:pStyle w:val="BodyText"/>
        <w:numPr>
          <w:ilvl w:val="3"/>
          <w:numId w:val="3"/>
        </w:numPr>
        <w:tabs>
          <w:tab w:val="left" w:pos="1553"/>
        </w:tabs>
        <w:ind w:left="1553"/>
      </w:pPr>
      <w:r>
        <w:t>Tra</w:t>
      </w:r>
      <w:r>
        <w:rPr>
          <w:spacing w:val="-1"/>
        </w:rPr>
        <w:t>n</w:t>
      </w:r>
      <w:r>
        <w:t>sport</w:t>
      </w:r>
      <w:r>
        <w:rPr>
          <w:spacing w:val="-3"/>
        </w:rPr>
        <w:t>a</w:t>
      </w:r>
      <w:r>
        <w:t>ti</w:t>
      </w:r>
      <w:r>
        <w:rPr>
          <w:spacing w:val="1"/>
        </w:rPr>
        <w:t>o</w:t>
      </w:r>
      <w:r>
        <w:t>n</w:t>
      </w:r>
      <w:r>
        <w:rPr>
          <w:spacing w:val="-3"/>
        </w:rPr>
        <w:t xml:space="preserve"> </w:t>
      </w:r>
      <w:r>
        <w:rPr>
          <w:spacing w:val="1"/>
        </w:rPr>
        <w:t>o</w:t>
      </w:r>
      <w:r>
        <w:t>f pa</w:t>
      </w:r>
      <w:r>
        <w:rPr>
          <w:spacing w:val="-3"/>
        </w:rPr>
        <w:t>s</w:t>
      </w:r>
      <w:r>
        <w:t>sen</w:t>
      </w:r>
      <w:r>
        <w:rPr>
          <w:spacing w:val="-2"/>
        </w:rPr>
        <w:t>ge</w:t>
      </w:r>
      <w:r>
        <w:t>rs and</w:t>
      </w:r>
      <w:r>
        <w:rPr>
          <w:spacing w:val="-2"/>
        </w:rPr>
        <w:t xml:space="preserve"> </w:t>
      </w:r>
      <w:r>
        <w:t>g</w:t>
      </w:r>
      <w:r>
        <w:rPr>
          <w:spacing w:val="-2"/>
        </w:rPr>
        <w:t>o</w:t>
      </w:r>
      <w:r>
        <w:rPr>
          <w:spacing w:val="1"/>
        </w:rPr>
        <w:t>o</w:t>
      </w:r>
      <w:r>
        <w:rPr>
          <w:spacing w:val="-1"/>
        </w:rPr>
        <w:t>d</w:t>
      </w:r>
      <w:r>
        <w:t>s.</w:t>
      </w:r>
    </w:p>
    <w:p w14:paraId="3B4F65E5" w14:textId="77777777" w:rsidR="007C62E7" w:rsidRDefault="007C62E7" w:rsidP="005B3361">
      <w:pPr>
        <w:pStyle w:val="BodyText"/>
        <w:numPr>
          <w:ilvl w:val="3"/>
          <w:numId w:val="3"/>
        </w:numPr>
        <w:tabs>
          <w:tab w:val="left" w:pos="1553"/>
        </w:tabs>
        <w:spacing w:line="269" w:lineRule="exact"/>
        <w:ind w:left="1553"/>
      </w:pPr>
      <w:r>
        <w:t>S</w:t>
      </w:r>
      <w:r>
        <w:rPr>
          <w:spacing w:val="-1"/>
        </w:rPr>
        <w:t>i</w:t>
      </w:r>
      <w:r>
        <w:t>te e</w:t>
      </w:r>
      <w:r>
        <w:rPr>
          <w:spacing w:val="-3"/>
        </w:rPr>
        <w:t>s</w:t>
      </w:r>
      <w:r>
        <w:t>tab</w:t>
      </w:r>
      <w:r>
        <w:rPr>
          <w:spacing w:val="-1"/>
        </w:rPr>
        <w:t>l</w:t>
      </w:r>
      <w:r>
        <w:t>is</w:t>
      </w:r>
      <w:r>
        <w:rPr>
          <w:spacing w:val="-2"/>
        </w:rPr>
        <w:t>hm</w:t>
      </w:r>
      <w:r>
        <w:t>ent.</w:t>
      </w:r>
    </w:p>
    <w:p w14:paraId="7004D2F6" w14:textId="77777777" w:rsidR="007C62E7" w:rsidRDefault="007C62E7" w:rsidP="005B3361">
      <w:pPr>
        <w:pStyle w:val="BodyText"/>
        <w:numPr>
          <w:ilvl w:val="3"/>
          <w:numId w:val="3"/>
        </w:numPr>
        <w:tabs>
          <w:tab w:val="left" w:pos="1553"/>
        </w:tabs>
        <w:spacing w:line="269" w:lineRule="exact"/>
        <w:ind w:left="1553"/>
      </w:pPr>
      <w:r>
        <w:t>Use</w:t>
      </w:r>
      <w:r>
        <w:rPr>
          <w:spacing w:val="-2"/>
        </w:rPr>
        <w:t xml:space="preserve"> </w:t>
      </w:r>
      <w:r>
        <w:rPr>
          <w:spacing w:val="1"/>
        </w:rPr>
        <w:t>o</w:t>
      </w:r>
      <w:r>
        <w:t>f all</w:t>
      </w:r>
      <w:r>
        <w:rPr>
          <w:spacing w:val="-3"/>
        </w:rPr>
        <w:t xml:space="preserve"> </w:t>
      </w:r>
      <w:r>
        <w:t>eq</w:t>
      </w:r>
      <w:r>
        <w:rPr>
          <w:spacing w:val="-2"/>
        </w:rPr>
        <w:t>u</w:t>
      </w:r>
      <w:r>
        <w:t>i</w:t>
      </w:r>
      <w:r>
        <w:rPr>
          <w:spacing w:val="-2"/>
        </w:rPr>
        <w:t>p</w:t>
      </w:r>
      <w:r>
        <w:t>ment.</w:t>
      </w:r>
    </w:p>
    <w:p w14:paraId="041E203B" w14:textId="77777777" w:rsidR="007C62E7" w:rsidRDefault="007C62E7" w:rsidP="005B3361">
      <w:pPr>
        <w:pStyle w:val="BodyText"/>
        <w:numPr>
          <w:ilvl w:val="2"/>
          <w:numId w:val="3"/>
        </w:numPr>
        <w:tabs>
          <w:tab w:val="left" w:pos="833"/>
        </w:tabs>
        <w:spacing w:line="262" w:lineRule="exact"/>
      </w:pPr>
      <w:r>
        <w:rPr>
          <w:spacing w:val="-1"/>
        </w:rPr>
        <w:t>N</w:t>
      </w:r>
      <w:r>
        <w:t>o</w:t>
      </w:r>
      <w:r>
        <w:rPr>
          <w:spacing w:val="1"/>
        </w:rPr>
        <w:t xml:space="preserve"> </w:t>
      </w:r>
      <w:r>
        <w:t>pr</w:t>
      </w:r>
      <w:r>
        <w:rPr>
          <w:spacing w:val="-1"/>
        </w:rPr>
        <w:t>in</w:t>
      </w:r>
      <w:r>
        <w:t>ci</w:t>
      </w:r>
      <w:r>
        <w:rPr>
          <w:spacing w:val="-1"/>
        </w:rPr>
        <w:t>p</w:t>
      </w:r>
      <w:r>
        <w:t xml:space="preserve">al </w:t>
      </w:r>
      <w:r>
        <w:rPr>
          <w:spacing w:val="-3"/>
        </w:rPr>
        <w:t>c</w:t>
      </w:r>
      <w:r>
        <w:rPr>
          <w:spacing w:val="1"/>
        </w:rPr>
        <w:t>o</w:t>
      </w:r>
      <w:r>
        <w:rPr>
          <w:spacing w:val="-1"/>
        </w:rPr>
        <w:t>n</w:t>
      </w:r>
      <w:r>
        <w:t>trac</w:t>
      </w:r>
      <w:r>
        <w:rPr>
          <w:spacing w:val="-2"/>
        </w:rPr>
        <w:t>t</w:t>
      </w:r>
      <w:r>
        <w:rPr>
          <w:spacing w:val="1"/>
        </w:rPr>
        <w:t>o</w:t>
      </w:r>
      <w:r>
        <w:t>r</w:t>
      </w:r>
      <w:r>
        <w:rPr>
          <w:spacing w:val="-2"/>
        </w:rPr>
        <w:t xml:space="preserve"> </w:t>
      </w:r>
      <w:r>
        <w:t>will</w:t>
      </w:r>
      <w:r>
        <w:rPr>
          <w:spacing w:val="-3"/>
        </w:rPr>
        <w:t xml:space="preserve"> </w:t>
      </w:r>
      <w:r>
        <w:t>be al</w:t>
      </w:r>
      <w:r>
        <w:rPr>
          <w:spacing w:val="-1"/>
        </w:rPr>
        <w:t>l</w:t>
      </w:r>
      <w:r>
        <w:rPr>
          <w:spacing w:val="-2"/>
        </w:rPr>
        <w:t>o</w:t>
      </w:r>
      <w:r>
        <w:t>wed</w:t>
      </w:r>
      <w:r>
        <w:rPr>
          <w:spacing w:val="-3"/>
        </w:rPr>
        <w:t xml:space="preserve"> </w:t>
      </w:r>
      <w:r>
        <w:t>to</w:t>
      </w:r>
      <w:r>
        <w:rPr>
          <w:spacing w:val="-1"/>
        </w:rPr>
        <w:t xml:space="preserve"> </w:t>
      </w:r>
      <w:r>
        <w:t>do a</w:t>
      </w:r>
      <w:r>
        <w:rPr>
          <w:spacing w:val="-3"/>
        </w:rPr>
        <w:t>n</w:t>
      </w:r>
      <w:r>
        <w:t>y</w:t>
      </w:r>
      <w:r>
        <w:rPr>
          <w:spacing w:val="-2"/>
        </w:rPr>
        <w:t xml:space="preserve"> </w:t>
      </w:r>
      <w:r>
        <w:t>w</w:t>
      </w:r>
      <w:r>
        <w:rPr>
          <w:spacing w:val="1"/>
        </w:rPr>
        <w:t>o</w:t>
      </w:r>
      <w:r>
        <w:rPr>
          <w:spacing w:val="-3"/>
        </w:rPr>
        <w:t>r</w:t>
      </w:r>
      <w:r>
        <w:t>k</w:t>
      </w:r>
      <w:r>
        <w:rPr>
          <w:spacing w:val="-2"/>
        </w:rPr>
        <w:t xml:space="preserve"> </w:t>
      </w:r>
      <w:r>
        <w:t>wit</w:t>
      </w:r>
      <w:r>
        <w:rPr>
          <w:spacing w:val="-1"/>
        </w:rPr>
        <w:t>h</w:t>
      </w:r>
      <w:r>
        <w:rPr>
          <w:spacing w:val="1"/>
        </w:rPr>
        <w:t>o</w:t>
      </w:r>
      <w:r>
        <w:rPr>
          <w:spacing w:val="-4"/>
        </w:rPr>
        <w:t>u</w:t>
      </w:r>
      <w:r>
        <w:t>t a p</w:t>
      </w:r>
      <w:r>
        <w:rPr>
          <w:spacing w:val="-4"/>
        </w:rPr>
        <w:t>r</w:t>
      </w:r>
      <w:r>
        <w:rPr>
          <w:spacing w:val="1"/>
        </w:rPr>
        <w:t>o</w:t>
      </w:r>
      <w:r>
        <w:rPr>
          <w:spacing w:val="-1"/>
        </w:rPr>
        <w:t>p</w:t>
      </w:r>
      <w:r>
        <w:t>er</w:t>
      </w:r>
      <w:r>
        <w:rPr>
          <w:spacing w:val="-2"/>
        </w:rPr>
        <w:t xml:space="preserve"> </w:t>
      </w:r>
      <w:r>
        <w:t>Risk A</w:t>
      </w:r>
      <w:r>
        <w:rPr>
          <w:spacing w:val="-3"/>
        </w:rPr>
        <w:t>s</w:t>
      </w:r>
      <w:r>
        <w:t>s</w:t>
      </w:r>
      <w:r>
        <w:rPr>
          <w:spacing w:val="-2"/>
        </w:rPr>
        <w:t>e</w:t>
      </w:r>
      <w:r>
        <w:t>ss</w:t>
      </w:r>
      <w:r>
        <w:rPr>
          <w:spacing w:val="1"/>
        </w:rPr>
        <w:t>m</w:t>
      </w:r>
      <w:r>
        <w:t>e</w:t>
      </w:r>
      <w:r>
        <w:rPr>
          <w:spacing w:val="-3"/>
        </w:rPr>
        <w:t>n</w:t>
      </w:r>
      <w:r>
        <w:t>t.</w:t>
      </w:r>
    </w:p>
    <w:p w14:paraId="12C72A76" w14:textId="77777777" w:rsidR="007C62E7" w:rsidRDefault="007C62E7" w:rsidP="005B3361">
      <w:pPr>
        <w:pStyle w:val="BodyText"/>
        <w:numPr>
          <w:ilvl w:val="2"/>
          <w:numId w:val="3"/>
        </w:numPr>
        <w:tabs>
          <w:tab w:val="left" w:pos="833"/>
        </w:tabs>
        <w:spacing w:line="266" w:lineRule="exact"/>
      </w:pPr>
      <w:r>
        <w:t>E</w:t>
      </w:r>
      <w:r>
        <w:rPr>
          <w:spacing w:val="1"/>
        </w:rPr>
        <w:t>v</w:t>
      </w:r>
      <w:r>
        <w:t>e</w:t>
      </w:r>
      <w:r>
        <w:rPr>
          <w:spacing w:val="-3"/>
        </w:rPr>
        <w:t>r</w:t>
      </w:r>
      <w:r>
        <w:t>y</w:t>
      </w:r>
      <w:r>
        <w:rPr>
          <w:spacing w:val="20"/>
        </w:rPr>
        <w:t xml:space="preserve"> </w:t>
      </w:r>
      <w:r>
        <w:rPr>
          <w:spacing w:val="-1"/>
        </w:rPr>
        <w:t>p</w:t>
      </w:r>
      <w:r>
        <w:t>ri</w:t>
      </w:r>
      <w:r>
        <w:rPr>
          <w:spacing w:val="-2"/>
        </w:rPr>
        <w:t>n</w:t>
      </w:r>
      <w:r>
        <w:t>ci</w:t>
      </w:r>
      <w:r>
        <w:rPr>
          <w:spacing w:val="-1"/>
        </w:rPr>
        <w:t>p</w:t>
      </w:r>
      <w:r>
        <w:t>al</w:t>
      </w:r>
      <w:r>
        <w:rPr>
          <w:spacing w:val="16"/>
        </w:rPr>
        <w:t xml:space="preserve"> </w:t>
      </w:r>
      <w:r>
        <w:t>c</w:t>
      </w:r>
      <w:r>
        <w:rPr>
          <w:spacing w:val="1"/>
        </w:rPr>
        <w:t>o</w:t>
      </w:r>
      <w:r>
        <w:rPr>
          <w:spacing w:val="-4"/>
        </w:rPr>
        <w:t>n</w:t>
      </w:r>
      <w:r>
        <w:t>trac</w:t>
      </w:r>
      <w:r>
        <w:rPr>
          <w:spacing w:val="-2"/>
        </w:rPr>
        <w:t>t</w:t>
      </w:r>
      <w:r>
        <w:rPr>
          <w:spacing w:val="1"/>
        </w:rPr>
        <w:t>o</w:t>
      </w:r>
      <w:r>
        <w:t>r</w:t>
      </w:r>
      <w:r>
        <w:rPr>
          <w:spacing w:val="17"/>
        </w:rPr>
        <w:t xml:space="preserve"> </w:t>
      </w:r>
      <w:r>
        <w:t>will</w:t>
      </w:r>
      <w:r>
        <w:rPr>
          <w:spacing w:val="19"/>
        </w:rPr>
        <w:t xml:space="preserve"> </w:t>
      </w:r>
      <w:r>
        <w:rPr>
          <w:spacing w:val="-1"/>
        </w:rPr>
        <w:t>h</w:t>
      </w:r>
      <w:r>
        <w:t>a</w:t>
      </w:r>
      <w:r>
        <w:rPr>
          <w:spacing w:val="-2"/>
        </w:rPr>
        <w:t>v</w:t>
      </w:r>
      <w:r>
        <w:t>e</w:t>
      </w:r>
      <w:r>
        <w:rPr>
          <w:spacing w:val="20"/>
        </w:rPr>
        <w:t xml:space="preserve"> </w:t>
      </w:r>
      <w:r>
        <w:t>a</w:t>
      </w:r>
      <w:r>
        <w:rPr>
          <w:spacing w:val="16"/>
        </w:rPr>
        <w:t xml:space="preserve"> </w:t>
      </w:r>
      <w:r>
        <w:rPr>
          <w:spacing w:val="-1"/>
        </w:rPr>
        <w:t>p</w:t>
      </w:r>
      <w:r>
        <w:t>ro</w:t>
      </w:r>
      <w:r>
        <w:rPr>
          <w:spacing w:val="-4"/>
        </w:rPr>
        <w:t>p</w:t>
      </w:r>
      <w:r>
        <w:t>er</w:t>
      </w:r>
      <w:r>
        <w:rPr>
          <w:spacing w:val="20"/>
        </w:rPr>
        <w:t xml:space="preserve"> </w:t>
      </w:r>
      <w:r>
        <w:t>ri</w:t>
      </w:r>
      <w:r>
        <w:rPr>
          <w:spacing w:val="-3"/>
        </w:rPr>
        <w:t>s</w:t>
      </w:r>
      <w:r>
        <w:t>k</w:t>
      </w:r>
      <w:r>
        <w:rPr>
          <w:spacing w:val="20"/>
        </w:rPr>
        <w:t xml:space="preserve"> </w:t>
      </w:r>
      <w:r>
        <w:t>as</w:t>
      </w:r>
      <w:r>
        <w:rPr>
          <w:spacing w:val="-3"/>
        </w:rPr>
        <w:t>s</w:t>
      </w:r>
      <w:r>
        <w:t>essme</w:t>
      </w:r>
      <w:r>
        <w:rPr>
          <w:spacing w:val="-1"/>
        </w:rPr>
        <w:t>n</w:t>
      </w:r>
      <w:r>
        <w:t>t</w:t>
      </w:r>
      <w:r>
        <w:rPr>
          <w:spacing w:val="21"/>
        </w:rPr>
        <w:t xml:space="preserve"> </w:t>
      </w:r>
      <w:r>
        <w:t>at</w:t>
      </w:r>
      <w:r>
        <w:rPr>
          <w:spacing w:val="19"/>
        </w:rPr>
        <w:t xml:space="preserve"> </w:t>
      </w:r>
      <w:r>
        <w:rPr>
          <w:spacing w:val="-1"/>
        </w:rPr>
        <w:t>h</w:t>
      </w:r>
      <w:r>
        <w:t>is</w:t>
      </w:r>
      <w:r>
        <w:rPr>
          <w:spacing w:val="17"/>
        </w:rPr>
        <w:t xml:space="preserve"> </w:t>
      </w:r>
      <w:r>
        <w:t>/</w:t>
      </w:r>
      <w:r>
        <w:rPr>
          <w:spacing w:val="18"/>
        </w:rPr>
        <w:t xml:space="preserve"> </w:t>
      </w:r>
      <w:r>
        <w:rPr>
          <w:spacing w:val="-1"/>
        </w:rPr>
        <w:t>h</w:t>
      </w:r>
      <w:r>
        <w:t>er</w:t>
      </w:r>
      <w:r>
        <w:rPr>
          <w:spacing w:val="17"/>
        </w:rPr>
        <w:t xml:space="preserve"> </w:t>
      </w:r>
      <w:r>
        <w:t>ar</w:t>
      </w:r>
      <w:r>
        <w:rPr>
          <w:spacing w:val="-1"/>
        </w:rPr>
        <w:t>r</w:t>
      </w:r>
      <w:r>
        <w:t>iv</w:t>
      </w:r>
      <w:r>
        <w:rPr>
          <w:spacing w:val="-2"/>
        </w:rPr>
        <w:t>a</w:t>
      </w:r>
      <w:r>
        <w:t>l</w:t>
      </w:r>
      <w:r>
        <w:rPr>
          <w:spacing w:val="17"/>
        </w:rPr>
        <w:t xml:space="preserve"> </w:t>
      </w:r>
      <w:r>
        <w:t>at</w:t>
      </w:r>
      <w:r>
        <w:rPr>
          <w:spacing w:val="19"/>
        </w:rPr>
        <w:t xml:space="preserve"> </w:t>
      </w:r>
      <w:r>
        <w:t>Maj</w:t>
      </w:r>
      <w:r>
        <w:rPr>
          <w:spacing w:val="-2"/>
        </w:rPr>
        <w:t>u</w:t>
      </w:r>
      <w:r>
        <w:rPr>
          <w:spacing w:val="-1"/>
        </w:rPr>
        <w:t>b</w:t>
      </w:r>
      <w:r>
        <w:t>a</w:t>
      </w:r>
      <w:r>
        <w:rPr>
          <w:spacing w:val="17"/>
        </w:rPr>
        <w:t xml:space="preserve"> </w:t>
      </w:r>
      <w:r>
        <w:t>P</w:t>
      </w:r>
      <w:r>
        <w:rPr>
          <w:spacing w:val="1"/>
        </w:rPr>
        <w:t>o</w:t>
      </w:r>
      <w:r>
        <w:rPr>
          <w:spacing w:val="-2"/>
        </w:rPr>
        <w:t>we</w:t>
      </w:r>
      <w:r>
        <w:t>r</w:t>
      </w:r>
    </w:p>
    <w:p w14:paraId="7DB4BF17" w14:textId="77777777" w:rsidR="007C62E7" w:rsidRDefault="007C62E7" w:rsidP="007C62E7">
      <w:pPr>
        <w:pStyle w:val="BodyText"/>
        <w:ind w:right="118"/>
      </w:pPr>
      <w:r>
        <w:t>Statio</w:t>
      </w:r>
      <w:r>
        <w:rPr>
          <w:spacing w:val="-1"/>
        </w:rPr>
        <w:t>n</w:t>
      </w:r>
      <w:r>
        <w:t xml:space="preserve">. </w:t>
      </w:r>
      <w:r>
        <w:rPr>
          <w:spacing w:val="28"/>
        </w:rPr>
        <w:t xml:space="preserve"> </w:t>
      </w:r>
      <w:proofErr w:type="gramStart"/>
      <w:r>
        <w:t>Be</w:t>
      </w:r>
      <w:r>
        <w:rPr>
          <w:spacing w:val="-3"/>
        </w:rPr>
        <w:t>f</w:t>
      </w:r>
      <w:r>
        <w:rPr>
          <w:spacing w:val="1"/>
        </w:rPr>
        <w:t>o</w:t>
      </w:r>
      <w:r>
        <w:t xml:space="preserve">re </w:t>
      </w:r>
      <w:r>
        <w:rPr>
          <w:spacing w:val="30"/>
        </w:rPr>
        <w:t xml:space="preserve"> </w:t>
      </w:r>
      <w:r>
        <w:rPr>
          <w:spacing w:val="-3"/>
        </w:rPr>
        <w:t>c</w:t>
      </w:r>
      <w:r>
        <w:rPr>
          <w:spacing w:val="-2"/>
        </w:rPr>
        <w:t>om</w:t>
      </w:r>
      <w:r>
        <w:t>men</w:t>
      </w:r>
      <w:r>
        <w:rPr>
          <w:spacing w:val="-3"/>
        </w:rPr>
        <w:t>c</w:t>
      </w:r>
      <w:r>
        <w:t>e</w:t>
      </w:r>
      <w:r>
        <w:rPr>
          <w:spacing w:val="-1"/>
        </w:rPr>
        <w:t>m</w:t>
      </w:r>
      <w:r>
        <w:t>ent</w:t>
      </w:r>
      <w:proofErr w:type="gramEnd"/>
      <w:r>
        <w:t xml:space="preserve"> </w:t>
      </w:r>
      <w:r>
        <w:rPr>
          <w:spacing w:val="30"/>
        </w:rPr>
        <w:t xml:space="preserve"> </w:t>
      </w:r>
      <w:r>
        <w:rPr>
          <w:spacing w:val="1"/>
        </w:rPr>
        <w:t>o</w:t>
      </w:r>
      <w:r>
        <w:t xml:space="preserve">f </w:t>
      </w:r>
      <w:r>
        <w:rPr>
          <w:spacing w:val="28"/>
        </w:rPr>
        <w:t xml:space="preserve"> </w:t>
      </w:r>
      <w:r>
        <w:t>a</w:t>
      </w:r>
      <w:r>
        <w:rPr>
          <w:spacing w:val="-1"/>
        </w:rPr>
        <w:t>n</w:t>
      </w:r>
      <w:r>
        <w:t xml:space="preserve">y </w:t>
      </w:r>
      <w:r>
        <w:rPr>
          <w:spacing w:val="28"/>
        </w:rPr>
        <w:t xml:space="preserve"> </w:t>
      </w:r>
      <w:r>
        <w:t>w</w:t>
      </w:r>
      <w:r>
        <w:rPr>
          <w:spacing w:val="1"/>
        </w:rPr>
        <w:t>o</w:t>
      </w:r>
      <w:r>
        <w:rPr>
          <w:spacing w:val="-3"/>
        </w:rPr>
        <w:t>r</w:t>
      </w:r>
      <w:r>
        <w:t xml:space="preserve">k, </w:t>
      </w:r>
      <w:r>
        <w:rPr>
          <w:spacing w:val="30"/>
        </w:rPr>
        <w:t xml:space="preserve"> </w:t>
      </w:r>
      <w:r>
        <w:rPr>
          <w:spacing w:val="-2"/>
        </w:rPr>
        <w:t>e</w:t>
      </w:r>
      <w:r>
        <w:t>v</w:t>
      </w:r>
      <w:r>
        <w:rPr>
          <w:spacing w:val="-2"/>
        </w:rPr>
        <w:t>e</w:t>
      </w:r>
      <w:r>
        <w:t xml:space="preserve">ry </w:t>
      </w:r>
      <w:r>
        <w:rPr>
          <w:spacing w:val="30"/>
        </w:rPr>
        <w:t xml:space="preserve"> </w:t>
      </w:r>
      <w:r>
        <w:rPr>
          <w:spacing w:val="-1"/>
        </w:rPr>
        <w:t>p</w:t>
      </w:r>
      <w:r>
        <w:t>ri</w:t>
      </w:r>
      <w:r>
        <w:rPr>
          <w:spacing w:val="-2"/>
        </w:rPr>
        <w:t>n</w:t>
      </w:r>
      <w:r>
        <w:t>ci</w:t>
      </w:r>
      <w:r>
        <w:rPr>
          <w:spacing w:val="-1"/>
        </w:rPr>
        <w:t>p</w:t>
      </w:r>
      <w:r>
        <w:t xml:space="preserve">al </w:t>
      </w:r>
      <w:r>
        <w:rPr>
          <w:spacing w:val="28"/>
        </w:rPr>
        <w:t xml:space="preserve"> </w:t>
      </w:r>
      <w:r>
        <w:t>c</w:t>
      </w:r>
      <w:r>
        <w:rPr>
          <w:spacing w:val="1"/>
        </w:rPr>
        <w:t>o</w:t>
      </w:r>
      <w:r>
        <w:rPr>
          <w:spacing w:val="-1"/>
        </w:rPr>
        <w:t>n</w:t>
      </w:r>
      <w:r>
        <w:t>tra</w:t>
      </w:r>
      <w:r>
        <w:rPr>
          <w:spacing w:val="-3"/>
        </w:rPr>
        <w:t>c</w:t>
      </w:r>
      <w:r>
        <w:t>t</w:t>
      </w:r>
      <w:r>
        <w:rPr>
          <w:spacing w:val="1"/>
        </w:rPr>
        <w:t>o</w:t>
      </w:r>
      <w:r>
        <w:t xml:space="preserve">r </w:t>
      </w:r>
      <w:r>
        <w:rPr>
          <w:spacing w:val="27"/>
        </w:rPr>
        <w:t xml:space="preserve"> </w:t>
      </w:r>
      <w:r>
        <w:rPr>
          <w:spacing w:val="-2"/>
        </w:rPr>
        <w:t>w</w:t>
      </w:r>
      <w:r>
        <w:t>i</w:t>
      </w:r>
      <w:r>
        <w:rPr>
          <w:spacing w:val="-1"/>
        </w:rPr>
        <w:t>l</w:t>
      </w:r>
      <w:r>
        <w:t xml:space="preserve">l </w:t>
      </w:r>
      <w:r>
        <w:rPr>
          <w:spacing w:val="29"/>
        </w:rPr>
        <w:t xml:space="preserve"> </w:t>
      </w:r>
      <w:r>
        <w:t>a</w:t>
      </w:r>
      <w:r>
        <w:rPr>
          <w:spacing w:val="-1"/>
        </w:rPr>
        <w:t>d</w:t>
      </w:r>
      <w:r>
        <w:t>a</w:t>
      </w:r>
      <w:r>
        <w:rPr>
          <w:spacing w:val="-1"/>
        </w:rPr>
        <w:t>p</w:t>
      </w:r>
      <w:r>
        <w:t xml:space="preserve">t </w:t>
      </w:r>
      <w:r>
        <w:rPr>
          <w:spacing w:val="29"/>
        </w:rPr>
        <w:t xml:space="preserve"> </w:t>
      </w:r>
      <w:r>
        <w:rPr>
          <w:spacing w:val="-1"/>
        </w:rPr>
        <w:t>h</w:t>
      </w:r>
      <w:r>
        <w:t xml:space="preserve">is </w:t>
      </w:r>
      <w:r>
        <w:rPr>
          <w:spacing w:val="30"/>
        </w:rPr>
        <w:t xml:space="preserve"> </w:t>
      </w:r>
      <w:r>
        <w:t>risk asses</w:t>
      </w:r>
      <w:r>
        <w:rPr>
          <w:spacing w:val="-2"/>
        </w:rPr>
        <w:t>s</w:t>
      </w:r>
      <w:r>
        <w:t>ment</w:t>
      </w:r>
      <w:r>
        <w:rPr>
          <w:spacing w:val="-2"/>
        </w:rPr>
        <w:t xml:space="preserve"> t</w:t>
      </w:r>
      <w:r>
        <w:t>o</w:t>
      </w:r>
      <w:r>
        <w:rPr>
          <w:spacing w:val="1"/>
        </w:rPr>
        <w:t xml:space="preserve"> </w:t>
      </w:r>
      <w:r>
        <w:t>t</w:t>
      </w:r>
      <w:r>
        <w:rPr>
          <w:spacing w:val="-1"/>
        </w:rPr>
        <w:t>h</w:t>
      </w:r>
      <w:r>
        <w:t>e</w:t>
      </w:r>
      <w:r>
        <w:rPr>
          <w:spacing w:val="-2"/>
        </w:rPr>
        <w:t xml:space="preserve"> </w:t>
      </w:r>
      <w:r>
        <w:t>pre</w:t>
      </w:r>
      <w:r>
        <w:rPr>
          <w:spacing w:val="-2"/>
        </w:rPr>
        <w:t>v</w:t>
      </w:r>
      <w:r>
        <w:t>ai</w:t>
      </w:r>
      <w:r>
        <w:rPr>
          <w:spacing w:val="-1"/>
        </w:rPr>
        <w:t>l</w:t>
      </w:r>
      <w:r>
        <w:t>i</w:t>
      </w:r>
      <w:r>
        <w:rPr>
          <w:spacing w:val="-2"/>
        </w:rPr>
        <w:t>n</w:t>
      </w:r>
      <w:r>
        <w:t>g</w:t>
      </w:r>
      <w:r>
        <w:rPr>
          <w:spacing w:val="-1"/>
        </w:rPr>
        <w:t xml:space="preserve"> </w:t>
      </w:r>
      <w:r>
        <w:t>ha</w:t>
      </w:r>
      <w:r>
        <w:rPr>
          <w:spacing w:val="-2"/>
        </w:rPr>
        <w:t>z</w:t>
      </w:r>
      <w:r>
        <w:t>ar</w:t>
      </w:r>
      <w:r>
        <w:rPr>
          <w:spacing w:val="-2"/>
        </w:rPr>
        <w:t>d</w:t>
      </w:r>
      <w:r>
        <w:t>s and</w:t>
      </w:r>
      <w:r>
        <w:rPr>
          <w:spacing w:val="-2"/>
        </w:rPr>
        <w:t xml:space="preserve"> </w:t>
      </w:r>
      <w:r>
        <w:t>c</w:t>
      </w:r>
      <w:r>
        <w:rPr>
          <w:spacing w:val="1"/>
        </w:rPr>
        <w:t>o</w:t>
      </w:r>
      <w:r>
        <w:rPr>
          <w:spacing w:val="-1"/>
        </w:rPr>
        <w:t>nd</w:t>
      </w:r>
      <w:r>
        <w:t>it</w:t>
      </w:r>
      <w:r>
        <w:rPr>
          <w:spacing w:val="-3"/>
        </w:rPr>
        <w:t>i</w:t>
      </w:r>
      <w:r>
        <w:rPr>
          <w:spacing w:val="1"/>
        </w:rPr>
        <w:t>o</w:t>
      </w:r>
      <w:r>
        <w:rPr>
          <w:spacing w:val="-1"/>
        </w:rPr>
        <w:t>n</w:t>
      </w:r>
      <w:r>
        <w:t>s.</w:t>
      </w:r>
    </w:p>
    <w:p w14:paraId="1A13C779" w14:textId="77777777" w:rsidR="007C62E7" w:rsidRDefault="007C62E7" w:rsidP="005B3361">
      <w:pPr>
        <w:pStyle w:val="BodyText"/>
        <w:numPr>
          <w:ilvl w:val="2"/>
          <w:numId w:val="3"/>
        </w:numPr>
        <w:tabs>
          <w:tab w:val="left" w:pos="833"/>
        </w:tabs>
        <w:ind w:right="111"/>
      </w:pPr>
      <w:r>
        <w:t>Atten</w:t>
      </w:r>
      <w:r>
        <w:rPr>
          <w:spacing w:val="-1"/>
        </w:rPr>
        <w:t>d</w:t>
      </w:r>
      <w:r>
        <w:t>a</w:t>
      </w:r>
      <w:r>
        <w:rPr>
          <w:spacing w:val="-1"/>
        </w:rPr>
        <w:t>n</w:t>
      </w:r>
      <w:r>
        <w:t>ce</w:t>
      </w:r>
      <w:r>
        <w:rPr>
          <w:spacing w:val="8"/>
        </w:rPr>
        <w:t xml:space="preserve"> </w:t>
      </w:r>
      <w:proofErr w:type="gramStart"/>
      <w:r>
        <w:rPr>
          <w:spacing w:val="-3"/>
        </w:rPr>
        <w:t>r</w:t>
      </w:r>
      <w:r>
        <w:t>eg</w:t>
      </w:r>
      <w:r>
        <w:rPr>
          <w:spacing w:val="-1"/>
        </w:rPr>
        <w:t>i</w:t>
      </w:r>
      <w:r>
        <w:t>ster</w:t>
      </w:r>
      <w:proofErr w:type="gramEnd"/>
      <w:r>
        <w:rPr>
          <w:spacing w:val="7"/>
        </w:rPr>
        <w:t xml:space="preserve"> </w:t>
      </w:r>
      <w:r>
        <w:rPr>
          <w:spacing w:val="-3"/>
        </w:rPr>
        <w:t>f</w:t>
      </w:r>
      <w:r>
        <w:rPr>
          <w:spacing w:val="1"/>
        </w:rPr>
        <w:t>o</w:t>
      </w:r>
      <w:r>
        <w:t>r</w:t>
      </w:r>
      <w:r>
        <w:rPr>
          <w:spacing w:val="7"/>
        </w:rPr>
        <w:t xml:space="preserve"> </w:t>
      </w:r>
      <w:r>
        <w:t>t</w:t>
      </w:r>
      <w:r>
        <w:rPr>
          <w:spacing w:val="-3"/>
        </w:rPr>
        <w:t>h</w:t>
      </w:r>
      <w:r>
        <w:t>e</w:t>
      </w:r>
      <w:r>
        <w:rPr>
          <w:spacing w:val="8"/>
        </w:rPr>
        <w:t xml:space="preserve"> </w:t>
      </w:r>
      <w:r>
        <w:rPr>
          <w:spacing w:val="-1"/>
        </w:rPr>
        <w:t>h</w:t>
      </w:r>
      <w:r>
        <w:t>a</w:t>
      </w:r>
      <w:r>
        <w:rPr>
          <w:spacing w:val="-1"/>
        </w:rPr>
        <w:t>z</w:t>
      </w:r>
      <w:r>
        <w:t>ar</w:t>
      </w:r>
      <w:r>
        <w:rPr>
          <w:spacing w:val="-2"/>
        </w:rPr>
        <w:t>d</w:t>
      </w:r>
      <w:r>
        <w:t>s</w:t>
      </w:r>
      <w:r>
        <w:rPr>
          <w:spacing w:val="7"/>
        </w:rPr>
        <w:t xml:space="preserve"> </w:t>
      </w:r>
      <w:r>
        <w:t>a</w:t>
      </w:r>
      <w:r>
        <w:rPr>
          <w:spacing w:val="-1"/>
        </w:rPr>
        <w:t>n</w:t>
      </w:r>
      <w:r>
        <w:t>d</w:t>
      </w:r>
      <w:r>
        <w:rPr>
          <w:spacing w:val="6"/>
        </w:rPr>
        <w:t xml:space="preserve"> </w:t>
      </w:r>
      <w:r>
        <w:t>related</w:t>
      </w:r>
      <w:r>
        <w:rPr>
          <w:spacing w:val="7"/>
        </w:rPr>
        <w:t xml:space="preserve"> </w:t>
      </w:r>
      <w:r>
        <w:rPr>
          <w:spacing w:val="-2"/>
        </w:rPr>
        <w:t>w</w:t>
      </w:r>
      <w:r>
        <w:rPr>
          <w:spacing w:val="1"/>
        </w:rPr>
        <w:t>o</w:t>
      </w:r>
      <w:r>
        <w:rPr>
          <w:spacing w:val="-3"/>
        </w:rPr>
        <w:t>r</w:t>
      </w:r>
      <w:r>
        <w:t>ki</w:t>
      </w:r>
      <w:r>
        <w:rPr>
          <w:spacing w:val="-1"/>
        </w:rPr>
        <w:t>n</w:t>
      </w:r>
      <w:r>
        <w:t>g</w:t>
      </w:r>
      <w:r>
        <w:rPr>
          <w:spacing w:val="6"/>
        </w:rPr>
        <w:t xml:space="preserve"> </w:t>
      </w:r>
      <w:r>
        <w:rPr>
          <w:spacing w:val="-1"/>
        </w:rPr>
        <w:t>p</w:t>
      </w:r>
      <w:r>
        <w:t>roced</w:t>
      </w:r>
      <w:r>
        <w:rPr>
          <w:spacing w:val="-1"/>
        </w:rPr>
        <w:t>u</w:t>
      </w:r>
      <w:r>
        <w:t>res,</w:t>
      </w:r>
      <w:r>
        <w:rPr>
          <w:spacing w:val="8"/>
        </w:rPr>
        <w:t xml:space="preserve"> </w:t>
      </w:r>
      <w:r>
        <w:rPr>
          <w:spacing w:val="-3"/>
        </w:rPr>
        <w:t>r</w:t>
      </w:r>
      <w:r>
        <w:rPr>
          <w:spacing w:val="4"/>
        </w:rPr>
        <w:t>e</w:t>
      </w:r>
      <w:r>
        <w:t>fle</w:t>
      </w:r>
      <w:r>
        <w:rPr>
          <w:spacing w:val="-2"/>
        </w:rPr>
        <w:t>c</w:t>
      </w:r>
      <w:r>
        <w:t>ti</w:t>
      </w:r>
      <w:r>
        <w:rPr>
          <w:spacing w:val="-1"/>
        </w:rPr>
        <w:t>n</w:t>
      </w:r>
      <w:r>
        <w:t>g</w:t>
      </w:r>
      <w:r>
        <w:rPr>
          <w:spacing w:val="6"/>
        </w:rPr>
        <w:t xml:space="preserve"> </w:t>
      </w:r>
      <w:r>
        <w:t>the</w:t>
      </w:r>
      <w:r>
        <w:rPr>
          <w:spacing w:val="7"/>
        </w:rPr>
        <w:t xml:space="preserve"> </w:t>
      </w:r>
      <w:r>
        <w:rPr>
          <w:spacing w:val="-1"/>
        </w:rPr>
        <w:t>d</w:t>
      </w:r>
      <w:r>
        <w:t>ate</w:t>
      </w:r>
      <w:r>
        <w:rPr>
          <w:spacing w:val="5"/>
        </w:rPr>
        <w:t xml:space="preserve"> </w:t>
      </w:r>
      <w:r>
        <w:rPr>
          <w:spacing w:val="1"/>
        </w:rPr>
        <w:t>o</w:t>
      </w:r>
      <w:r>
        <w:t>f</w:t>
      </w:r>
      <w:r>
        <w:rPr>
          <w:spacing w:val="7"/>
        </w:rPr>
        <w:t xml:space="preserve"> </w:t>
      </w:r>
      <w:r>
        <w:t>trai</w:t>
      </w:r>
      <w:r>
        <w:rPr>
          <w:spacing w:val="-1"/>
        </w:rPr>
        <w:t>n</w:t>
      </w:r>
      <w:r>
        <w:t>i</w:t>
      </w:r>
      <w:r>
        <w:rPr>
          <w:spacing w:val="-2"/>
        </w:rPr>
        <w:t>n</w:t>
      </w:r>
      <w:r>
        <w:t>g a</w:t>
      </w:r>
      <w:r>
        <w:rPr>
          <w:spacing w:val="-1"/>
        </w:rPr>
        <w:t>n</w:t>
      </w:r>
      <w:r>
        <w:t>d</w:t>
      </w:r>
      <w:r>
        <w:rPr>
          <w:spacing w:val="-1"/>
        </w:rPr>
        <w:t xml:space="preserve"> </w:t>
      </w:r>
      <w:r>
        <w:t>t</w:t>
      </w:r>
      <w:r>
        <w:rPr>
          <w:spacing w:val="-1"/>
        </w:rPr>
        <w:t>h</w:t>
      </w:r>
      <w:r>
        <w:t xml:space="preserve">e </w:t>
      </w:r>
      <w:r>
        <w:rPr>
          <w:spacing w:val="-1"/>
        </w:rPr>
        <w:t>n</w:t>
      </w:r>
      <w:r>
        <w:rPr>
          <w:spacing w:val="-3"/>
        </w:rPr>
        <w:t>a</w:t>
      </w:r>
      <w:r>
        <w:t>mes</w:t>
      </w:r>
      <w:r>
        <w:rPr>
          <w:spacing w:val="1"/>
        </w:rPr>
        <w:t xml:space="preserve"> </w:t>
      </w:r>
      <w:r>
        <w:t>a</w:t>
      </w:r>
      <w:r>
        <w:rPr>
          <w:spacing w:val="-1"/>
        </w:rPr>
        <w:t>n</w:t>
      </w:r>
      <w:r>
        <w:t>d</w:t>
      </w:r>
      <w:r>
        <w:rPr>
          <w:spacing w:val="-3"/>
        </w:rPr>
        <w:t xml:space="preserve"> </w:t>
      </w:r>
      <w:r>
        <w:t>si</w:t>
      </w:r>
      <w:r>
        <w:rPr>
          <w:spacing w:val="-1"/>
        </w:rPr>
        <w:t>gn</w:t>
      </w:r>
      <w:r>
        <w:t>atu</w:t>
      </w:r>
      <w:r>
        <w:rPr>
          <w:spacing w:val="-1"/>
        </w:rPr>
        <w:t>r</w:t>
      </w:r>
      <w:r>
        <w:t>es</w:t>
      </w:r>
      <w:r>
        <w:rPr>
          <w:spacing w:val="-2"/>
        </w:rPr>
        <w:t xml:space="preserve"> </w:t>
      </w:r>
      <w:r>
        <w:rPr>
          <w:spacing w:val="1"/>
        </w:rPr>
        <w:t>o</w:t>
      </w:r>
      <w:r>
        <w:t>f all t</w:t>
      </w:r>
      <w:r>
        <w:rPr>
          <w:spacing w:val="-3"/>
        </w:rPr>
        <w:t>r</w:t>
      </w:r>
      <w:r>
        <w:t>ai</w:t>
      </w:r>
      <w:r>
        <w:rPr>
          <w:spacing w:val="-2"/>
        </w:rPr>
        <w:t>n</w:t>
      </w:r>
      <w:r>
        <w:t>ees</w:t>
      </w:r>
      <w:r>
        <w:rPr>
          <w:spacing w:val="-2"/>
        </w:rPr>
        <w:t xml:space="preserve"> </w:t>
      </w:r>
      <w:r>
        <w:t xml:space="preserve">will </w:t>
      </w:r>
      <w:r>
        <w:rPr>
          <w:spacing w:val="-1"/>
        </w:rPr>
        <w:t>b</w:t>
      </w:r>
      <w:r>
        <w:t>e</w:t>
      </w:r>
      <w:r>
        <w:rPr>
          <w:spacing w:val="-2"/>
        </w:rPr>
        <w:t xml:space="preserve"> </w:t>
      </w:r>
      <w:r>
        <w:t>k</w:t>
      </w:r>
      <w:r>
        <w:rPr>
          <w:spacing w:val="-2"/>
        </w:rPr>
        <w:t>e</w:t>
      </w:r>
      <w:r>
        <w:rPr>
          <w:spacing w:val="-1"/>
        </w:rPr>
        <w:t>p</w:t>
      </w:r>
      <w:r>
        <w:t>t in</w:t>
      </w:r>
      <w:r>
        <w:rPr>
          <w:spacing w:val="-1"/>
        </w:rPr>
        <w:t xml:space="preserve"> </w:t>
      </w:r>
      <w:r>
        <w:t>t</w:t>
      </w:r>
      <w:r>
        <w:rPr>
          <w:spacing w:val="-1"/>
        </w:rPr>
        <w:t>h</w:t>
      </w:r>
      <w:r>
        <w:t>e S</w:t>
      </w:r>
      <w:r>
        <w:rPr>
          <w:spacing w:val="-2"/>
        </w:rPr>
        <w:t>H</w:t>
      </w:r>
      <w:r>
        <w:t>E</w:t>
      </w:r>
      <w:r>
        <w:rPr>
          <w:spacing w:val="-3"/>
        </w:rPr>
        <w:t xml:space="preserve"> </w:t>
      </w:r>
      <w:r>
        <w:t>file.</w:t>
      </w:r>
    </w:p>
    <w:p w14:paraId="03D83903" w14:textId="77777777" w:rsidR="007C62E7" w:rsidRDefault="007C62E7" w:rsidP="005B3361">
      <w:pPr>
        <w:pStyle w:val="BodyText"/>
        <w:numPr>
          <w:ilvl w:val="2"/>
          <w:numId w:val="3"/>
        </w:numPr>
        <w:tabs>
          <w:tab w:val="left" w:pos="833"/>
        </w:tabs>
        <w:ind w:right="117"/>
      </w:pPr>
      <w:r>
        <w:t>See</w:t>
      </w:r>
      <w:r>
        <w:rPr>
          <w:spacing w:val="41"/>
        </w:rPr>
        <w:t xml:space="preserve"> </w:t>
      </w:r>
      <w:r>
        <w:t>a</w:t>
      </w:r>
      <w:r>
        <w:rPr>
          <w:spacing w:val="-1"/>
        </w:rPr>
        <w:t>nn</w:t>
      </w:r>
      <w:r>
        <w:t>ex</w:t>
      </w:r>
      <w:r>
        <w:rPr>
          <w:spacing w:val="-1"/>
        </w:rPr>
        <w:t>u</w:t>
      </w:r>
      <w:r>
        <w:t>re</w:t>
      </w:r>
      <w:r>
        <w:rPr>
          <w:spacing w:val="39"/>
        </w:rPr>
        <w:t xml:space="preserve"> </w:t>
      </w:r>
      <w:r>
        <w:t>D,</w:t>
      </w:r>
      <w:r>
        <w:rPr>
          <w:spacing w:val="41"/>
        </w:rPr>
        <w:t xml:space="preserve"> </w:t>
      </w:r>
      <w:r>
        <w:rPr>
          <w:spacing w:val="-1"/>
        </w:rPr>
        <w:t>H</w:t>
      </w:r>
      <w:r>
        <w:t>a</w:t>
      </w:r>
      <w:r>
        <w:rPr>
          <w:spacing w:val="-1"/>
        </w:rPr>
        <w:t>z</w:t>
      </w:r>
      <w:r>
        <w:t>ard</w:t>
      </w:r>
      <w:r>
        <w:rPr>
          <w:spacing w:val="37"/>
        </w:rPr>
        <w:t xml:space="preserve"> </w:t>
      </w:r>
      <w:r>
        <w:rPr>
          <w:spacing w:val="-3"/>
        </w:rPr>
        <w:t>c</w:t>
      </w:r>
      <w:r>
        <w:rPr>
          <w:spacing w:val="-1"/>
        </w:rPr>
        <w:t>h</w:t>
      </w:r>
      <w:r>
        <w:t>eckl</w:t>
      </w:r>
      <w:r>
        <w:rPr>
          <w:spacing w:val="-1"/>
        </w:rPr>
        <w:t>i</w:t>
      </w:r>
      <w:r>
        <w:t>st</w:t>
      </w:r>
      <w:r>
        <w:rPr>
          <w:spacing w:val="41"/>
        </w:rPr>
        <w:t xml:space="preserve"> </w:t>
      </w:r>
      <w:r>
        <w:rPr>
          <w:spacing w:val="-3"/>
        </w:rPr>
        <w:t>f</w:t>
      </w:r>
      <w:r>
        <w:rPr>
          <w:spacing w:val="1"/>
        </w:rPr>
        <w:t>o</w:t>
      </w:r>
      <w:r>
        <w:t>r</w:t>
      </w:r>
      <w:r>
        <w:rPr>
          <w:spacing w:val="41"/>
        </w:rPr>
        <w:t xml:space="preserve"> </w:t>
      </w:r>
      <w:r>
        <w:t>a</w:t>
      </w:r>
      <w:r>
        <w:rPr>
          <w:spacing w:val="41"/>
        </w:rPr>
        <w:t xml:space="preserve"> </w:t>
      </w:r>
      <w:r>
        <w:t>l</w:t>
      </w:r>
      <w:r>
        <w:rPr>
          <w:spacing w:val="-1"/>
        </w:rPr>
        <w:t>i</w:t>
      </w:r>
      <w:r>
        <w:rPr>
          <w:spacing w:val="-3"/>
        </w:rPr>
        <w:t>s</w:t>
      </w:r>
      <w:r>
        <w:t>t</w:t>
      </w:r>
      <w:r>
        <w:rPr>
          <w:spacing w:val="40"/>
        </w:rPr>
        <w:t xml:space="preserve"> </w:t>
      </w:r>
      <w:r>
        <w:rPr>
          <w:spacing w:val="1"/>
        </w:rPr>
        <w:t>o</w:t>
      </w:r>
      <w:r>
        <w:t>f</w:t>
      </w:r>
      <w:r>
        <w:rPr>
          <w:spacing w:val="38"/>
        </w:rPr>
        <w:t xml:space="preserve"> </w:t>
      </w:r>
      <w:r>
        <w:rPr>
          <w:spacing w:val="-1"/>
        </w:rPr>
        <w:t>p</w:t>
      </w:r>
      <w:r>
        <w:rPr>
          <w:spacing w:val="1"/>
        </w:rPr>
        <w:t>o</w:t>
      </w:r>
      <w:r>
        <w:t>ss</w:t>
      </w:r>
      <w:r>
        <w:rPr>
          <w:spacing w:val="-3"/>
        </w:rPr>
        <w:t>i</w:t>
      </w:r>
      <w:r>
        <w:rPr>
          <w:spacing w:val="-1"/>
        </w:rPr>
        <w:t>b</w:t>
      </w:r>
      <w:r>
        <w:t>le</w:t>
      </w:r>
      <w:r>
        <w:rPr>
          <w:spacing w:val="41"/>
        </w:rPr>
        <w:t xml:space="preserve"> </w:t>
      </w:r>
      <w:r>
        <w:rPr>
          <w:spacing w:val="-1"/>
        </w:rPr>
        <w:t>p</w:t>
      </w:r>
      <w:r>
        <w:rPr>
          <w:spacing w:val="1"/>
        </w:rPr>
        <w:t>o</w:t>
      </w:r>
      <w:r>
        <w:t>i</w:t>
      </w:r>
      <w:r>
        <w:rPr>
          <w:spacing w:val="-2"/>
        </w:rPr>
        <w:t>n</w:t>
      </w:r>
      <w:r>
        <w:t>ts</w:t>
      </w:r>
      <w:r>
        <w:rPr>
          <w:spacing w:val="40"/>
        </w:rPr>
        <w:t xml:space="preserve"> </w:t>
      </w:r>
      <w:r>
        <w:rPr>
          <w:spacing w:val="-2"/>
        </w:rPr>
        <w:t>t</w:t>
      </w:r>
      <w:r>
        <w:t>o</w:t>
      </w:r>
      <w:r>
        <w:rPr>
          <w:spacing w:val="42"/>
        </w:rPr>
        <w:t xml:space="preserve"> </w:t>
      </w:r>
      <w:r>
        <w:rPr>
          <w:spacing w:val="-3"/>
        </w:rPr>
        <w:t>c</w:t>
      </w:r>
      <w:r>
        <w:rPr>
          <w:spacing w:val="1"/>
        </w:rPr>
        <w:t>o</w:t>
      </w:r>
      <w:r>
        <w:rPr>
          <w:spacing w:val="-1"/>
        </w:rPr>
        <w:t>n</w:t>
      </w:r>
      <w:r>
        <w:t>si</w:t>
      </w:r>
      <w:r>
        <w:rPr>
          <w:spacing w:val="-2"/>
        </w:rPr>
        <w:t>d</w:t>
      </w:r>
      <w:r>
        <w:t>er</w:t>
      </w:r>
      <w:r>
        <w:rPr>
          <w:spacing w:val="39"/>
        </w:rPr>
        <w:t xml:space="preserve"> </w:t>
      </w:r>
      <w:r>
        <w:t>a</w:t>
      </w:r>
      <w:r>
        <w:rPr>
          <w:spacing w:val="-1"/>
        </w:rPr>
        <w:t>n</w:t>
      </w:r>
      <w:r>
        <w:t>d</w:t>
      </w:r>
      <w:r>
        <w:rPr>
          <w:spacing w:val="40"/>
        </w:rPr>
        <w:t xml:space="preserve"> </w:t>
      </w:r>
      <w:r>
        <w:t>i</w:t>
      </w:r>
      <w:r>
        <w:rPr>
          <w:spacing w:val="-2"/>
        </w:rPr>
        <w:t>n</w:t>
      </w:r>
      <w:r>
        <w:t>cl</w:t>
      </w:r>
      <w:r>
        <w:rPr>
          <w:spacing w:val="-1"/>
        </w:rPr>
        <w:t>ud</w:t>
      </w:r>
      <w:r>
        <w:t>e</w:t>
      </w:r>
      <w:r>
        <w:rPr>
          <w:spacing w:val="41"/>
        </w:rPr>
        <w:t xml:space="preserve"> </w:t>
      </w:r>
      <w:r>
        <w:t>in</w:t>
      </w:r>
      <w:r>
        <w:rPr>
          <w:spacing w:val="40"/>
        </w:rPr>
        <w:t xml:space="preserve"> </w:t>
      </w:r>
      <w:r>
        <w:t>a</w:t>
      </w:r>
      <w:r>
        <w:rPr>
          <w:spacing w:val="41"/>
        </w:rPr>
        <w:t xml:space="preserve"> </w:t>
      </w:r>
      <w:r>
        <w:t>risk asses</w:t>
      </w:r>
      <w:r>
        <w:rPr>
          <w:spacing w:val="-2"/>
        </w:rPr>
        <w:t>s</w:t>
      </w:r>
      <w:r>
        <w:t>ment.</w:t>
      </w:r>
    </w:p>
    <w:p w14:paraId="190FE994" w14:textId="77777777" w:rsidR="007C62E7" w:rsidRDefault="007C62E7" w:rsidP="007C62E7">
      <w:pPr>
        <w:spacing w:before="11" w:line="260" w:lineRule="exact"/>
        <w:rPr>
          <w:sz w:val="26"/>
          <w:szCs w:val="26"/>
        </w:rPr>
      </w:pPr>
    </w:p>
    <w:p w14:paraId="1280A32B" w14:textId="77777777" w:rsidR="007C62E7" w:rsidRDefault="007C62E7" w:rsidP="005B3361">
      <w:pPr>
        <w:pStyle w:val="Heading6"/>
        <w:numPr>
          <w:ilvl w:val="1"/>
          <w:numId w:val="2"/>
        </w:numPr>
        <w:tabs>
          <w:tab w:val="left" w:pos="833"/>
        </w:tabs>
        <w:rPr>
          <w:b w:val="0"/>
          <w:bCs w:val="0"/>
        </w:rPr>
      </w:pPr>
      <w:r>
        <w:rPr>
          <w:u w:val="single" w:color="000000"/>
        </w:rPr>
        <w:t>PER</w:t>
      </w:r>
      <w:r>
        <w:rPr>
          <w:spacing w:val="-2"/>
          <w:u w:val="single" w:color="000000"/>
        </w:rPr>
        <w:t>S</w:t>
      </w:r>
      <w:r>
        <w:rPr>
          <w:u w:val="single" w:color="000000"/>
        </w:rPr>
        <w:t>O</w:t>
      </w:r>
      <w:r>
        <w:rPr>
          <w:spacing w:val="-2"/>
          <w:u w:val="single" w:color="000000"/>
        </w:rPr>
        <w:t>N</w:t>
      </w:r>
      <w:r>
        <w:rPr>
          <w:u w:val="single" w:color="000000"/>
        </w:rPr>
        <w:t xml:space="preserve">AL </w:t>
      </w:r>
      <w:r>
        <w:rPr>
          <w:spacing w:val="-2"/>
          <w:u w:val="single" w:color="000000"/>
        </w:rPr>
        <w:t>P</w:t>
      </w:r>
      <w:r>
        <w:rPr>
          <w:u w:val="single" w:color="000000"/>
        </w:rPr>
        <w:t>RO</w:t>
      </w:r>
      <w:r>
        <w:rPr>
          <w:spacing w:val="-2"/>
          <w:u w:val="single" w:color="000000"/>
        </w:rPr>
        <w:t>T</w:t>
      </w:r>
      <w:r>
        <w:rPr>
          <w:u w:val="single" w:color="000000"/>
        </w:rPr>
        <w:t>E</w:t>
      </w:r>
      <w:r>
        <w:rPr>
          <w:spacing w:val="-2"/>
          <w:u w:val="single" w:color="000000"/>
        </w:rPr>
        <w:t>C</w:t>
      </w:r>
      <w:r>
        <w:rPr>
          <w:u w:val="single" w:color="000000"/>
        </w:rPr>
        <w:t>TI</w:t>
      </w:r>
      <w:r>
        <w:rPr>
          <w:spacing w:val="-1"/>
          <w:u w:val="single" w:color="000000"/>
        </w:rPr>
        <w:t>V</w:t>
      </w:r>
      <w:r>
        <w:rPr>
          <w:u w:val="single" w:color="000000"/>
        </w:rPr>
        <w:t>E</w:t>
      </w:r>
      <w:r>
        <w:rPr>
          <w:spacing w:val="-3"/>
          <w:u w:val="single" w:color="000000"/>
        </w:rPr>
        <w:t xml:space="preserve"> </w:t>
      </w:r>
      <w:r>
        <w:rPr>
          <w:spacing w:val="-2"/>
          <w:u w:val="single" w:color="000000"/>
        </w:rPr>
        <w:t>E</w:t>
      </w:r>
      <w:r>
        <w:rPr>
          <w:u w:val="single" w:color="000000"/>
        </w:rPr>
        <w:t>QUIP</w:t>
      </w:r>
      <w:r>
        <w:rPr>
          <w:spacing w:val="-1"/>
          <w:u w:val="single" w:color="000000"/>
        </w:rPr>
        <w:t>M</w:t>
      </w:r>
      <w:r>
        <w:rPr>
          <w:spacing w:val="-3"/>
          <w:u w:val="single" w:color="000000"/>
        </w:rPr>
        <w:t>E</w:t>
      </w:r>
      <w:r>
        <w:rPr>
          <w:u w:val="single" w:color="000000"/>
        </w:rPr>
        <w:t>NT</w:t>
      </w:r>
    </w:p>
    <w:p w14:paraId="6C005846" w14:textId="77777777" w:rsidR="007C62E7" w:rsidRDefault="007C62E7" w:rsidP="007C62E7">
      <w:pPr>
        <w:spacing w:before="2" w:line="180" w:lineRule="exact"/>
        <w:rPr>
          <w:sz w:val="18"/>
          <w:szCs w:val="18"/>
        </w:rPr>
      </w:pPr>
    </w:p>
    <w:p w14:paraId="64476359" w14:textId="77777777" w:rsidR="007C62E7" w:rsidRDefault="007C62E7" w:rsidP="005B3361">
      <w:pPr>
        <w:pStyle w:val="BodyText"/>
        <w:numPr>
          <w:ilvl w:val="2"/>
          <w:numId w:val="2"/>
        </w:numPr>
        <w:tabs>
          <w:tab w:val="left" w:pos="833"/>
        </w:tabs>
        <w:spacing w:before="56"/>
        <w:ind w:right="117"/>
      </w:pPr>
      <w:r>
        <w:rPr>
          <w:rFonts w:cs="Calibri"/>
        </w:rPr>
        <w:t>The</w:t>
      </w:r>
      <w:r>
        <w:rPr>
          <w:rFonts w:cs="Calibri"/>
          <w:spacing w:val="24"/>
        </w:rPr>
        <w:t xml:space="preserve"> </w:t>
      </w:r>
      <w:r>
        <w:rPr>
          <w:rFonts w:cs="Calibri"/>
          <w:spacing w:val="-3"/>
        </w:rPr>
        <w:t>c</w:t>
      </w:r>
      <w:r>
        <w:rPr>
          <w:rFonts w:cs="Calibri"/>
          <w:spacing w:val="1"/>
        </w:rPr>
        <w:t>o</w:t>
      </w:r>
      <w:r>
        <w:rPr>
          <w:rFonts w:cs="Calibri"/>
          <w:spacing w:val="-1"/>
        </w:rPr>
        <w:t>n</w:t>
      </w:r>
      <w:r>
        <w:rPr>
          <w:rFonts w:cs="Calibri"/>
        </w:rPr>
        <w:t>tra</w:t>
      </w:r>
      <w:r>
        <w:rPr>
          <w:rFonts w:cs="Calibri"/>
          <w:spacing w:val="-3"/>
        </w:rPr>
        <w:t>c</w:t>
      </w:r>
      <w:r>
        <w:rPr>
          <w:rFonts w:cs="Calibri"/>
        </w:rPr>
        <w:t>t</w:t>
      </w:r>
      <w:r>
        <w:rPr>
          <w:rFonts w:cs="Calibri"/>
          <w:spacing w:val="1"/>
        </w:rPr>
        <w:t>o</w:t>
      </w:r>
      <w:r>
        <w:rPr>
          <w:rFonts w:cs="Calibri"/>
        </w:rPr>
        <w:t>r</w:t>
      </w:r>
      <w:r>
        <w:rPr>
          <w:rFonts w:cs="Calibri"/>
          <w:spacing w:val="-3"/>
        </w:rPr>
        <w:t>’</w:t>
      </w:r>
      <w:r>
        <w:rPr>
          <w:rFonts w:cs="Calibri"/>
        </w:rPr>
        <w:t>s</w:t>
      </w:r>
      <w:r>
        <w:rPr>
          <w:rFonts w:cs="Calibri"/>
          <w:spacing w:val="24"/>
        </w:rPr>
        <w:t xml:space="preserve"> </w:t>
      </w:r>
      <w:r>
        <w:rPr>
          <w:rFonts w:cs="Calibri"/>
          <w:spacing w:val="-3"/>
        </w:rPr>
        <w:t>E</w:t>
      </w:r>
      <w:r>
        <w:rPr>
          <w:rFonts w:cs="Calibri"/>
        </w:rPr>
        <w:t>m</w:t>
      </w:r>
      <w:r>
        <w:rPr>
          <w:rFonts w:cs="Calibri"/>
          <w:spacing w:val="-1"/>
        </w:rPr>
        <w:t>p</w:t>
      </w:r>
      <w:r>
        <w:rPr>
          <w:rFonts w:cs="Calibri"/>
          <w:spacing w:val="-3"/>
        </w:rPr>
        <w:t>l</w:t>
      </w:r>
      <w:r>
        <w:rPr>
          <w:rFonts w:cs="Calibri"/>
          <w:spacing w:val="1"/>
        </w:rPr>
        <w:t>o</w:t>
      </w:r>
      <w:r>
        <w:rPr>
          <w:rFonts w:cs="Calibri"/>
        </w:rPr>
        <w:t>yer</w:t>
      </w:r>
      <w:r>
        <w:rPr>
          <w:rFonts w:cs="Calibri"/>
          <w:spacing w:val="22"/>
        </w:rPr>
        <w:t xml:space="preserve"> </w:t>
      </w:r>
      <w:r>
        <w:rPr>
          <w:rFonts w:cs="Calibri"/>
        </w:rPr>
        <w:t>sh</w:t>
      </w:r>
      <w:r>
        <w:rPr>
          <w:rFonts w:cs="Calibri"/>
          <w:spacing w:val="-1"/>
        </w:rPr>
        <w:t>a</w:t>
      </w:r>
      <w:r>
        <w:rPr>
          <w:rFonts w:cs="Calibri"/>
        </w:rPr>
        <w:t>ll</w:t>
      </w:r>
      <w:r>
        <w:rPr>
          <w:rFonts w:cs="Calibri"/>
          <w:spacing w:val="23"/>
        </w:rPr>
        <w:t xml:space="preserve"> </w:t>
      </w:r>
      <w:r>
        <w:rPr>
          <w:rFonts w:cs="Calibri"/>
        </w:rPr>
        <w:t>iss</w:t>
      </w:r>
      <w:r>
        <w:rPr>
          <w:rFonts w:cs="Calibri"/>
          <w:spacing w:val="-1"/>
        </w:rPr>
        <w:t>u</w:t>
      </w:r>
      <w:r>
        <w:rPr>
          <w:rFonts w:cs="Calibri"/>
        </w:rPr>
        <w:t>e</w:t>
      </w:r>
      <w:r>
        <w:rPr>
          <w:rFonts w:cs="Calibri"/>
          <w:spacing w:val="22"/>
        </w:rPr>
        <w:t xml:space="preserve"> </w:t>
      </w:r>
      <w:r>
        <w:rPr>
          <w:rFonts w:cs="Calibri"/>
          <w:spacing w:val="-2"/>
        </w:rPr>
        <w:t>t</w:t>
      </w:r>
      <w:r>
        <w:rPr>
          <w:rFonts w:cs="Calibri"/>
        </w:rPr>
        <w:t>o</w:t>
      </w:r>
      <w:r>
        <w:rPr>
          <w:rFonts w:cs="Calibri"/>
          <w:spacing w:val="24"/>
        </w:rPr>
        <w:t xml:space="preserve"> </w:t>
      </w:r>
      <w:r>
        <w:rPr>
          <w:rFonts w:cs="Calibri"/>
        </w:rPr>
        <w:t>all</w:t>
      </w:r>
      <w:r>
        <w:rPr>
          <w:rFonts w:cs="Calibri"/>
          <w:spacing w:val="21"/>
        </w:rPr>
        <w:t xml:space="preserve"> </w:t>
      </w:r>
      <w:r>
        <w:rPr>
          <w:rFonts w:cs="Calibri"/>
          <w:spacing w:val="-1"/>
        </w:rPr>
        <w:t>h</w:t>
      </w:r>
      <w:r>
        <w:rPr>
          <w:rFonts w:cs="Calibri"/>
        </w:rPr>
        <w:t>is</w:t>
      </w:r>
      <w:r>
        <w:rPr>
          <w:rFonts w:cs="Calibri"/>
          <w:spacing w:val="24"/>
        </w:rPr>
        <w:t xml:space="preserve"> </w:t>
      </w:r>
      <w:r>
        <w:rPr>
          <w:rFonts w:cs="Calibri"/>
          <w:spacing w:val="-2"/>
        </w:rPr>
        <w:t>e</w:t>
      </w:r>
      <w:r>
        <w:rPr>
          <w:rFonts w:cs="Calibri"/>
        </w:rPr>
        <w:t>m</w:t>
      </w:r>
      <w:r>
        <w:rPr>
          <w:rFonts w:cs="Calibri"/>
          <w:spacing w:val="-1"/>
        </w:rPr>
        <w:t>p</w:t>
      </w:r>
      <w:r>
        <w:rPr>
          <w:rFonts w:cs="Calibri"/>
          <w:spacing w:val="-3"/>
        </w:rPr>
        <w:t>l</w:t>
      </w:r>
      <w:r>
        <w:rPr>
          <w:rFonts w:cs="Calibri"/>
          <w:spacing w:val="1"/>
        </w:rPr>
        <w:t>o</w:t>
      </w:r>
      <w:r>
        <w:rPr>
          <w:rFonts w:cs="Calibri"/>
          <w:spacing w:val="-2"/>
        </w:rPr>
        <w:t>y</w:t>
      </w:r>
      <w:r>
        <w:rPr>
          <w:rFonts w:cs="Calibri"/>
        </w:rPr>
        <w:t>ees</w:t>
      </w:r>
      <w:r>
        <w:rPr>
          <w:rFonts w:cs="Calibri"/>
          <w:spacing w:val="22"/>
        </w:rPr>
        <w:t xml:space="preserve"> </w:t>
      </w:r>
      <w:r>
        <w:rPr>
          <w:rFonts w:cs="Calibri"/>
          <w:spacing w:val="1"/>
        </w:rPr>
        <w:t>o</w:t>
      </w:r>
      <w:r>
        <w:rPr>
          <w:rFonts w:cs="Calibri"/>
        </w:rPr>
        <w:t>n</w:t>
      </w:r>
      <w:r>
        <w:rPr>
          <w:rFonts w:cs="Calibri"/>
          <w:spacing w:val="21"/>
        </w:rPr>
        <w:t xml:space="preserve"> </w:t>
      </w:r>
      <w:r>
        <w:rPr>
          <w:rFonts w:cs="Calibri"/>
        </w:rPr>
        <w:t>site</w:t>
      </w:r>
      <w:r>
        <w:rPr>
          <w:rFonts w:cs="Calibri"/>
          <w:spacing w:val="22"/>
        </w:rPr>
        <w:t xml:space="preserve"> </w:t>
      </w:r>
      <w:r>
        <w:rPr>
          <w:rFonts w:cs="Calibri"/>
          <w:spacing w:val="-1"/>
        </w:rPr>
        <w:t>p</w:t>
      </w:r>
      <w:r>
        <w:rPr>
          <w:rFonts w:cs="Calibri"/>
        </w:rPr>
        <w:t>er</w:t>
      </w:r>
      <w:r>
        <w:rPr>
          <w:rFonts w:cs="Calibri"/>
          <w:spacing w:val="-3"/>
        </w:rPr>
        <w:t>s</w:t>
      </w:r>
      <w:r>
        <w:rPr>
          <w:rFonts w:cs="Calibri"/>
          <w:spacing w:val="1"/>
        </w:rPr>
        <w:t>o</w:t>
      </w:r>
      <w:r>
        <w:rPr>
          <w:rFonts w:cs="Calibri"/>
          <w:spacing w:val="-1"/>
        </w:rPr>
        <w:t>n</w:t>
      </w:r>
      <w:r>
        <w:rPr>
          <w:rFonts w:cs="Calibri"/>
        </w:rPr>
        <w:t>al</w:t>
      </w:r>
      <w:r>
        <w:rPr>
          <w:rFonts w:cs="Calibri"/>
          <w:spacing w:val="23"/>
        </w:rPr>
        <w:t xml:space="preserve"> </w:t>
      </w:r>
      <w:r>
        <w:rPr>
          <w:rFonts w:cs="Calibri"/>
          <w:spacing w:val="-1"/>
        </w:rPr>
        <w:t>p</w:t>
      </w:r>
      <w:r>
        <w:rPr>
          <w:rFonts w:cs="Calibri"/>
          <w:spacing w:val="-3"/>
        </w:rPr>
        <w:t>r</w:t>
      </w:r>
      <w:r>
        <w:rPr>
          <w:rFonts w:cs="Calibri"/>
          <w:spacing w:val="-2"/>
        </w:rPr>
        <w:t>o</w:t>
      </w:r>
      <w:r>
        <w:rPr>
          <w:rFonts w:cs="Calibri"/>
        </w:rPr>
        <w:t>tect</w:t>
      </w:r>
      <w:r>
        <w:rPr>
          <w:rFonts w:cs="Calibri"/>
          <w:spacing w:val="-3"/>
        </w:rPr>
        <w:t>i</w:t>
      </w:r>
      <w:r>
        <w:rPr>
          <w:rFonts w:cs="Calibri"/>
        </w:rPr>
        <w:t>ve</w:t>
      </w:r>
      <w:r>
        <w:rPr>
          <w:rFonts w:cs="Calibri"/>
          <w:spacing w:val="22"/>
        </w:rPr>
        <w:t xml:space="preserve"> </w:t>
      </w:r>
      <w:r>
        <w:rPr>
          <w:rFonts w:cs="Calibri"/>
        </w:rPr>
        <w:t>eq</w:t>
      </w:r>
      <w:r>
        <w:rPr>
          <w:rFonts w:cs="Calibri"/>
          <w:spacing w:val="-2"/>
        </w:rPr>
        <w:t>u</w:t>
      </w:r>
      <w:r>
        <w:rPr>
          <w:rFonts w:cs="Calibri"/>
        </w:rPr>
        <w:t>i</w:t>
      </w:r>
      <w:r>
        <w:rPr>
          <w:rFonts w:cs="Calibri"/>
          <w:spacing w:val="-2"/>
        </w:rPr>
        <w:t>pm</w:t>
      </w:r>
      <w:r>
        <w:rPr>
          <w:rFonts w:cs="Calibri"/>
        </w:rPr>
        <w:t xml:space="preserve">ent </w:t>
      </w:r>
      <w:r>
        <w:t>that is ap</w:t>
      </w:r>
      <w:r>
        <w:rPr>
          <w:spacing w:val="-2"/>
        </w:rPr>
        <w:t>p</w:t>
      </w:r>
      <w:r>
        <w:rPr>
          <w:spacing w:val="-3"/>
        </w:rPr>
        <w:t>r</w:t>
      </w:r>
      <w:r>
        <w:rPr>
          <w:spacing w:val="1"/>
        </w:rPr>
        <w:t>o</w:t>
      </w:r>
      <w:r>
        <w:rPr>
          <w:spacing w:val="-2"/>
        </w:rPr>
        <w:t>v</w:t>
      </w:r>
      <w:r>
        <w:t>ed by S</w:t>
      </w:r>
      <w:r>
        <w:rPr>
          <w:spacing w:val="-2"/>
        </w:rPr>
        <w:t>A</w:t>
      </w:r>
      <w:r>
        <w:t>B</w:t>
      </w:r>
      <w:r>
        <w:rPr>
          <w:spacing w:val="-1"/>
        </w:rPr>
        <w:t>S</w:t>
      </w:r>
      <w:r>
        <w:t>.</w:t>
      </w:r>
    </w:p>
    <w:p w14:paraId="21BB3928" w14:textId="77777777" w:rsidR="007C62E7" w:rsidRDefault="007C62E7" w:rsidP="005B3361">
      <w:pPr>
        <w:pStyle w:val="BodyText"/>
        <w:numPr>
          <w:ilvl w:val="2"/>
          <w:numId w:val="2"/>
        </w:numPr>
        <w:tabs>
          <w:tab w:val="left" w:pos="833"/>
        </w:tabs>
        <w:spacing w:line="266" w:lineRule="exact"/>
      </w:pPr>
      <w:r>
        <w:t>L</w:t>
      </w:r>
      <w:r>
        <w:rPr>
          <w:spacing w:val="1"/>
        </w:rPr>
        <w:t>o</w:t>
      </w:r>
      <w:r>
        <w:rPr>
          <w:spacing w:val="-1"/>
        </w:rPr>
        <w:t>n</w:t>
      </w:r>
      <w:r>
        <w:t>g</w:t>
      </w:r>
      <w:r>
        <w:rPr>
          <w:spacing w:val="-1"/>
        </w:rPr>
        <w:t xml:space="preserve"> </w:t>
      </w:r>
      <w:r>
        <w:t>s</w:t>
      </w:r>
      <w:r>
        <w:rPr>
          <w:spacing w:val="-3"/>
        </w:rPr>
        <w:t>l</w:t>
      </w:r>
      <w:r>
        <w:t>e</w:t>
      </w:r>
      <w:r>
        <w:rPr>
          <w:spacing w:val="-2"/>
        </w:rPr>
        <w:t>e</w:t>
      </w:r>
      <w:r>
        <w:t xml:space="preserve">ve </w:t>
      </w:r>
      <w:r>
        <w:rPr>
          <w:spacing w:val="-1"/>
        </w:rPr>
        <w:t>p</w:t>
      </w:r>
      <w:r>
        <w:t>e</w:t>
      </w:r>
      <w:r>
        <w:rPr>
          <w:spacing w:val="-3"/>
        </w:rPr>
        <w:t>r</w:t>
      </w:r>
      <w:r>
        <w:t>s</w:t>
      </w:r>
      <w:r>
        <w:rPr>
          <w:spacing w:val="1"/>
        </w:rPr>
        <w:t>o</w:t>
      </w:r>
      <w:r>
        <w:rPr>
          <w:spacing w:val="-1"/>
        </w:rPr>
        <w:t>n</w:t>
      </w:r>
      <w:r>
        <w:t xml:space="preserve">al </w:t>
      </w:r>
      <w:r>
        <w:rPr>
          <w:spacing w:val="-1"/>
        </w:rPr>
        <w:t>p</w:t>
      </w:r>
      <w:r>
        <w:rPr>
          <w:spacing w:val="-3"/>
        </w:rPr>
        <w:t>r</w:t>
      </w:r>
      <w:r>
        <w:rPr>
          <w:spacing w:val="1"/>
        </w:rPr>
        <w:t>o</w:t>
      </w:r>
      <w:r>
        <w:rPr>
          <w:spacing w:val="-2"/>
        </w:rPr>
        <w:t>te</w:t>
      </w:r>
      <w:r>
        <w:t>cti</w:t>
      </w:r>
      <w:r>
        <w:rPr>
          <w:spacing w:val="1"/>
        </w:rPr>
        <w:t>v</w:t>
      </w:r>
      <w:r>
        <w:t>e</w:t>
      </w:r>
      <w:r>
        <w:rPr>
          <w:spacing w:val="-2"/>
        </w:rPr>
        <w:t xml:space="preserve"> </w:t>
      </w:r>
      <w:r>
        <w:t>e</w:t>
      </w:r>
      <w:r>
        <w:rPr>
          <w:spacing w:val="-1"/>
        </w:rPr>
        <w:t>qu</w:t>
      </w:r>
      <w:r>
        <w:t>i</w:t>
      </w:r>
      <w:r>
        <w:rPr>
          <w:spacing w:val="-2"/>
        </w:rPr>
        <w:t>pm</w:t>
      </w:r>
      <w:r>
        <w:t>ent s</w:t>
      </w:r>
      <w:r>
        <w:rPr>
          <w:spacing w:val="-1"/>
        </w:rPr>
        <w:t>h</w:t>
      </w:r>
      <w:r>
        <w:t>all</w:t>
      </w:r>
      <w:r>
        <w:rPr>
          <w:spacing w:val="-1"/>
        </w:rPr>
        <w:t xml:space="preserve"> </w:t>
      </w:r>
      <w:r>
        <w:rPr>
          <w:spacing w:val="-3"/>
        </w:rPr>
        <w:t>b</w:t>
      </w:r>
      <w:r>
        <w:t xml:space="preserve">e </w:t>
      </w:r>
      <w:r>
        <w:rPr>
          <w:spacing w:val="-2"/>
        </w:rPr>
        <w:t>w</w:t>
      </w:r>
      <w:r>
        <w:rPr>
          <w:spacing w:val="1"/>
        </w:rPr>
        <w:t>o</w:t>
      </w:r>
      <w:r>
        <w:t>rn</w:t>
      </w:r>
      <w:r>
        <w:rPr>
          <w:spacing w:val="-1"/>
        </w:rPr>
        <w:t xml:space="preserve"> </w:t>
      </w:r>
      <w:r>
        <w:t>in the</w:t>
      </w:r>
      <w:r>
        <w:rPr>
          <w:spacing w:val="-3"/>
        </w:rPr>
        <w:t xml:space="preserve"> </w:t>
      </w:r>
      <w:r>
        <w:t>pl</w:t>
      </w:r>
      <w:r>
        <w:rPr>
          <w:spacing w:val="-1"/>
        </w:rPr>
        <w:t>an</w:t>
      </w:r>
      <w:r>
        <w:t>t.</w:t>
      </w:r>
    </w:p>
    <w:p w14:paraId="268C759F" w14:textId="77777777" w:rsidR="007C62E7" w:rsidRDefault="007C62E7" w:rsidP="005B3361">
      <w:pPr>
        <w:pStyle w:val="BodyText"/>
        <w:numPr>
          <w:ilvl w:val="2"/>
          <w:numId w:val="2"/>
        </w:numPr>
        <w:tabs>
          <w:tab w:val="left" w:pos="833"/>
        </w:tabs>
      </w:pPr>
      <w:r>
        <w:t>The eq</w:t>
      </w:r>
      <w:r>
        <w:rPr>
          <w:spacing w:val="-2"/>
        </w:rPr>
        <w:t>u</w:t>
      </w:r>
      <w:r>
        <w:t>i</w:t>
      </w:r>
      <w:r>
        <w:rPr>
          <w:spacing w:val="-2"/>
        </w:rPr>
        <w:t>pm</w:t>
      </w:r>
      <w:r>
        <w:t>ent s</w:t>
      </w:r>
      <w:r>
        <w:rPr>
          <w:spacing w:val="-1"/>
        </w:rPr>
        <w:t>h</w:t>
      </w:r>
      <w:r>
        <w:t>all</w:t>
      </w:r>
      <w:r>
        <w:rPr>
          <w:spacing w:val="-3"/>
        </w:rPr>
        <w:t xml:space="preserve"> </w:t>
      </w:r>
      <w:r>
        <w:t xml:space="preserve">be </w:t>
      </w:r>
      <w:r>
        <w:rPr>
          <w:spacing w:val="-2"/>
        </w:rPr>
        <w:t>wo</w:t>
      </w:r>
      <w:r>
        <w:t>rn</w:t>
      </w:r>
      <w:r>
        <w:rPr>
          <w:spacing w:val="-1"/>
        </w:rPr>
        <w:t xml:space="preserve"> </w:t>
      </w:r>
      <w:r>
        <w:t>w</w:t>
      </w:r>
      <w:r>
        <w:rPr>
          <w:spacing w:val="-1"/>
        </w:rPr>
        <w:t>h</w:t>
      </w:r>
      <w:r>
        <w:t>ere</w:t>
      </w:r>
      <w:r>
        <w:rPr>
          <w:spacing w:val="-2"/>
        </w:rPr>
        <w:t xml:space="preserve"> </w:t>
      </w:r>
      <w:r>
        <w:t>re</w:t>
      </w:r>
      <w:r>
        <w:rPr>
          <w:spacing w:val="-1"/>
        </w:rPr>
        <w:t>qu</w:t>
      </w:r>
      <w:r>
        <w:t>ired</w:t>
      </w:r>
      <w:r>
        <w:rPr>
          <w:spacing w:val="-1"/>
        </w:rPr>
        <w:t xml:space="preserve"> </w:t>
      </w:r>
      <w:r>
        <w:t>and</w:t>
      </w:r>
      <w:r>
        <w:rPr>
          <w:spacing w:val="-4"/>
        </w:rPr>
        <w:t xml:space="preserve"> </w:t>
      </w:r>
      <w:r>
        <w:t>wh</w:t>
      </w:r>
      <w:r>
        <w:rPr>
          <w:spacing w:val="-3"/>
        </w:rPr>
        <w:t>e</w:t>
      </w:r>
      <w:r>
        <w:t>re it is</w:t>
      </w:r>
      <w:r>
        <w:rPr>
          <w:spacing w:val="-2"/>
        </w:rPr>
        <w:t xml:space="preserve"> </w:t>
      </w:r>
      <w:r>
        <w:t>in</w:t>
      </w:r>
      <w:r>
        <w:rPr>
          <w:spacing w:val="-2"/>
        </w:rPr>
        <w:t>d</w:t>
      </w:r>
      <w:r>
        <w:t xml:space="preserve">icated </w:t>
      </w:r>
      <w:r>
        <w:rPr>
          <w:spacing w:val="-3"/>
        </w:rPr>
        <w:t>b</w:t>
      </w:r>
      <w:r>
        <w:t xml:space="preserve">y </w:t>
      </w:r>
      <w:r>
        <w:rPr>
          <w:spacing w:val="-2"/>
        </w:rPr>
        <w:t>s</w:t>
      </w:r>
      <w:r>
        <w:t>ym</w:t>
      </w:r>
      <w:r>
        <w:rPr>
          <w:spacing w:val="-4"/>
        </w:rPr>
        <w:t>b</w:t>
      </w:r>
      <w:r>
        <w:rPr>
          <w:spacing w:val="1"/>
        </w:rPr>
        <w:t>o</w:t>
      </w:r>
      <w:r>
        <w:t>l</w:t>
      </w:r>
      <w:r>
        <w:rPr>
          <w:spacing w:val="-3"/>
        </w:rPr>
        <w:t>i</w:t>
      </w:r>
      <w:r>
        <w:t>c safe</w:t>
      </w:r>
      <w:r>
        <w:rPr>
          <w:spacing w:val="-2"/>
        </w:rPr>
        <w:t>t</w:t>
      </w:r>
      <w:r>
        <w:t>y sig</w:t>
      </w:r>
      <w:r>
        <w:rPr>
          <w:spacing w:val="-2"/>
        </w:rPr>
        <w:t>n</w:t>
      </w:r>
      <w:r>
        <w:t>s.</w:t>
      </w:r>
    </w:p>
    <w:p w14:paraId="7589102D" w14:textId="77777777" w:rsidR="007C62E7" w:rsidRDefault="007C62E7" w:rsidP="005B3361">
      <w:pPr>
        <w:pStyle w:val="BodyText"/>
        <w:numPr>
          <w:ilvl w:val="2"/>
          <w:numId w:val="2"/>
        </w:numPr>
        <w:tabs>
          <w:tab w:val="left" w:pos="833"/>
        </w:tabs>
      </w:pPr>
      <w:r>
        <w:t>Per</w:t>
      </w:r>
      <w:r>
        <w:rPr>
          <w:spacing w:val="-3"/>
        </w:rPr>
        <w:t>s</w:t>
      </w:r>
      <w:r>
        <w:rPr>
          <w:spacing w:val="1"/>
        </w:rPr>
        <w:t>o</w:t>
      </w:r>
      <w:r>
        <w:rPr>
          <w:spacing w:val="-1"/>
        </w:rPr>
        <w:t>n</w:t>
      </w:r>
      <w:r>
        <w:t xml:space="preserve">al </w:t>
      </w:r>
      <w:r>
        <w:rPr>
          <w:spacing w:val="-1"/>
        </w:rPr>
        <w:t>p</w:t>
      </w:r>
      <w:r>
        <w:rPr>
          <w:spacing w:val="-3"/>
        </w:rPr>
        <w:t>r</w:t>
      </w:r>
      <w:r>
        <w:rPr>
          <w:spacing w:val="1"/>
        </w:rPr>
        <w:t>o</w:t>
      </w:r>
      <w:r>
        <w:t>te</w:t>
      </w:r>
      <w:r>
        <w:rPr>
          <w:spacing w:val="-3"/>
        </w:rPr>
        <w:t>c</w:t>
      </w:r>
      <w:r>
        <w:t>ti</w:t>
      </w:r>
      <w:r>
        <w:rPr>
          <w:spacing w:val="-2"/>
        </w:rPr>
        <w:t>v</w:t>
      </w:r>
      <w:r>
        <w:t>e eq</w:t>
      </w:r>
      <w:r>
        <w:rPr>
          <w:spacing w:val="-2"/>
        </w:rPr>
        <w:t>u</w:t>
      </w:r>
      <w:r>
        <w:t>i</w:t>
      </w:r>
      <w:r>
        <w:rPr>
          <w:spacing w:val="-4"/>
        </w:rPr>
        <w:t>p</w:t>
      </w:r>
      <w:r>
        <w:t>ment</w:t>
      </w:r>
      <w:r>
        <w:rPr>
          <w:spacing w:val="-2"/>
        </w:rPr>
        <w:t xml:space="preserve"> </w:t>
      </w:r>
      <w:r>
        <w:t>sha</w:t>
      </w:r>
      <w:r>
        <w:rPr>
          <w:spacing w:val="-1"/>
        </w:rPr>
        <w:t>l</w:t>
      </w:r>
      <w:r>
        <w:t>l be</w:t>
      </w:r>
      <w:r>
        <w:rPr>
          <w:spacing w:val="-2"/>
        </w:rPr>
        <w:t xml:space="preserve"> </w:t>
      </w:r>
      <w:r>
        <w:t>mai</w:t>
      </w:r>
      <w:r>
        <w:rPr>
          <w:spacing w:val="-2"/>
        </w:rPr>
        <w:t>n</w:t>
      </w:r>
      <w:r>
        <w:t>tai</w:t>
      </w:r>
      <w:r>
        <w:rPr>
          <w:spacing w:val="-4"/>
        </w:rPr>
        <w:t>n</w:t>
      </w:r>
      <w:r>
        <w:t xml:space="preserve">ed </w:t>
      </w:r>
      <w:r>
        <w:rPr>
          <w:spacing w:val="-3"/>
        </w:rPr>
        <w:t>i</w:t>
      </w:r>
      <w:r>
        <w:t>n</w:t>
      </w:r>
      <w:r>
        <w:rPr>
          <w:spacing w:val="-1"/>
        </w:rPr>
        <w:t xml:space="preserve"> </w:t>
      </w:r>
      <w:r>
        <w:t xml:space="preserve">a </w:t>
      </w:r>
      <w:r>
        <w:rPr>
          <w:spacing w:val="-1"/>
        </w:rPr>
        <w:t>g</w:t>
      </w:r>
      <w:r>
        <w:rPr>
          <w:spacing w:val="-2"/>
        </w:rPr>
        <w:t>o</w:t>
      </w:r>
      <w:r>
        <w:rPr>
          <w:spacing w:val="1"/>
        </w:rPr>
        <w:t>o</w:t>
      </w:r>
      <w:r>
        <w:t>d</w:t>
      </w:r>
      <w:r>
        <w:rPr>
          <w:spacing w:val="-1"/>
        </w:rPr>
        <w:t xml:space="preserve"> </w:t>
      </w:r>
      <w:r>
        <w:t>and</w:t>
      </w:r>
      <w:r>
        <w:rPr>
          <w:spacing w:val="-2"/>
        </w:rPr>
        <w:t xml:space="preserve"> </w:t>
      </w:r>
      <w:r>
        <w:t>clean</w:t>
      </w:r>
      <w:r>
        <w:rPr>
          <w:spacing w:val="-3"/>
        </w:rPr>
        <w:t xml:space="preserve"> </w:t>
      </w:r>
      <w:r>
        <w:t>c</w:t>
      </w:r>
      <w:r>
        <w:rPr>
          <w:spacing w:val="1"/>
        </w:rPr>
        <w:t>o</w:t>
      </w:r>
      <w:r>
        <w:rPr>
          <w:spacing w:val="-1"/>
        </w:rPr>
        <w:t>nd</w:t>
      </w:r>
      <w:r>
        <w:t>it</w:t>
      </w:r>
      <w:r>
        <w:rPr>
          <w:spacing w:val="-3"/>
        </w:rPr>
        <w:t>i</w:t>
      </w:r>
      <w:r>
        <w:rPr>
          <w:spacing w:val="1"/>
        </w:rPr>
        <w:t>o</w:t>
      </w:r>
      <w:r>
        <w:rPr>
          <w:spacing w:val="-1"/>
        </w:rPr>
        <w:t>n</w:t>
      </w:r>
      <w:r>
        <w:t>.</w:t>
      </w:r>
    </w:p>
    <w:p w14:paraId="263E9020" w14:textId="77777777" w:rsidR="007C62E7" w:rsidRDefault="007C62E7" w:rsidP="005B3361">
      <w:pPr>
        <w:pStyle w:val="BodyText"/>
        <w:numPr>
          <w:ilvl w:val="2"/>
          <w:numId w:val="2"/>
        </w:numPr>
        <w:tabs>
          <w:tab w:val="left" w:pos="833"/>
        </w:tabs>
        <w:ind w:right="113"/>
      </w:pPr>
      <w:r>
        <w:t>The</w:t>
      </w:r>
      <w:r>
        <w:rPr>
          <w:spacing w:val="5"/>
        </w:rPr>
        <w:t xml:space="preserve"> </w:t>
      </w:r>
      <w:r>
        <w:t>eq</w:t>
      </w:r>
      <w:r>
        <w:rPr>
          <w:spacing w:val="-2"/>
        </w:rPr>
        <w:t>u</w:t>
      </w:r>
      <w:r>
        <w:t>i</w:t>
      </w:r>
      <w:r>
        <w:rPr>
          <w:spacing w:val="-2"/>
        </w:rPr>
        <w:t>p</w:t>
      </w:r>
      <w:r>
        <w:t>ment</w:t>
      </w:r>
      <w:r>
        <w:rPr>
          <w:spacing w:val="5"/>
        </w:rPr>
        <w:t xml:space="preserve"> </w:t>
      </w:r>
      <w:r>
        <w:t>sh</w:t>
      </w:r>
      <w:r>
        <w:rPr>
          <w:spacing w:val="-1"/>
        </w:rPr>
        <w:t>a</w:t>
      </w:r>
      <w:r>
        <w:t>ll</w:t>
      </w:r>
      <w:r>
        <w:rPr>
          <w:spacing w:val="4"/>
        </w:rPr>
        <w:t xml:space="preserve"> </w:t>
      </w:r>
      <w:r>
        <w:rPr>
          <w:spacing w:val="-1"/>
        </w:rPr>
        <w:t>b</w:t>
      </w:r>
      <w:r>
        <w:t>e</w:t>
      </w:r>
      <w:r>
        <w:rPr>
          <w:spacing w:val="5"/>
        </w:rPr>
        <w:t xml:space="preserve"> </w:t>
      </w:r>
      <w:r>
        <w:t>checked</w:t>
      </w:r>
      <w:r>
        <w:rPr>
          <w:spacing w:val="4"/>
        </w:rPr>
        <w:t xml:space="preserve"> </w:t>
      </w:r>
      <w:r>
        <w:rPr>
          <w:spacing w:val="1"/>
        </w:rPr>
        <w:t>o</w:t>
      </w:r>
      <w:r>
        <w:t>n</w:t>
      </w:r>
      <w:r>
        <w:rPr>
          <w:spacing w:val="4"/>
        </w:rPr>
        <w:t xml:space="preserve"> </w:t>
      </w:r>
      <w:r>
        <w:t>a</w:t>
      </w:r>
      <w:r>
        <w:rPr>
          <w:spacing w:val="5"/>
        </w:rPr>
        <w:t xml:space="preserve"> </w:t>
      </w:r>
      <w:r>
        <w:t>reg</w:t>
      </w:r>
      <w:r>
        <w:rPr>
          <w:spacing w:val="-2"/>
        </w:rPr>
        <w:t>u</w:t>
      </w:r>
      <w:r>
        <w:t>lar</w:t>
      </w:r>
      <w:r>
        <w:rPr>
          <w:spacing w:val="4"/>
        </w:rPr>
        <w:t xml:space="preserve"> </w:t>
      </w:r>
      <w:r>
        <w:rPr>
          <w:spacing w:val="-1"/>
        </w:rPr>
        <w:t>b</w:t>
      </w:r>
      <w:r>
        <w:t>asis</w:t>
      </w:r>
      <w:r>
        <w:rPr>
          <w:spacing w:val="4"/>
        </w:rPr>
        <w:t xml:space="preserve"> </w:t>
      </w:r>
      <w:r>
        <w:t>to</w:t>
      </w:r>
      <w:r>
        <w:rPr>
          <w:spacing w:val="4"/>
        </w:rPr>
        <w:t xml:space="preserve"> </w:t>
      </w:r>
      <w:r>
        <w:t>ens</w:t>
      </w:r>
      <w:r>
        <w:rPr>
          <w:spacing w:val="-1"/>
        </w:rPr>
        <w:t>u</w:t>
      </w:r>
      <w:r>
        <w:t>re</w:t>
      </w:r>
      <w:r>
        <w:rPr>
          <w:spacing w:val="9"/>
        </w:rPr>
        <w:t xml:space="preserve"> </w:t>
      </w:r>
      <w:r>
        <w:t>that</w:t>
      </w:r>
      <w:r>
        <w:rPr>
          <w:spacing w:val="5"/>
        </w:rPr>
        <w:t xml:space="preserve"> </w:t>
      </w:r>
      <w:r>
        <w:t>it</w:t>
      </w:r>
      <w:r>
        <w:rPr>
          <w:spacing w:val="5"/>
        </w:rPr>
        <w:t xml:space="preserve"> </w:t>
      </w:r>
      <w:r>
        <w:t>is</w:t>
      </w:r>
      <w:r>
        <w:rPr>
          <w:spacing w:val="5"/>
        </w:rPr>
        <w:t xml:space="preserve"> </w:t>
      </w:r>
      <w:r>
        <w:rPr>
          <w:spacing w:val="-1"/>
        </w:rPr>
        <w:t>b</w:t>
      </w:r>
      <w:r>
        <w:t>ei</w:t>
      </w:r>
      <w:r>
        <w:rPr>
          <w:spacing w:val="-1"/>
        </w:rPr>
        <w:t>n</w:t>
      </w:r>
      <w:r>
        <w:t>g</w:t>
      </w:r>
      <w:r>
        <w:rPr>
          <w:spacing w:val="4"/>
        </w:rPr>
        <w:t xml:space="preserve"> </w:t>
      </w:r>
      <w:r>
        <w:t>w</w:t>
      </w:r>
      <w:r>
        <w:rPr>
          <w:spacing w:val="1"/>
        </w:rPr>
        <w:t>o</w:t>
      </w:r>
      <w:r>
        <w:t>rn</w:t>
      </w:r>
      <w:r>
        <w:rPr>
          <w:spacing w:val="4"/>
        </w:rPr>
        <w:t xml:space="preserve"> </w:t>
      </w:r>
      <w:r>
        <w:t>in</w:t>
      </w:r>
      <w:r>
        <w:rPr>
          <w:spacing w:val="4"/>
        </w:rPr>
        <w:t xml:space="preserve"> </w:t>
      </w:r>
      <w:r>
        <w:t>the</w:t>
      </w:r>
      <w:r>
        <w:rPr>
          <w:spacing w:val="5"/>
        </w:rPr>
        <w:t xml:space="preserve"> </w:t>
      </w:r>
      <w:r>
        <w:t>ri</w:t>
      </w:r>
      <w:r>
        <w:rPr>
          <w:spacing w:val="-2"/>
        </w:rPr>
        <w:t>g</w:t>
      </w:r>
      <w:r>
        <w:rPr>
          <w:spacing w:val="-1"/>
        </w:rPr>
        <w:t>h</w:t>
      </w:r>
      <w:r>
        <w:t>t</w:t>
      </w:r>
      <w:r>
        <w:rPr>
          <w:spacing w:val="8"/>
        </w:rPr>
        <w:t xml:space="preserve"> </w:t>
      </w:r>
      <w:r>
        <w:rPr>
          <w:spacing w:val="-1"/>
        </w:rPr>
        <w:t>p</w:t>
      </w:r>
      <w:r>
        <w:t>lace at the ri</w:t>
      </w:r>
      <w:r>
        <w:rPr>
          <w:spacing w:val="-1"/>
        </w:rPr>
        <w:t>gh</w:t>
      </w:r>
      <w:r>
        <w:t>t</w:t>
      </w:r>
      <w:r>
        <w:rPr>
          <w:spacing w:val="-2"/>
        </w:rPr>
        <w:t xml:space="preserve"> </w:t>
      </w:r>
      <w:r>
        <w:t>t</w:t>
      </w:r>
      <w:r>
        <w:rPr>
          <w:spacing w:val="-3"/>
        </w:rPr>
        <w:t>i</w:t>
      </w:r>
      <w:r>
        <w:t>me</w:t>
      </w:r>
    </w:p>
    <w:p w14:paraId="492BE62E" w14:textId="77777777" w:rsidR="007C62E7" w:rsidRDefault="007C62E7" w:rsidP="005B3361">
      <w:pPr>
        <w:pStyle w:val="BodyText"/>
        <w:numPr>
          <w:ilvl w:val="2"/>
          <w:numId w:val="2"/>
        </w:numPr>
        <w:tabs>
          <w:tab w:val="left" w:pos="833"/>
        </w:tabs>
      </w:pPr>
      <w:r>
        <w:t>Da</w:t>
      </w:r>
      <w:r>
        <w:rPr>
          <w:spacing w:val="-2"/>
        </w:rPr>
        <w:t>m</w:t>
      </w:r>
      <w:r>
        <w:t>a</w:t>
      </w:r>
      <w:r>
        <w:rPr>
          <w:spacing w:val="-1"/>
        </w:rPr>
        <w:t>g</w:t>
      </w:r>
      <w:r>
        <w:t>ed</w:t>
      </w:r>
      <w:r>
        <w:rPr>
          <w:spacing w:val="-2"/>
        </w:rPr>
        <w:t xml:space="preserve"> </w:t>
      </w:r>
      <w:r>
        <w:t>PPE</w:t>
      </w:r>
      <w:r>
        <w:rPr>
          <w:spacing w:val="-3"/>
        </w:rPr>
        <w:t xml:space="preserve"> </w:t>
      </w:r>
      <w:r>
        <w:t>sha</w:t>
      </w:r>
      <w:r>
        <w:rPr>
          <w:spacing w:val="-1"/>
        </w:rPr>
        <w:t>l</w:t>
      </w:r>
      <w:r>
        <w:t xml:space="preserve">l be </w:t>
      </w:r>
      <w:r>
        <w:rPr>
          <w:spacing w:val="-3"/>
        </w:rPr>
        <w:t>r</w:t>
      </w:r>
      <w:r>
        <w:t>ep</w:t>
      </w:r>
      <w:r>
        <w:rPr>
          <w:spacing w:val="-3"/>
        </w:rPr>
        <w:t>l</w:t>
      </w:r>
      <w:r>
        <w:t>aced.</w:t>
      </w:r>
    </w:p>
    <w:p w14:paraId="342A4249" w14:textId="77777777" w:rsidR="007C62E7" w:rsidRDefault="007C62E7" w:rsidP="005B3361">
      <w:pPr>
        <w:pStyle w:val="BodyText"/>
        <w:numPr>
          <w:ilvl w:val="2"/>
          <w:numId w:val="2"/>
        </w:numPr>
        <w:tabs>
          <w:tab w:val="left" w:pos="833"/>
        </w:tabs>
      </w:pPr>
      <w:r>
        <w:t>Re</w:t>
      </w:r>
      <w:r>
        <w:rPr>
          <w:spacing w:val="-2"/>
        </w:rPr>
        <w:t>c</w:t>
      </w:r>
      <w:r>
        <w:rPr>
          <w:spacing w:val="1"/>
        </w:rPr>
        <w:t>o</w:t>
      </w:r>
      <w:r>
        <w:t>r</w:t>
      </w:r>
      <w:r>
        <w:rPr>
          <w:spacing w:val="-1"/>
        </w:rPr>
        <w:t>d</w:t>
      </w:r>
      <w:r>
        <w:t xml:space="preserve">s </w:t>
      </w:r>
      <w:r>
        <w:rPr>
          <w:spacing w:val="1"/>
        </w:rPr>
        <w:t>o</w:t>
      </w:r>
      <w:r>
        <w:t>f</w:t>
      </w:r>
      <w:r>
        <w:rPr>
          <w:spacing w:val="-3"/>
        </w:rPr>
        <w:t xml:space="preserve"> </w:t>
      </w:r>
      <w:r>
        <w:t>issue</w:t>
      </w:r>
      <w:r>
        <w:rPr>
          <w:spacing w:val="-3"/>
        </w:rPr>
        <w:t xml:space="preserve"> </w:t>
      </w:r>
      <w:r>
        <w:t>sha</w:t>
      </w:r>
      <w:r>
        <w:rPr>
          <w:spacing w:val="-1"/>
        </w:rPr>
        <w:t>l</w:t>
      </w:r>
      <w:r>
        <w:t>l be</w:t>
      </w:r>
      <w:r>
        <w:rPr>
          <w:spacing w:val="-2"/>
        </w:rPr>
        <w:t xml:space="preserve"> </w:t>
      </w:r>
      <w:r>
        <w:t>k</w:t>
      </w:r>
      <w:r>
        <w:rPr>
          <w:spacing w:val="-2"/>
        </w:rPr>
        <w:t>e</w:t>
      </w:r>
      <w:r>
        <w:rPr>
          <w:spacing w:val="-1"/>
        </w:rPr>
        <w:t>p</w:t>
      </w:r>
      <w:r>
        <w:t>t.</w:t>
      </w:r>
    </w:p>
    <w:p w14:paraId="543DC09C" w14:textId="77777777" w:rsidR="007C62E7" w:rsidRDefault="007C62E7" w:rsidP="007C62E7">
      <w:pPr>
        <w:spacing w:line="200" w:lineRule="exact"/>
        <w:rPr>
          <w:sz w:val="20"/>
          <w:szCs w:val="20"/>
        </w:rPr>
      </w:pPr>
    </w:p>
    <w:p w14:paraId="6013158F" w14:textId="77777777" w:rsidR="007C62E7" w:rsidRDefault="007C62E7" w:rsidP="007C62E7">
      <w:pPr>
        <w:spacing w:before="7" w:line="240" w:lineRule="exact"/>
        <w:rPr>
          <w:sz w:val="24"/>
          <w:szCs w:val="24"/>
        </w:rPr>
      </w:pPr>
    </w:p>
    <w:p w14:paraId="572EF693" w14:textId="77777777" w:rsidR="007C62E7" w:rsidRDefault="007C62E7" w:rsidP="007C62E7">
      <w:pPr>
        <w:spacing w:before="44"/>
        <w:ind w:left="113"/>
        <w:rPr>
          <w:rFonts w:ascii="Calibri" w:eastAsia="Calibri" w:hAnsi="Calibri" w:cs="Calibri"/>
          <w:sz w:val="28"/>
          <w:szCs w:val="28"/>
        </w:rPr>
      </w:pPr>
      <w:r>
        <w:rPr>
          <w:noProof/>
          <w:lang w:val="en-ZA" w:eastAsia="en-ZA"/>
        </w:rPr>
        <mc:AlternateContent>
          <mc:Choice Requires="wpg">
            <w:drawing>
              <wp:anchor distT="0" distB="0" distL="114300" distR="114300" simplePos="0" relativeHeight="251664384" behindDoc="1" locked="0" layoutInCell="1" allowOverlap="1" wp14:anchorId="7D40D1A1" wp14:editId="3AB7194E">
                <wp:simplePos x="0" y="0"/>
                <wp:positionH relativeFrom="page">
                  <wp:posOffset>610870</wp:posOffset>
                </wp:positionH>
                <wp:positionV relativeFrom="paragraph">
                  <wp:posOffset>-127635</wp:posOffset>
                </wp:positionV>
                <wp:extent cx="1270" cy="155575"/>
                <wp:effectExtent l="10795" t="5715" r="6985" b="1016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55575"/>
                          <a:chOff x="962" y="-201"/>
                          <a:chExt cx="2" cy="245"/>
                        </a:xfrm>
                      </wpg:grpSpPr>
                      <wps:wsp>
                        <wps:cNvPr id="8" name="Freeform 12"/>
                        <wps:cNvSpPr>
                          <a:spLocks/>
                        </wps:cNvSpPr>
                        <wps:spPr bwMode="auto">
                          <a:xfrm>
                            <a:off x="962" y="-201"/>
                            <a:ext cx="2" cy="245"/>
                          </a:xfrm>
                          <a:custGeom>
                            <a:avLst/>
                            <a:gdLst>
                              <a:gd name="T0" fmla="+- 0 -201 -201"/>
                              <a:gd name="T1" fmla="*/ -201 h 245"/>
                              <a:gd name="T2" fmla="+- 0 44 -201"/>
                              <a:gd name="T3" fmla="*/ 44 h 245"/>
                            </a:gdLst>
                            <a:ahLst/>
                            <a:cxnLst>
                              <a:cxn ang="0">
                                <a:pos x="0" y="T1"/>
                              </a:cxn>
                              <a:cxn ang="0">
                                <a:pos x="0" y="T3"/>
                              </a:cxn>
                            </a:cxnLst>
                            <a:rect l="0" t="0" r="r" b="b"/>
                            <a:pathLst>
                              <a:path h="245">
                                <a:moveTo>
                                  <a:pt x="0" y="0"/>
                                </a:moveTo>
                                <a:lnTo>
                                  <a:pt x="0" y="245"/>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9FEFD9" id="Group 7" o:spid="_x0000_s1026" style="position:absolute;margin-left:48.1pt;margin-top:-10.05pt;width:.1pt;height:12.25pt;z-index:-251652096;mso-position-horizontal-relative:page" coordorigin="962,-201" coordsize="2,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">
                <v:shape id="Freeform 12" o:spid="_x0000_s1027" style="position:absolute;left:962;top:-201;width:2;height:245;visibility:visible;mso-wrap-style:square;v-text-anchor:top" coordsize="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" path="m,l,245e" filled="f" strokeweight=".82pt">
                  <v:path arrowok="t" o:connecttype="custom" o:connectlocs="0,-201;0,44" o:connectangles="0,0"/>
                </v:shape>
                <w10:wrap anchorx="page"/>
              </v:group>
            </w:pict>
          </mc:Fallback>
        </mc:AlternateContent>
      </w:r>
      <w:r>
        <w:rPr>
          <w:rFonts w:ascii="Calibri" w:eastAsia="Calibri" w:hAnsi="Calibri" w:cs="Calibri"/>
          <w:b/>
          <w:bCs/>
          <w:sz w:val="28"/>
          <w:szCs w:val="28"/>
        </w:rPr>
        <w:t>ATTA</w:t>
      </w:r>
      <w:r>
        <w:rPr>
          <w:rFonts w:ascii="Calibri" w:eastAsia="Calibri" w:hAnsi="Calibri" w:cs="Calibri"/>
          <w:b/>
          <w:bCs/>
          <w:spacing w:val="-3"/>
          <w:sz w:val="28"/>
          <w:szCs w:val="28"/>
        </w:rPr>
        <w:t>C</w:t>
      </w:r>
      <w:r>
        <w:rPr>
          <w:rFonts w:ascii="Calibri" w:eastAsia="Calibri" w:hAnsi="Calibri" w:cs="Calibri"/>
          <w:b/>
          <w:bCs/>
          <w:sz w:val="28"/>
          <w:szCs w:val="28"/>
        </w:rPr>
        <w:t>HMENT</w:t>
      </w:r>
      <w:r>
        <w:rPr>
          <w:rFonts w:ascii="Calibri" w:eastAsia="Calibri" w:hAnsi="Calibri" w:cs="Calibri"/>
          <w:b/>
          <w:bCs/>
          <w:spacing w:val="-2"/>
          <w:sz w:val="28"/>
          <w:szCs w:val="28"/>
        </w:rPr>
        <w:t xml:space="preserve"> </w:t>
      </w:r>
      <w:r>
        <w:rPr>
          <w:rFonts w:ascii="Calibri" w:eastAsia="Calibri" w:hAnsi="Calibri" w:cs="Calibri"/>
          <w:b/>
          <w:bCs/>
          <w:sz w:val="28"/>
          <w:szCs w:val="28"/>
        </w:rPr>
        <w:t>B:</w:t>
      </w:r>
    </w:p>
    <w:p w14:paraId="3FB64742" w14:textId="77777777" w:rsidR="007C62E7" w:rsidRDefault="007C62E7" w:rsidP="005B3361">
      <w:pPr>
        <w:numPr>
          <w:ilvl w:val="3"/>
          <w:numId w:val="2"/>
        </w:numPr>
        <w:tabs>
          <w:tab w:val="left" w:pos="1190"/>
        </w:tabs>
        <w:ind w:left="2122" w:right="1109" w:hanging="1292"/>
        <w:rPr>
          <w:rFonts w:ascii="Calibri" w:eastAsia="Calibri" w:hAnsi="Calibri" w:cs="Calibri"/>
        </w:rPr>
      </w:pPr>
      <w:r>
        <w:rPr>
          <w:noProof/>
          <w:lang w:val="en-ZA" w:eastAsia="en-ZA"/>
        </w:rPr>
        <mc:AlternateContent>
          <mc:Choice Requires="wpg">
            <w:drawing>
              <wp:anchor distT="0" distB="0" distL="114300" distR="114300" simplePos="0" relativeHeight="251665408" behindDoc="1" locked="0" layoutInCell="1" allowOverlap="1" wp14:anchorId="1D529D14" wp14:editId="0560D6A5">
                <wp:simplePos x="0" y="0"/>
                <wp:positionH relativeFrom="page">
                  <wp:posOffset>610870</wp:posOffset>
                </wp:positionH>
                <wp:positionV relativeFrom="paragraph">
                  <wp:posOffset>194310</wp:posOffset>
                </wp:positionV>
                <wp:extent cx="1270" cy="186055"/>
                <wp:effectExtent l="10795" t="10795" r="6985" b="1270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86055"/>
                          <a:chOff x="962" y="306"/>
                          <a:chExt cx="2" cy="293"/>
                        </a:xfrm>
                      </wpg:grpSpPr>
                      <wps:wsp>
                        <wps:cNvPr id="6" name="Freeform 14"/>
                        <wps:cNvSpPr>
                          <a:spLocks/>
                        </wps:cNvSpPr>
                        <wps:spPr bwMode="auto">
                          <a:xfrm>
                            <a:off x="962" y="306"/>
                            <a:ext cx="2" cy="293"/>
                          </a:xfrm>
                          <a:custGeom>
                            <a:avLst/>
                            <a:gdLst>
                              <a:gd name="T0" fmla="+- 0 306 306"/>
                              <a:gd name="T1" fmla="*/ 306 h 293"/>
                              <a:gd name="T2" fmla="+- 0 599 306"/>
                              <a:gd name="T3" fmla="*/ 599 h 293"/>
                            </a:gdLst>
                            <a:ahLst/>
                            <a:cxnLst>
                              <a:cxn ang="0">
                                <a:pos x="0" y="T1"/>
                              </a:cxn>
                              <a:cxn ang="0">
                                <a:pos x="0" y="T3"/>
                              </a:cxn>
                            </a:cxnLst>
                            <a:rect l="0" t="0" r="r" b="b"/>
                            <a:pathLst>
                              <a:path h="293">
                                <a:moveTo>
                                  <a:pt x="0" y="0"/>
                                </a:moveTo>
                                <a:lnTo>
                                  <a:pt x="0" y="293"/>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94FBA4" id="Group 5" o:spid="_x0000_s1026" style="position:absolute;margin-left:48.1pt;margin-top:15.3pt;width:.1pt;height:14.65pt;z-index:-251651072;mso-position-horizontal-relative:page" coordorigin="962,306" coordsize="2,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">
                <v:shape id="Freeform 14" o:spid="_x0000_s1027" style="position:absolute;left:962;top:306;width:2;height:293;visibility:visible;mso-wrap-style:square;v-text-anchor:top" coordsize="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" path="m,l,293e" filled="f" strokeweight=".82pt">
                  <v:path arrowok="t" o:connecttype="custom" o:connectlocs="0,306;0,599" o:connectangles="0,0"/>
                </v:shape>
                <w10:wrap anchorx="page"/>
              </v:group>
            </w:pict>
          </mc:Fallback>
        </mc:AlternateContent>
      </w:r>
      <w:r>
        <w:rPr>
          <w:rFonts w:ascii="Calibri" w:eastAsia="Calibri" w:hAnsi="Calibri" w:cs="Calibri"/>
          <w:sz w:val="24"/>
          <w:szCs w:val="24"/>
        </w:rPr>
        <w:t>Maj</w:t>
      </w:r>
      <w:r>
        <w:rPr>
          <w:rFonts w:ascii="Calibri" w:eastAsia="Calibri" w:hAnsi="Calibri" w:cs="Calibri"/>
          <w:spacing w:val="-1"/>
          <w:sz w:val="24"/>
          <w:szCs w:val="24"/>
        </w:rPr>
        <w:t>u</w:t>
      </w:r>
      <w:r>
        <w:rPr>
          <w:rFonts w:ascii="Calibri" w:eastAsia="Calibri" w:hAnsi="Calibri" w:cs="Calibri"/>
          <w:sz w:val="24"/>
          <w:szCs w:val="24"/>
        </w:rPr>
        <w:t>ba</w:t>
      </w:r>
      <w:r>
        <w:rPr>
          <w:rFonts w:ascii="Calibri" w:eastAsia="Calibri" w:hAnsi="Calibri" w:cs="Calibri"/>
          <w:spacing w:val="-2"/>
          <w:sz w:val="24"/>
          <w:szCs w:val="24"/>
        </w:rPr>
        <w:t xml:space="preserve"> P</w:t>
      </w:r>
      <w:r>
        <w:rPr>
          <w:rFonts w:ascii="Calibri" w:eastAsia="Calibri" w:hAnsi="Calibri" w:cs="Calibri"/>
          <w:sz w:val="24"/>
          <w:szCs w:val="24"/>
        </w:rPr>
        <w:t>o</w:t>
      </w:r>
      <w:r>
        <w:rPr>
          <w:rFonts w:ascii="Calibri" w:eastAsia="Calibri" w:hAnsi="Calibri" w:cs="Calibri"/>
          <w:spacing w:val="-2"/>
          <w:sz w:val="24"/>
          <w:szCs w:val="24"/>
        </w:rPr>
        <w:t>w</w:t>
      </w:r>
      <w:r>
        <w:rPr>
          <w:rFonts w:ascii="Calibri" w:eastAsia="Calibri" w:hAnsi="Calibri" w:cs="Calibri"/>
          <w:sz w:val="24"/>
          <w:szCs w:val="24"/>
        </w:rPr>
        <w:t>er</w:t>
      </w:r>
      <w:r>
        <w:rPr>
          <w:rFonts w:ascii="Calibri" w:eastAsia="Calibri" w:hAnsi="Calibri" w:cs="Calibri"/>
          <w:spacing w:val="-2"/>
          <w:sz w:val="24"/>
          <w:szCs w:val="24"/>
        </w:rPr>
        <w:t xml:space="preserve"> </w:t>
      </w:r>
      <w:r>
        <w:rPr>
          <w:rFonts w:ascii="Calibri" w:eastAsia="Calibri" w:hAnsi="Calibri" w:cs="Calibri"/>
          <w:sz w:val="24"/>
          <w:szCs w:val="24"/>
        </w:rPr>
        <w:t>S</w:t>
      </w:r>
      <w:r>
        <w:rPr>
          <w:rFonts w:ascii="Calibri" w:eastAsia="Calibri" w:hAnsi="Calibri" w:cs="Calibri"/>
          <w:spacing w:val="-2"/>
          <w:sz w:val="24"/>
          <w:szCs w:val="24"/>
        </w:rPr>
        <w:t>t</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i</w:t>
      </w:r>
      <w:r>
        <w:rPr>
          <w:rFonts w:ascii="Calibri" w:eastAsia="Calibri" w:hAnsi="Calibri" w:cs="Calibri"/>
          <w:spacing w:val="-2"/>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pacing w:val="-2"/>
          <w:sz w:val="24"/>
          <w:szCs w:val="24"/>
        </w:rPr>
        <w:t>E</w:t>
      </w:r>
      <w:r>
        <w:rPr>
          <w:rFonts w:ascii="Calibri" w:eastAsia="Calibri" w:hAnsi="Calibri" w:cs="Calibri"/>
          <w:sz w:val="24"/>
          <w:szCs w:val="24"/>
        </w:rPr>
        <w:t>MS</w:t>
      </w:r>
      <w:r>
        <w:rPr>
          <w:rFonts w:ascii="Calibri" w:eastAsia="Calibri" w:hAnsi="Calibri" w:cs="Calibri"/>
          <w:spacing w:val="-3"/>
          <w:sz w:val="24"/>
          <w:szCs w:val="24"/>
        </w:rPr>
        <w:t xml:space="preserve"> </w:t>
      </w:r>
      <w:r>
        <w:rPr>
          <w:rFonts w:ascii="Calibri" w:eastAsia="Calibri" w:hAnsi="Calibri" w:cs="Calibri"/>
          <w:sz w:val="24"/>
          <w:szCs w:val="24"/>
        </w:rPr>
        <w:t>Imp</w:t>
      </w:r>
      <w:r>
        <w:rPr>
          <w:rFonts w:ascii="Calibri" w:eastAsia="Calibri" w:hAnsi="Calibri" w:cs="Calibri"/>
          <w:spacing w:val="-3"/>
          <w:sz w:val="24"/>
          <w:szCs w:val="24"/>
        </w:rPr>
        <w:t>l</w:t>
      </w:r>
      <w:r>
        <w:rPr>
          <w:rFonts w:ascii="Calibri" w:eastAsia="Calibri" w:hAnsi="Calibri" w:cs="Calibri"/>
          <w:sz w:val="24"/>
          <w:szCs w:val="24"/>
        </w:rPr>
        <w:t>eme</w:t>
      </w:r>
      <w:r>
        <w:rPr>
          <w:rFonts w:ascii="Calibri" w:eastAsia="Calibri" w:hAnsi="Calibri" w:cs="Calibri"/>
          <w:spacing w:val="-1"/>
          <w:sz w:val="24"/>
          <w:szCs w:val="24"/>
        </w:rPr>
        <w:t>n</w:t>
      </w:r>
      <w:r>
        <w:rPr>
          <w:rFonts w:ascii="Calibri" w:eastAsia="Calibri" w:hAnsi="Calibri" w:cs="Calibri"/>
          <w:sz w:val="24"/>
          <w:szCs w:val="24"/>
        </w:rPr>
        <w:t>t</w:t>
      </w:r>
      <w:r>
        <w:rPr>
          <w:rFonts w:ascii="Calibri" w:eastAsia="Calibri" w:hAnsi="Calibri" w:cs="Calibri"/>
          <w:spacing w:val="-3"/>
          <w:sz w:val="24"/>
          <w:szCs w:val="24"/>
        </w:rPr>
        <w:t>a</w:t>
      </w:r>
      <w:r>
        <w:rPr>
          <w:rFonts w:ascii="Calibri" w:eastAsia="Calibri" w:hAnsi="Calibri" w:cs="Calibri"/>
          <w:sz w:val="24"/>
          <w:szCs w:val="24"/>
        </w:rPr>
        <w:t>tion:</w:t>
      </w:r>
      <w:r>
        <w:rPr>
          <w:rFonts w:ascii="Calibri" w:eastAsia="Calibri" w:hAnsi="Calibri" w:cs="Calibri"/>
          <w:spacing w:val="-2"/>
          <w:sz w:val="24"/>
          <w:szCs w:val="24"/>
        </w:rPr>
        <w:t xml:space="preserve"> </w:t>
      </w:r>
      <w:r>
        <w:rPr>
          <w:rFonts w:ascii="Calibri" w:eastAsia="Calibri" w:hAnsi="Calibri" w:cs="Calibri"/>
          <w:spacing w:val="-1"/>
          <w:sz w:val="24"/>
          <w:szCs w:val="24"/>
        </w:rPr>
        <w:t>H</w:t>
      </w:r>
      <w:r>
        <w:rPr>
          <w:rFonts w:ascii="Calibri" w:eastAsia="Calibri" w:hAnsi="Calibri" w:cs="Calibri"/>
          <w:sz w:val="24"/>
          <w:szCs w:val="24"/>
        </w:rPr>
        <w:t>a</w:t>
      </w:r>
      <w:r>
        <w:rPr>
          <w:rFonts w:ascii="Calibri" w:eastAsia="Calibri" w:hAnsi="Calibri" w:cs="Calibri"/>
          <w:spacing w:val="-2"/>
          <w:sz w:val="24"/>
          <w:szCs w:val="24"/>
        </w:rPr>
        <w:t>n</w:t>
      </w:r>
      <w:r>
        <w:rPr>
          <w:rFonts w:ascii="Calibri" w:eastAsia="Calibri" w:hAnsi="Calibri" w:cs="Calibri"/>
          <w:sz w:val="24"/>
          <w:szCs w:val="24"/>
        </w:rPr>
        <w:t>dli</w:t>
      </w:r>
      <w:r>
        <w:rPr>
          <w:rFonts w:ascii="Calibri" w:eastAsia="Calibri" w:hAnsi="Calibri" w:cs="Calibri"/>
          <w:spacing w:val="1"/>
          <w:sz w:val="24"/>
          <w:szCs w:val="24"/>
        </w:rPr>
        <w:t>n</w:t>
      </w:r>
      <w:r>
        <w:rPr>
          <w:rFonts w:ascii="Calibri" w:eastAsia="Calibri" w:hAnsi="Calibri" w:cs="Calibri"/>
          <w:sz w:val="24"/>
          <w:szCs w:val="24"/>
        </w:rPr>
        <w:t>g</w:t>
      </w:r>
      <w:r>
        <w:rPr>
          <w:rFonts w:ascii="Calibri" w:eastAsia="Calibri" w:hAnsi="Calibri" w:cs="Calibri"/>
          <w:spacing w:val="-5"/>
          <w:sz w:val="24"/>
          <w:szCs w:val="24"/>
        </w:rPr>
        <w:t xml:space="preserve"> </w:t>
      </w:r>
      <w:r>
        <w:rPr>
          <w:rFonts w:ascii="Calibri" w:eastAsia="Calibri" w:hAnsi="Calibri" w:cs="Calibri"/>
          <w:sz w:val="24"/>
          <w:szCs w:val="24"/>
        </w:rPr>
        <w:t>of</w:t>
      </w:r>
      <w:r>
        <w:rPr>
          <w:rFonts w:ascii="Calibri" w:eastAsia="Calibri" w:hAnsi="Calibri" w:cs="Calibri"/>
          <w:spacing w:val="-1"/>
          <w:sz w:val="24"/>
          <w:szCs w:val="24"/>
        </w:rPr>
        <w:t xml:space="preserve"> </w:t>
      </w:r>
      <w:r>
        <w:rPr>
          <w:rFonts w:ascii="Calibri" w:eastAsia="Calibri" w:hAnsi="Calibri" w:cs="Calibri"/>
          <w:spacing w:val="-3"/>
          <w:sz w:val="24"/>
          <w:szCs w:val="24"/>
        </w:rPr>
        <w:t>W</w:t>
      </w:r>
      <w:r>
        <w:rPr>
          <w:rFonts w:ascii="Calibri" w:eastAsia="Calibri" w:hAnsi="Calibri" w:cs="Calibri"/>
          <w:sz w:val="24"/>
          <w:szCs w:val="24"/>
        </w:rPr>
        <w:t>aste</w:t>
      </w:r>
      <w:r>
        <w:rPr>
          <w:rFonts w:ascii="Calibri" w:eastAsia="Calibri" w:hAnsi="Calibri" w:cs="Calibri"/>
          <w:spacing w:val="-5"/>
          <w:sz w:val="24"/>
          <w:szCs w:val="24"/>
        </w:rPr>
        <w:t xml:space="preserve"> </w:t>
      </w:r>
      <w:r>
        <w:rPr>
          <w:rFonts w:ascii="Calibri" w:eastAsia="Calibri" w:hAnsi="Calibri" w:cs="Calibri"/>
          <w:sz w:val="24"/>
          <w:szCs w:val="24"/>
        </w:rPr>
        <w:t>a</w:t>
      </w:r>
      <w:r>
        <w:rPr>
          <w:rFonts w:ascii="Calibri" w:eastAsia="Calibri" w:hAnsi="Calibri" w:cs="Calibri"/>
          <w:spacing w:val="-2"/>
          <w:sz w:val="24"/>
          <w:szCs w:val="24"/>
        </w:rPr>
        <w:t>n</w:t>
      </w:r>
      <w:r>
        <w:rPr>
          <w:rFonts w:ascii="Calibri" w:eastAsia="Calibri" w:hAnsi="Calibri" w:cs="Calibri"/>
          <w:sz w:val="24"/>
          <w:szCs w:val="24"/>
        </w:rPr>
        <w:t>d</w:t>
      </w:r>
      <w:r>
        <w:rPr>
          <w:rFonts w:ascii="Calibri" w:eastAsia="Calibri" w:hAnsi="Calibri" w:cs="Calibri"/>
          <w:spacing w:val="-1"/>
          <w:sz w:val="24"/>
          <w:szCs w:val="24"/>
        </w:rPr>
        <w:t xml:space="preserve"> </w:t>
      </w:r>
      <w:r>
        <w:rPr>
          <w:rFonts w:ascii="Calibri" w:eastAsia="Calibri" w:hAnsi="Calibri" w:cs="Calibri"/>
          <w:sz w:val="24"/>
          <w:szCs w:val="24"/>
        </w:rPr>
        <w:t>Che</w:t>
      </w:r>
      <w:r>
        <w:rPr>
          <w:rFonts w:ascii="Calibri" w:eastAsia="Calibri" w:hAnsi="Calibri" w:cs="Calibri"/>
          <w:spacing w:val="-3"/>
          <w:sz w:val="24"/>
          <w:szCs w:val="24"/>
        </w:rPr>
        <w:t>m</w:t>
      </w:r>
      <w:r>
        <w:rPr>
          <w:rFonts w:ascii="Calibri" w:eastAsia="Calibri" w:hAnsi="Calibri" w:cs="Calibri"/>
          <w:sz w:val="24"/>
          <w:szCs w:val="24"/>
        </w:rPr>
        <w:t>i</w:t>
      </w:r>
      <w:r>
        <w:rPr>
          <w:rFonts w:ascii="Calibri" w:eastAsia="Calibri" w:hAnsi="Calibri" w:cs="Calibri"/>
          <w:spacing w:val="-1"/>
          <w:sz w:val="24"/>
          <w:szCs w:val="24"/>
        </w:rPr>
        <w:t>c</w:t>
      </w:r>
      <w:r>
        <w:rPr>
          <w:rFonts w:ascii="Calibri" w:eastAsia="Calibri" w:hAnsi="Calibri" w:cs="Calibri"/>
          <w:sz w:val="24"/>
          <w:szCs w:val="24"/>
        </w:rPr>
        <w:t>al</w:t>
      </w:r>
      <w:r>
        <w:rPr>
          <w:rFonts w:ascii="Calibri" w:eastAsia="Calibri" w:hAnsi="Calibri" w:cs="Calibri"/>
          <w:spacing w:val="-3"/>
          <w:sz w:val="24"/>
          <w:szCs w:val="24"/>
        </w:rPr>
        <w:t xml:space="preserve"> </w:t>
      </w:r>
      <w:r>
        <w:rPr>
          <w:rFonts w:ascii="Calibri" w:eastAsia="Calibri" w:hAnsi="Calibri" w:cs="Calibri"/>
          <w:sz w:val="24"/>
          <w:szCs w:val="24"/>
        </w:rPr>
        <w:t>or</w:t>
      </w:r>
      <w:r>
        <w:rPr>
          <w:rFonts w:ascii="Calibri" w:eastAsia="Calibri" w:hAnsi="Calibri" w:cs="Calibri"/>
          <w:spacing w:val="2"/>
          <w:sz w:val="24"/>
          <w:szCs w:val="24"/>
        </w:rPr>
        <w:t xml:space="preserve"> </w:t>
      </w:r>
      <w:r>
        <w:rPr>
          <w:rFonts w:ascii="Calibri" w:eastAsia="Calibri" w:hAnsi="Calibri" w:cs="Calibri"/>
          <w:spacing w:val="-3"/>
          <w:sz w:val="24"/>
          <w:szCs w:val="24"/>
        </w:rPr>
        <w:t>O</w:t>
      </w:r>
      <w:r>
        <w:rPr>
          <w:rFonts w:ascii="Calibri" w:eastAsia="Calibri" w:hAnsi="Calibri" w:cs="Calibri"/>
          <w:sz w:val="24"/>
          <w:szCs w:val="24"/>
        </w:rPr>
        <w:t>il S</w:t>
      </w:r>
      <w:r>
        <w:rPr>
          <w:rFonts w:ascii="Calibri" w:eastAsia="Calibri" w:hAnsi="Calibri" w:cs="Calibri"/>
          <w:spacing w:val="1"/>
          <w:sz w:val="24"/>
          <w:szCs w:val="24"/>
        </w:rPr>
        <w:t>p</w:t>
      </w:r>
      <w:r>
        <w:rPr>
          <w:rFonts w:ascii="Calibri" w:eastAsia="Calibri" w:hAnsi="Calibri" w:cs="Calibri"/>
          <w:sz w:val="24"/>
          <w:szCs w:val="24"/>
        </w:rPr>
        <w:t>illag</w:t>
      </w:r>
      <w:r>
        <w:rPr>
          <w:rFonts w:ascii="Calibri" w:eastAsia="Calibri" w:hAnsi="Calibri" w:cs="Calibri"/>
          <w:spacing w:val="-1"/>
          <w:sz w:val="24"/>
          <w:szCs w:val="24"/>
        </w:rPr>
        <w:t>e</w:t>
      </w:r>
      <w:r>
        <w:rPr>
          <w:rFonts w:ascii="Calibri" w:eastAsia="Calibri" w:hAnsi="Calibri" w:cs="Calibri"/>
          <w:b/>
          <w:bCs/>
        </w:rPr>
        <w:t>.</w:t>
      </w:r>
    </w:p>
    <w:p w14:paraId="4ED8915B" w14:textId="77777777" w:rsidR="007C62E7" w:rsidRDefault="007C62E7" w:rsidP="007C62E7">
      <w:pPr>
        <w:rPr>
          <w:rFonts w:ascii="Calibri" w:eastAsia="Calibri" w:hAnsi="Calibri" w:cs="Calibri"/>
        </w:rPr>
        <w:sectPr w:rsidR="007C62E7">
          <w:pgSz w:w="11907" w:h="16840"/>
          <w:pgMar w:top="1360" w:right="1020" w:bottom="1080" w:left="1020" w:header="755" w:footer="891" w:gutter="0"/>
          <w:cols w:space="720"/>
        </w:sectPr>
      </w:pPr>
    </w:p>
    <w:p w14:paraId="654D3CDA" w14:textId="77777777" w:rsidR="007C62E7" w:rsidRDefault="007C62E7" w:rsidP="005B3361">
      <w:pPr>
        <w:pStyle w:val="Heading6"/>
        <w:numPr>
          <w:ilvl w:val="0"/>
          <w:numId w:val="1"/>
        </w:numPr>
        <w:tabs>
          <w:tab w:val="left" w:pos="1190"/>
        </w:tabs>
        <w:spacing w:before="41"/>
        <w:ind w:left="1190" w:right="882"/>
        <w:rPr>
          <w:b w:val="0"/>
          <w:bCs w:val="0"/>
        </w:rPr>
      </w:pPr>
      <w:r>
        <w:rPr>
          <w:noProof/>
          <w:lang w:val="en-ZA" w:eastAsia="en-ZA"/>
        </w:rPr>
        <w:lastRenderedPageBreak/>
        <mc:AlternateContent>
          <mc:Choice Requires="wpg">
            <w:drawing>
              <wp:anchor distT="0" distB="0" distL="114300" distR="114300" simplePos="0" relativeHeight="251666432" behindDoc="1" locked="0" layoutInCell="1" allowOverlap="1" wp14:anchorId="6F172B44" wp14:editId="66E3B9CD">
                <wp:simplePos x="0" y="0"/>
                <wp:positionH relativeFrom="page">
                  <wp:posOffset>610870</wp:posOffset>
                </wp:positionH>
                <wp:positionV relativeFrom="paragraph">
                  <wp:posOffset>27305</wp:posOffset>
                </wp:positionV>
                <wp:extent cx="1270" cy="349250"/>
                <wp:effectExtent l="10795" t="14605" r="6985" b="762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349250"/>
                          <a:chOff x="962" y="43"/>
                          <a:chExt cx="2" cy="550"/>
                        </a:xfrm>
                      </wpg:grpSpPr>
                      <wps:wsp>
                        <wps:cNvPr id="4" name="Freeform 16"/>
                        <wps:cNvSpPr>
                          <a:spLocks/>
                        </wps:cNvSpPr>
                        <wps:spPr bwMode="auto">
                          <a:xfrm>
                            <a:off x="962" y="43"/>
                            <a:ext cx="2" cy="550"/>
                          </a:xfrm>
                          <a:custGeom>
                            <a:avLst/>
                            <a:gdLst>
                              <a:gd name="T0" fmla="+- 0 43 43"/>
                              <a:gd name="T1" fmla="*/ 43 h 550"/>
                              <a:gd name="T2" fmla="+- 0 593 43"/>
                              <a:gd name="T3" fmla="*/ 593 h 550"/>
                            </a:gdLst>
                            <a:ahLst/>
                            <a:cxnLst>
                              <a:cxn ang="0">
                                <a:pos x="0" y="T1"/>
                              </a:cxn>
                              <a:cxn ang="0">
                                <a:pos x="0" y="T3"/>
                              </a:cxn>
                            </a:cxnLst>
                            <a:rect l="0" t="0" r="r" b="b"/>
                            <a:pathLst>
                              <a:path h="550">
                                <a:moveTo>
                                  <a:pt x="0" y="0"/>
                                </a:moveTo>
                                <a:lnTo>
                                  <a:pt x="0" y="55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D1EC68" id="Group 3" o:spid="_x0000_s1026" style="position:absolute;margin-left:48.1pt;margin-top:2.15pt;width:.1pt;height:27.5pt;z-index:-251650048;mso-position-horizontal-relative:page" coordorigin="962,43" coordsize="2,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">
                <v:shape id="Freeform 16" o:spid="_x0000_s1027" style="position:absolute;left:962;top:43;width:2;height:550;visibility:visible;mso-wrap-style:square;v-text-anchor:top" coordsize="2,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" path="m,l,550e" filled="f" strokeweight=".82pt">
                  <v:path arrowok="t" o:connecttype="custom" o:connectlocs="0,43;0,593" o:connectangles="0,0"/>
                </v:shape>
                <w10:wrap anchorx="page"/>
              </v:group>
            </w:pict>
          </mc:Fallback>
        </mc:AlternateContent>
      </w:r>
      <w:r>
        <w:rPr>
          <w:color w:val="008380"/>
          <w:spacing w:val="-1"/>
          <w:u w:val="single" w:color="008380"/>
        </w:rPr>
        <w:t>M</w:t>
      </w:r>
      <w:r>
        <w:rPr>
          <w:color w:val="008380"/>
          <w:spacing w:val="-2"/>
          <w:u w:val="single" w:color="008380"/>
        </w:rPr>
        <w:t>a</w:t>
      </w:r>
      <w:r>
        <w:rPr>
          <w:color w:val="008380"/>
          <w:spacing w:val="1"/>
          <w:u w:val="single" w:color="008380"/>
        </w:rPr>
        <w:t>j</w:t>
      </w:r>
      <w:r>
        <w:rPr>
          <w:color w:val="008380"/>
          <w:spacing w:val="-1"/>
          <w:u w:val="single" w:color="008380"/>
        </w:rPr>
        <w:t>ub</w:t>
      </w:r>
      <w:r>
        <w:rPr>
          <w:color w:val="008380"/>
          <w:u w:val="single" w:color="008380"/>
        </w:rPr>
        <w:t>a</w:t>
      </w:r>
      <w:r>
        <w:rPr>
          <w:color w:val="008380"/>
          <w:spacing w:val="-2"/>
          <w:u w:val="single" w:color="008380"/>
        </w:rPr>
        <w:t xml:space="preserve"> </w:t>
      </w:r>
      <w:r>
        <w:rPr>
          <w:color w:val="008380"/>
          <w:u w:val="single" w:color="008380"/>
        </w:rPr>
        <w:t xml:space="preserve">Power </w:t>
      </w:r>
      <w:r>
        <w:rPr>
          <w:color w:val="008380"/>
          <w:spacing w:val="-1"/>
          <w:u w:val="single" w:color="008380"/>
        </w:rPr>
        <w:t>S</w:t>
      </w:r>
      <w:r>
        <w:rPr>
          <w:color w:val="008380"/>
          <w:u w:val="single" w:color="008380"/>
        </w:rPr>
        <w:t>t</w:t>
      </w:r>
      <w:r>
        <w:rPr>
          <w:color w:val="008380"/>
          <w:spacing w:val="-1"/>
          <w:u w:val="single" w:color="008380"/>
        </w:rPr>
        <w:t>a</w:t>
      </w:r>
      <w:r>
        <w:rPr>
          <w:color w:val="008380"/>
          <w:u w:val="single" w:color="008380"/>
        </w:rPr>
        <w:t>t</w:t>
      </w:r>
      <w:r>
        <w:rPr>
          <w:color w:val="008380"/>
          <w:spacing w:val="1"/>
          <w:u w:val="single" w:color="008380"/>
        </w:rPr>
        <w:t>i</w:t>
      </w:r>
      <w:r>
        <w:rPr>
          <w:color w:val="008380"/>
          <w:spacing w:val="-1"/>
          <w:u w:val="single" w:color="008380"/>
        </w:rPr>
        <w:t>o</w:t>
      </w:r>
      <w:r>
        <w:rPr>
          <w:color w:val="008380"/>
          <w:u w:val="single" w:color="008380"/>
        </w:rPr>
        <w:t>n</w:t>
      </w:r>
      <w:r>
        <w:rPr>
          <w:color w:val="008380"/>
          <w:spacing w:val="-1"/>
          <w:u w:val="single" w:color="008380"/>
        </w:rPr>
        <w:t xml:space="preserve"> </w:t>
      </w:r>
      <w:r>
        <w:rPr>
          <w:color w:val="008380"/>
          <w:u w:val="single" w:color="008380"/>
        </w:rPr>
        <w:t>E</w:t>
      </w:r>
      <w:r>
        <w:rPr>
          <w:color w:val="008380"/>
          <w:spacing w:val="-4"/>
          <w:u w:val="single" w:color="008380"/>
        </w:rPr>
        <w:t>n</w:t>
      </w:r>
      <w:r>
        <w:rPr>
          <w:color w:val="008380"/>
          <w:spacing w:val="-2"/>
          <w:u w:val="single" w:color="008380"/>
        </w:rPr>
        <w:t>v</w:t>
      </w:r>
      <w:r>
        <w:rPr>
          <w:color w:val="008380"/>
          <w:u w:val="single" w:color="008380"/>
        </w:rPr>
        <w:t>ir</w:t>
      </w:r>
      <w:r>
        <w:rPr>
          <w:color w:val="008380"/>
          <w:spacing w:val="-1"/>
          <w:u w:val="single" w:color="008380"/>
        </w:rPr>
        <w:t>on</w:t>
      </w:r>
      <w:r>
        <w:rPr>
          <w:color w:val="008380"/>
          <w:u w:val="single" w:color="008380"/>
        </w:rPr>
        <w:t>me</w:t>
      </w:r>
      <w:r>
        <w:rPr>
          <w:color w:val="008380"/>
          <w:spacing w:val="-2"/>
          <w:u w:val="single" w:color="008380"/>
        </w:rPr>
        <w:t>n</w:t>
      </w:r>
      <w:r>
        <w:rPr>
          <w:color w:val="008380"/>
          <w:u w:val="single" w:color="008380"/>
        </w:rPr>
        <w:t>t</w:t>
      </w:r>
      <w:r>
        <w:rPr>
          <w:color w:val="008380"/>
          <w:spacing w:val="-1"/>
          <w:u w:val="single" w:color="008380"/>
        </w:rPr>
        <w:t>a</w:t>
      </w:r>
      <w:r>
        <w:rPr>
          <w:color w:val="008380"/>
          <w:u w:val="single" w:color="008380"/>
        </w:rPr>
        <w:t>l</w:t>
      </w:r>
      <w:r>
        <w:rPr>
          <w:color w:val="008380"/>
          <w:spacing w:val="3"/>
          <w:u w:val="single" w:color="008380"/>
        </w:rPr>
        <w:t xml:space="preserve"> </w:t>
      </w:r>
      <w:r>
        <w:rPr>
          <w:color w:val="008380"/>
          <w:spacing w:val="-1"/>
          <w:u w:val="single" w:color="008380"/>
        </w:rPr>
        <w:t>M</w:t>
      </w:r>
      <w:r>
        <w:rPr>
          <w:color w:val="008380"/>
          <w:spacing w:val="-2"/>
          <w:u w:val="single" w:color="008380"/>
        </w:rPr>
        <w:t>a</w:t>
      </w:r>
      <w:r>
        <w:rPr>
          <w:color w:val="008380"/>
          <w:spacing w:val="-1"/>
          <w:u w:val="single" w:color="008380"/>
        </w:rPr>
        <w:t>n</w:t>
      </w:r>
      <w:r>
        <w:rPr>
          <w:color w:val="008380"/>
          <w:spacing w:val="-2"/>
          <w:u w:val="single" w:color="008380"/>
        </w:rPr>
        <w:t>a</w:t>
      </w:r>
      <w:r>
        <w:rPr>
          <w:color w:val="008380"/>
          <w:u w:val="single" w:color="008380"/>
        </w:rPr>
        <w:t>g</w:t>
      </w:r>
      <w:r>
        <w:rPr>
          <w:color w:val="008380"/>
          <w:spacing w:val="-1"/>
          <w:u w:val="single" w:color="008380"/>
        </w:rPr>
        <w:t>e</w:t>
      </w:r>
      <w:r>
        <w:rPr>
          <w:color w:val="008380"/>
          <w:u w:val="single" w:color="008380"/>
        </w:rPr>
        <w:t>me</w:t>
      </w:r>
      <w:r>
        <w:rPr>
          <w:color w:val="008380"/>
          <w:spacing w:val="-2"/>
          <w:u w:val="single" w:color="008380"/>
        </w:rPr>
        <w:t>n</w:t>
      </w:r>
      <w:r>
        <w:rPr>
          <w:color w:val="008380"/>
          <w:u w:val="single" w:color="008380"/>
        </w:rPr>
        <w:t>t</w:t>
      </w:r>
      <w:r>
        <w:rPr>
          <w:color w:val="008380"/>
          <w:spacing w:val="-2"/>
          <w:u w:val="single" w:color="008380"/>
        </w:rPr>
        <w:t xml:space="preserve"> </w:t>
      </w:r>
      <w:r>
        <w:rPr>
          <w:color w:val="008380"/>
          <w:u w:val="single" w:color="008380"/>
        </w:rPr>
        <w:t>Re</w:t>
      </w:r>
      <w:r>
        <w:rPr>
          <w:color w:val="008380"/>
          <w:spacing w:val="-2"/>
          <w:u w:val="single" w:color="008380"/>
        </w:rPr>
        <w:t>q</w:t>
      </w:r>
      <w:r>
        <w:rPr>
          <w:color w:val="008380"/>
          <w:spacing w:val="-1"/>
          <w:u w:val="single" w:color="008380"/>
        </w:rPr>
        <w:t>u</w:t>
      </w:r>
      <w:r>
        <w:rPr>
          <w:color w:val="008380"/>
          <w:u w:val="single" w:color="008380"/>
        </w:rPr>
        <w:t>ir</w:t>
      </w:r>
      <w:r>
        <w:rPr>
          <w:color w:val="008380"/>
          <w:spacing w:val="-1"/>
          <w:u w:val="single" w:color="008380"/>
        </w:rPr>
        <w:t>e</w:t>
      </w:r>
      <w:r>
        <w:rPr>
          <w:color w:val="008380"/>
          <w:u w:val="single" w:color="008380"/>
        </w:rPr>
        <w:t>me</w:t>
      </w:r>
      <w:r>
        <w:rPr>
          <w:color w:val="008380"/>
          <w:spacing w:val="-2"/>
          <w:u w:val="single" w:color="008380"/>
        </w:rPr>
        <w:t>n</w:t>
      </w:r>
      <w:r>
        <w:rPr>
          <w:color w:val="008380"/>
          <w:u w:val="single" w:color="008380"/>
        </w:rPr>
        <w:t>t f</w:t>
      </w:r>
      <w:r>
        <w:rPr>
          <w:color w:val="008380"/>
          <w:spacing w:val="-2"/>
          <w:u w:val="single" w:color="008380"/>
        </w:rPr>
        <w:t>o</w:t>
      </w:r>
      <w:r>
        <w:rPr>
          <w:color w:val="008380"/>
          <w:u w:val="single" w:color="008380"/>
        </w:rPr>
        <w:t>r</w:t>
      </w:r>
      <w:r>
        <w:rPr>
          <w:color w:val="008380"/>
          <w:spacing w:val="-2"/>
          <w:u w:val="single" w:color="008380"/>
        </w:rPr>
        <w:t xml:space="preserve"> </w:t>
      </w:r>
      <w:r>
        <w:rPr>
          <w:color w:val="008380"/>
          <w:spacing w:val="1"/>
          <w:u w:val="single" w:color="008380"/>
        </w:rPr>
        <w:t>C</w:t>
      </w:r>
      <w:r>
        <w:rPr>
          <w:color w:val="008380"/>
          <w:spacing w:val="-1"/>
          <w:u w:val="single" w:color="008380"/>
        </w:rPr>
        <w:t>on</w:t>
      </w:r>
      <w:r>
        <w:rPr>
          <w:color w:val="008380"/>
          <w:u w:val="single" w:color="008380"/>
        </w:rPr>
        <w:t>tr</w:t>
      </w:r>
      <w:r>
        <w:rPr>
          <w:color w:val="008380"/>
          <w:spacing w:val="-4"/>
          <w:u w:val="single" w:color="008380"/>
        </w:rPr>
        <w:t>a</w:t>
      </w:r>
      <w:r>
        <w:rPr>
          <w:color w:val="008380"/>
          <w:spacing w:val="1"/>
          <w:u w:val="single" w:color="008380"/>
        </w:rPr>
        <w:t>c</w:t>
      </w:r>
      <w:r>
        <w:rPr>
          <w:color w:val="008380"/>
          <w:spacing w:val="-3"/>
          <w:u w:val="single" w:color="008380"/>
        </w:rPr>
        <w:t>t</w:t>
      </w:r>
      <w:r>
        <w:rPr>
          <w:color w:val="008380"/>
          <w:spacing w:val="-1"/>
          <w:u w:val="single" w:color="008380"/>
        </w:rPr>
        <w:t>o</w:t>
      </w:r>
      <w:r>
        <w:rPr>
          <w:color w:val="008380"/>
          <w:u w:val="single" w:color="008380"/>
        </w:rPr>
        <w:t>rs a</w:t>
      </w:r>
      <w:r>
        <w:rPr>
          <w:color w:val="008380"/>
          <w:spacing w:val="-2"/>
          <w:u w:val="single" w:color="008380"/>
        </w:rPr>
        <w:t>n</w:t>
      </w:r>
      <w:r>
        <w:rPr>
          <w:color w:val="008380"/>
          <w:u w:val="single" w:color="008380"/>
        </w:rPr>
        <w:t>d</w:t>
      </w:r>
      <w:r>
        <w:rPr>
          <w:color w:val="008380"/>
        </w:rPr>
        <w:t xml:space="preserve"> </w:t>
      </w:r>
      <w:r>
        <w:rPr>
          <w:color w:val="008380"/>
          <w:spacing w:val="-2"/>
          <w:u w:val="single" w:color="008380"/>
        </w:rPr>
        <w:t>S</w:t>
      </w:r>
      <w:r>
        <w:rPr>
          <w:color w:val="008380"/>
          <w:spacing w:val="-1"/>
          <w:u w:val="single" w:color="008380"/>
        </w:rPr>
        <w:t>upp</w:t>
      </w:r>
      <w:r>
        <w:rPr>
          <w:color w:val="008380"/>
          <w:u w:val="single" w:color="008380"/>
        </w:rPr>
        <w:t>li</w:t>
      </w:r>
      <w:r>
        <w:rPr>
          <w:color w:val="008380"/>
          <w:spacing w:val="-1"/>
          <w:u w:val="single" w:color="008380"/>
        </w:rPr>
        <w:t>e</w:t>
      </w:r>
      <w:r>
        <w:rPr>
          <w:color w:val="008380"/>
          <w:u w:val="single" w:color="008380"/>
        </w:rPr>
        <w:t>rs</w:t>
      </w:r>
      <w:r>
        <w:rPr>
          <w:color w:val="008380"/>
          <w:spacing w:val="48"/>
          <w:u w:val="single" w:color="008380"/>
        </w:rPr>
        <w:t xml:space="preserve"> </w:t>
      </w:r>
      <w:r>
        <w:rPr>
          <w:color w:val="008380"/>
          <w:u w:val="single" w:color="008380"/>
        </w:rPr>
        <w:t>E</w:t>
      </w:r>
      <w:r>
        <w:rPr>
          <w:color w:val="008380"/>
          <w:spacing w:val="1"/>
          <w:u w:val="single" w:color="008380"/>
        </w:rPr>
        <w:t>N</w:t>
      </w:r>
      <w:r>
        <w:rPr>
          <w:color w:val="008380"/>
          <w:spacing w:val="-4"/>
          <w:u w:val="single" w:color="008380"/>
        </w:rPr>
        <w:t>V</w:t>
      </w:r>
      <w:r>
        <w:rPr>
          <w:color w:val="008380"/>
          <w:u w:val="single" w:color="008380"/>
        </w:rPr>
        <w:t>/G</w:t>
      </w:r>
      <w:r>
        <w:rPr>
          <w:color w:val="008380"/>
          <w:spacing w:val="-3"/>
          <w:u w:val="single" w:color="008380"/>
        </w:rPr>
        <w:t>E</w:t>
      </w:r>
      <w:r>
        <w:rPr>
          <w:color w:val="008380"/>
          <w:spacing w:val="-2"/>
          <w:u w:val="single" w:color="008380"/>
        </w:rPr>
        <w:t>N</w:t>
      </w:r>
      <w:r>
        <w:rPr>
          <w:color w:val="008380"/>
          <w:u w:val="single" w:color="008380"/>
        </w:rPr>
        <w:t>/</w:t>
      </w:r>
      <w:r>
        <w:rPr>
          <w:color w:val="008380"/>
          <w:spacing w:val="-2"/>
          <w:u w:val="single" w:color="008380"/>
        </w:rPr>
        <w:t>S</w:t>
      </w:r>
      <w:r>
        <w:rPr>
          <w:color w:val="008380"/>
          <w:u w:val="single" w:color="008380"/>
        </w:rPr>
        <w:t>PE</w:t>
      </w:r>
      <w:r>
        <w:rPr>
          <w:color w:val="008380"/>
          <w:spacing w:val="-2"/>
          <w:u w:val="single" w:color="008380"/>
        </w:rPr>
        <w:t>C/</w:t>
      </w:r>
      <w:r>
        <w:rPr>
          <w:color w:val="008380"/>
          <w:u w:val="single" w:color="008380"/>
        </w:rPr>
        <w:t>01</w:t>
      </w:r>
      <w:r>
        <w:rPr>
          <w:color w:val="000000"/>
        </w:rPr>
        <w:t>.</w:t>
      </w:r>
    </w:p>
    <w:p w14:paraId="5F246D81" w14:textId="77777777" w:rsidR="007C62E7" w:rsidRDefault="007C62E7" w:rsidP="007C62E7">
      <w:pPr>
        <w:spacing w:line="200" w:lineRule="exact"/>
        <w:rPr>
          <w:sz w:val="20"/>
          <w:szCs w:val="20"/>
        </w:rPr>
      </w:pPr>
    </w:p>
    <w:p w14:paraId="1389E6CD" w14:textId="77777777" w:rsidR="007C62E7" w:rsidRDefault="007C62E7" w:rsidP="007C62E7">
      <w:pPr>
        <w:spacing w:line="200" w:lineRule="exact"/>
        <w:rPr>
          <w:sz w:val="20"/>
          <w:szCs w:val="20"/>
        </w:rPr>
      </w:pPr>
    </w:p>
    <w:p w14:paraId="2C680065" w14:textId="77777777" w:rsidR="007C62E7" w:rsidRDefault="007C62E7" w:rsidP="007C62E7">
      <w:pPr>
        <w:spacing w:line="200" w:lineRule="exact"/>
        <w:rPr>
          <w:sz w:val="20"/>
          <w:szCs w:val="20"/>
        </w:rPr>
      </w:pPr>
    </w:p>
    <w:p w14:paraId="2CE3E5D4" w14:textId="77777777" w:rsidR="007C62E7" w:rsidRDefault="007C62E7" w:rsidP="007C62E7">
      <w:pPr>
        <w:spacing w:line="200" w:lineRule="exact"/>
        <w:rPr>
          <w:sz w:val="20"/>
          <w:szCs w:val="20"/>
        </w:rPr>
      </w:pPr>
    </w:p>
    <w:p w14:paraId="3DF4C644" w14:textId="77777777" w:rsidR="007C62E7" w:rsidRDefault="007C62E7" w:rsidP="007C62E7">
      <w:pPr>
        <w:spacing w:before="20" w:line="260" w:lineRule="exact"/>
        <w:rPr>
          <w:sz w:val="26"/>
          <w:szCs w:val="26"/>
        </w:rPr>
      </w:pPr>
    </w:p>
    <w:p w14:paraId="7266E6C8" w14:textId="77777777" w:rsidR="007C62E7" w:rsidRDefault="007C62E7" w:rsidP="007C62E7">
      <w:pPr>
        <w:spacing w:before="44"/>
        <w:ind w:left="113"/>
        <w:rPr>
          <w:rFonts w:ascii="Calibri" w:eastAsia="Calibri" w:hAnsi="Calibri" w:cs="Calibri"/>
        </w:rPr>
      </w:pPr>
      <w:r>
        <w:rPr>
          <w:noProof/>
          <w:lang w:val="en-ZA" w:eastAsia="en-ZA"/>
        </w:rPr>
        <mc:AlternateContent>
          <mc:Choice Requires="wpg">
            <w:drawing>
              <wp:anchor distT="0" distB="0" distL="114300" distR="114300" simplePos="0" relativeHeight="251667456" behindDoc="1" locked="0" layoutInCell="1" allowOverlap="1" wp14:anchorId="495BCF1B" wp14:editId="62250C48">
                <wp:simplePos x="0" y="0"/>
                <wp:positionH relativeFrom="page">
                  <wp:posOffset>610870</wp:posOffset>
                </wp:positionH>
                <wp:positionV relativeFrom="paragraph">
                  <wp:posOffset>-497840</wp:posOffset>
                </wp:positionV>
                <wp:extent cx="1270" cy="2138680"/>
                <wp:effectExtent l="10795" t="6985" r="6985" b="698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38680"/>
                          <a:chOff x="962" y="-784"/>
                          <a:chExt cx="2" cy="3368"/>
                        </a:xfrm>
                      </wpg:grpSpPr>
                      <wps:wsp>
                        <wps:cNvPr id="2" name="Freeform 18"/>
                        <wps:cNvSpPr>
                          <a:spLocks/>
                        </wps:cNvSpPr>
                        <wps:spPr bwMode="auto">
                          <a:xfrm>
                            <a:off x="962" y="-784"/>
                            <a:ext cx="2" cy="3368"/>
                          </a:xfrm>
                          <a:custGeom>
                            <a:avLst/>
                            <a:gdLst>
                              <a:gd name="T0" fmla="+- 0 -784 -784"/>
                              <a:gd name="T1" fmla="*/ -784 h 3368"/>
                              <a:gd name="T2" fmla="+- 0 2584 -784"/>
                              <a:gd name="T3" fmla="*/ 2584 h 3368"/>
                            </a:gdLst>
                            <a:ahLst/>
                            <a:cxnLst>
                              <a:cxn ang="0">
                                <a:pos x="0" y="T1"/>
                              </a:cxn>
                              <a:cxn ang="0">
                                <a:pos x="0" y="T3"/>
                              </a:cxn>
                            </a:cxnLst>
                            <a:rect l="0" t="0" r="r" b="b"/>
                            <a:pathLst>
                              <a:path h="3368">
                                <a:moveTo>
                                  <a:pt x="0" y="0"/>
                                </a:moveTo>
                                <a:lnTo>
                                  <a:pt x="0" y="3368"/>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ADE255" id="Group 1" o:spid="_x0000_s1026" style="position:absolute;margin-left:48.1pt;margin-top:-39.2pt;width:.1pt;height:168.4pt;z-index:-251649024;mso-position-horizontal-relative:page" coordorigin="962,-784" coordsize="2,3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">
                <v:shape id="Freeform 18" o:spid="_x0000_s1027" style="position:absolute;left:962;top:-784;width:2;height:3368;visibility:visible;mso-wrap-style:square;v-text-anchor:top" coordsize="2,3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" path="m,l,3368e" filled="f" strokeweight=".82pt">
                  <v:path arrowok="t" o:connecttype="custom" o:connectlocs="0,-784;0,2584" o:connectangles="0,0"/>
                </v:shape>
                <w10:wrap anchorx="page"/>
              </v:group>
            </w:pict>
          </mc:Fallback>
        </mc:AlternateContent>
      </w:r>
    </w:p>
    <w:p w14:paraId="70B07CD1" w14:textId="77777777" w:rsidR="00B63D31" w:rsidRDefault="00B63D31"/>
    <w:sectPr w:rsidR="00B63D31">
      <w:pgSz w:w="11907" w:h="16840"/>
      <w:pgMar w:top="1360" w:right="1020" w:bottom="1080" w:left="1020" w:header="755" w:footer="8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23798" w14:textId="77777777" w:rsidR="00813F3A" w:rsidRDefault="00813F3A" w:rsidP="007C62E7">
      <w:r>
        <w:separator/>
      </w:r>
    </w:p>
  </w:endnote>
  <w:endnote w:type="continuationSeparator" w:id="0">
    <w:p w14:paraId="7C5D1838" w14:textId="77777777" w:rsidR="00813F3A" w:rsidRDefault="00813F3A" w:rsidP="007C6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2D7F6" w14:textId="77777777" w:rsidR="00BC3D62" w:rsidRDefault="00BC3D62">
    <w:pPr>
      <w:spacing w:line="180" w:lineRule="exact"/>
      <w:rPr>
        <w:sz w:val="18"/>
        <w:szCs w:val="18"/>
      </w:rPr>
    </w:pPr>
    <w:r>
      <w:rPr>
        <w:noProof/>
        <w:lang w:val="en-ZA" w:eastAsia="en-ZA"/>
      </w:rPr>
      <mc:AlternateContent>
        <mc:Choice Requires="wps">
          <w:drawing>
            <wp:anchor distT="0" distB="0" distL="114300" distR="114300" simplePos="0" relativeHeight="251659264" behindDoc="1" locked="0" layoutInCell="1" allowOverlap="1" wp14:anchorId="2EC79FF8" wp14:editId="3B50C97B">
              <wp:simplePos x="0" y="0"/>
              <wp:positionH relativeFrom="page">
                <wp:posOffset>3691255</wp:posOffset>
              </wp:positionH>
              <wp:positionV relativeFrom="page">
                <wp:posOffset>9971405</wp:posOffset>
              </wp:positionV>
              <wp:extent cx="179070" cy="15494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ED5B9" w14:textId="7E4AB29E" w:rsidR="00BC3D62" w:rsidRDefault="00BC3D62">
                          <w:pPr>
                            <w:spacing w:line="204" w:lineRule="exact"/>
                            <w:ind w:left="40"/>
                            <w:rPr>
                              <w:rFonts w:ascii="Arial" w:eastAsia="Arial" w:hAnsi="Arial" w:cs="Arial"/>
                              <w:sz w:val="18"/>
                              <w:szCs w:val="18"/>
                            </w:rPr>
                          </w:pPr>
                          <w:r>
                            <w:fldChar w:fldCharType="begin"/>
                          </w:r>
                          <w:r>
                            <w:rPr>
                              <w:rFonts w:ascii="Arial" w:eastAsia="Arial" w:hAnsi="Arial" w:cs="Arial"/>
                              <w:b/>
                              <w:bCs/>
                              <w:sz w:val="18"/>
                              <w:szCs w:val="18"/>
                            </w:rPr>
                            <w:instrText xml:space="preserve"> PAGE </w:instrText>
                          </w:r>
                          <w:r>
                            <w:fldChar w:fldCharType="separate"/>
                          </w:r>
                          <w:r w:rsidR="00921E65">
                            <w:rPr>
                              <w:rFonts w:ascii="Arial" w:eastAsia="Arial" w:hAnsi="Arial" w:cs="Arial"/>
                              <w:b/>
                              <w:bCs/>
                              <w:noProof/>
                              <w:sz w:val="18"/>
                              <w:szCs w:val="18"/>
                            </w:rPr>
                            <w:t>40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C79FF8" id="_x0000_t202" coordsize="21600,21600" o:spt="202" path="m,l,21600r21600,l21600,xe">
              <v:stroke joinstyle="miter"/>
              <v:path gradientshapeok="t" o:connecttype="rect"/>
            </v:shapetype>
            <v:shape id="Text Box 21" o:spid="_x0000_s1027" type="#_x0000_t202" style="position:absolute;margin-left:290.65pt;margin-top:785.15pt;width:14.1pt;height:12.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" filled="f" stroked="f">
              <v:textbox inset="0,0,0,0">
                <w:txbxContent>
                  <w:p w14:paraId="6E1ED5B9" w14:textId="7E4AB29E" w:rsidR="00BC3D62" w:rsidRDefault="00BC3D62">
                    <w:pPr>
                      <w:spacing w:line="204" w:lineRule="exact"/>
                      <w:ind w:left="40"/>
                      <w:rPr>
                        <w:rFonts w:ascii="Arial" w:eastAsia="Arial" w:hAnsi="Arial" w:cs="Arial"/>
                        <w:sz w:val="18"/>
                        <w:szCs w:val="18"/>
                      </w:rPr>
                    </w:pPr>
                    <w:r>
                      <w:fldChar w:fldCharType="begin"/>
                    </w:r>
                    <w:r>
                      <w:rPr>
                        <w:rFonts w:ascii="Arial" w:eastAsia="Arial" w:hAnsi="Arial" w:cs="Arial"/>
                        <w:b/>
                        <w:bCs/>
                        <w:sz w:val="18"/>
                        <w:szCs w:val="18"/>
                      </w:rPr>
                      <w:instrText xml:space="preserve"> PAGE </w:instrText>
                    </w:r>
                    <w:r>
                      <w:fldChar w:fldCharType="separate"/>
                    </w:r>
                    <w:r w:rsidR="00921E65">
                      <w:rPr>
                        <w:rFonts w:ascii="Arial" w:eastAsia="Arial" w:hAnsi="Arial" w:cs="Arial"/>
                        <w:b/>
                        <w:bCs/>
                        <w:noProof/>
                        <w:sz w:val="18"/>
                        <w:szCs w:val="18"/>
                      </w:rPr>
                      <w:t>40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124D0" w14:textId="77777777" w:rsidR="00813F3A" w:rsidRDefault="00813F3A" w:rsidP="007C62E7">
      <w:r>
        <w:separator/>
      </w:r>
    </w:p>
  </w:footnote>
  <w:footnote w:type="continuationSeparator" w:id="0">
    <w:p w14:paraId="6E4C7E8D" w14:textId="77777777" w:rsidR="00813F3A" w:rsidRDefault="00813F3A" w:rsidP="007C6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B53C3" w14:textId="77777777" w:rsidR="00BC3D62" w:rsidRDefault="00BC3D62">
    <w:pPr>
      <w:spacing w:line="0" w:lineRule="atLeast"/>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EAAB" w14:textId="48F79348" w:rsidR="00BC3D62" w:rsidRDefault="009916C0">
    <w:pPr>
      <w:spacing w:line="200" w:lineRule="exact"/>
      <w:rPr>
        <w:sz w:val="20"/>
        <w:szCs w:val="20"/>
      </w:rPr>
    </w:pPr>
    <w:r>
      <w:rPr>
        <w:noProof/>
        <w:lang w:val="en-ZA" w:eastAsia="en-ZA"/>
      </w:rPr>
      <mc:AlternateContent>
        <mc:Choice Requires="wps">
          <w:drawing>
            <wp:anchor distT="0" distB="0" distL="114300" distR="114300" simplePos="0" relativeHeight="251662336" behindDoc="1" locked="0" layoutInCell="1" allowOverlap="1" wp14:anchorId="1C428716" wp14:editId="47D71711">
              <wp:simplePos x="0" y="0"/>
              <wp:positionH relativeFrom="page">
                <wp:posOffset>704850</wp:posOffset>
              </wp:positionH>
              <wp:positionV relativeFrom="page">
                <wp:posOffset>314326</wp:posOffset>
              </wp:positionV>
              <wp:extent cx="5765165" cy="787400"/>
              <wp:effectExtent l="0" t="0" r="6985" b="1270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165"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B975FA" w14:textId="5000003A" w:rsidR="00BC3D62" w:rsidRDefault="00BC3D62">
                          <w:pPr>
                            <w:spacing w:line="203" w:lineRule="exact"/>
                            <w:ind w:left="20"/>
                            <w:rPr>
                              <w:rFonts w:ascii="Calibri" w:eastAsia="Calibri" w:hAnsi="Calibri" w:cs="Calibri"/>
                              <w:sz w:val="18"/>
                              <w:szCs w:val="18"/>
                            </w:rPr>
                          </w:pPr>
                          <w:r>
                            <w:rPr>
                              <w:rFonts w:ascii="Calibri" w:eastAsia="Calibri" w:hAnsi="Calibri" w:cs="Calibri"/>
                              <w:sz w:val="18"/>
                              <w:szCs w:val="18"/>
                            </w:rPr>
                            <w:t>CLE</w:t>
                          </w:r>
                          <w:r>
                            <w:rPr>
                              <w:rFonts w:ascii="Calibri" w:eastAsia="Calibri" w:hAnsi="Calibri" w:cs="Calibri"/>
                              <w:spacing w:val="-1"/>
                              <w:sz w:val="18"/>
                              <w:szCs w:val="18"/>
                            </w:rPr>
                            <w:t>AN</w:t>
                          </w:r>
                          <w:r>
                            <w:rPr>
                              <w:rFonts w:ascii="Calibri" w:eastAsia="Calibri" w:hAnsi="Calibri" w:cs="Calibri"/>
                              <w:sz w:val="18"/>
                              <w:szCs w:val="18"/>
                            </w:rPr>
                            <w:t>I</w:t>
                          </w:r>
                          <w:r>
                            <w:rPr>
                              <w:rFonts w:ascii="Calibri" w:eastAsia="Calibri" w:hAnsi="Calibri" w:cs="Calibri"/>
                              <w:spacing w:val="-1"/>
                              <w:sz w:val="18"/>
                              <w:szCs w:val="18"/>
                            </w:rPr>
                            <w:t>NG</w:t>
                          </w:r>
                          <w:r>
                            <w:rPr>
                              <w:rFonts w:ascii="Calibri" w:eastAsia="Calibri" w:hAnsi="Calibri" w:cs="Calibri"/>
                              <w:spacing w:val="-3"/>
                              <w:sz w:val="18"/>
                              <w:szCs w:val="18"/>
                            </w:rPr>
                            <w:t xml:space="preserve"> </w:t>
                          </w:r>
                          <w:r>
                            <w:rPr>
                              <w:rFonts w:ascii="Calibri" w:eastAsia="Calibri" w:hAnsi="Calibri" w:cs="Calibri"/>
                              <w:sz w:val="18"/>
                              <w:szCs w:val="18"/>
                            </w:rPr>
                            <w:t>OF</w:t>
                          </w:r>
                          <w:r>
                            <w:rPr>
                              <w:rFonts w:ascii="Calibri" w:eastAsia="Calibri" w:hAnsi="Calibri" w:cs="Calibri"/>
                              <w:spacing w:val="-4"/>
                              <w:sz w:val="18"/>
                              <w:szCs w:val="18"/>
                            </w:rPr>
                            <w:t xml:space="preserve"> </w:t>
                          </w:r>
                          <w:r>
                            <w:rPr>
                              <w:rFonts w:ascii="Calibri" w:eastAsia="Calibri" w:hAnsi="Calibri" w:cs="Calibri"/>
                              <w:sz w:val="18"/>
                              <w:szCs w:val="18"/>
                            </w:rPr>
                            <w:t>D</w:t>
                          </w:r>
                          <w:r>
                            <w:rPr>
                              <w:rFonts w:ascii="Calibri" w:eastAsia="Calibri" w:hAnsi="Calibri" w:cs="Calibri"/>
                              <w:spacing w:val="1"/>
                              <w:sz w:val="18"/>
                              <w:szCs w:val="18"/>
                            </w:rPr>
                            <w:t>A</w:t>
                          </w:r>
                          <w:r>
                            <w:rPr>
                              <w:rFonts w:ascii="Calibri" w:eastAsia="Calibri" w:hAnsi="Calibri" w:cs="Calibri"/>
                              <w:sz w:val="18"/>
                              <w:szCs w:val="18"/>
                            </w:rPr>
                            <w:t>MS</w:t>
                          </w:r>
                          <w:r>
                            <w:rPr>
                              <w:rFonts w:ascii="Calibri" w:eastAsia="Calibri" w:hAnsi="Calibri" w:cs="Calibri"/>
                              <w:spacing w:val="-2"/>
                              <w:sz w:val="18"/>
                              <w:szCs w:val="18"/>
                            </w:rPr>
                            <w:t xml:space="preserve"> </w:t>
                          </w:r>
                          <w:r>
                            <w:rPr>
                              <w:rFonts w:ascii="Calibri" w:eastAsia="Calibri" w:hAnsi="Calibri" w:cs="Calibri"/>
                              <w:spacing w:val="-1"/>
                              <w:sz w:val="18"/>
                              <w:szCs w:val="18"/>
                            </w:rPr>
                            <w:t>AN</w:t>
                          </w:r>
                          <w:r>
                            <w:rPr>
                              <w:rFonts w:ascii="Calibri" w:eastAsia="Calibri" w:hAnsi="Calibri" w:cs="Calibri"/>
                              <w:sz w:val="18"/>
                              <w:szCs w:val="18"/>
                            </w:rPr>
                            <w:t>D</w:t>
                          </w:r>
                          <w:r>
                            <w:rPr>
                              <w:rFonts w:ascii="Calibri" w:eastAsia="Calibri" w:hAnsi="Calibri" w:cs="Calibri"/>
                              <w:spacing w:val="-3"/>
                              <w:sz w:val="18"/>
                              <w:szCs w:val="18"/>
                            </w:rPr>
                            <w:t xml:space="preserve"> </w:t>
                          </w:r>
                          <w:r>
                            <w:rPr>
                              <w:rFonts w:ascii="Calibri" w:eastAsia="Calibri" w:hAnsi="Calibri" w:cs="Calibri"/>
                              <w:sz w:val="18"/>
                              <w:szCs w:val="18"/>
                            </w:rPr>
                            <w:t>H</w:t>
                          </w:r>
                          <w:r>
                            <w:rPr>
                              <w:rFonts w:ascii="Calibri" w:eastAsia="Calibri" w:hAnsi="Calibri" w:cs="Calibri"/>
                              <w:spacing w:val="-1"/>
                              <w:sz w:val="18"/>
                              <w:szCs w:val="18"/>
                            </w:rPr>
                            <w:t>A</w:t>
                          </w:r>
                          <w:r>
                            <w:rPr>
                              <w:rFonts w:ascii="Calibri" w:eastAsia="Calibri" w:hAnsi="Calibri" w:cs="Calibri"/>
                              <w:sz w:val="18"/>
                              <w:szCs w:val="18"/>
                            </w:rPr>
                            <w:t>UL</w:t>
                          </w:r>
                          <w:r>
                            <w:rPr>
                              <w:rFonts w:ascii="Calibri" w:eastAsia="Calibri" w:hAnsi="Calibri" w:cs="Calibri"/>
                              <w:spacing w:val="-1"/>
                              <w:sz w:val="18"/>
                              <w:szCs w:val="18"/>
                            </w:rPr>
                            <w:t>AG</w:t>
                          </w:r>
                          <w:r>
                            <w:rPr>
                              <w:rFonts w:ascii="Calibri" w:eastAsia="Calibri" w:hAnsi="Calibri" w:cs="Calibri"/>
                              <w:sz w:val="18"/>
                              <w:szCs w:val="18"/>
                            </w:rPr>
                            <w:t>E</w:t>
                          </w:r>
                          <w:r>
                            <w:rPr>
                              <w:rFonts w:ascii="Calibri" w:eastAsia="Calibri" w:hAnsi="Calibri" w:cs="Calibri"/>
                              <w:spacing w:val="-3"/>
                              <w:sz w:val="18"/>
                              <w:szCs w:val="18"/>
                            </w:rPr>
                            <w:t xml:space="preserve"> </w:t>
                          </w:r>
                          <w:r>
                            <w:rPr>
                              <w:rFonts w:ascii="Calibri" w:eastAsia="Calibri" w:hAnsi="Calibri" w:cs="Calibri"/>
                              <w:sz w:val="18"/>
                              <w:szCs w:val="18"/>
                            </w:rPr>
                            <w:t>OF</w:t>
                          </w:r>
                          <w:r>
                            <w:rPr>
                              <w:rFonts w:ascii="Calibri" w:eastAsia="Calibri" w:hAnsi="Calibri" w:cs="Calibri"/>
                              <w:spacing w:val="-4"/>
                              <w:sz w:val="18"/>
                              <w:szCs w:val="18"/>
                            </w:rPr>
                            <w:t xml:space="preserve"> </w:t>
                          </w:r>
                          <w:r>
                            <w:rPr>
                              <w:rFonts w:ascii="Calibri" w:eastAsia="Calibri" w:hAnsi="Calibri" w:cs="Calibri"/>
                              <w:spacing w:val="-1"/>
                              <w:sz w:val="18"/>
                              <w:szCs w:val="18"/>
                            </w:rPr>
                            <w:t>A</w:t>
                          </w:r>
                          <w:r>
                            <w:rPr>
                              <w:rFonts w:ascii="Calibri" w:eastAsia="Calibri" w:hAnsi="Calibri" w:cs="Calibri"/>
                              <w:spacing w:val="1"/>
                              <w:sz w:val="18"/>
                              <w:szCs w:val="18"/>
                            </w:rPr>
                            <w:t>L</w:t>
                          </w:r>
                          <w:r>
                            <w:rPr>
                              <w:rFonts w:ascii="Calibri" w:eastAsia="Calibri" w:hAnsi="Calibri" w:cs="Calibri"/>
                              <w:sz w:val="18"/>
                              <w:szCs w:val="18"/>
                            </w:rPr>
                            <w:t>L</w:t>
                          </w:r>
                          <w:r>
                            <w:rPr>
                              <w:rFonts w:ascii="Calibri" w:eastAsia="Calibri" w:hAnsi="Calibri" w:cs="Calibri"/>
                              <w:spacing w:val="-1"/>
                              <w:sz w:val="18"/>
                              <w:szCs w:val="18"/>
                            </w:rPr>
                            <w:t xml:space="preserve"> </w:t>
                          </w:r>
                          <w:r>
                            <w:rPr>
                              <w:rFonts w:ascii="Calibri" w:eastAsia="Calibri" w:hAnsi="Calibri" w:cs="Calibri"/>
                              <w:sz w:val="18"/>
                              <w:szCs w:val="18"/>
                            </w:rPr>
                            <w:t>W</w:t>
                          </w:r>
                          <w:r>
                            <w:rPr>
                              <w:rFonts w:ascii="Calibri" w:eastAsia="Calibri" w:hAnsi="Calibri" w:cs="Calibri"/>
                              <w:spacing w:val="-1"/>
                              <w:sz w:val="18"/>
                              <w:szCs w:val="18"/>
                            </w:rPr>
                            <w:t>A</w:t>
                          </w:r>
                          <w:r>
                            <w:rPr>
                              <w:rFonts w:ascii="Calibri" w:eastAsia="Calibri" w:hAnsi="Calibri" w:cs="Calibri"/>
                              <w:spacing w:val="-2"/>
                              <w:sz w:val="18"/>
                              <w:szCs w:val="18"/>
                            </w:rPr>
                            <w:t>S</w:t>
                          </w:r>
                          <w:r>
                            <w:rPr>
                              <w:rFonts w:ascii="Calibri" w:eastAsia="Calibri" w:hAnsi="Calibri" w:cs="Calibri"/>
                              <w:sz w:val="18"/>
                              <w:szCs w:val="18"/>
                            </w:rPr>
                            <w:t>TE</w:t>
                          </w:r>
                          <w:r>
                            <w:rPr>
                              <w:rFonts w:ascii="Calibri" w:eastAsia="Calibri" w:hAnsi="Calibri" w:cs="Calibri"/>
                              <w:spacing w:val="-3"/>
                              <w:sz w:val="18"/>
                              <w:szCs w:val="18"/>
                            </w:rPr>
                            <w:t xml:space="preserve"> </w:t>
                          </w:r>
                          <w:r>
                            <w:rPr>
                              <w:rFonts w:ascii="Calibri" w:eastAsia="Calibri" w:hAnsi="Calibri" w:cs="Calibri"/>
                              <w:spacing w:val="-1"/>
                              <w:sz w:val="18"/>
                              <w:szCs w:val="18"/>
                            </w:rPr>
                            <w:t>F</w:t>
                          </w:r>
                          <w:r>
                            <w:rPr>
                              <w:rFonts w:ascii="Calibri" w:eastAsia="Calibri" w:hAnsi="Calibri" w:cs="Calibri"/>
                              <w:sz w:val="18"/>
                              <w:szCs w:val="18"/>
                            </w:rPr>
                            <w:t>ROM</w:t>
                          </w:r>
                          <w:r>
                            <w:rPr>
                              <w:rFonts w:ascii="Calibri" w:eastAsia="Calibri" w:hAnsi="Calibri" w:cs="Calibri"/>
                              <w:spacing w:val="-2"/>
                              <w:sz w:val="18"/>
                              <w:szCs w:val="18"/>
                            </w:rPr>
                            <w:t xml:space="preserve"> </w:t>
                          </w:r>
                          <w:r>
                            <w:rPr>
                              <w:rFonts w:ascii="Calibri" w:eastAsia="Calibri" w:hAnsi="Calibri" w:cs="Calibri"/>
                              <w:sz w:val="18"/>
                              <w:szCs w:val="18"/>
                            </w:rPr>
                            <w:t>THE</w:t>
                          </w:r>
                          <w:r>
                            <w:rPr>
                              <w:rFonts w:ascii="Calibri" w:eastAsia="Calibri" w:hAnsi="Calibri" w:cs="Calibri"/>
                              <w:spacing w:val="-3"/>
                              <w:sz w:val="18"/>
                              <w:szCs w:val="18"/>
                            </w:rPr>
                            <w:t xml:space="preserve"> </w:t>
                          </w:r>
                          <w:r>
                            <w:rPr>
                              <w:rFonts w:ascii="Calibri" w:eastAsia="Calibri" w:hAnsi="Calibri" w:cs="Calibri"/>
                              <w:sz w:val="18"/>
                              <w:szCs w:val="18"/>
                            </w:rPr>
                            <w:t>D</w:t>
                          </w:r>
                          <w:r>
                            <w:rPr>
                              <w:rFonts w:ascii="Calibri" w:eastAsia="Calibri" w:hAnsi="Calibri" w:cs="Calibri"/>
                              <w:spacing w:val="-2"/>
                              <w:sz w:val="18"/>
                              <w:szCs w:val="18"/>
                            </w:rPr>
                            <w:t>A</w:t>
                          </w:r>
                          <w:r>
                            <w:rPr>
                              <w:rFonts w:ascii="Calibri" w:eastAsia="Calibri" w:hAnsi="Calibri" w:cs="Calibri"/>
                              <w:sz w:val="18"/>
                              <w:szCs w:val="18"/>
                            </w:rPr>
                            <w:t>MS</w:t>
                          </w:r>
                          <w:r>
                            <w:rPr>
                              <w:rFonts w:ascii="Calibri" w:eastAsia="Calibri" w:hAnsi="Calibri" w:cs="Calibri"/>
                              <w:spacing w:val="-4"/>
                              <w:sz w:val="18"/>
                              <w:szCs w:val="18"/>
                            </w:rPr>
                            <w:t xml:space="preserve"> </w:t>
                          </w:r>
                          <w:r>
                            <w:rPr>
                              <w:rFonts w:ascii="Calibri" w:eastAsia="Calibri" w:hAnsi="Calibri" w:cs="Calibri"/>
                              <w:spacing w:val="-1"/>
                              <w:sz w:val="18"/>
                              <w:szCs w:val="18"/>
                            </w:rPr>
                            <w:t>A</w:t>
                          </w:r>
                          <w:r>
                            <w:rPr>
                              <w:rFonts w:ascii="Calibri" w:eastAsia="Calibri" w:hAnsi="Calibri" w:cs="Calibri"/>
                              <w:sz w:val="18"/>
                              <w:szCs w:val="18"/>
                            </w:rPr>
                            <w:t>T</w:t>
                          </w:r>
                          <w:r>
                            <w:rPr>
                              <w:rFonts w:ascii="Calibri" w:eastAsia="Calibri" w:hAnsi="Calibri" w:cs="Calibri"/>
                              <w:spacing w:val="-2"/>
                              <w:sz w:val="18"/>
                              <w:szCs w:val="18"/>
                            </w:rPr>
                            <w:t xml:space="preserve"> </w:t>
                          </w:r>
                          <w:r>
                            <w:rPr>
                              <w:rFonts w:ascii="Calibri" w:eastAsia="Calibri" w:hAnsi="Calibri" w:cs="Calibri"/>
                              <w:sz w:val="18"/>
                              <w:szCs w:val="18"/>
                            </w:rPr>
                            <w:t>M</w:t>
                          </w:r>
                          <w:r>
                            <w:rPr>
                              <w:rFonts w:ascii="Calibri" w:eastAsia="Calibri" w:hAnsi="Calibri" w:cs="Calibri"/>
                              <w:spacing w:val="3"/>
                              <w:sz w:val="18"/>
                              <w:szCs w:val="18"/>
                            </w:rPr>
                            <w:t>A</w:t>
                          </w:r>
                          <w:r>
                            <w:rPr>
                              <w:rFonts w:ascii="Calibri" w:eastAsia="Calibri" w:hAnsi="Calibri" w:cs="Calibri"/>
                              <w:sz w:val="18"/>
                              <w:szCs w:val="18"/>
                            </w:rPr>
                            <w:t>JUBA</w:t>
                          </w:r>
                          <w:r>
                            <w:rPr>
                              <w:rFonts w:ascii="Calibri" w:eastAsia="Calibri" w:hAnsi="Calibri" w:cs="Calibri"/>
                              <w:spacing w:val="-4"/>
                              <w:sz w:val="18"/>
                              <w:szCs w:val="18"/>
                            </w:rPr>
                            <w:t xml:space="preserve"> </w:t>
                          </w:r>
                          <w:r>
                            <w:rPr>
                              <w:rFonts w:ascii="Calibri" w:eastAsia="Calibri" w:hAnsi="Calibri" w:cs="Calibri"/>
                              <w:sz w:val="18"/>
                              <w:szCs w:val="18"/>
                            </w:rPr>
                            <w:t>PO</w:t>
                          </w:r>
                          <w:r>
                            <w:rPr>
                              <w:rFonts w:ascii="Calibri" w:eastAsia="Calibri" w:hAnsi="Calibri" w:cs="Calibri"/>
                              <w:spacing w:val="-2"/>
                              <w:sz w:val="18"/>
                              <w:szCs w:val="18"/>
                            </w:rPr>
                            <w:t>W</w:t>
                          </w:r>
                          <w:r>
                            <w:rPr>
                              <w:rFonts w:ascii="Calibri" w:eastAsia="Calibri" w:hAnsi="Calibri" w:cs="Calibri"/>
                              <w:sz w:val="18"/>
                              <w:szCs w:val="18"/>
                            </w:rPr>
                            <w:t>ER</w:t>
                          </w:r>
                          <w:r>
                            <w:rPr>
                              <w:rFonts w:ascii="Calibri" w:eastAsia="Calibri" w:hAnsi="Calibri" w:cs="Calibri"/>
                              <w:spacing w:val="-2"/>
                              <w:sz w:val="18"/>
                              <w:szCs w:val="18"/>
                            </w:rPr>
                            <w:t xml:space="preserve"> </w:t>
                          </w:r>
                          <w:r>
                            <w:rPr>
                              <w:rFonts w:ascii="Calibri" w:eastAsia="Calibri" w:hAnsi="Calibri" w:cs="Calibri"/>
                              <w:spacing w:val="-1"/>
                              <w:sz w:val="18"/>
                              <w:szCs w:val="18"/>
                            </w:rPr>
                            <w:t>S</w:t>
                          </w:r>
                          <w:r>
                            <w:rPr>
                              <w:rFonts w:ascii="Calibri" w:eastAsia="Calibri" w:hAnsi="Calibri" w:cs="Calibri"/>
                              <w:sz w:val="18"/>
                              <w:szCs w:val="18"/>
                            </w:rPr>
                            <w:t>T</w:t>
                          </w:r>
                          <w:r>
                            <w:rPr>
                              <w:rFonts w:ascii="Calibri" w:eastAsia="Calibri" w:hAnsi="Calibri" w:cs="Calibri"/>
                              <w:spacing w:val="-1"/>
                              <w:sz w:val="18"/>
                              <w:szCs w:val="18"/>
                            </w:rPr>
                            <w:t>A</w:t>
                          </w:r>
                          <w:r>
                            <w:rPr>
                              <w:rFonts w:ascii="Calibri" w:eastAsia="Calibri" w:hAnsi="Calibri" w:cs="Calibri"/>
                              <w:sz w:val="18"/>
                              <w:szCs w:val="18"/>
                            </w:rPr>
                            <w:t>TION</w:t>
                          </w:r>
                          <w:r w:rsidR="009916C0">
                            <w:rPr>
                              <w:rFonts w:ascii="Calibri" w:eastAsia="Calibri" w:hAnsi="Calibri" w:cs="Calibri"/>
                              <w:sz w:val="18"/>
                              <w:szCs w:val="18"/>
                            </w:rPr>
                            <w:t xml:space="preserve"> FOR</w:t>
                          </w:r>
                          <w:r>
                            <w:rPr>
                              <w:rFonts w:ascii="Calibri" w:eastAsia="Calibri" w:hAnsi="Calibri" w:cs="Calibri"/>
                              <w:spacing w:val="-3"/>
                              <w:sz w:val="18"/>
                              <w:szCs w:val="18"/>
                            </w:rPr>
                            <w:t xml:space="preserve"> </w:t>
                          </w:r>
                          <w:r>
                            <w:rPr>
                              <w:rFonts w:ascii="Calibri" w:eastAsia="Calibri" w:hAnsi="Calibri" w:cs="Calibri"/>
                              <w:sz w:val="18"/>
                              <w:szCs w:val="18"/>
                            </w:rPr>
                            <w:t>60</w:t>
                          </w:r>
                          <w:r>
                            <w:rPr>
                              <w:rFonts w:ascii="Calibri" w:eastAsia="Calibri" w:hAnsi="Calibri" w:cs="Calibri"/>
                              <w:spacing w:val="-3"/>
                              <w:sz w:val="18"/>
                              <w:szCs w:val="18"/>
                            </w:rPr>
                            <w:t xml:space="preserve"> </w:t>
                          </w:r>
                          <w:r>
                            <w:rPr>
                              <w:rFonts w:ascii="Calibri" w:eastAsia="Calibri" w:hAnsi="Calibri" w:cs="Calibri"/>
                              <w:sz w:val="18"/>
                              <w:szCs w:val="18"/>
                            </w:rPr>
                            <w:t>MO</w:t>
                          </w:r>
                          <w:r>
                            <w:rPr>
                              <w:rFonts w:ascii="Calibri" w:eastAsia="Calibri" w:hAnsi="Calibri" w:cs="Calibri"/>
                              <w:spacing w:val="-1"/>
                              <w:sz w:val="18"/>
                              <w:szCs w:val="18"/>
                            </w:rPr>
                            <w:t>N</w:t>
                          </w:r>
                          <w:r>
                            <w:rPr>
                              <w:rFonts w:ascii="Calibri" w:eastAsia="Calibri" w:hAnsi="Calibri" w:cs="Calibri"/>
                              <w:sz w:val="18"/>
                              <w:szCs w:val="18"/>
                            </w:rPr>
                            <w:t>THS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428716" id="_x0000_t202" coordsize="21600,21600" o:spt="202" path="m,l,21600r21600,l21600,xe">
              <v:stroke joinstyle="miter"/>
              <v:path gradientshapeok="t" o:connecttype="rect"/>
            </v:shapetype>
            <v:shape id="Text Box 18" o:spid="_x0000_s1028" type="#_x0000_t202" style="position:absolute;margin-left:55.5pt;margin-top:24.75pt;width:453.95pt;height:6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" filled="f" stroked="f">
              <v:textbox inset="0,0,0,0">
                <w:txbxContent>
                  <w:p w14:paraId="09B975FA" w14:textId="5000003A" w:rsidR="00BC3D62" w:rsidRDefault="00BC3D62">
                    <w:pPr>
                      <w:spacing w:line="203" w:lineRule="exact"/>
                      <w:ind w:left="20"/>
                      <w:rPr>
                        <w:rFonts w:ascii="Calibri" w:eastAsia="Calibri" w:hAnsi="Calibri" w:cs="Calibri"/>
                        <w:sz w:val="18"/>
                        <w:szCs w:val="18"/>
                      </w:rPr>
                    </w:pPr>
                    <w:r>
                      <w:rPr>
                        <w:rFonts w:ascii="Calibri" w:eastAsia="Calibri" w:hAnsi="Calibri" w:cs="Calibri"/>
                        <w:sz w:val="18"/>
                        <w:szCs w:val="18"/>
                      </w:rPr>
                      <w:t>CLE</w:t>
                    </w:r>
                    <w:r>
                      <w:rPr>
                        <w:rFonts w:ascii="Calibri" w:eastAsia="Calibri" w:hAnsi="Calibri" w:cs="Calibri"/>
                        <w:spacing w:val="-1"/>
                        <w:sz w:val="18"/>
                        <w:szCs w:val="18"/>
                      </w:rPr>
                      <w:t>AN</w:t>
                    </w:r>
                    <w:r>
                      <w:rPr>
                        <w:rFonts w:ascii="Calibri" w:eastAsia="Calibri" w:hAnsi="Calibri" w:cs="Calibri"/>
                        <w:sz w:val="18"/>
                        <w:szCs w:val="18"/>
                      </w:rPr>
                      <w:t>I</w:t>
                    </w:r>
                    <w:r>
                      <w:rPr>
                        <w:rFonts w:ascii="Calibri" w:eastAsia="Calibri" w:hAnsi="Calibri" w:cs="Calibri"/>
                        <w:spacing w:val="-1"/>
                        <w:sz w:val="18"/>
                        <w:szCs w:val="18"/>
                      </w:rPr>
                      <w:t>NG</w:t>
                    </w:r>
                    <w:r>
                      <w:rPr>
                        <w:rFonts w:ascii="Calibri" w:eastAsia="Calibri" w:hAnsi="Calibri" w:cs="Calibri"/>
                        <w:spacing w:val="-3"/>
                        <w:sz w:val="18"/>
                        <w:szCs w:val="18"/>
                      </w:rPr>
                      <w:t xml:space="preserve"> </w:t>
                    </w:r>
                    <w:r>
                      <w:rPr>
                        <w:rFonts w:ascii="Calibri" w:eastAsia="Calibri" w:hAnsi="Calibri" w:cs="Calibri"/>
                        <w:sz w:val="18"/>
                        <w:szCs w:val="18"/>
                      </w:rPr>
                      <w:t>OF</w:t>
                    </w:r>
                    <w:r>
                      <w:rPr>
                        <w:rFonts w:ascii="Calibri" w:eastAsia="Calibri" w:hAnsi="Calibri" w:cs="Calibri"/>
                        <w:spacing w:val="-4"/>
                        <w:sz w:val="18"/>
                        <w:szCs w:val="18"/>
                      </w:rPr>
                      <w:t xml:space="preserve"> </w:t>
                    </w:r>
                    <w:r>
                      <w:rPr>
                        <w:rFonts w:ascii="Calibri" w:eastAsia="Calibri" w:hAnsi="Calibri" w:cs="Calibri"/>
                        <w:sz w:val="18"/>
                        <w:szCs w:val="18"/>
                      </w:rPr>
                      <w:t>D</w:t>
                    </w:r>
                    <w:r>
                      <w:rPr>
                        <w:rFonts w:ascii="Calibri" w:eastAsia="Calibri" w:hAnsi="Calibri" w:cs="Calibri"/>
                        <w:spacing w:val="1"/>
                        <w:sz w:val="18"/>
                        <w:szCs w:val="18"/>
                      </w:rPr>
                      <w:t>A</w:t>
                    </w:r>
                    <w:r>
                      <w:rPr>
                        <w:rFonts w:ascii="Calibri" w:eastAsia="Calibri" w:hAnsi="Calibri" w:cs="Calibri"/>
                        <w:sz w:val="18"/>
                        <w:szCs w:val="18"/>
                      </w:rPr>
                      <w:t>MS</w:t>
                    </w:r>
                    <w:r>
                      <w:rPr>
                        <w:rFonts w:ascii="Calibri" w:eastAsia="Calibri" w:hAnsi="Calibri" w:cs="Calibri"/>
                        <w:spacing w:val="-2"/>
                        <w:sz w:val="18"/>
                        <w:szCs w:val="18"/>
                      </w:rPr>
                      <w:t xml:space="preserve"> </w:t>
                    </w:r>
                    <w:r>
                      <w:rPr>
                        <w:rFonts w:ascii="Calibri" w:eastAsia="Calibri" w:hAnsi="Calibri" w:cs="Calibri"/>
                        <w:spacing w:val="-1"/>
                        <w:sz w:val="18"/>
                        <w:szCs w:val="18"/>
                      </w:rPr>
                      <w:t>AN</w:t>
                    </w:r>
                    <w:r>
                      <w:rPr>
                        <w:rFonts w:ascii="Calibri" w:eastAsia="Calibri" w:hAnsi="Calibri" w:cs="Calibri"/>
                        <w:sz w:val="18"/>
                        <w:szCs w:val="18"/>
                      </w:rPr>
                      <w:t>D</w:t>
                    </w:r>
                    <w:r>
                      <w:rPr>
                        <w:rFonts w:ascii="Calibri" w:eastAsia="Calibri" w:hAnsi="Calibri" w:cs="Calibri"/>
                        <w:spacing w:val="-3"/>
                        <w:sz w:val="18"/>
                        <w:szCs w:val="18"/>
                      </w:rPr>
                      <w:t xml:space="preserve"> </w:t>
                    </w:r>
                    <w:r>
                      <w:rPr>
                        <w:rFonts w:ascii="Calibri" w:eastAsia="Calibri" w:hAnsi="Calibri" w:cs="Calibri"/>
                        <w:sz w:val="18"/>
                        <w:szCs w:val="18"/>
                      </w:rPr>
                      <w:t>H</w:t>
                    </w:r>
                    <w:r>
                      <w:rPr>
                        <w:rFonts w:ascii="Calibri" w:eastAsia="Calibri" w:hAnsi="Calibri" w:cs="Calibri"/>
                        <w:spacing w:val="-1"/>
                        <w:sz w:val="18"/>
                        <w:szCs w:val="18"/>
                      </w:rPr>
                      <w:t>A</w:t>
                    </w:r>
                    <w:r>
                      <w:rPr>
                        <w:rFonts w:ascii="Calibri" w:eastAsia="Calibri" w:hAnsi="Calibri" w:cs="Calibri"/>
                        <w:sz w:val="18"/>
                        <w:szCs w:val="18"/>
                      </w:rPr>
                      <w:t>UL</w:t>
                    </w:r>
                    <w:r>
                      <w:rPr>
                        <w:rFonts w:ascii="Calibri" w:eastAsia="Calibri" w:hAnsi="Calibri" w:cs="Calibri"/>
                        <w:spacing w:val="-1"/>
                        <w:sz w:val="18"/>
                        <w:szCs w:val="18"/>
                      </w:rPr>
                      <w:t>AG</w:t>
                    </w:r>
                    <w:r>
                      <w:rPr>
                        <w:rFonts w:ascii="Calibri" w:eastAsia="Calibri" w:hAnsi="Calibri" w:cs="Calibri"/>
                        <w:sz w:val="18"/>
                        <w:szCs w:val="18"/>
                      </w:rPr>
                      <w:t>E</w:t>
                    </w:r>
                    <w:r>
                      <w:rPr>
                        <w:rFonts w:ascii="Calibri" w:eastAsia="Calibri" w:hAnsi="Calibri" w:cs="Calibri"/>
                        <w:spacing w:val="-3"/>
                        <w:sz w:val="18"/>
                        <w:szCs w:val="18"/>
                      </w:rPr>
                      <w:t xml:space="preserve"> </w:t>
                    </w:r>
                    <w:r>
                      <w:rPr>
                        <w:rFonts w:ascii="Calibri" w:eastAsia="Calibri" w:hAnsi="Calibri" w:cs="Calibri"/>
                        <w:sz w:val="18"/>
                        <w:szCs w:val="18"/>
                      </w:rPr>
                      <w:t>OF</w:t>
                    </w:r>
                    <w:r>
                      <w:rPr>
                        <w:rFonts w:ascii="Calibri" w:eastAsia="Calibri" w:hAnsi="Calibri" w:cs="Calibri"/>
                        <w:spacing w:val="-4"/>
                        <w:sz w:val="18"/>
                        <w:szCs w:val="18"/>
                      </w:rPr>
                      <w:t xml:space="preserve"> </w:t>
                    </w:r>
                    <w:r>
                      <w:rPr>
                        <w:rFonts w:ascii="Calibri" w:eastAsia="Calibri" w:hAnsi="Calibri" w:cs="Calibri"/>
                        <w:spacing w:val="-1"/>
                        <w:sz w:val="18"/>
                        <w:szCs w:val="18"/>
                      </w:rPr>
                      <w:t>A</w:t>
                    </w:r>
                    <w:r>
                      <w:rPr>
                        <w:rFonts w:ascii="Calibri" w:eastAsia="Calibri" w:hAnsi="Calibri" w:cs="Calibri"/>
                        <w:spacing w:val="1"/>
                        <w:sz w:val="18"/>
                        <w:szCs w:val="18"/>
                      </w:rPr>
                      <w:t>L</w:t>
                    </w:r>
                    <w:r>
                      <w:rPr>
                        <w:rFonts w:ascii="Calibri" w:eastAsia="Calibri" w:hAnsi="Calibri" w:cs="Calibri"/>
                        <w:sz w:val="18"/>
                        <w:szCs w:val="18"/>
                      </w:rPr>
                      <w:t>L</w:t>
                    </w:r>
                    <w:r>
                      <w:rPr>
                        <w:rFonts w:ascii="Calibri" w:eastAsia="Calibri" w:hAnsi="Calibri" w:cs="Calibri"/>
                        <w:spacing w:val="-1"/>
                        <w:sz w:val="18"/>
                        <w:szCs w:val="18"/>
                      </w:rPr>
                      <w:t xml:space="preserve"> </w:t>
                    </w:r>
                    <w:r>
                      <w:rPr>
                        <w:rFonts w:ascii="Calibri" w:eastAsia="Calibri" w:hAnsi="Calibri" w:cs="Calibri"/>
                        <w:sz w:val="18"/>
                        <w:szCs w:val="18"/>
                      </w:rPr>
                      <w:t>W</w:t>
                    </w:r>
                    <w:r>
                      <w:rPr>
                        <w:rFonts w:ascii="Calibri" w:eastAsia="Calibri" w:hAnsi="Calibri" w:cs="Calibri"/>
                        <w:spacing w:val="-1"/>
                        <w:sz w:val="18"/>
                        <w:szCs w:val="18"/>
                      </w:rPr>
                      <w:t>A</w:t>
                    </w:r>
                    <w:r>
                      <w:rPr>
                        <w:rFonts w:ascii="Calibri" w:eastAsia="Calibri" w:hAnsi="Calibri" w:cs="Calibri"/>
                        <w:spacing w:val="-2"/>
                        <w:sz w:val="18"/>
                        <w:szCs w:val="18"/>
                      </w:rPr>
                      <w:t>S</w:t>
                    </w:r>
                    <w:r>
                      <w:rPr>
                        <w:rFonts w:ascii="Calibri" w:eastAsia="Calibri" w:hAnsi="Calibri" w:cs="Calibri"/>
                        <w:sz w:val="18"/>
                        <w:szCs w:val="18"/>
                      </w:rPr>
                      <w:t>TE</w:t>
                    </w:r>
                    <w:r>
                      <w:rPr>
                        <w:rFonts w:ascii="Calibri" w:eastAsia="Calibri" w:hAnsi="Calibri" w:cs="Calibri"/>
                        <w:spacing w:val="-3"/>
                        <w:sz w:val="18"/>
                        <w:szCs w:val="18"/>
                      </w:rPr>
                      <w:t xml:space="preserve"> </w:t>
                    </w:r>
                    <w:r>
                      <w:rPr>
                        <w:rFonts w:ascii="Calibri" w:eastAsia="Calibri" w:hAnsi="Calibri" w:cs="Calibri"/>
                        <w:spacing w:val="-1"/>
                        <w:sz w:val="18"/>
                        <w:szCs w:val="18"/>
                      </w:rPr>
                      <w:t>F</w:t>
                    </w:r>
                    <w:r>
                      <w:rPr>
                        <w:rFonts w:ascii="Calibri" w:eastAsia="Calibri" w:hAnsi="Calibri" w:cs="Calibri"/>
                        <w:sz w:val="18"/>
                        <w:szCs w:val="18"/>
                      </w:rPr>
                      <w:t>ROM</w:t>
                    </w:r>
                    <w:r>
                      <w:rPr>
                        <w:rFonts w:ascii="Calibri" w:eastAsia="Calibri" w:hAnsi="Calibri" w:cs="Calibri"/>
                        <w:spacing w:val="-2"/>
                        <w:sz w:val="18"/>
                        <w:szCs w:val="18"/>
                      </w:rPr>
                      <w:t xml:space="preserve"> </w:t>
                    </w:r>
                    <w:r>
                      <w:rPr>
                        <w:rFonts w:ascii="Calibri" w:eastAsia="Calibri" w:hAnsi="Calibri" w:cs="Calibri"/>
                        <w:sz w:val="18"/>
                        <w:szCs w:val="18"/>
                      </w:rPr>
                      <w:t>THE</w:t>
                    </w:r>
                    <w:r>
                      <w:rPr>
                        <w:rFonts w:ascii="Calibri" w:eastAsia="Calibri" w:hAnsi="Calibri" w:cs="Calibri"/>
                        <w:spacing w:val="-3"/>
                        <w:sz w:val="18"/>
                        <w:szCs w:val="18"/>
                      </w:rPr>
                      <w:t xml:space="preserve"> </w:t>
                    </w:r>
                    <w:r>
                      <w:rPr>
                        <w:rFonts w:ascii="Calibri" w:eastAsia="Calibri" w:hAnsi="Calibri" w:cs="Calibri"/>
                        <w:sz w:val="18"/>
                        <w:szCs w:val="18"/>
                      </w:rPr>
                      <w:t>D</w:t>
                    </w:r>
                    <w:r>
                      <w:rPr>
                        <w:rFonts w:ascii="Calibri" w:eastAsia="Calibri" w:hAnsi="Calibri" w:cs="Calibri"/>
                        <w:spacing w:val="-2"/>
                        <w:sz w:val="18"/>
                        <w:szCs w:val="18"/>
                      </w:rPr>
                      <w:t>A</w:t>
                    </w:r>
                    <w:r>
                      <w:rPr>
                        <w:rFonts w:ascii="Calibri" w:eastAsia="Calibri" w:hAnsi="Calibri" w:cs="Calibri"/>
                        <w:sz w:val="18"/>
                        <w:szCs w:val="18"/>
                      </w:rPr>
                      <w:t>MS</w:t>
                    </w:r>
                    <w:r>
                      <w:rPr>
                        <w:rFonts w:ascii="Calibri" w:eastAsia="Calibri" w:hAnsi="Calibri" w:cs="Calibri"/>
                        <w:spacing w:val="-4"/>
                        <w:sz w:val="18"/>
                        <w:szCs w:val="18"/>
                      </w:rPr>
                      <w:t xml:space="preserve"> </w:t>
                    </w:r>
                    <w:r>
                      <w:rPr>
                        <w:rFonts w:ascii="Calibri" w:eastAsia="Calibri" w:hAnsi="Calibri" w:cs="Calibri"/>
                        <w:spacing w:val="-1"/>
                        <w:sz w:val="18"/>
                        <w:szCs w:val="18"/>
                      </w:rPr>
                      <w:t>A</w:t>
                    </w:r>
                    <w:r>
                      <w:rPr>
                        <w:rFonts w:ascii="Calibri" w:eastAsia="Calibri" w:hAnsi="Calibri" w:cs="Calibri"/>
                        <w:sz w:val="18"/>
                        <w:szCs w:val="18"/>
                      </w:rPr>
                      <w:t>T</w:t>
                    </w:r>
                    <w:r>
                      <w:rPr>
                        <w:rFonts w:ascii="Calibri" w:eastAsia="Calibri" w:hAnsi="Calibri" w:cs="Calibri"/>
                        <w:spacing w:val="-2"/>
                        <w:sz w:val="18"/>
                        <w:szCs w:val="18"/>
                      </w:rPr>
                      <w:t xml:space="preserve"> </w:t>
                    </w:r>
                    <w:r>
                      <w:rPr>
                        <w:rFonts w:ascii="Calibri" w:eastAsia="Calibri" w:hAnsi="Calibri" w:cs="Calibri"/>
                        <w:sz w:val="18"/>
                        <w:szCs w:val="18"/>
                      </w:rPr>
                      <w:t>M</w:t>
                    </w:r>
                    <w:r>
                      <w:rPr>
                        <w:rFonts w:ascii="Calibri" w:eastAsia="Calibri" w:hAnsi="Calibri" w:cs="Calibri"/>
                        <w:spacing w:val="3"/>
                        <w:sz w:val="18"/>
                        <w:szCs w:val="18"/>
                      </w:rPr>
                      <w:t>A</w:t>
                    </w:r>
                    <w:r>
                      <w:rPr>
                        <w:rFonts w:ascii="Calibri" w:eastAsia="Calibri" w:hAnsi="Calibri" w:cs="Calibri"/>
                        <w:sz w:val="18"/>
                        <w:szCs w:val="18"/>
                      </w:rPr>
                      <w:t>JUBA</w:t>
                    </w:r>
                    <w:r>
                      <w:rPr>
                        <w:rFonts w:ascii="Calibri" w:eastAsia="Calibri" w:hAnsi="Calibri" w:cs="Calibri"/>
                        <w:spacing w:val="-4"/>
                        <w:sz w:val="18"/>
                        <w:szCs w:val="18"/>
                      </w:rPr>
                      <w:t xml:space="preserve"> </w:t>
                    </w:r>
                    <w:r>
                      <w:rPr>
                        <w:rFonts w:ascii="Calibri" w:eastAsia="Calibri" w:hAnsi="Calibri" w:cs="Calibri"/>
                        <w:sz w:val="18"/>
                        <w:szCs w:val="18"/>
                      </w:rPr>
                      <w:t>PO</w:t>
                    </w:r>
                    <w:r>
                      <w:rPr>
                        <w:rFonts w:ascii="Calibri" w:eastAsia="Calibri" w:hAnsi="Calibri" w:cs="Calibri"/>
                        <w:spacing w:val="-2"/>
                        <w:sz w:val="18"/>
                        <w:szCs w:val="18"/>
                      </w:rPr>
                      <w:t>W</w:t>
                    </w:r>
                    <w:r>
                      <w:rPr>
                        <w:rFonts w:ascii="Calibri" w:eastAsia="Calibri" w:hAnsi="Calibri" w:cs="Calibri"/>
                        <w:sz w:val="18"/>
                        <w:szCs w:val="18"/>
                      </w:rPr>
                      <w:t>ER</w:t>
                    </w:r>
                    <w:r>
                      <w:rPr>
                        <w:rFonts w:ascii="Calibri" w:eastAsia="Calibri" w:hAnsi="Calibri" w:cs="Calibri"/>
                        <w:spacing w:val="-2"/>
                        <w:sz w:val="18"/>
                        <w:szCs w:val="18"/>
                      </w:rPr>
                      <w:t xml:space="preserve"> </w:t>
                    </w:r>
                    <w:r>
                      <w:rPr>
                        <w:rFonts w:ascii="Calibri" w:eastAsia="Calibri" w:hAnsi="Calibri" w:cs="Calibri"/>
                        <w:spacing w:val="-1"/>
                        <w:sz w:val="18"/>
                        <w:szCs w:val="18"/>
                      </w:rPr>
                      <w:t>S</w:t>
                    </w:r>
                    <w:r>
                      <w:rPr>
                        <w:rFonts w:ascii="Calibri" w:eastAsia="Calibri" w:hAnsi="Calibri" w:cs="Calibri"/>
                        <w:sz w:val="18"/>
                        <w:szCs w:val="18"/>
                      </w:rPr>
                      <w:t>T</w:t>
                    </w:r>
                    <w:r>
                      <w:rPr>
                        <w:rFonts w:ascii="Calibri" w:eastAsia="Calibri" w:hAnsi="Calibri" w:cs="Calibri"/>
                        <w:spacing w:val="-1"/>
                        <w:sz w:val="18"/>
                        <w:szCs w:val="18"/>
                      </w:rPr>
                      <w:t>A</w:t>
                    </w:r>
                    <w:r>
                      <w:rPr>
                        <w:rFonts w:ascii="Calibri" w:eastAsia="Calibri" w:hAnsi="Calibri" w:cs="Calibri"/>
                        <w:sz w:val="18"/>
                        <w:szCs w:val="18"/>
                      </w:rPr>
                      <w:t>TION</w:t>
                    </w:r>
                    <w:r w:rsidR="009916C0">
                      <w:rPr>
                        <w:rFonts w:ascii="Calibri" w:eastAsia="Calibri" w:hAnsi="Calibri" w:cs="Calibri"/>
                        <w:sz w:val="18"/>
                        <w:szCs w:val="18"/>
                      </w:rPr>
                      <w:t xml:space="preserve"> FOR</w:t>
                    </w:r>
                    <w:r>
                      <w:rPr>
                        <w:rFonts w:ascii="Calibri" w:eastAsia="Calibri" w:hAnsi="Calibri" w:cs="Calibri"/>
                        <w:spacing w:val="-3"/>
                        <w:sz w:val="18"/>
                        <w:szCs w:val="18"/>
                      </w:rPr>
                      <w:t xml:space="preserve"> </w:t>
                    </w:r>
                    <w:r>
                      <w:rPr>
                        <w:rFonts w:ascii="Calibri" w:eastAsia="Calibri" w:hAnsi="Calibri" w:cs="Calibri"/>
                        <w:sz w:val="18"/>
                        <w:szCs w:val="18"/>
                      </w:rPr>
                      <w:t>60</w:t>
                    </w:r>
                    <w:r>
                      <w:rPr>
                        <w:rFonts w:ascii="Calibri" w:eastAsia="Calibri" w:hAnsi="Calibri" w:cs="Calibri"/>
                        <w:spacing w:val="-3"/>
                        <w:sz w:val="18"/>
                        <w:szCs w:val="18"/>
                      </w:rPr>
                      <w:t xml:space="preserve"> </w:t>
                    </w:r>
                    <w:r>
                      <w:rPr>
                        <w:rFonts w:ascii="Calibri" w:eastAsia="Calibri" w:hAnsi="Calibri" w:cs="Calibri"/>
                        <w:sz w:val="18"/>
                        <w:szCs w:val="18"/>
                      </w:rPr>
                      <w:t>MO</w:t>
                    </w:r>
                    <w:r>
                      <w:rPr>
                        <w:rFonts w:ascii="Calibri" w:eastAsia="Calibri" w:hAnsi="Calibri" w:cs="Calibri"/>
                        <w:spacing w:val="-1"/>
                        <w:sz w:val="18"/>
                        <w:szCs w:val="18"/>
                      </w:rPr>
                      <w:t>N</w:t>
                    </w:r>
                    <w:r>
                      <w:rPr>
                        <w:rFonts w:ascii="Calibri" w:eastAsia="Calibri" w:hAnsi="Calibri" w:cs="Calibri"/>
                        <w:sz w:val="18"/>
                        <w:szCs w:val="18"/>
                      </w:rPr>
                      <w:t>THS</w:t>
                    </w:r>
                  </w:p>
                </w:txbxContent>
              </v:textbox>
              <w10:wrap anchorx="page" anchory="page"/>
            </v:shape>
          </w:pict>
        </mc:Fallback>
      </mc:AlternateContent>
    </w:r>
    <w:r w:rsidR="00BC3D62">
      <w:rPr>
        <w:noProof/>
        <w:lang w:val="en-ZA" w:eastAsia="en-ZA"/>
      </w:rPr>
      <mc:AlternateContent>
        <mc:Choice Requires="wps">
          <w:drawing>
            <wp:anchor distT="0" distB="0" distL="114300" distR="114300" simplePos="0" relativeHeight="251660288" behindDoc="1" locked="0" layoutInCell="1" allowOverlap="1" wp14:anchorId="254E4C1A" wp14:editId="47CA41CF">
              <wp:simplePos x="0" y="0"/>
              <wp:positionH relativeFrom="page">
                <wp:posOffset>706755</wp:posOffset>
              </wp:positionH>
              <wp:positionV relativeFrom="page">
                <wp:posOffset>466725</wp:posOffset>
              </wp:positionV>
              <wp:extent cx="1296670" cy="139700"/>
              <wp:effectExtent l="1905" t="0" r="0" b="317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6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96EB1" w14:textId="77777777" w:rsidR="00BC3D62" w:rsidRDefault="00BC3D62">
                          <w:pPr>
                            <w:spacing w:line="203" w:lineRule="exact"/>
                            <w:ind w:left="20"/>
                            <w:rPr>
                              <w:rFonts w:ascii="Calibri" w:eastAsia="Calibri" w:hAnsi="Calibri" w:cs="Calibri"/>
                              <w:sz w:val="18"/>
                              <w:szCs w:val="18"/>
                            </w:rPr>
                          </w:pPr>
                          <w:r>
                            <w:rPr>
                              <w:rFonts w:ascii="Calibri" w:eastAsia="Calibri" w:hAnsi="Calibri" w:cs="Calibri"/>
                              <w:b/>
                              <w:bCs/>
                              <w:sz w:val="18"/>
                              <w:szCs w:val="18"/>
                            </w:rPr>
                            <w:t>E</w:t>
                          </w:r>
                          <w:r>
                            <w:rPr>
                              <w:rFonts w:ascii="Calibri" w:eastAsia="Calibri" w:hAnsi="Calibri" w:cs="Calibri"/>
                              <w:b/>
                              <w:bCs/>
                              <w:spacing w:val="-1"/>
                              <w:sz w:val="18"/>
                              <w:szCs w:val="18"/>
                            </w:rPr>
                            <w:t>S</w:t>
                          </w:r>
                          <w:r>
                            <w:rPr>
                              <w:rFonts w:ascii="Calibri" w:eastAsia="Calibri" w:hAnsi="Calibri" w:cs="Calibri"/>
                              <w:b/>
                              <w:bCs/>
                              <w:sz w:val="18"/>
                              <w:szCs w:val="18"/>
                            </w:rPr>
                            <w:t>KOM</w:t>
                          </w:r>
                          <w:r>
                            <w:rPr>
                              <w:rFonts w:ascii="Calibri" w:eastAsia="Calibri" w:hAnsi="Calibri" w:cs="Calibri"/>
                              <w:b/>
                              <w:bCs/>
                              <w:spacing w:val="-4"/>
                              <w:sz w:val="18"/>
                              <w:szCs w:val="18"/>
                            </w:rPr>
                            <w:t xml:space="preserve"> </w:t>
                          </w:r>
                          <w:r>
                            <w:rPr>
                              <w:rFonts w:ascii="Calibri" w:eastAsia="Calibri" w:hAnsi="Calibri" w:cs="Calibri"/>
                              <w:b/>
                              <w:bCs/>
                              <w:spacing w:val="-1"/>
                              <w:sz w:val="18"/>
                              <w:szCs w:val="18"/>
                            </w:rPr>
                            <w:t>H</w:t>
                          </w:r>
                          <w:r>
                            <w:rPr>
                              <w:rFonts w:ascii="Calibri" w:eastAsia="Calibri" w:hAnsi="Calibri" w:cs="Calibri"/>
                              <w:b/>
                              <w:bCs/>
                              <w:sz w:val="18"/>
                              <w:szCs w:val="18"/>
                            </w:rPr>
                            <w:t>OL</w:t>
                          </w:r>
                          <w:r>
                            <w:rPr>
                              <w:rFonts w:ascii="Calibri" w:eastAsia="Calibri" w:hAnsi="Calibri" w:cs="Calibri"/>
                              <w:b/>
                              <w:bCs/>
                              <w:spacing w:val="-1"/>
                              <w:sz w:val="18"/>
                              <w:szCs w:val="18"/>
                            </w:rPr>
                            <w:t>D</w:t>
                          </w:r>
                          <w:r>
                            <w:rPr>
                              <w:rFonts w:ascii="Calibri" w:eastAsia="Calibri" w:hAnsi="Calibri" w:cs="Calibri"/>
                              <w:b/>
                              <w:bCs/>
                              <w:sz w:val="18"/>
                              <w:szCs w:val="18"/>
                            </w:rPr>
                            <w:t>I</w:t>
                          </w:r>
                          <w:r>
                            <w:rPr>
                              <w:rFonts w:ascii="Calibri" w:eastAsia="Calibri" w:hAnsi="Calibri" w:cs="Calibri"/>
                              <w:b/>
                              <w:bCs/>
                              <w:spacing w:val="-1"/>
                              <w:sz w:val="18"/>
                              <w:szCs w:val="18"/>
                            </w:rPr>
                            <w:t>N</w:t>
                          </w:r>
                          <w:r>
                            <w:rPr>
                              <w:rFonts w:ascii="Calibri" w:eastAsia="Calibri" w:hAnsi="Calibri" w:cs="Calibri"/>
                              <w:b/>
                              <w:bCs/>
                              <w:sz w:val="18"/>
                              <w:szCs w:val="18"/>
                            </w:rPr>
                            <w:t>GS</w:t>
                          </w:r>
                          <w:r>
                            <w:rPr>
                              <w:rFonts w:ascii="Calibri" w:eastAsia="Calibri" w:hAnsi="Calibri" w:cs="Calibri"/>
                              <w:b/>
                              <w:bCs/>
                              <w:spacing w:val="-4"/>
                              <w:sz w:val="18"/>
                              <w:szCs w:val="18"/>
                            </w:rPr>
                            <w:t xml:space="preserve"> </w:t>
                          </w:r>
                          <w:r>
                            <w:rPr>
                              <w:rFonts w:ascii="Calibri" w:eastAsia="Calibri" w:hAnsi="Calibri" w:cs="Calibri"/>
                              <w:b/>
                              <w:bCs/>
                              <w:spacing w:val="-1"/>
                              <w:sz w:val="18"/>
                              <w:szCs w:val="18"/>
                            </w:rPr>
                            <w:t>S</w:t>
                          </w:r>
                          <w:r>
                            <w:rPr>
                              <w:rFonts w:ascii="Calibri" w:eastAsia="Calibri" w:hAnsi="Calibri" w:cs="Calibri"/>
                              <w:b/>
                              <w:bCs/>
                              <w:sz w:val="18"/>
                              <w:szCs w:val="18"/>
                            </w:rPr>
                            <w:t>OC</w:t>
                          </w:r>
                          <w:r>
                            <w:rPr>
                              <w:rFonts w:ascii="Calibri" w:eastAsia="Calibri" w:hAnsi="Calibri" w:cs="Calibri"/>
                              <w:b/>
                              <w:bCs/>
                              <w:spacing w:val="-3"/>
                              <w:sz w:val="18"/>
                              <w:szCs w:val="18"/>
                            </w:rPr>
                            <w:t xml:space="preserve"> </w:t>
                          </w:r>
                          <w:r>
                            <w:rPr>
                              <w:rFonts w:ascii="Calibri" w:eastAsia="Calibri" w:hAnsi="Calibri" w:cs="Calibri"/>
                              <w:b/>
                              <w:bCs/>
                              <w:spacing w:val="2"/>
                              <w:sz w:val="18"/>
                              <w:szCs w:val="18"/>
                            </w:rPr>
                            <w:t>L</w:t>
                          </w:r>
                          <w:r>
                            <w:rPr>
                              <w:rFonts w:ascii="Calibri" w:eastAsia="Calibri" w:hAnsi="Calibri" w:cs="Calibri"/>
                              <w:b/>
                              <w:bCs/>
                              <w:spacing w:val="-1"/>
                              <w:sz w:val="18"/>
                              <w:szCs w:val="18"/>
                            </w:rPr>
                            <w:t>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E4C1A" id="Text Box 20" o:spid="_x0000_s1029" type="#_x0000_t202" style="position:absolute;margin-left:55.65pt;margin-top:36.75pt;width:102.1pt;height:1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" filled="f" stroked="f">
              <v:textbox inset="0,0,0,0">
                <w:txbxContent>
                  <w:p w14:paraId="27896EB1" w14:textId="77777777" w:rsidR="00BC3D62" w:rsidRDefault="00BC3D62">
                    <w:pPr>
                      <w:spacing w:line="203" w:lineRule="exact"/>
                      <w:ind w:left="20"/>
                      <w:rPr>
                        <w:rFonts w:ascii="Calibri" w:eastAsia="Calibri" w:hAnsi="Calibri" w:cs="Calibri"/>
                        <w:sz w:val="18"/>
                        <w:szCs w:val="18"/>
                      </w:rPr>
                    </w:pPr>
                    <w:r>
                      <w:rPr>
                        <w:rFonts w:ascii="Calibri" w:eastAsia="Calibri" w:hAnsi="Calibri" w:cs="Calibri"/>
                        <w:b/>
                        <w:bCs/>
                        <w:sz w:val="18"/>
                        <w:szCs w:val="18"/>
                      </w:rPr>
                      <w:t>E</w:t>
                    </w:r>
                    <w:r>
                      <w:rPr>
                        <w:rFonts w:ascii="Calibri" w:eastAsia="Calibri" w:hAnsi="Calibri" w:cs="Calibri"/>
                        <w:b/>
                        <w:bCs/>
                        <w:spacing w:val="-1"/>
                        <w:sz w:val="18"/>
                        <w:szCs w:val="18"/>
                      </w:rPr>
                      <w:t>S</w:t>
                    </w:r>
                    <w:r>
                      <w:rPr>
                        <w:rFonts w:ascii="Calibri" w:eastAsia="Calibri" w:hAnsi="Calibri" w:cs="Calibri"/>
                        <w:b/>
                        <w:bCs/>
                        <w:sz w:val="18"/>
                        <w:szCs w:val="18"/>
                      </w:rPr>
                      <w:t>KOM</w:t>
                    </w:r>
                    <w:r>
                      <w:rPr>
                        <w:rFonts w:ascii="Calibri" w:eastAsia="Calibri" w:hAnsi="Calibri" w:cs="Calibri"/>
                        <w:b/>
                        <w:bCs/>
                        <w:spacing w:val="-4"/>
                        <w:sz w:val="18"/>
                        <w:szCs w:val="18"/>
                      </w:rPr>
                      <w:t xml:space="preserve"> </w:t>
                    </w:r>
                    <w:r>
                      <w:rPr>
                        <w:rFonts w:ascii="Calibri" w:eastAsia="Calibri" w:hAnsi="Calibri" w:cs="Calibri"/>
                        <w:b/>
                        <w:bCs/>
                        <w:spacing w:val="-1"/>
                        <w:sz w:val="18"/>
                        <w:szCs w:val="18"/>
                      </w:rPr>
                      <w:t>H</w:t>
                    </w:r>
                    <w:r>
                      <w:rPr>
                        <w:rFonts w:ascii="Calibri" w:eastAsia="Calibri" w:hAnsi="Calibri" w:cs="Calibri"/>
                        <w:b/>
                        <w:bCs/>
                        <w:sz w:val="18"/>
                        <w:szCs w:val="18"/>
                      </w:rPr>
                      <w:t>OL</w:t>
                    </w:r>
                    <w:r>
                      <w:rPr>
                        <w:rFonts w:ascii="Calibri" w:eastAsia="Calibri" w:hAnsi="Calibri" w:cs="Calibri"/>
                        <w:b/>
                        <w:bCs/>
                        <w:spacing w:val="-1"/>
                        <w:sz w:val="18"/>
                        <w:szCs w:val="18"/>
                      </w:rPr>
                      <w:t>D</w:t>
                    </w:r>
                    <w:r>
                      <w:rPr>
                        <w:rFonts w:ascii="Calibri" w:eastAsia="Calibri" w:hAnsi="Calibri" w:cs="Calibri"/>
                        <w:b/>
                        <w:bCs/>
                        <w:sz w:val="18"/>
                        <w:szCs w:val="18"/>
                      </w:rPr>
                      <w:t>I</w:t>
                    </w:r>
                    <w:r>
                      <w:rPr>
                        <w:rFonts w:ascii="Calibri" w:eastAsia="Calibri" w:hAnsi="Calibri" w:cs="Calibri"/>
                        <w:b/>
                        <w:bCs/>
                        <w:spacing w:val="-1"/>
                        <w:sz w:val="18"/>
                        <w:szCs w:val="18"/>
                      </w:rPr>
                      <w:t>N</w:t>
                    </w:r>
                    <w:r>
                      <w:rPr>
                        <w:rFonts w:ascii="Calibri" w:eastAsia="Calibri" w:hAnsi="Calibri" w:cs="Calibri"/>
                        <w:b/>
                        <w:bCs/>
                        <w:sz w:val="18"/>
                        <w:szCs w:val="18"/>
                      </w:rPr>
                      <w:t>GS</w:t>
                    </w:r>
                    <w:r>
                      <w:rPr>
                        <w:rFonts w:ascii="Calibri" w:eastAsia="Calibri" w:hAnsi="Calibri" w:cs="Calibri"/>
                        <w:b/>
                        <w:bCs/>
                        <w:spacing w:val="-4"/>
                        <w:sz w:val="18"/>
                        <w:szCs w:val="18"/>
                      </w:rPr>
                      <w:t xml:space="preserve"> </w:t>
                    </w:r>
                    <w:r>
                      <w:rPr>
                        <w:rFonts w:ascii="Calibri" w:eastAsia="Calibri" w:hAnsi="Calibri" w:cs="Calibri"/>
                        <w:b/>
                        <w:bCs/>
                        <w:spacing w:val="-1"/>
                        <w:sz w:val="18"/>
                        <w:szCs w:val="18"/>
                      </w:rPr>
                      <w:t>S</w:t>
                    </w:r>
                    <w:r>
                      <w:rPr>
                        <w:rFonts w:ascii="Calibri" w:eastAsia="Calibri" w:hAnsi="Calibri" w:cs="Calibri"/>
                        <w:b/>
                        <w:bCs/>
                        <w:sz w:val="18"/>
                        <w:szCs w:val="18"/>
                      </w:rPr>
                      <w:t>OC</w:t>
                    </w:r>
                    <w:r>
                      <w:rPr>
                        <w:rFonts w:ascii="Calibri" w:eastAsia="Calibri" w:hAnsi="Calibri" w:cs="Calibri"/>
                        <w:b/>
                        <w:bCs/>
                        <w:spacing w:val="-3"/>
                        <w:sz w:val="18"/>
                        <w:szCs w:val="18"/>
                      </w:rPr>
                      <w:t xml:space="preserve"> </w:t>
                    </w:r>
                    <w:r>
                      <w:rPr>
                        <w:rFonts w:ascii="Calibri" w:eastAsia="Calibri" w:hAnsi="Calibri" w:cs="Calibri"/>
                        <w:b/>
                        <w:bCs/>
                        <w:spacing w:val="2"/>
                        <w:sz w:val="18"/>
                        <w:szCs w:val="18"/>
                      </w:rPr>
                      <w:t>L</w:t>
                    </w:r>
                    <w:r>
                      <w:rPr>
                        <w:rFonts w:ascii="Calibri" w:eastAsia="Calibri" w:hAnsi="Calibri" w:cs="Calibri"/>
                        <w:b/>
                        <w:bCs/>
                        <w:spacing w:val="-1"/>
                        <w:sz w:val="18"/>
                        <w:szCs w:val="18"/>
                      </w:rPr>
                      <w:t>td</w:t>
                    </w:r>
                  </w:p>
                </w:txbxContent>
              </v:textbox>
              <w10:wrap anchorx="page" anchory="page"/>
            </v:shape>
          </w:pict>
        </mc:Fallback>
      </mc:AlternateContent>
    </w:r>
    <w:r w:rsidR="00BC3D62">
      <w:rPr>
        <w:noProof/>
        <w:lang w:val="en-ZA" w:eastAsia="en-ZA"/>
      </w:rPr>
      <mc:AlternateContent>
        <mc:Choice Requires="wps">
          <w:drawing>
            <wp:anchor distT="0" distB="0" distL="114300" distR="114300" simplePos="0" relativeHeight="251661312" behindDoc="1" locked="0" layoutInCell="1" allowOverlap="1" wp14:anchorId="354B7D2A" wp14:editId="54F94BD9">
              <wp:simplePos x="0" y="0"/>
              <wp:positionH relativeFrom="page">
                <wp:posOffset>5139690</wp:posOffset>
              </wp:positionH>
              <wp:positionV relativeFrom="page">
                <wp:posOffset>466725</wp:posOffset>
              </wp:positionV>
              <wp:extent cx="1713230" cy="139700"/>
              <wp:effectExtent l="0" t="0" r="0" b="317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323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4C055" w14:textId="77777777" w:rsidR="00BC3D62" w:rsidRDefault="00BC3D62">
                          <w:pPr>
                            <w:tabs>
                              <w:tab w:val="left" w:pos="2677"/>
                            </w:tabs>
                            <w:spacing w:line="203" w:lineRule="exact"/>
                            <w:ind w:left="20"/>
                            <w:rPr>
                              <w:rFonts w:ascii="Calibri" w:eastAsia="Calibri" w:hAnsi="Calibri" w:cs="Calibri"/>
                              <w:sz w:val="18"/>
                              <w:szCs w:val="18"/>
                            </w:rPr>
                          </w:pPr>
                          <w:r>
                            <w:rPr>
                              <w:rFonts w:ascii="Calibri" w:eastAsia="Calibri" w:hAnsi="Calibri" w:cs="Calibri"/>
                              <w:b/>
                              <w:bCs/>
                              <w:sz w:val="18"/>
                              <w:szCs w:val="18"/>
                            </w:rPr>
                            <w:t>CO</w:t>
                          </w:r>
                          <w:r>
                            <w:rPr>
                              <w:rFonts w:ascii="Calibri" w:eastAsia="Calibri" w:hAnsi="Calibri" w:cs="Calibri"/>
                              <w:b/>
                              <w:bCs/>
                              <w:spacing w:val="-2"/>
                              <w:sz w:val="18"/>
                              <w:szCs w:val="18"/>
                            </w:rPr>
                            <w:t>N</w:t>
                          </w:r>
                          <w:r>
                            <w:rPr>
                              <w:rFonts w:ascii="Calibri" w:eastAsia="Calibri" w:hAnsi="Calibri" w:cs="Calibri"/>
                              <w:b/>
                              <w:bCs/>
                              <w:sz w:val="18"/>
                              <w:szCs w:val="18"/>
                            </w:rPr>
                            <w:t>T</w:t>
                          </w:r>
                          <w:r>
                            <w:rPr>
                              <w:rFonts w:ascii="Calibri" w:eastAsia="Calibri" w:hAnsi="Calibri" w:cs="Calibri"/>
                              <w:b/>
                              <w:bCs/>
                              <w:spacing w:val="-1"/>
                              <w:sz w:val="18"/>
                              <w:szCs w:val="18"/>
                            </w:rPr>
                            <w:t>R</w:t>
                          </w:r>
                          <w:r>
                            <w:rPr>
                              <w:rFonts w:ascii="Calibri" w:eastAsia="Calibri" w:hAnsi="Calibri" w:cs="Calibri"/>
                              <w:b/>
                              <w:bCs/>
                              <w:spacing w:val="-2"/>
                              <w:sz w:val="18"/>
                              <w:szCs w:val="18"/>
                            </w:rPr>
                            <w:t>A</w:t>
                          </w:r>
                          <w:r>
                            <w:rPr>
                              <w:rFonts w:ascii="Calibri" w:eastAsia="Calibri" w:hAnsi="Calibri" w:cs="Calibri"/>
                              <w:b/>
                              <w:bCs/>
                              <w:sz w:val="18"/>
                              <w:szCs w:val="18"/>
                            </w:rPr>
                            <w:t>CT</w:t>
                          </w:r>
                          <w:r>
                            <w:rPr>
                              <w:rFonts w:ascii="Calibri" w:eastAsia="Calibri" w:hAnsi="Calibri" w:cs="Calibri"/>
                              <w:b/>
                              <w:bCs/>
                              <w:spacing w:val="-11"/>
                              <w:sz w:val="18"/>
                              <w:szCs w:val="18"/>
                            </w:rPr>
                            <w:t xml:space="preserve"> </w:t>
                          </w:r>
                          <w:r>
                            <w:rPr>
                              <w:rFonts w:ascii="Calibri" w:eastAsia="Calibri" w:hAnsi="Calibri" w:cs="Calibri"/>
                              <w:b/>
                              <w:bCs/>
                              <w:spacing w:val="-2"/>
                              <w:sz w:val="18"/>
                              <w:szCs w:val="18"/>
                            </w:rPr>
                            <w:t>N</w:t>
                          </w:r>
                          <w:r>
                            <w:rPr>
                              <w:rFonts w:ascii="Calibri" w:eastAsia="Calibri" w:hAnsi="Calibri" w:cs="Calibri"/>
                              <w:b/>
                              <w:bCs/>
                              <w:sz w:val="18"/>
                              <w:szCs w:val="18"/>
                            </w:rPr>
                            <w:t>UMBER</w:t>
                          </w:r>
                          <w:r>
                            <w:rPr>
                              <w:rFonts w:ascii="Calibri" w:eastAsia="Calibri" w:hAnsi="Calibri" w:cs="Calibri"/>
                              <w:b/>
                              <w:bCs/>
                              <w:spacing w:val="-1"/>
                              <w:sz w:val="18"/>
                              <w:szCs w:val="18"/>
                            </w:rPr>
                            <w:t xml:space="preserve"> </w:t>
                          </w:r>
                          <w:r>
                            <w:rPr>
                              <w:rFonts w:ascii="Calibri" w:eastAsia="Calibri" w:hAnsi="Calibri" w:cs="Calibri"/>
                              <w:b/>
                              <w:bCs/>
                              <w:sz w:val="18"/>
                              <w:szCs w:val="18"/>
                              <w:u w:val="single" w:color="000000"/>
                            </w:rPr>
                            <w:t xml:space="preserve"> </w:t>
                          </w:r>
                          <w:r>
                            <w:rPr>
                              <w:rFonts w:ascii="Calibri" w:eastAsia="Calibri" w:hAnsi="Calibri" w:cs="Calibri"/>
                              <w:b/>
                              <w:bCs/>
                              <w:sz w:val="18"/>
                              <w:szCs w:val="18"/>
                              <w:u w:val="single" w:color="000000"/>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B7D2A" id="Text Box 19" o:spid="_x0000_s1030" type="#_x0000_t202" style="position:absolute;margin-left:404.7pt;margin-top:36.75pt;width:134.9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" filled="f" stroked="f">
              <v:textbox inset="0,0,0,0">
                <w:txbxContent>
                  <w:p w14:paraId="5FF4C055" w14:textId="77777777" w:rsidR="00BC3D62" w:rsidRDefault="00BC3D62">
                    <w:pPr>
                      <w:tabs>
                        <w:tab w:val="left" w:pos="2677"/>
                      </w:tabs>
                      <w:spacing w:line="203" w:lineRule="exact"/>
                      <w:ind w:left="20"/>
                      <w:rPr>
                        <w:rFonts w:ascii="Calibri" w:eastAsia="Calibri" w:hAnsi="Calibri" w:cs="Calibri"/>
                        <w:sz w:val="18"/>
                        <w:szCs w:val="18"/>
                      </w:rPr>
                    </w:pPr>
                    <w:r>
                      <w:rPr>
                        <w:rFonts w:ascii="Calibri" w:eastAsia="Calibri" w:hAnsi="Calibri" w:cs="Calibri"/>
                        <w:b/>
                        <w:bCs/>
                        <w:sz w:val="18"/>
                        <w:szCs w:val="18"/>
                      </w:rPr>
                      <w:t>CO</w:t>
                    </w:r>
                    <w:r>
                      <w:rPr>
                        <w:rFonts w:ascii="Calibri" w:eastAsia="Calibri" w:hAnsi="Calibri" w:cs="Calibri"/>
                        <w:b/>
                        <w:bCs/>
                        <w:spacing w:val="-2"/>
                        <w:sz w:val="18"/>
                        <w:szCs w:val="18"/>
                      </w:rPr>
                      <w:t>N</w:t>
                    </w:r>
                    <w:r>
                      <w:rPr>
                        <w:rFonts w:ascii="Calibri" w:eastAsia="Calibri" w:hAnsi="Calibri" w:cs="Calibri"/>
                        <w:b/>
                        <w:bCs/>
                        <w:sz w:val="18"/>
                        <w:szCs w:val="18"/>
                      </w:rPr>
                      <w:t>T</w:t>
                    </w:r>
                    <w:r>
                      <w:rPr>
                        <w:rFonts w:ascii="Calibri" w:eastAsia="Calibri" w:hAnsi="Calibri" w:cs="Calibri"/>
                        <w:b/>
                        <w:bCs/>
                        <w:spacing w:val="-1"/>
                        <w:sz w:val="18"/>
                        <w:szCs w:val="18"/>
                      </w:rPr>
                      <w:t>R</w:t>
                    </w:r>
                    <w:r>
                      <w:rPr>
                        <w:rFonts w:ascii="Calibri" w:eastAsia="Calibri" w:hAnsi="Calibri" w:cs="Calibri"/>
                        <w:b/>
                        <w:bCs/>
                        <w:spacing w:val="-2"/>
                        <w:sz w:val="18"/>
                        <w:szCs w:val="18"/>
                      </w:rPr>
                      <w:t>A</w:t>
                    </w:r>
                    <w:r>
                      <w:rPr>
                        <w:rFonts w:ascii="Calibri" w:eastAsia="Calibri" w:hAnsi="Calibri" w:cs="Calibri"/>
                        <w:b/>
                        <w:bCs/>
                        <w:sz w:val="18"/>
                        <w:szCs w:val="18"/>
                      </w:rPr>
                      <w:t>CT</w:t>
                    </w:r>
                    <w:r>
                      <w:rPr>
                        <w:rFonts w:ascii="Calibri" w:eastAsia="Calibri" w:hAnsi="Calibri" w:cs="Calibri"/>
                        <w:b/>
                        <w:bCs/>
                        <w:spacing w:val="-11"/>
                        <w:sz w:val="18"/>
                        <w:szCs w:val="18"/>
                      </w:rPr>
                      <w:t xml:space="preserve"> </w:t>
                    </w:r>
                    <w:r>
                      <w:rPr>
                        <w:rFonts w:ascii="Calibri" w:eastAsia="Calibri" w:hAnsi="Calibri" w:cs="Calibri"/>
                        <w:b/>
                        <w:bCs/>
                        <w:spacing w:val="-2"/>
                        <w:sz w:val="18"/>
                        <w:szCs w:val="18"/>
                      </w:rPr>
                      <w:t>N</w:t>
                    </w:r>
                    <w:r>
                      <w:rPr>
                        <w:rFonts w:ascii="Calibri" w:eastAsia="Calibri" w:hAnsi="Calibri" w:cs="Calibri"/>
                        <w:b/>
                        <w:bCs/>
                        <w:sz w:val="18"/>
                        <w:szCs w:val="18"/>
                      </w:rPr>
                      <w:t>UMBER</w:t>
                    </w:r>
                    <w:r>
                      <w:rPr>
                        <w:rFonts w:ascii="Calibri" w:eastAsia="Calibri" w:hAnsi="Calibri" w:cs="Calibri"/>
                        <w:b/>
                        <w:bCs/>
                        <w:spacing w:val="-1"/>
                        <w:sz w:val="18"/>
                        <w:szCs w:val="18"/>
                      </w:rPr>
                      <w:t xml:space="preserve"> </w:t>
                    </w:r>
                    <w:r>
                      <w:rPr>
                        <w:rFonts w:ascii="Calibri" w:eastAsia="Calibri" w:hAnsi="Calibri" w:cs="Calibri"/>
                        <w:b/>
                        <w:bCs/>
                        <w:sz w:val="18"/>
                        <w:szCs w:val="18"/>
                        <w:u w:val="single" w:color="000000"/>
                      </w:rPr>
                      <w:t xml:space="preserve"> </w:t>
                    </w:r>
                    <w:r>
                      <w:rPr>
                        <w:rFonts w:ascii="Calibri" w:eastAsia="Calibri" w:hAnsi="Calibri" w:cs="Calibri"/>
                        <w:b/>
                        <w:bCs/>
                        <w:sz w:val="18"/>
                        <w:szCs w:val="18"/>
                        <w:u w:val="single" w:color="000000"/>
                      </w:rPr>
                      <w:tab/>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6BBD"/>
    <w:multiLevelType w:val="hybridMultilevel"/>
    <w:tmpl w:val="11B00F66"/>
    <w:lvl w:ilvl="0" w:tplc="1088A4FA">
      <w:start w:val="1"/>
      <w:numFmt w:val="bullet"/>
      <w:lvlText w:val="–"/>
      <w:lvlJc w:val="left"/>
      <w:pPr>
        <w:ind w:hanging="720"/>
      </w:pPr>
      <w:rPr>
        <w:rFonts w:ascii="Symbol" w:eastAsia="Symbol" w:hAnsi="Symbol" w:hint="default"/>
        <w:w w:val="91"/>
        <w:sz w:val="20"/>
        <w:szCs w:val="20"/>
      </w:rPr>
    </w:lvl>
    <w:lvl w:ilvl="1" w:tplc="88AA80CA">
      <w:start w:val="1"/>
      <w:numFmt w:val="bullet"/>
      <w:lvlText w:val=""/>
      <w:lvlJc w:val="left"/>
      <w:pPr>
        <w:ind w:hanging="360"/>
      </w:pPr>
      <w:rPr>
        <w:rFonts w:ascii="Symbol" w:eastAsia="Symbol" w:hAnsi="Symbol" w:hint="default"/>
        <w:sz w:val="22"/>
        <w:szCs w:val="22"/>
      </w:rPr>
    </w:lvl>
    <w:lvl w:ilvl="2" w:tplc="26A04EB8">
      <w:start w:val="1"/>
      <w:numFmt w:val="bullet"/>
      <w:lvlText w:val="•"/>
      <w:lvlJc w:val="left"/>
      <w:rPr>
        <w:rFonts w:hint="default"/>
      </w:rPr>
    </w:lvl>
    <w:lvl w:ilvl="3" w:tplc="5706D79E">
      <w:start w:val="1"/>
      <w:numFmt w:val="bullet"/>
      <w:lvlText w:val="•"/>
      <w:lvlJc w:val="left"/>
      <w:rPr>
        <w:rFonts w:hint="default"/>
      </w:rPr>
    </w:lvl>
    <w:lvl w:ilvl="4" w:tplc="6374EB14">
      <w:start w:val="1"/>
      <w:numFmt w:val="bullet"/>
      <w:lvlText w:val="•"/>
      <w:lvlJc w:val="left"/>
      <w:rPr>
        <w:rFonts w:hint="default"/>
      </w:rPr>
    </w:lvl>
    <w:lvl w:ilvl="5" w:tplc="0FEACDF2">
      <w:start w:val="1"/>
      <w:numFmt w:val="bullet"/>
      <w:lvlText w:val="•"/>
      <w:lvlJc w:val="left"/>
      <w:rPr>
        <w:rFonts w:hint="default"/>
      </w:rPr>
    </w:lvl>
    <w:lvl w:ilvl="6" w:tplc="5E8A61D6">
      <w:start w:val="1"/>
      <w:numFmt w:val="bullet"/>
      <w:lvlText w:val="•"/>
      <w:lvlJc w:val="left"/>
      <w:rPr>
        <w:rFonts w:hint="default"/>
      </w:rPr>
    </w:lvl>
    <w:lvl w:ilvl="7" w:tplc="B638FEC2">
      <w:start w:val="1"/>
      <w:numFmt w:val="bullet"/>
      <w:lvlText w:val="•"/>
      <w:lvlJc w:val="left"/>
      <w:rPr>
        <w:rFonts w:hint="default"/>
      </w:rPr>
    </w:lvl>
    <w:lvl w:ilvl="8" w:tplc="F758717C">
      <w:start w:val="1"/>
      <w:numFmt w:val="bullet"/>
      <w:lvlText w:val="•"/>
      <w:lvlJc w:val="left"/>
      <w:rPr>
        <w:rFonts w:hint="default"/>
      </w:rPr>
    </w:lvl>
  </w:abstractNum>
  <w:abstractNum w:abstractNumId="1" w15:restartNumberingAfterBreak="0">
    <w:nsid w:val="02633BDF"/>
    <w:multiLevelType w:val="hybridMultilevel"/>
    <w:tmpl w:val="347AA71C"/>
    <w:lvl w:ilvl="0" w:tplc="8ECA5542">
      <w:start w:val="1"/>
      <w:numFmt w:val="bullet"/>
      <w:lvlText w:val=""/>
      <w:lvlJc w:val="left"/>
      <w:pPr>
        <w:ind w:hanging="360"/>
      </w:pPr>
      <w:rPr>
        <w:rFonts w:ascii="Symbol" w:eastAsia="Symbol" w:hAnsi="Symbol" w:hint="default"/>
        <w:sz w:val="22"/>
        <w:szCs w:val="22"/>
      </w:rPr>
    </w:lvl>
    <w:lvl w:ilvl="1" w:tplc="32DEF902">
      <w:start w:val="1"/>
      <w:numFmt w:val="bullet"/>
      <w:lvlText w:val="•"/>
      <w:lvlJc w:val="left"/>
      <w:rPr>
        <w:rFonts w:hint="default"/>
      </w:rPr>
    </w:lvl>
    <w:lvl w:ilvl="2" w:tplc="7ED41E70">
      <w:start w:val="1"/>
      <w:numFmt w:val="bullet"/>
      <w:lvlText w:val="•"/>
      <w:lvlJc w:val="left"/>
      <w:rPr>
        <w:rFonts w:hint="default"/>
      </w:rPr>
    </w:lvl>
    <w:lvl w:ilvl="3" w:tplc="0682E640">
      <w:start w:val="1"/>
      <w:numFmt w:val="bullet"/>
      <w:lvlText w:val="•"/>
      <w:lvlJc w:val="left"/>
      <w:rPr>
        <w:rFonts w:hint="default"/>
      </w:rPr>
    </w:lvl>
    <w:lvl w:ilvl="4" w:tplc="A32E8C82">
      <w:start w:val="1"/>
      <w:numFmt w:val="bullet"/>
      <w:lvlText w:val="•"/>
      <w:lvlJc w:val="left"/>
      <w:rPr>
        <w:rFonts w:hint="default"/>
      </w:rPr>
    </w:lvl>
    <w:lvl w:ilvl="5" w:tplc="E9D8B684">
      <w:start w:val="1"/>
      <w:numFmt w:val="bullet"/>
      <w:lvlText w:val="•"/>
      <w:lvlJc w:val="left"/>
      <w:rPr>
        <w:rFonts w:hint="default"/>
      </w:rPr>
    </w:lvl>
    <w:lvl w:ilvl="6" w:tplc="9DBE0CB6">
      <w:start w:val="1"/>
      <w:numFmt w:val="bullet"/>
      <w:lvlText w:val="•"/>
      <w:lvlJc w:val="left"/>
      <w:rPr>
        <w:rFonts w:hint="default"/>
      </w:rPr>
    </w:lvl>
    <w:lvl w:ilvl="7" w:tplc="202822C0">
      <w:start w:val="1"/>
      <w:numFmt w:val="bullet"/>
      <w:lvlText w:val="•"/>
      <w:lvlJc w:val="left"/>
      <w:rPr>
        <w:rFonts w:hint="default"/>
      </w:rPr>
    </w:lvl>
    <w:lvl w:ilvl="8" w:tplc="73D2B58E">
      <w:start w:val="1"/>
      <w:numFmt w:val="bullet"/>
      <w:lvlText w:val="•"/>
      <w:lvlJc w:val="left"/>
      <w:rPr>
        <w:rFonts w:hint="default"/>
      </w:rPr>
    </w:lvl>
  </w:abstractNum>
  <w:abstractNum w:abstractNumId="2" w15:restartNumberingAfterBreak="0">
    <w:nsid w:val="056E71A2"/>
    <w:multiLevelType w:val="hybridMultilevel"/>
    <w:tmpl w:val="35E04268"/>
    <w:lvl w:ilvl="0" w:tplc="15A0FC78">
      <w:start w:val="1"/>
      <w:numFmt w:val="bullet"/>
      <w:lvlText w:val=""/>
      <w:lvlJc w:val="left"/>
      <w:pPr>
        <w:ind w:hanging="360"/>
      </w:pPr>
      <w:rPr>
        <w:rFonts w:ascii="Symbol" w:eastAsia="Symbol" w:hAnsi="Symbol" w:hint="default"/>
        <w:w w:val="99"/>
        <w:sz w:val="20"/>
        <w:szCs w:val="20"/>
      </w:rPr>
    </w:lvl>
    <w:lvl w:ilvl="1" w:tplc="0CC89A12">
      <w:start w:val="1"/>
      <w:numFmt w:val="bullet"/>
      <w:lvlText w:val="•"/>
      <w:lvlJc w:val="left"/>
      <w:rPr>
        <w:rFonts w:hint="default"/>
      </w:rPr>
    </w:lvl>
    <w:lvl w:ilvl="2" w:tplc="457C1656">
      <w:start w:val="1"/>
      <w:numFmt w:val="bullet"/>
      <w:lvlText w:val="•"/>
      <w:lvlJc w:val="left"/>
      <w:rPr>
        <w:rFonts w:hint="default"/>
      </w:rPr>
    </w:lvl>
    <w:lvl w:ilvl="3" w:tplc="4E58DBB4">
      <w:start w:val="1"/>
      <w:numFmt w:val="bullet"/>
      <w:lvlText w:val="•"/>
      <w:lvlJc w:val="left"/>
      <w:rPr>
        <w:rFonts w:hint="default"/>
      </w:rPr>
    </w:lvl>
    <w:lvl w:ilvl="4" w:tplc="463608CC">
      <w:start w:val="1"/>
      <w:numFmt w:val="bullet"/>
      <w:lvlText w:val="•"/>
      <w:lvlJc w:val="left"/>
      <w:rPr>
        <w:rFonts w:hint="default"/>
      </w:rPr>
    </w:lvl>
    <w:lvl w:ilvl="5" w:tplc="D7940986">
      <w:start w:val="1"/>
      <w:numFmt w:val="bullet"/>
      <w:lvlText w:val="•"/>
      <w:lvlJc w:val="left"/>
      <w:rPr>
        <w:rFonts w:hint="default"/>
      </w:rPr>
    </w:lvl>
    <w:lvl w:ilvl="6" w:tplc="BC243F6E">
      <w:start w:val="1"/>
      <w:numFmt w:val="bullet"/>
      <w:lvlText w:val="•"/>
      <w:lvlJc w:val="left"/>
      <w:rPr>
        <w:rFonts w:hint="default"/>
      </w:rPr>
    </w:lvl>
    <w:lvl w:ilvl="7" w:tplc="B5C03C26">
      <w:start w:val="1"/>
      <w:numFmt w:val="bullet"/>
      <w:lvlText w:val="•"/>
      <w:lvlJc w:val="left"/>
      <w:rPr>
        <w:rFonts w:hint="default"/>
      </w:rPr>
    </w:lvl>
    <w:lvl w:ilvl="8" w:tplc="FB9E5FC0">
      <w:start w:val="1"/>
      <w:numFmt w:val="bullet"/>
      <w:lvlText w:val="•"/>
      <w:lvlJc w:val="left"/>
      <w:rPr>
        <w:rFonts w:hint="default"/>
      </w:rPr>
    </w:lvl>
  </w:abstractNum>
  <w:abstractNum w:abstractNumId="3" w15:restartNumberingAfterBreak="0">
    <w:nsid w:val="08887FAB"/>
    <w:multiLevelType w:val="hybridMultilevel"/>
    <w:tmpl w:val="12D6F8DE"/>
    <w:lvl w:ilvl="0" w:tplc="05248E28">
      <w:start w:val="1"/>
      <w:numFmt w:val="bullet"/>
      <w:lvlText w:val="–"/>
      <w:lvlJc w:val="left"/>
      <w:pPr>
        <w:ind w:hanging="360"/>
      </w:pPr>
      <w:rPr>
        <w:rFonts w:ascii="Symbol" w:eastAsia="Symbol" w:hAnsi="Symbol" w:hint="default"/>
        <w:w w:val="91"/>
        <w:sz w:val="20"/>
        <w:szCs w:val="20"/>
      </w:rPr>
    </w:lvl>
    <w:lvl w:ilvl="1" w:tplc="26B2E58E">
      <w:start w:val="1"/>
      <w:numFmt w:val="bullet"/>
      <w:lvlText w:val=""/>
      <w:lvlJc w:val="left"/>
      <w:pPr>
        <w:ind w:hanging="360"/>
      </w:pPr>
      <w:rPr>
        <w:rFonts w:ascii="Symbol" w:eastAsia="Symbol" w:hAnsi="Symbol" w:hint="default"/>
        <w:sz w:val="22"/>
        <w:szCs w:val="22"/>
      </w:rPr>
    </w:lvl>
    <w:lvl w:ilvl="2" w:tplc="22A2F034">
      <w:start w:val="1"/>
      <w:numFmt w:val="bullet"/>
      <w:lvlText w:val="•"/>
      <w:lvlJc w:val="left"/>
      <w:rPr>
        <w:rFonts w:hint="default"/>
      </w:rPr>
    </w:lvl>
    <w:lvl w:ilvl="3" w:tplc="A7CA7502">
      <w:start w:val="1"/>
      <w:numFmt w:val="bullet"/>
      <w:lvlText w:val="•"/>
      <w:lvlJc w:val="left"/>
      <w:rPr>
        <w:rFonts w:hint="default"/>
      </w:rPr>
    </w:lvl>
    <w:lvl w:ilvl="4" w:tplc="292869BC">
      <w:start w:val="1"/>
      <w:numFmt w:val="bullet"/>
      <w:lvlText w:val="•"/>
      <w:lvlJc w:val="left"/>
      <w:rPr>
        <w:rFonts w:hint="default"/>
      </w:rPr>
    </w:lvl>
    <w:lvl w:ilvl="5" w:tplc="CAEC6622">
      <w:start w:val="1"/>
      <w:numFmt w:val="bullet"/>
      <w:lvlText w:val="•"/>
      <w:lvlJc w:val="left"/>
      <w:rPr>
        <w:rFonts w:hint="default"/>
      </w:rPr>
    </w:lvl>
    <w:lvl w:ilvl="6" w:tplc="A41C5F8E">
      <w:start w:val="1"/>
      <w:numFmt w:val="bullet"/>
      <w:lvlText w:val="•"/>
      <w:lvlJc w:val="left"/>
      <w:rPr>
        <w:rFonts w:hint="default"/>
      </w:rPr>
    </w:lvl>
    <w:lvl w:ilvl="7" w:tplc="47AE3FD6">
      <w:start w:val="1"/>
      <w:numFmt w:val="bullet"/>
      <w:lvlText w:val="•"/>
      <w:lvlJc w:val="left"/>
      <w:rPr>
        <w:rFonts w:hint="default"/>
      </w:rPr>
    </w:lvl>
    <w:lvl w:ilvl="8" w:tplc="5BE2824E">
      <w:start w:val="1"/>
      <w:numFmt w:val="bullet"/>
      <w:lvlText w:val="•"/>
      <w:lvlJc w:val="left"/>
      <w:rPr>
        <w:rFonts w:hint="default"/>
      </w:rPr>
    </w:lvl>
  </w:abstractNum>
  <w:abstractNum w:abstractNumId="4" w15:restartNumberingAfterBreak="0">
    <w:nsid w:val="0A396836"/>
    <w:multiLevelType w:val="multilevel"/>
    <w:tmpl w:val="E2C4398A"/>
    <w:lvl w:ilvl="0">
      <w:start w:val="4"/>
      <w:numFmt w:val="decimal"/>
      <w:lvlText w:val="%1"/>
      <w:lvlJc w:val="left"/>
      <w:pPr>
        <w:ind w:hanging="454"/>
      </w:pPr>
      <w:rPr>
        <w:rFonts w:hint="default"/>
      </w:rPr>
    </w:lvl>
    <w:lvl w:ilvl="1">
      <w:start w:val="2"/>
      <w:numFmt w:val="decimal"/>
      <w:lvlText w:val="%1.%2"/>
      <w:lvlJc w:val="left"/>
      <w:pPr>
        <w:ind w:hanging="454"/>
      </w:pPr>
      <w:rPr>
        <w:rFonts w:hint="default"/>
      </w:rPr>
    </w:lvl>
    <w:lvl w:ilvl="2">
      <w:start w:val="2"/>
      <w:numFmt w:val="decimal"/>
      <w:lvlText w:val="%1.%2.%3"/>
      <w:lvlJc w:val="left"/>
      <w:pPr>
        <w:ind w:hanging="454"/>
      </w:pPr>
      <w:rPr>
        <w:rFonts w:ascii="Calibri" w:eastAsia="Calibri" w:hAnsi="Calibri" w:hint="default"/>
        <w:b/>
        <w:bCs/>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 w15:restartNumberingAfterBreak="0">
    <w:nsid w:val="0B9E6E90"/>
    <w:multiLevelType w:val="multilevel"/>
    <w:tmpl w:val="E3A01E62"/>
    <w:lvl w:ilvl="0">
      <w:start w:val="4"/>
      <w:numFmt w:val="decimal"/>
      <w:lvlText w:val="%1"/>
      <w:lvlJc w:val="left"/>
      <w:pPr>
        <w:ind w:hanging="576"/>
      </w:pPr>
      <w:rPr>
        <w:rFonts w:hint="default"/>
      </w:rPr>
    </w:lvl>
    <w:lvl w:ilvl="1">
      <w:start w:val="5"/>
      <w:numFmt w:val="decimal"/>
      <w:lvlText w:val="%1.%2"/>
      <w:lvlJc w:val="left"/>
      <w:pPr>
        <w:ind w:hanging="576"/>
      </w:pPr>
      <w:rPr>
        <w:rFonts w:ascii="Calibri" w:eastAsia="Calibri" w:hAnsi="Calibri" w:hint="default"/>
        <w:b/>
        <w:bCs/>
        <w:w w:val="99"/>
        <w:sz w:val="24"/>
        <w:szCs w:val="24"/>
      </w:rPr>
    </w:lvl>
    <w:lvl w:ilvl="2">
      <w:start w:val="1"/>
      <w:numFmt w:val="bullet"/>
      <w:lvlText w:val=""/>
      <w:lvlJc w:val="left"/>
      <w:pPr>
        <w:ind w:hanging="557"/>
      </w:pPr>
      <w:rPr>
        <w:rFonts w:ascii="Symbol" w:eastAsia="Symbol" w:hAnsi="Symbol" w:hint="default"/>
        <w:w w:val="99"/>
        <w:sz w:val="20"/>
        <w:szCs w:val="20"/>
      </w:rPr>
    </w:lvl>
    <w:lvl w:ilvl="3">
      <w:start w:val="1"/>
      <w:numFmt w:val="bullet"/>
      <w:lvlText w:val="–"/>
      <w:lvlJc w:val="left"/>
      <w:pPr>
        <w:ind w:hanging="384"/>
      </w:pPr>
      <w:rPr>
        <w:rFonts w:ascii="Symbol" w:eastAsia="Symbol" w:hAnsi="Symbol" w:hint="default"/>
        <w:w w:val="91"/>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 w15:restartNumberingAfterBreak="0">
    <w:nsid w:val="15F91D8D"/>
    <w:multiLevelType w:val="multilevel"/>
    <w:tmpl w:val="7D3E333C"/>
    <w:lvl w:ilvl="0">
      <w:start w:val="2"/>
      <w:numFmt w:val="decimal"/>
      <w:lvlText w:val="%1"/>
      <w:lvlJc w:val="left"/>
      <w:pPr>
        <w:ind w:hanging="720"/>
      </w:pPr>
      <w:rPr>
        <w:rFonts w:hint="default"/>
      </w:rPr>
    </w:lvl>
    <w:lvl w:ilvl="1">
      <w:start w:val="13"/>
      <w:numFmt w:val="decimal"/>
      <w:lvlText w:val="%1.%2"/>
      <w:lvlJc w:val="left"/>
      <w:pPr>
        <w:ind w:hanging="720"/>
      </w:pPr>
      <w:rPr>
        <w:rFonts w:hint="default"/>
      </w:rPr>
    </w:lvl>
    <w:lvl w:ilvl="2">
      <w:start w:val="1"/>
      <w:numFmt w:val="decimal"/>
      <w:lvlText w:val="%1.%2.%3"/>
      <w:lvlJc w:val="left"/>
      <w:pPr>
        <w:ind w:hanging="720"/>
      </w:pPr>
      <w:rPr>
        <w:rFonts w:ascii="Calibri" w:eastAsia="Calibri" w:hAnsi="Calibri" w:hint="default"/>
        <w:b/>
        <w:bCs/>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15:restartNumberingAfterBreak="0">
    <w:nsid w:val="171A7045"/>
    <w:multiLevelType w:val="multilevel"/>
    <w:tmpl w:val="EC82CD28"/>
    <w:lvl w:ilvl="0">
      <w:start w:val="4"/>
      <w:numFmt w:val="decimal"/>
      <w:lvlText w:val="%1"/>
      <w:lvlJc w:val="left"/>
      <w:pPr>
        <w:ind w:hanging="576"/>
      </w:pPr>
      <w:rPr>
        <w:rFonts w:hint="default"/>
      </w:rPr>
    </w:lvl>
    <w:lvl w:ilvl="1">
      <w:start w:val="7"/>
      <w:numFmt w:val="decimal"/>
      <w:lvlText w:val="%1.%2"/>
      <w:lvlJc w:val="left"/>
      <w:pPr>
        <w:ind w:hanging="576"/>
      </w:pPr>
      <w:rPr>
        <w:rFonts w:ascii="Calibri" w:eastAsia="Calibri" w:hAnsi="Calibri" w:hint="default"/>
        <w:b/>
        <w:bCs/>
        <w:w w:val="99"/>
        <w:sz w:val="24"/>
        <w:szCs w:val="24"/>
      </w:rPr>
    </w:lvl>
    <w:lvl w:ilvl="2">
      <w:start w:val="1"/>
      <w:numFmt w:val="decimal"/>
      <w:lvlText w:val="%1.%2.%3"/>
      <w:lvlJc w:val="left"/>
      <w:pPr>
        <w:ind w:hanging="720"/>
      </w:pPr>
      <w:rPr>
        <w:rFonts w:ascii="Calibri" w:eastAsia="Calibri" w:hAnsi="Calibri" w:hint="default"/>
        <w:b/>
        <w:bCs/>
        <w:spacing w:val="-1"/>
        <w:w w:val="99"/>
        <w:sz w:val="20"/>
        <w:szCs w:val="20"/>
      </w:rPr>
    </w:lvl>
    <w:lvl w:ilvl="3">
      <w:start w:val="1"/>
      <w:numFmt w:val="bullet"/>
      <w:lvlText w:val=""/>
      <w:lvlJc w:val="left"/>
      <w:pPr>
        <w:ind w:hanging="360"/>
      </w:pPr>
      <w:rPr>
        <w:rFonts w:ascii="Symbol" w:eastAsia="Symbol" w:hAnsi="Symbol" w:hint="default"/>
        <w:w w:val="99"/>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 w15:restartNumberingAfterBreak="0">
    <w:nsid w:val="184E1D5C"/>
    <w:multiLevelType w:val="multilevel"/>
    <w:tmpl w:val="EECA4E94"/>
    <w:lvl w:ilvl="0">
      <w:start w:val="1"/>
      <w:numFmt w:val="decimal"/>
      <w:lvlText w:val="%1"/>
      <w:lvlJc w:val="left"/>
      <w:pPr>
        <w:ind w:hanging="720"/>
      </w:pPr>
      <w:rPr>
        <w:rFonts w:ascii="Calibri" w:eastAsia="Calibri" w:hAnsi="Calibri" w:hint="default"/>
        <w:w w:val="99"/>
        <w:sz w:val="20"/>
        <w:szCs w:val="20"/>
      </w:rPr>
    </w:lvl>
    <w:lvl w:ilvl="1">
      <w:start w:val="1"/>
      <w:numFmt w:val="decimal"/>
      <w:lvlText w:val="%1.%2"/>
      <w:lvlJc w:val="left"/>
      <w:pPr>
        <w:ind w:hanging="682"/>
      </w:pPr>
      <w:rPr>
        <w:rFonts w:ascii="Calibri" w:eastAsia="Calibri" w:hAnsi="Calibri" w:hint="default"/>
        <w:w w:val="99"/>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 w15:restartNumberingAfterBreak="0">
    <w:nsid w:val="1C8725A8"/>
    <w:multiLevelType w:val="multilevel"/>
    <w:tmpl w:val="8AB483A4"/>
    <w:lvl w:ilvl="0">
      <w:start w:val="7"/>
      <w:numFmt w:val="decimal"/>
      <w:lvlText w:val="%1"/>
      <w:lvlJc w:val="left"/>
      <w:pPr>
        <w:ind w:hanging="720"/>
      </w:pPr>
      <w:rPr>
        <w:rFonts w:hint="default"/>
      </w:rPr>
    </w:lvl>
    <w:lvl w:ilvl="1">
      <w:start w:val="29"/>
      <w:numFmt w:val="decimal"/>
      <w:lvlText w:val="%1.%2"/>
      <w:lvlJc w:val="left"/>
      <w:pPr>
        <w:ind w:hanging="720"/>
      </w:pPr>
      <w:rPr>
        <w:rFonts w:ascii="Calibri" w:eastAsia="Calibri" w:hAnsi="Calibri" w:hint="default"/>
        <w:sz w:val="22"/>
        <w:szCs w:val="22"/>
      </w:rPr>
    </w:lvl>
    <w:lvl w:ilvl="2">
      <w:start w:val="3"/>
      <w:numFmt w:val="decimal"/>
      <w:lvlText w:val="%1.%2.%3"/>
      <w:lvlJc w:val="left"/>
      <w:pPr>
        <w:ind w:hanging="720"/>
      </w:pPr>
      <w:rPr>
        <w:rFonts w:ascii="Calibri" w:eastAsia="Calibri" w:hAnsi="Calibri" w:hint="default"/>
        <w:sz w:val="22"/>
        <w:szCs w:val="22"/>
      </w:rPr>
    </w:lvl>
    <w:lvl w:ilvl="3">
      <w:start w:val="1"/>
      <w:numFmt w:val="bullet"/>
      <w:lvlText w:val=""/>
      <w:lvlJc w:val="left"/>
      <w:pPr>
        <w:ind w:hanging="360"/>
      </w:pPr>
      <w:rPr>
        <w:rFonts w:ascii="Symbol" w:eastAsia="Symbol" w:hAnsi="Symbol"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15:restartNumberingAfterBreak="0">
    <w:nsid w:val="22682EA7"/>
    <w:multiLevelType w:val="multilevel"/>
    <w:tmpl w:val="D4AAF446"/>
    <w:lvl w:ilvl="0">
      <w:start w:val="5"/>
      <w:numFmt w:val="decimal"/>
      <w:lvlText w:val="%1"/>
      <w:lvlJc w:val="left"/>
      <w:pPr>
        <w:ind w:hanging="358"/>
      </w:pPr>
      <w:rPr>
        <w:rFonts w:hint="default"/>
      </w:rPr>
    </w:lvl>
    <w:lvl w:ilvl="1">
      <w:start w:val="1"/>
      <w:numFmt w:val="decimal"/>
      <w:lvlText w:val="%1.%2"/>
      <w:lvlJc w:val="left"/>
      <w:pPr>
        <w:ind w:hanging="358"/>
      </w:pPr>
      <w:rPr>
        <w:rFonts w:ascii="Calibri" w:eastAsia="Calibri" w:hAnsi="Calibri" w:hint="default"/>
        <w:b/>
        <w:bCs/>
        <w:sz w:val="22"/>
        <w:szCs w:val="22"/>
      </w:rPr>
    </w:lvl>
    <w:lvl w:ilvl="2">
      <w:start w:val="1"/>
      <w:numFmt w:val="decimal"/>
      <w:lvlText w:val="%1.%2.%3"/>
      <w:lvlJc w:val="left"/>
      <w:pPr>
        <w:ind w:hanging="720"/>
      </w:pPr>
      <w:rPr>
        <w:rFonts w:ascii="Calibri" w:eastAsia="Calibri" w:hAnsi="Calibri" w:hint="default"/>
        <w:b/>
        <w:bCs/>
        <w:sz w:val="22"/>
        <w:szCs w:val="22"/>
      </w:rPr>
    </w:lvl>
    <w:lvl w:ilvl="3">
      <w:start w:val="1"/>
      <w:numFmt w:val="decimal"/>
      <w:lvlText w:val="%1.%2.%3.%4"/>
      <w:lvlJc w:val="left"/>
      <w:pPr>
        <w:ind w:hanging="720"/>
      </w:pPr>
      <w:rPr>
        <w:rFonts w:ascii="Calibri" w:eastAsia="Calibri" w:hAnsi="Calibri" w:hint="default"/>
        <w:sz w:val="22"/>
        <w:szCs w:val="22"/>
      </w:rPr>
    </w:lvl>
    <w:lvl w:ilvl="4">
      <w:start w:val="1"/>
      <w:numFmt w:val="bullet"/>
      <w:lvlText w:val="–"/>
      <w:lvlJc w:val="left"/>
      <w:pPr>
        <w:ind w:hanging="360"/>
      </w:pPr>
      <w:rPr>
        <w:rFonts w:ascii="Symbol" w:eastAsia="Symbol" w:hAnsi="Symbol" w:hint="default"/>
        <w:w w:val="91"/>
        <w:sz w:val="20"/>
        <w:szCs w:val="20"/>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15:restartNumberingAfterBreak="0">
    <w:nsid w:val="28B604D7"/>
    <w:multiLevelType w:val="multilevel"/>
    <w:tmpl w:val="D70C9D06"/>
    <w:lvl w:ilvl="0">
      <w:start w:val="3"/>
      <w:numFmt w:val="decimal"/>
      <w:lvlText w:val="%1"/>
      <w:lvlJc w:val="left"/>
      <w:pPr>
        <w:ind w:hanging="503"/>
      </w:pPr>
      <w:rPr>
        <w:rFonts w:hint="default"/>
      </w:rPr>
    </w:lvl>
    <w:lvl w:ilvl="1">
      <w:start w:val="1"/>
      <w:numFmt w:val="decimal"/>
      <w:lvlText w:val="%1.%2"/>
      <w:lvlJc w:val="left"/>
      <w:pPr>
        <w:ind w:hanging="503"/>
      </w:pPr>
      <w:rPr>
        <w:rFonts w:hint="default"/>
      </w:rPr>
    </w:lvl>
    <w:lvl w:ilvl="2">
      <w:start w:val="4"/>
      <w:numFmt w:val="decimal"/>
      <w:lvlText w:val="%1.%2.%3"/>
      <w:lvlJc w:val="left"/>
      <w:pPr>
        <w:ind w:hanging="503"/>
      </w:pPr>
      <w:rPr>
        <w:rFonts w:ascii="Calibri" w:eastAsia="Calibri" w:hAnsi="Calibri" w:hint="default"/>
        <w:b/>
        <w:bCs/>
        <w:sz w:val="22"/>
        <w:szCs w:val="22"/>
      </w:rPr>
    </w:lvl>
    <w:lvl w:ilvl="3">
      <w:start w:val="1"/>
      <w:numFmt w:val="bullet"/>
      <w:lvlText w:val=""/>
      <w:lvlJc w:val="left"/>
      <w:pPr>
        <w:ind w:hanging="370"/>
      </w:pPr>
      <w:rPr>
        <w:rFonts w:ascii="Symbol" w:eastAsia="Symbol" w:hAnsi="Symbol" w:hint="default"/>
        <w:sz w:val="22"/>
        <w:szCs w:val="22"/>
      </w:rPr>
    </w:lvl>
    <w:lvl w:ilvl="4">
      <w:start w:val="1"/>
      <w:numFmt w:val="bullet"/>
      <w:lvlText w:val=""/>
      <w:lvlJc w:val="left"/>
      <w:pPr>
        <w:ind w:hanging="480"/>
      </w:pPr>
      <w:rPr>
        <w:rFonts w:ascii="Wingdings" w:eastAsia="Wingdings" w:hAnsi="Wingdings" w:hint="default"/>
        <w:sz w:val="22"/>
        <w:szCs w:val="22"/>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2A42650C"/>
    <w:multiLevelType w:val="multilevel"/>
    <w:tmpl w:val="926C9DDA"/>
    <w:lvl w:ilvl="0">
      <w:start w:val="7"/>
      <w:numFmt w:val="decimal"/>
      <w:lvlText w:val="%1"/>
      <w:lvlJc w:val="left"/>
      <w:pPr>
        <w:ind w:hanging="720"/>
      </w:pPr>
      <w:rPr>
        <w:rFonts w:hint="default"/>
      </w:rPr>
    </w:lvl>
    <w:lvl w:ilvl="1">
      <w:start w:val="2"/>
      <w:numFmt w:val="decimal"/>
      <w:lvlText w:val="%1.%2"/>
      <w:lvlJc w:val="left"/>
      <w:pPr>
        <w:ind w:hanging="720"/>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 w15:restartNumberingAfterBreak="0">
    <w:nsid w:val="2B0C1D12"/>
    <w:multiLevelType w:val="hybridMultilevel"/>
    <w:tmpl w:val="C0424826"/>
    <w:lvl w:ilvl="0" w:tplc="4054311A">
      <w:start w:val="1"/>
      <w:numFmt w:val="bullet"/>
      <w:lvlText w:val="–"/>
      <w:lvlJc w:val="left"/>
      <w:pPr>
        <w:ind w:hanging="720"/>
      </w:pPr>
      <w:rPr>
        <w:rFonts w:ascii="Symbol" w:eastAsia="Symbol" w:hAnsi="Symbol" w:hint="default"/>
        <w:w w:val="91"/>
        <w:sz w:val="22"/>
        <w:szCs w:val="22"/>
      </w:rPr>
    </w:lvl>
    <w:lvl w:ilvl="1" w:tplc="F7BEC042">
      <w:start w:val="1"/>
      <w:numFmt w:val="bullet"/>
      <w:lvlText w:val=""/>
      <w:lvlJc w:val="left"/>
      <w:pPr>
        <w:ind w:hanging="360"/>
      </w:pPr>
      <w:rPr>
        <w:rFonts w:ascii="Symbol" w:eastAsia="Symbol" w:hAnsi="Symbol" w:hint="default"/>
        <w:sz w:val="22"/>
        <w:szCs w:val="22"/>
      </w:rPr>
    </w:lvl>
    <w:lvl w:ilvl="2" w:tplc="4C54B114">
      <w:start w:val="1"/>
      <w:numFmt w:val="bullet"/>
      <w:lvlText w:val="•"/>
      <w:lvlJc w:val="left"/>
      <w:rPr>
        <w:rFonts w:hint="default"/>
      </w:rPr>
    </w:lvl>
    <w:lvl w:ilvl="3" w:tplc="F7867886">
      <w:start w:val="1"/>
      <w:numFmt w:val="bullet"/>
      <w:lvlText w:val="•"/>
      <w:lvlJc w:val="left"/>
      <w:rPr>
        <w:rFonts w:hint="default"/>
      </w:rPr>
    </w:lvl>
    <w:lvl w:ilvl="4" w:tplc="432088DA">
      <w:start w:val="1"/>
      <w:numFmt w:val="bullet"/>
      <w:lvlText w:val="•"/>
      <w:lvlJc w:val="left"/>
      <w:rPr>
        <w:rFonts w:hint="default"/>
      </w:rPr>
    </w:lvl>
    <w:lvl w:ilvl="5" w:tplc="73F29906">
      <w:start w:val="1"/>
      <w:numFmt w:val="bullet"/>
      <w:lvlText w:val="•"/>
      <w:lvlJc w:val="left"/>
      <w:rPr>
        <w:rFonts w:hint="default"/>
      </w:rPr>
    </w:lvl>
    <w:lvl w:ilvl="6" w:tplc="0B646144">
      <w:start w:val="1"/>
      <w:numFmt w:val="bullet"/>
      <w:lvlText w:val="•"/>
      <w:lvlJc w:val="left"/>
      <w:rPr>
        <w:rFonts w:hint="default"/>
      </w:rPr>
    </w:lvl>
    <w:lvl w:ilvl="7" w:tplc="C30294A2">
      <w:start w:val="1"/>
      <w:numFmt w:val="bullet"/>
      <w:lvlText w:val="•"/>
      <w:lvlJc w:val="left"/>
      <w:rPr>
        <w:rFonts w:hint="default"/>
      </w:rPr>
    </w:lvl>
    <w:lvl w:ilvl="8" w:tplc="871E2700">
      <w:start w:val="1"/>
      <w:numFmt w:val="bullet"/>
      <w:lvlText w:val="•"/>
      <w:lvlJc w:val="left"/>
      <w:rPr>
        <w:rFonts w:hint="default"/>
      </w:rPr>
    </w:lvl>
  </w:abstractNum>
  <w:abstractNum w:abstractNumId="14" w15:restartNumberingAfterBreak="0">
    <w:nsid w:val="307C3D4F"/>
    <w:multiLevelType w:val="hybridMultilevel"/>
    <w:tmpl w:val="9580E270"/>
    <w:lvl w:ilvl="0" w:tplc="A82ACD42">
      <w:start w:val="1"/>
      <w:numFmt w:val="decimal"/>
      <w:lvlText w:val="%1."/>
      <w:lvlJc w:val="left"/>
      <w:pPr>
        <w:ind w:hanging="293"/>
        <w:jc w:val="right"/>
      </w:pPr>
      <w:rPr>
        <w:rFonts w:ascii="Calibri" w:eastAsia="Calibri" w:hAnsi="Calibri" w:hint="default"/>
        <w:sz w:val="22"/>
        <w:szCs w:val="22"/>
      </w:rPr>
    </w:lvl>
    <w:lvl w:ilvl="1" w:tplc="18E67716">
      <w:start w:val="1"/>
      <w:numFmt w:val="bullet"/>
      <w:lvlText w:val="•"/>
      <w:lvlJc w:val="left"/>
      <w:rPr>
        <w:rFonts w:hint="default"/>
      </w:rPr>
    </w:lvl>
    <w:lvl w:ilvl="2" w:tplc="E522CD6E">
      <w:start w:val="1"/>
      <w:numFmt w:val="bullet"/>
      <w:lvlText w:val="•"/>
      <w:lvlJc w:val="left"/>
      <w:rPr>
        <w:rFonts w:hint="default"/>
      </w:rPr>
    </w:lvl>
    <w:lvl w:ilvl="3" w:tplc="B1E65476">
      <w:start w:val="1"/>
      <w:numFmt w:val="bullet"/>
      <w:lvlText w:val="•"/>
      <w:lvlJc w:val="left"/>
      <w:rPr>
        <w:rFonts w:hint="default"/>
      </w:rPr>
    </w:lvl>
    <w:lvl w:ilvl="4" w:tplc="AD320AD6">
      <w:start w:val="1"/>
      <w:numFmt w:val="bullet"/>
      <w:lvlText w:val="•"/>
      <w:lvlJc w:val="left"/>
      <w:rPr>
        <w:rFonts w:hint="default"/>
      </w:rPr>
    </w:lvl>
    <w:lvl w:ilvl="5" w:tplc="1D5214F2">
      <w:start w:val="1"/>
      <w:numFmt w:val="bullet"/>
      <w:lvlText w:val="•"/>
      <w:lvlJc w:val="left"/>
      <w:rPr>
        <w:rFonts w:hint="default"/>
      </w:rPr>
    </w:lvl>
    <w:lvl w:ilvl="6" w:tplc="E506924A">
      <w:start w:val="1"/>
      <w:numFmt w:val="bullet"/>
      <w:lvlText w:val="•"/>
      <w:lvlJc w:val="left"/>
      <w:rPr>
        <w:rFonts w:hint="default"/>
      </w:rPr>
    </w:lvl>
    <w:lvl w:ilvl="7" w:tplc="8A1000D2">
      <w:start w:val="1"/>
      <w:numFmt w:val="bullet"/>
      <w:lvlText w:val="•"/>
      <w:lvlJc w:val="left"/>
      <w:rPr>
        <w:rFonts w:hint="default"/>
      </w:rPr>
    </w:lvl>
    <w:lvl w:ilvl="8" w:tplc="EBC80EDC">
      <w:start w:val="1"/>
      <w:numFmt w:val="bullet"/>
      <w:lvlText w:val="•"/>
      <w:lvlJc w:val="left"/>
      <w:rPr>
        <w:rFonts w:hint="default"/>
      </w:rPr>
    </w:lvl>
  </w:abstractNum>
  <w:abstractNum w:abstractNumId="15" w15:restartNumberingAfterBreak="0">
    <w:nsid w:val="32D9768A"/>
    <w:multiLevelType w:val="multilevel"/>
    <w:tmpl w:val="569AE60A"/>
    <w:lvl w:ilvl="0">
      <w:start w:val="4"/>
      <w:numFmt w:val="decimal"/>
      <w:lvlText w:val="%1"/>
      <w:lvlJc w:val="left"/>
      <w:pPr>
        <w:ind w:hanging="720"/>
      </w:pPr>
      <w:rPr>
        <w:rFonts w:hint="default"/>
      </w:rPr>
    </w:lvl>
    <w:lvl w:ilvl="1">
      <w:start w:val="1"/>
      <w:numFmt w:val="decimal"/>
      <w:lvlText w:val="%1.%2"/>
      <w:lvlJc w:val="left"/>
      <w:pPr>
        <w:ind w:hanging="720"/>
      </w:pPr>
      <w:rPr>
        <w:rFonts w:hint="default"/>
      </w:rPr>
    </w:lvl>
    <w:lvl w:ilvl="2">
      <w:start w:val="1"/>
      <w:numFmt w:val="decimal"/>
      <w:lvlText w:val="%1.%2.%3"/>
      <w:lvlJc w:val="left"/>
      <w:pPr>
        <w:ind w:hanging="720"/>
      </w:pPr>
      <w:rPr>
        <w:rFonts w:ascii="Calibri" w:eastAsia="Calibri" w:hAnsi="Calibri" w:hint="default"/>
        <w:b/>
        <w:bCs/>
        <w:spacing w:val="-1"/>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355245C9"/>
    <w:multiLevelType w:val="hybridMultilevel"/>
    <w:tmpl w:val="0186EB7A"/>
    <w:lvl w:ilvl="0" w:tplc="3FF4BE98">
      <w:start w:val="1"/>
      <w:numFmt w:val="bullet"/>
      <w:lvlText w:val=""/>
      <w:lvlJc w:val="left"/>
      <w:pPr>
        <w:ind w:hanging="360"/>
      </w:pPr>
      <w:rPr>
        <w:rFonts w:ascii="Symbol" w:eastAsia="Symbol" w:hAnsi="Symbol" w:hint="default"/>
        <w:sz w:val="22"/>
        <w:szCs w:val="22"/>
      </w:rPr>
    </w:lvl>
    <w:lvl w:ilvl="1" w:tplc="84A085D8">
      <w:start w:val="1"/>
      <w:numFmt w:val="bullet"/>
      <w:lvlText w:val="•"/>
      <w:lvlJc w:val="left"/>
      <w:rPr>
        <w:rFonts w:hint="default"/>
      </w:rPr>
    </w:lvl>
    <w:lvl w:ilvl="2" w:tplc="4CA017A4">
      <w:start w:val="1"/>
      <w:numFmt w:val="bullet"/>
      <w:lvlText w:val="•"/>
      <w:lvlJc w:val="left"/>
      <w:rPr>
        <w:rFonts w:hint="default"/>
      </w:rPr>
    </w:lvl>
    <w:lvl w:ilvl="3" w:tplc="6C9289D2">
      <w:start w:val="1"/>
      <w:numFmt w:val="bullet"/>
      <w:lvlText w:val="•"/>
      <w:lvlJc w:val="left"/>
      <w:rPr>
        <w:rFonts w:hint="default"/>
      </w:rPr>
    </w:lvl>
    <w:lvl w:ilvl="4" w:tplc="CB864DFA">
      <w:start w:val="1"/>
      <w:numFmt w:val="bullet"/>
      <w:lvlText w:val="•"/>
      <w:lvlJc w:val="left"/>
      <w:rPr>
        <w:rFonts w:hint="default"/>
      </w:rPr>
    </w:lvl>
    <w:lvl w:ilvl="5" w:tplc="05DC24BC">
      <w:start w:val="1"/>
      <w:numFmt w:val="bullet"/>
      <w:lvlText w:val="•"/>
      <w:lvlJc w:val="left"/>
      <w:rPr>
        <w:rFonts w:hint="default"/>
      </w:rPr>
    </w:lvl>
    <w:lvl w:ilvl="6" w:tplc="9662D7D6">
      <w:start w:val="1"/>
      <w:numFmt w:val="bullet"/>
      <w:lvlText w:val="•"/>
      <w:lvlJc w:val="left"/>
      <w:rPr>
        <w:rFonts w:hint="default"/>
      </w:rPr>
    </w:lvl>
    <w:lvl w:ilvl="7" w:tplc="D52CA1D0">
      <w:start w:val="1"/>
      <w:numFmt w:val="bullet"/>
      <w:lvlText w:val="•"/>
      <w:lvlJc w:val="left"/>
      <w:rPr>
        <w:rFonts w:hint="default"/>
      </w:rPr>
    </w:lvl>
    <w:lvl w:ilvl="8" w:tplc="43AEF4A2">
      <w:start w:val="1"/>
      <w:numFmt w:val="bullet"/>
      <w:lvlText w:val="•"/>
      <w:lvlJc w:val="left"/>
      <w:rPr>
        <w:rFonts w:hint="default"/>
      </w:rPr>
    </w:lvl>
  </w:abstractNum>
  <w:abstractNum w:abstractNumId="17" w15:restartNumberingAfterBreak="0">
    <w:nsid w:val="3B6D035B"/>
    <w:multiLevelType w:val="multilevel"/>
    <w:tmpl w:val="EBD84D4E"/>
    <w:lvl w:ilvl="0">
      <w:start w:val="3"/>
      <w:numFmt w:val="decimal"/>
      <w:lvlText w:val="%1"/>
      <w:lvlJc w:val="left"/>
      <w:pPr>
        <w:ind w:hanging="720"/>
      </w:pPr>
      <w:rPr>
        <w:rFonts w:ascii="Calibri" w:eastAsia="Calibri" w:hAnsi="Calibri" w:hint="default"/>
        <w:w w:val="99"/>
        <w:sz w:val="20"/>
        <w:szCs w:val="20"/>
      </w:rPr>
    </w:lvl>
    <w:lvl w:ilvl="1">
      <w:start w:val="1"/>
      <w:numFmt w:val="decimal"/>
      <w:lvlText w:val="%1.%2"/>
      <w:lvlJc w:val="left"/>
      <w:pPr>
        <w:ind w:hanging="682"/>
      </w:pPr>
      <w:rPr>
        <w:rFonts w:ascii="Calibri" w:eastAsia="Calibri" w:hAnsi="Calibri" w:hint="default"/>
        <w:w w:val="99"/>
        <w:sz w:val="20"/>
        <w:szCs w:val="20"/>
      </w:rPr>
    </w:lvl>
    <w:lvl w:ilvl="2">
      <w:start w:val="1"/>
      <w:numFmt w:val="decimal"/>
      <w:lvlText w:val="%1.%2.%3"/>
      <w:lvlJc w:val="left"/>
      <w:pPr>
        <w:ind w:hanging="1040"/>
      </w:pPr>
      <w:rPr>
        <w:rFonts w:ascii="Calibri" w:eastAsia="Calibri" w:hAnsi="Calibri" w:hint="default"/>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15:restartNumberingAfterBreak="0">
    <w:nsid w:val="3CDC78DD"/>
    <w:multiLevelType w:val="hybridMultilevel"/>
    <w:tmpl w:val="03729F08"/>
    <w:lvl w:ilvl="0" w:tplc="89CA88DC">
      <w:start w:val="1"/>
      <w:numFmt w:val="bullet"/>
      <w:lvlText w:val="–"/>
      <w:lvlJc w:val="left"/>
      <w:pPr>
        <w:ind w:hanging="360"/>
      </w:pPr>
      <w:rPr>
        <w:rFonts w:ascii="Symbol" w:eastAsia="Symbol" w:hAnsi="Symbol" w:hint="default"/>
        <w:w w:val="91"/>
        <w:sz w:val="22"/>
        <w:szCs w:val="22"/>
      </w:rPr>
    </w:lvl>
    <w:lvl w:ilvl="1" w:tplc="D75EAC14">
      <w:start w:val="1"/>
      <w:numFmt w:val="bullet"/>
      <w:lvlText w:val="•"/>
      <w:lvlJc w:val="left"/>
      <w:rPr>
        <w:rFonts w:hint="default"/>
      </w:rPr>
    </w:lvl>
    <w:lvl w:ilvl="2" w:tplc="1824726A">
      <w:start w:val="1"/>
      <w:numFmt w:val="bullet"/>
      <w:lvlText w:val="•"/>
      <w:lvlJc w:val="left"/>
      <w:rPr>
        <w:rFonts w:hint="default"/>
      </w:rPr>
    </w:lvl>
    <w:lvl w:ilvl="3" w:tplc="B7AEFEF8">
      <w:start w:val="1"/>
      <w:numFmt w:val="bullet"/>
      <w:lvlText w:val="•"/>
      <w:lvlJc w:val="left"/>
      <w:rPr>
        <w:rFonts w:hint="default"/>
      </w:rPr>
    </w:lvl>
    <w:lvl w:ilvl="4" w:tplc="217CFD32">
      <w:start w:val="1"/>
      <w:numFmt w:val="bullet"/>
      <w:lvlText w:val="•"/>
      <w:lvlJc w:val="left"/>
      <w:rPr>
        <w:rFonts w:hint="default"/>
      </w:rPr>
    </w:lvl>
    <w:lvl w:ilvl="5" w:tplc="FC363738">
      <w:start w:val="1"/>
      <w:numFmt w:val="bullet"/>
      <w:lvlText w:val="•"/>
      <w:lvlJc w:val="left"/>
      <w:rPr>
        <w:rFonts w:hint="default"/>
      </w:rPr>
    </w:lvl>
    <w:lvl w:ilvl="6" w:tplc="B1522EA2">
      <w:start w:val="1"/>
      <w:numFmt w:val="bullet"/>
      <w:lvlText w:val="•"/>
      <w:lvlJc w:val="left"/>
      <w:rPr>
        <w:rFonts w:hint="default"/>
      </w:rPr>
    </w:lvl>
    <w:lvl w:ilvl="7" w:tplc="5E20681C">
      <w:start w:val="1"/>
      <w:numFmt w:val="bullet"/>
      <w:lvlText w:val="•"/>
      <w:lvlJc w:val="left"/>
      <w:rPr>
        <w:rFonts w:hint="default"/>
      </w:rPr>
    </w:lvl>
    <w:lvl w:ilvl="8" w:tplc="5B925320">
      <w:start w:val="1"/>
      <w:numFmt w:val="bullet"/>
      <w:lvlText w:val="•"/>
      <w:lvlJc w:val="left"/>
      <w:rPr>
        <w:rFonts w:hint="default"/>
      </w:rPr>
    </w:lvl>
  </w:abstractNum>
  <w:abstractNum w:abstractNumId="19" w15:restartNumberingAfterBreak="0">
    <w:nsid w:val="3DAC2BCB"/>
    <w:multiLevelType w:val="multilevel"/>
    <w:tmpl w:val="0180001A"/>
    <w:lvl w:ilvl="0">
      <w:start w:val="5"/>
      <w:numFmt w:val="decimal"/>
      <w:lvlText w:val="%1"/>
      <w:lvlJc w:val="left"/>
      <w:pPr>
        <w:ind w:hanging="456"/>
      </w:pPr>
      <w:rPr>
        <w:rFonts w:hint="default"/>
      </w:rPr>
    </w:lvl>
    <w:lvl w:ilvl="1">
      <w:start w:val="2"/>
      <w:numFmt w:val="decimal"/>
      <w:lvlText w:val="%1.%2"/>
      <w:lvlJc w:val="left"/>
      <w:pPr>
        <w:ind w:hanging="456"/>
      </w:pPr>
      <w:rPr>
        <w:rFonts w:hint="default"/>
      </w:rPr>
    </w:lvl>
    <w:lvl w:ilvl="2">
      <w:start w:val="1"/>
      <w:numFmt w:val="decimal"/>
      <w:lvlText w:val="%1.%2.%3"/>
      <w:lvlJc w:val="left"/>
      <w:pPr>
        <w:ind w:hanging="456"/>
      </w:pPr>
      <w:rPr>
        <w:rFonts w:ascii="Calibri" w:eastAsia="Calibri" w:hAnsi="Calibri" w:hint="default"/>
        <w:b/>
        <w:bCs/>
        <w:w w:val="99"/>
        <w:sz w:val="20"/>
        <w:szCs w:val="20"/>
      </w:rPr>
    </w:lvl>
    <w:lvl w:ilvl="3">
      <w:start w:val="1"/>
      <w:numFmt w:val="bullet"/>
      <w:lvlText w:val=""/>
      <w:lvlJc w:val="left"/>
      <w:pPr>
        <w:ind w:hanging="370"/>
      </w:pPr>
      <w:rPr>
        <w:rFonts w:ascii="Symbol" w:eastAsia="Symbol" w:hAnsi="Symbol" w:hint="default"/>
        <w:w w:val="99"/>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15:restartNumberingAfterBreak="0">
    <w:nsid w:val="3F555175"/>
    <w:multiLevelType w:val="hybridMultilevel"/>
    <w:tmpl w:val="53C661E0"/>
    <w:lvl w:ilvl="0" w:tplc="37146682">
      <w:start w:val="1"/>
      <w:numFmt w:val="bullet"/>
      <w:lvlText w:val=""/>
      <w:lvlJc w:val="left"/>
      <w:pPr>
        <w:ind w:hanging="360"/>
      </w:pPr>
      <w:rPr>
        <w:rFonts w:ascii="Symbol" w:eastAsia="Symbol" w:hAnsi="Symbol" w:hint="default"/>
        <w:sz w:val="22"/>
        <w:szCs w:val="22"/>
      </w:rPr>
    </w:lvl>
    <w:lvl w:ilvl="1" w:tplc="0BE8325A">
      <w:start w:val="1"/>
      <w:numFmt w:val="bullet"/>
      <w:lvlText w:val="•"/>
      <w:lvlJc w:val="left"/>
      <w:rPr>
        <w:rFonts w:hint="default"/>
      </w:rPr>
    </w:lvl>
    <w:lvl w:ilvl="2" w:tplc="165AB940">
      <w:start w:val="1"/>
      <w:numFmt w:val="bullet"/>
      <w:lvlText w:val="•"/>
      <w:lvlJc w:val="left"/>
      <w:rPr>
        <w:rFonts w:hint="default"/>
      </w:rPr>
    </w:lvl>
    <w:lvl w:ilvl="3" w:tplc="6CFEDD6C">
      <w:start w:val="1"/>
      <w:numFmt w:val="bullet"/>
      <w:lvlText w:val="•"/>
      <w:lvlJc w:val="left"/>
      <w:rPr>
        <w:rFonts w:hint="default"/>
      </w:rPr>
    </w:lvl>
    <w:lvl w:ilvl="4" w:tplc="3C88A9AC">
      <w:start w:val="1"/>
      <w:numFmt w:val="bullet"/>
      <w:lvlText w:val="•"/>
      <w:lvlJc w:val="left"/>
      <w:rPr>
        <w:rFonts w:hint="default"/>
      </w:rPr>
    </w:lvl>
    <w:lvl w:ilvl="5" w:tplc="B3904C86">
      <w:start w:val="1"/>
      <w:numFmt w:val="bullet"/>
      <w:lvlText w:val="•"/>
      <w:lvlJc w:val="left"/>
      <w:rPr>
        <w:rFonts w:hint="default"/>
      </w:rPr>
    </w:lvl>
    <w:lvl w:ilvl="6" w:tplc="14C879F4">
      <w:start w:val="1"/>
      <w:numFmt w:val="bullet"/>
      <w:lvlText w:val="•"/>
      <w:lvlJc w:val="left"/>
      <w:rPr>
        <w:rFonts w:hint="default"/>
      </w:rPr>
    </w:lvl>
    <w:lvl w:ilvl="7" w:tplc="1528F8E4">
      <w:start w:val="1"/>
      <w:numFmt w:val="bullet"/>
      <w:lvlText w:val="•"/>
      <w:lvlJc w:val="left"/>
      <w:rPr>
        <w:rFonts w:hint="default"/>
      </w:rPr>
    </w:lvl>
    <w:lvl w:ilvl="8" w:tplc="0CDC9316">
      <w:start w:val="1"/>
      <w:numFmt w:val="bullet"/>
      <w:lvlText w:val="•"/>
      <w:lvlJc w:val="left"/>
      <w:rPr>
        <w:rFonts w:hint="default"/>
      </w:rPr>
    </w:lvl>
  </w:abstractNum>
  <w:abstractNum w:abstractNumId="21" w15:restartNumberingAfterBreak="0">
    <w:nsid w:val="3FE44F2D"/>
    <w:multiLevelType w:val="hybridMultilevel"/>
    <w:tmpl w:val="5BD8E296"/>
    <w:lvl w:ilvl="0" w:tplc="26EA512A">
      <w:start w:val="1"/>
      <w:numFmt w:val="bullet"/>
      <w:lvlText w:val="–"/>
      <w:lvlJc w:val="left"/>
      <w:pPr>
        <w:ind w:hanging="360"/>
      </w:pPr>
      <w:rPr>
        <w:rFonts w:ascii="Symbol" w:eastAsia="Symbol" w:hAnsi="Symbol" w:hint="default"/>
        <w:w w:val="91"/>
        <w:sz w:val="22"/>
        <w:szCs w:val="22"/>
      </w:rPr>
    </w:lvl>
    <w:lvl w:ilvl="1" w:tplc="0F00EE56">
      <w:start w:val="1"/>
      <w:numFmt w:val="bullet"/>
      <w:lvlText w:val=""/>
      <w:lvlJc w:val="left"/>
      <w:pPr>
        <w:ind w:hanging="360"/>
      </w:pPr>
      <w:rPr>
        <w:rFonts w:ascii="Symbol" w:eastAsia="Symbol" w:hAnsi="Symbol" w:hint="default"/>
        <w:sz w:val="22"/>
        <w:szCs w:val="22"/>
      </w:rPr>
    </w:lvl>
    <w:lvl w:ilvl="2" w:tplc="ED14AD02">
      <w:start w:val="1"/>
      <w:numFmt w:val="bullet"/>
      <w:lvlText w:val="•"/>
      <w:lvlJc w:val="left"/>
      <w:rPr>
        <w:rFonts w:hint="default"/>
      </w:rPr>
    </w:lvl>
    <w:lvl w:ilvl="3" w:tplc="B184A946">
      <w:start w:val="1"/>
      <w:numFmt w:val="bullet"/>
      <w:lvlText w:val="•"/>
      <w:lvlJc w:val="left"/>
      <w:rPr>
        <w:rFonts w:hint="default"/>
      </w:rPr>
    </w:lvl>
    <w:lvl w:ilvl="4" w:tplc="8DA69096">
      <w:start w:val="1"/>
      <w:numFmt w:val="bullet"/>
      <w:lvlText w:val="•"/>
      <w:lvlJc w:val="left"/>
      <w:rPr>
        <w:rFonts w:hint="default"/>
      </w:rPr>
    </w:lvl>
    <w:lvl w:ilvl="5" w:tplc="608C3F04">
      <w:start w:val="1"/>
      <w:numFmt w:val="bullet"/>
      <w:lvlText w:val="•"/>
      <w:lvlJc w:val="left"/>
      <w:rPr>
        <w:rFonts w:hint="default"/>
      </w:rPr>
    </w:lvl>
    <w:lvl w:ilvl="6" w:tplc="0AF4A2CE">
      <w:start w:val="1"/>
      <w:numFmt w:val="bullet"/>
      <w:lvlText w:val="•"/>
      <w:lvlJc w:val="left"/>
      <w:rPr>
        <w:rFonts w:hint="default"/>
      </w:rPr>
    </w:lvl>
    <w:lvl w:ilvl="7" w:tplc="2250B25C">
      <w:start w:val="1"/>
      <w:numFmt w:val="bullet"/>
      <w:lvlText w:val="•"/>
      <w:lvlJc w:val="left"/>
      <w:rPr>
        <w:rFonts w:hint="default"/>
      </w:rPr>
    </w:lvl>
    <w:lvl w:ilvl="8" w:tplc="1376D6C8">
      <w:start w:val="1"/>
      <w:numFmt w:val="bullet"/>
      <w:lvlText w:val="•"/>
      <w:lvlJc w:val="left"/>
      <w:rPr>
        <w:rFonts w:hint="default"/>
      </w:rPr>
    </w:lvl>
  </w:abstractNum>
  <w:abstractNum w:abstractNumId="22" w15:restartNumberingAfterBreak="0">
    <w:nsid w:val="4000010C"/>
    <w:multiLevelType w:val="multilevel"/>
    <w:tmpl w:val="248C5DBA"/>
    <w:lvl w:ilvl="0">
      <w:start w:val="5"/>
      <w:numFmt w:val="decimal"/>
      <w:lvlText w:val="%1"/>
      <w:lvlJc w:val="left"/>
      <w:pPr>
        <w:ind w:hanging="454"/>
      </w:pPr>
      <w:rPr>
        <w:rFonts w:hint="default"/>
      </w:rPr>
    </w:lvl>
    <w:lvl w:ilvl="1">
      <w:start w:val="2"/>
      <w:numFmt w:val="decimal"/>
      <w:lvlText w:val="%1.%2"/>
      <w:lvlJc w:val="left"/>
      <w:pPr>
        <w:ind w:hanging="454"/>
      </w:pPr>
      <w:rPr>
        <w:rFonts w:hint="default"/>
      </w:rPr>
    </w:lvl>
    <w:lvl w:ilvl="2">
      <w:start w:val="3"/>
      <w:numFmt w:val="decimal"/>
      <w:lvlText w:val="%1.%2.%3"/>
      <w:lvlJc w:val="left"/>
      <w:pPr>
        <w:ind w:hanging="454"/>
      </w:pPr>
      <w:rPr>
        <w:rFonts w:ascii="Calibri" w:eastAsia="Calibri" w:hAnsi="Calibri" w:hint="default"/>
        <w:b/>
        <w:bCs/>
        <w:w w:val="99"/>
        <w:sz w:val="20"/>
        <w:szCs w:val="20"/>
      </w:rPr>
    </w:lvl>
    <w:lvl w:ilvl="3">
      <w:start w:val="1"/>
      <w:numFmt w:val="bullet"/>
      <w:lvlText w:val=""/>
      <w:lvlJc w:val="left"/>
      <w:pPr>
        <w:ind w:hanging="360"/>
      </w:pPr>
      <w:rPr>
        <w:rFonts w:ascii="Symbol" w:eastAsia="Symbol" w:hAnsi="Symbol" w:hint="default"/>
        <w:w w:val="99"/>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 w15:restartNumberingAfterBreak="0">
    <w:nsid w:val="412857F4"/>
    <w:multiLevelType w:val="hybridMultilevel"/>
    <w:tmpl w:val="FDECFBA8"/>
    <w:lvl w:ilvl="0" w:tplc="EC12F1F6">
      <w:start w:val="1"/>
      <w:numFmt w:val="bullet"/>
      <w:lvlText w:val="–"/>
      <w:lvlJc w:val="left"/>
      <w:pPr>
        <w:ind w:hanging="360"/>
      </w:pPr>
      <w:rPr>
        <w:rFonts w:ascii="Symbol" w:eastAsia="Symbol" w:hAnsi="Symbol" w:hint="default"/>
        <w:w w:val="91"/>
        <w:sz w:val="22"/>
        <w:szCs w:val="22"/>
      </w:rPr>
    </w:lvl>
    <w:lvl w:ilvl="1" w:tplc="FDB83F14">
      <w:start w:val="1"/>
      <w:numFmt w:val="bullet"/>
      <w:lvlText w:val="•"/>
      <w:lvlJc w:val="left"/>
      <w:rPr>
        <w:rFonts w:hint="default"/>
      </w:rPr>
    </w:lvl>
    <w:lvl w:ilvl="2" w:tplc="61DE1FA4">
      <w:start w:val="1"/>
      <w:numFmt w:val="bullet"/>
      <w:lvlText w:val="•"/>
      <w:lvlJc w:val="left"/>
      <w:rPr>
        <w:rFonts w:hint="default"/>
      </w:rPr>
    </w:lvl>
    <w:lvl w:ilvl="3" w:tplc="61F8EC78">
      <w:start w:val="1"/>
      <w:numFmt w:val="bullet"/>
      <w:lvlText w:val="•"/>
      <w:lvlJc w:val="left"/>
      <w:rPr>
        <w:rFonts w:hint="default"/>
      </w:rPr>
    </w:lvl>
    <w:lvl w:ilvl="4" w:tplc="7E947ABC">
      <w:start w:val="1"/>
      <w:numFmt w:val="bullet"/>
      <w:lvlText w:val="•"/>
      <w:lvlJc w:val="left"/>
      <w:rPr>
        <w:rFonts w:hint="default"/>
      </w:rPr>
    </w:lvl>
    <w:lvl w:ilvl="5" w:tplc="EAEC1140">
      <w:start w:val="1"/>
      <w:numFmt w:val="bullet"/>
      <w:lvlText w:val="•"/>
      <w:lvlJc w:val="left"/>
      <w:rPr>
        <w:rFonts w:hint="default"/>
      </w:rPr>
    </w:lvl>
    <w:lvl w:ilvl="6" w:tplc="33244B6C">
      <w:start w:val="1"/>
      <w:numFmt w:val="bullet"/>
      <w:lvlText w:val="•"/>
      <w:lvlJc w:val="left"/>
      <w:rPr>
        <w:rFonts w:hint="default"/>
      </w:rPr>
    </w:lvl>
    <w:lvl w:ilvl="7" w:tplc="D81EB698">
      <w:start w:val="1"/>
      <w:numFmt w:val="bullet"/>
      <w:lvlText w:val="•"/>
      <w:lvlJc w:val="left"/>
      <w:rPr>
        <w:rFonts w:hint="default"/>
      </w:rPr>
    </w:lvl>
    <w:lvl w:ilvl="8" w:tplc="97A401A2">
      <w:start w:val="1"/>
      <w:numFmt w:val="bullet"/>
      <w:lvlText w:val="•"/>
      <w:lvlJc w:val="left"/>
      <w:rPr>
        <w:rFonts w:hint="default"/>
      </w:rPr>
    </w:lvl>
  </w:abstractNum>
  <w:abstractNum w:abstractNumId="24" w15:restartNumberingAfterBreak="0">
    <w:nsid w:val="42224B2D"/>
    <w:multiLevelType w:val="hybridMultilevel"/>
    <w:tmpl w:val="8A12795C"/>
    <w:lvl w:ilvl="0" w:tplc="2834C408">
      <w:start w:val="1"/>
      <w:numFmt w:val="bullet"/>
      <w:lvlText w:val=""/>
      <w:lvlJc w:val="left"/>
      <w:pPr>
        <w:ind w:hanging="360"/>
      </w:pPr>
      <w:rPr>
        <w:rFonts w:ascii="Symbol" w:eastAsia="Symbol" w:hAnsi="Symbol" w:hint="default"/>
        <w:sz w:val="22"/>
        <w:szCs w:val="22"/>
      </w:rPr>
    </w:lvl>
    <w:lvl w:ilvl="1" w:tplc="EF86805A">
      <w:start w:val="1"/>
      <w:numFmt w:val="bullet"/>
      <w:lvlText w:val="•"/>
      <w:lvlJc w:val="left"/>
      <w:rPr>
        <w:rFonts w:hint="default"/>
      </w:rPr>
    </w:lvl>
    <w:lvl w:ilvl="2" w:tplc="A0B82C9E">
      <w:start w:val="1"/>
      <w:numFmt w:val="bullet"/>
      <w:lvlText w:val="•"/>
      <w:lvlJc w:val="left"/>
      <w:rPr>
        <w:rFonts w:hint="default"/>
      </w:rPr>
    </w:lvl>
    <w:lvl w:ilvl="3" w:tplc="32D8E81C">
      <w:start w:val="1"/>
      <w:numFmt w:val="bullet"/>
      <w:lvlText w:val="•"/>
      <w:lvlJc w:val="left"/>
      <w:rPr>
        <w:rFonts w:hint="default"/>
      </w:rPr>
    </w:lvl>
    <w:lvl w:ilvl="4" w:tplc="10F605AA">
      <w:start w:val="1"/>
      <w:numFmt w:val="bullet"/>
      <w:lvlText w:val="•"/>
      <w:lvlJc w:val="left"/>
      <w:rPr>
        <w:rFonts w:hint="default"/>
      </w:rPr>
    </w:lvl>
    <w:lvl w:ilvl="5" w:tplc="8E5865C8">
      <w:start w:val="1"/>
      <w:numFmt w:val="bullet"/>
      <w:lvlText w:val="•"/>
      <w:lvlJc w:val="left"/>
      <w:rPr>
        <w:rFonts w:hint="default"/>
      </w:rPr>
    </w:lvl>
    <w:lvl w:ilvl="6" w:tplc="095450E6">
      <w:start w:val="1"/>
      <w:numFmt w:val="bullet"/>
      <w:lvlText w:val="•"/>
      <w:lvlJc w:val="left"/>
      <w:rPr>
        <w:rFonts w:hint="default"/>
      </w:rPr>
    </w:lvl>
    <w:lvl w:ilvl="7" w:tplc="0418835A">
      <w:start w:val="1"/>
      <w:numFmt w:val="bullet"/>
      <w:lvlText w:val="•"/>
      <w:lvlJc w:val="left"/>
      <w:rPr>
        <w:rFonts w:hint="default"/>
      </w:rPr>
    </w:lvl>
    <w:lvl w:ilvl="8" w:tplc="9D36AE2C">
      <w:start w:val="1"/>
      <w:numFmt w:val="bullet"/>
      <w:lvlText w:val="•"/>
      <w:lvlJc w:val="left"/>
      <w:rPr>
        <w:rFonts w:hint="default"/>
      </w:rPr>
    </w:lvl>
  </w:abstractNum>
  <w:abstractNum w:abstractNumId="25" w15:restartNumberingAfterBreak="0">
    <w:nsid w:val="43DA4C8E"/>
    <w:multiLevelType w:val="multilevel"/>
    <w:tmpl w:val="1884F08C"/>
    <w:lvl w:ilvl="0">
      <w:start w:val="4"/>
      <w:numFmt w:val="decimal"/>
      <w:lvlText w:val="%1"/>
      <w:lvlJc w:val="left"/>
      <w:pPr>
        <w:ind w:hanging="576"/>
      </w:pPr>
      <w:rPr>
        <w:rFonts w:hint="default"/>
      </w:rPr>
    </w:lvl>
    <w:lvl w:ilvl="1">
      <w:start w:val="13"/>
      <w:numFmt w:val="decimal"/>
      <w:lvlText w:val="%1.%2"/>
      <w:lvlJc w:val="left"/>
      <w:pPr>
        <w:ind w:hanging="576"/>
      </w:pPr>
      <w:rPr>
        <w:rFonts w:ascii="Calibri" w:eastAsia="Calibri" w:hAnsi="Calibri" w:hint="default"/>
        <w:b/>
        <w:bCs/>
        <w:w w:val="99"/>
        <w:sz w:val="24"/>
        <w:szCs w:val="24"/>
      </w:rPr>
    </w:lvl>
    <w:lvl w:ilvl="2">
      <w:start w:val="1"/>
      <w:numFmt w:val="bullet"/>
      <w:lvlText w:val=""/>
      <w:lvlJc w:val="left"/>
      <w:pPr>
        <w:ind w:hanging="360"/>
      </w:pPr>
      <w:rPr>
        <w:rFonts w:ascii="Symbol" w:eastAsia="Symbol" w:hAnsi="Symbol" w:hint="default"/>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6" w15:restartNumberingAfterBreak="0">
    <w:nsid w:val="459653EF"/>
    <w:multiLevelType w:val="hybridMultilevel"/>
    <w:tmpl w:val="91B44F16"/>
    <w:lvl w:ilvl="0" w:tplc="6D3AAC56">
      <w:start w:val="1"/>
      <w:numFmt w:val="bullet"/>
      <w:lvlText w:val=""/>
      <w:lvlJc w:val="left"/>
      <w:pPr>
        <w:ind w:hanging="538"/>
      </w:pPr>
      <w:rPr>
        <w:rFonts w:ascii="Symbol" w:eastAsia="Symbol" w:hAnsi="Symbol" w:hint="default"/>
        <w:w w:val="99"/>
        <w:sz w:val="20"/>
        <w:szCs w:val="20"/>
      </w:rPr>
    </w:lvl>
    <w:lvl w:ilvl="1" w:tplc="0F8CD8AE">
      <w:start w:val="1"/>
      <w:numFmt w:val="bullet"/>
      <w:lvlText w:val="•"/>
      <w:lvlJc w:val="left"/>
      <w:rPr>
        <w:rFonts w:hint="default"/>
      </w:rPr>
    </w:lvl>
    <w:lvl w:ilvl="2" w:tplc="2D56AF0C">
      <w:start w:val="1"/>
      <w:numFmt w:val="bullet"/>
      <w:lvlText w:val="•"/>
      <w:lvlJc w:val="left"/>
      <w:rPr>
        <w:rFonts w:hint="default"/>
      </w:rPr>
    </w:lvl>
    <w:lvl w:ilvl="3" w:tplc="14D48CE8">
      <w:start w:val="1"/>
      <w:numFmt w:val="bullet"/>
      <w:lvlText w:val="•"/>
      <w:lvlJc w:val="left"/>
      <w:rPr>
        <w:rFonts w:hint="default"/>
      </w:rPr>
    </w:lvl>
    <w:lvl w:ilvl="4" w:tplc="168A038C">
      <w:start w:val="1"/>
      <w:numFmt w:val="bullet"/>
      <w:lvlText w:val="•"/>
      <w:lvlJc w:val="left"/>
      <w:rPr>
        <w:rFonts w:hint="default"/>
      </w:rPr>
    </w:lvl>
    <w:lvl w:ilvl="5" w:tplc="7722BBE6">
      <w:start w:val="1"/>
      <w:numFmt w:val="bullet"/>
      <w:lvlText w:val="•"/>
      <w:lvlJc w:val="left"/>
      <w:rPr>
        <w:rFonts w:hint="default"/>
      </w:rPr>
    </w:lvl>
    <w:lvl w:ilvl="6" w:tplc="FFDE7B46">
      <w:start w:val="1"/>
      <w:numFmt w:val="bullet"/>
      <w:lvlText w:val="•"/>
      <w:lvlJc w:val="left"/>
      <w:rPr>
        <w:rFonts w:hint="default"/>
      </w:rPr>
    </w:lvl>
    <w:lvl w:ilvl="7" w:tplc="A3509B4E">
      <w:start w:val="1"/>
      <w:numFmt w:val="bullet"/>
      <w:lvlText w:val="•"/>
      <w:lvlJc w:val="left"/>
      <w:rPr>
        <w:rFonts w:hint="default"/>
      </w:rPr>
    </w:lvl>
    <w:lvl w:ilvl="8" w:tplc="864E0076">
      <w:start w:val="1"/>
      <w:numFmt w:val="bullet"/>
      <w:lvlText w:val="•"/>
      <w:lvlJc w:val="left"/>
      <w:rPr>
        <w:rFonts w:hint="default"/>
      </w:rPr>
    </w:lvl>
  </w:abstractNum>
  <w:abstractNum w:abstractNumId="27" w15:restartNumberingAfterBreak="0">
    <w:nsid w:val="51394472"/>
    <w:multiLevelType w:val="hybridMultilevel"/>
    <w:tmpl w:val="15162BDC"/>
    <w:lvl w:ilvl="0" w:tplc="ECBA1B28">
      <w:start w:val="1"/>
      <w:numFmt w:val="lowerRoman"/>
      <w:lvlText w:val="%1)"/>
      <w:lvlJc w:val="left"/>
      <w:pPr>
        <w:ind w:hanging="152"/>
      </w:pPr>
      <w:rPr>
        <w:rFonts w:ascii="Calibri" w:eastAsia="Calibri" w:hAnsi="Calibri" w:hint="default"/>
        <w:w w:val="99"/>
        <w:sz w:val="20"/>
        <w:szCs w:val="20"/>
      </w:rPr>
    </w:lvl>
    <w:lvl w:ilvl="1" w:tplc="3342B0C4">
      <w:start w:val="1"/>
      <w:numFmt w:val="bullet"/>
      <w:lvlText w:val="-"/>
      <w:lvlJc w:val="left"/>
      <w:pPr>
        <w:ind w:hanging="360"/>
      </w:pPr>
      <w:rPr>
        <w:rFonts w:ascii="Arial" w:eastAsia="Arial" w:hAnsi="Arial" w:hint="default"/>
        <w:w w:val="99"/>
        <w:sz w:val="20"/>
        <w:szCs w:val="20"/>
      </w:rPr>
    </w:lvl>
    <w:lvl w:ilvl="2" w:tplc="D91C8E20">
      <w:start w:val="1"/>
      <w:numFmt w:val="bullet"/>
      <w:lvlText w:val="•"/>
      <w:lvlJc w:val="left"/>
      <w:rPr>
        <w:rFonts w:hint="default"/>
      </w:rPr>
    </w:lvl>
    <w:lvl w:ilvl="3" w:tplc="FADA478A">
      <w:start w:val="1"/>
      <w:numFmt w:val="bullet"/>
      <w:lvlText w:val="•"/>
      <w:lvlJc w:val="left"/>
      <w:rPr>
        <w:rFonts w:hint="default"/>
      </w:rPr>
    </w:lvl>
    <w:lvl w:ilvl="4" w:tplc="F066FCB2">
      <w:start w:val="1"/>
      <w:numFmt w:val="bullet"/>
      <w:lvlText w:val="•"/>
      <w:lvlJc w:val="left"/>
      <w:rPr>
        <w:rFonts w:hint="default"/>
      </w:rPr>
    </w:lvl>
    <w:lvl w:ilvl="5" w:tplc="C2805964">
      <w:start w:val="1"/>
      <w:numFmt w:val="bullet"/>
      <w:lvlText w:val="•"/>
      <w:lvlJc w:val="left"/>
      <w:rPr>
        <w:rFonts w:hint="default"/>
      </w:rPr>
    </w:lvl>
    <w:lvl w:ilvl="6" w:tplc="DE5AB404">
      <w:start w:val="1"/>
      <w:numFmt w:val="bullet"/>
      <w:lvlText w:val="•"/>
      <w:lvlJc w:val="left"/>
      <w:rPr>
        <w:rFonts w:hint="default"/>
      </w:rPr>
    </w:lvl>
    <w:lvl w:ilvl="7" w:tplc="6E0091E6">
      <w:start w:val="1"/>
      <w:numFmt w:val="bullet"/>
      <w:lvlText w:val="•"/>
      <w:lvlJc w:val="left"/>
      <w:rPr>
        <w:rFonts w:hint="default"/>
      </w:rPr>
    </w:lvl>
    <w:lvl w:ilvl="8" w:tplc="C63209CE">
      <w:start w:val="1"/>
      <w:numFmt w:val="bullet"/>
      <w:lvlText w:val="•"/>
      <w:lvlJc w:val="left"/>
      <w:rPr>
        <w:rFonts w:hint="default"/>
      </w:rPr>
    </w:lvl>
  </w:abstractNum>
  <w:abstractNum w:abstractNumId="28" w15:restartNumberingAfterBreak="0">
    <w:nsid w:val="51B8400B"/>
    <w:multiLevelType w:val="multilevel"/>
    <w:tmpl w:val="DAF20E28"/>
    <w:lvl w:ilvl="0">
      <w:start w:val="3"/>
      <w:numFmt w:val="decimal"/>
      <w:lvlText w:val="%1"/>
      <w:lvlJc w:val="left"/>
      <w:pPr>
        <w:ind w:hanging="454"/>
      </w:pPr>
      <w:rPr>
        <w:rFonts w:hint="default"/>
      </w:rPr>
    </w:lvl>
    <w:lvl w:ilvl="1">
      <w:start w:val="2"/>
      <w:numFmt w:val="decimal"/>
      <w:lvlText w:val="%1.%2"/>
      <w:lvlJc w:val="left"/>
      <w:pPr>
        <w:ind w:hanging="454"/>
      </w:pPr>
      <w:rPr>
        <w:rFonts w:hint="default"/>
      </w:rPr>
    </w:lvl>
    <w:lvl w:ilvl="2">
      <w:start w:val="2"/>
      <w:numFmt w:val="decimal"/>
      <w:lvlText w:val="%1.%2.%3"/>
      <w:lvlJc w:val="left"/>
      <w:pPr>
        <w:ind w:hanging="454"/>
        <w:jc w:val="right"/>
      </w:pPr>
      <w:rPr>
        <w:rFonts w:ascii="Calibri" w:eastAsia="Calibri" w:hAnsi="Calibri" w:hint="default"/>
        <w:b/>
        <w:bCs/>
        <w:w w:val="99"/>
        <w:sz w:val="20"/>
        <w:szCs w:val="20"/>
      </w:rPr>
    </w:lvl>
    <w:lvl w:ilvl="3">
      <w:start w:val="1"/>
      <w:numFmt w:val="bullet"/>
      <w:lvlText w:val=""/>
      <w:lvlJc w:val="left"/>
      <w:pPr>
        <w:ind w:hanging="360"/>
      </w:pPr>
      <w:rPr>
        <w:rFonts w:ascii="Symbol" w:eastAsia="Symbol" w:hAnsi="Symbol" w:hint="default"/>
        <w:w w:val="99"/>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15:restartNumberingAfterBreak="0">
    <w:nsid w:val="51D341A4"/>
    <w:multiLevelType w:val="hybridMultilevel"/>
    <w:tmpl w:val="D960DA46"/>
    <w:lvl w:ilvl="0" w:tplc="5504F262">
      <w:start w:val="1"/>
      <w:numFmt w:val="lowerRoman"/>
      <w:lvlText w:val="%1)"/>
      <w:lvlJc w:val="left"/>
      <w:pPr>
        <w:ind w:hanging="152"/>
      </w:pPr>
      <w:rPr>
        <w:rFonts w:ascii="Calibri" w:eastAsia="Calibri" w:hAnsi="Calibri" w:hint="default"/>
        <w:w w:val="99"/>
        <w:sz w:val="20"/>
        <w:szCs w:val="20"/>
      </w:rPr>
    </w:lvl>
    <w:lvl w:ilvl="1" w:tplc="2A28B72E">
      <w:start w:val="1"/>
      <w:numFmt w:val="bullet"/>
      <w:lvlText w:val="-"/>
      <w:lvlJc w:val="left"/>
      <w:pPr>
        <w:ind w:hanging="360"/>
      </w:pPr>
      <w:rPr>
        <w:rFonts w:ascii="Arial" w:eastAsia="Arial" w:hAnsi="Arial" w:hint="default"/>
        <w:w w:val="99"/>
        <w:sz w:val="20"/>
        <w:szCs w:val="20"/>
      </w:rPr>
    </w:lvl>
    <w:lvl w:ilvl="2" w:tplc="1926354C">
      <w:start w:val="1"/>
      <w:numFmt w:val="bullet"/>
      <w:lvlText w:val="•"/>
      <w:lvlJc w:val="left"/>
      <w:rPr>
        <w:rFonts w:hint="default"/>
      </w:rPr>
    </w:lvl>
    <w:lvl w:ilvl="3" w:tplc="01FEC958">
      <w:start w:val="1"/>
      <w:numFmt w:val="bullet"/>
      <w:lvlText w:val="•"/>
      <w:lvlJc w:val="left"/>
      <w:rPr>
        <w:rFonts w:hint="default"/>
      </w:rPr>
    </w:lvl>
    <w:lvl w:ilvl="4" w:tplc="BDDC3042">
      <w:start w:val="1"/>
      <w:numFmt w:val="bullet"/>
      <w:lvlText w:val="•"/>
      <w:lvlJc w:val="left"/>
      <w:rPr>
        <w:rFonts w:hint="default"/>
      </w:rPr>
    </w:lvl>
    <w:lvl w:ilvl="5" w:tplc="BC28F6FA">
      <w:start w:val="1"/>
      <w:numFmt w:val="bullet"/>
      <w:lvlText w:val="•"/>
      <w:lvlJc w:val="left"/>
      <w:rPr>
        <w:rFonts w:hint="default"/>
      </w:rPr>
    </w:lvl>
    <w:lvl w:ilvl="6" w:tplc="96968C1A">
      <w:start w:val="1"/>
      <w:numFmt w:val="bullet"/>
      <w:lvlText w:val="•"/>
      <w:lvlJc w:val="left"/>
      <w:rPr>
        <w:rFonts w:hint="default"/>
      </w:rPr>
    </w:lvl>
    <w:lvl w:ilvl="7" w:tplc="4F1A17D6">
      <w:start w:val="1"/>
      <w:numFmt w:val="bullet"/>
      <w:lvlText w:val="•"/>
      <w:lvlJc w:val="left"/>
      <w:rPr>
        <w:rFonts w:hint="default"/>
      </w:rPr>
    </w:lvl>
    <w:lvl w:ilvl="8" w:tplc="AB4054CE">
      <w:start w:val="1"/>
      <w:numFmt w:val="bullet"/>
      <w:lvlText w:val="•"/>
      <w:lvlJc w:val="left"/>
      <w:rPr>
        <w:rFonts w:hint="default"/>
      </w:rPr>
    </w:lvl>
  </w:abstractNum>
  <w:abstractNum w:abstractNumId="30" w15:restartNumberingAfterBreak="0">
    <w:nsid w:val="553B0EBA"/>
    <w:multiLevelType w:val="multilevel"/>
    <w:tmpl w:val="73085674"/>
    <w:lvl w:ilvl="0">
      <w:start w:val="7"/>
      <w:numFmt w:val="decimal"/>
      <w:lvlText w:val="%1"/>
      <w:lvlJc w:val="left"/>
      <w:pPr>
        <w:ind w:hanging="720"/>
      </w:pPr>
      <w:rPr>
        <w:rFonts w:hint="default"/>
      </w:rPr>
    </w:lvl>
    <w:lvl w:ilvl="1">
      <w:start w:val="5"/>
      <w:numFmt w:val="decimal"/>
      <w:lvlText w:val="%1.%2"/>
      <w:lvlJc w:val="left"/>
      <w:pPr>
        <w:ind w:hanging="720"/>
      </w:pPr>
      <w:rPr>
        <w:rFonts w:ascii="Calibri" w:eastAsia="Calibri" w:hAnsi="Calibri" w:hint="default"/>
        <w:b/>
        <w:bCs/>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o"/>
      <w:lvlJc w:val="left"/>
      <w:pPr>
        <w:ind w:hanging="360"/>
      </w:pPr>
      <w:rPr>
        <w:rFonts w:ascii="Courier New" w:eastAsia="Courier New" w:hAnsi="Courier New" w:hint="default"/>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 w15:restartNumberingAfterBreak="0">
    <w:nsid w:val="576D49F4"/>
    <w:multiLevelType w:val="multilevel"/>
    <w:tmpl w:val="19761508"/>
    <w:lvl w:ilvl="0">
      <w:start w:val="4"/>
      <w:numFmt w:val="decimal"/>
      <w:lvlText w:val="%1"/>
      <w:lvlJc w:val="left"/>
      <w:pPr>
        <w:ind w:hanging="576"/>
      </w:pPr>
      <w:rPr>
        <w:rFonts w:hint="default"/>
      </w:rPr>
    </w:lvl>
    <w:lvl w:ilvl="1">
      <w:start w:val="2"/>
      <w:numFmt w:val="decimal"/>
      <w:lvlText w:val="%1.%2"/>
      <w:lvlJc w:val="left"/>
      <w:pPr>
        <w:ind w:hanging="576"/>
      </w:pPr>
      <w:rPr>
        <w:rFonts w:ascii="Calibri" w:eastAsia="Calibri" w:hAnsi="Calibri" w:hint="default"/>
        <w:b/>
        <w:bCs/>
        <w:w w:val="99"/>
        <w:sz w:val="24"/>
        <w:szCs w:val="24"/>
      </w:rPr>
    </w:lvl>
    <w:lvl w:ilvl="2">
      <w:start w:val="1"/>
      <w:numFmt w:val="decimal"/>
      <w:lvlText w:val="%1.%2.%3"/>
      <w:lvlJc w:val="left"/>
      <w:pPr>
        <w:ind w:hanging="720"/>
      </w:pPr>
      <w:rPr>
        <w:rFonts w:ascii="Calibri" w:eastAsia="Calibri" w:hAnsi="Calibri" w:hint="default"/>
        <w:b/>
        <w:bCs/>
        <w:spacing w:val="-1"/>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15:restartNumberingAfterBreak="0">
    <w:nsid w:val="58E75EE9"/>
    <w:multiLevelType w:val="multilevel"/>
    <w:tmpl w:val="33768F10"/>
    <w:lvl w:ilvl="0">
      <w:start w:val="2"/>
      <w:numFmt w:val="decimal"/>
      <w:lvlText w:val="%1"/>
      <w:lvlJc w:val="left"/>
      <w:pPr>
        <w:ind w:hanging="682"/>
      </w:pPr>
      <w:rPr>
        <w:rFonts w:hint="default"/>
      </w:rPr>
    </w:lvl>
    <w:lvl w:ilvl="1">
      <w:start w:val="6"/>
      <w:numFmt w:val="decimal"/>
      <w:lvlText w:val="%1.%2"/>
      <w:lvlJc w:val="left"/>
      <w:pPr>
        <w:ind w:hanging="682"/>
      </w:pPr>
      <w:rPr>
        <w:rFonts w:ascii="Calibri" w:eastAsia="Calibri" w:hAnsi="Calibri" w:hint="default"/>
        <w:w w:val="99"/>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3" w15:restartNumberingAfterBreak="0">
    <w:nsid w:val="58EE6F46"/>
    <w:multiLevelType w:val="hybridMultilevel"/>
    <w:tmpl w:val="5D4A506A"/>
    <w:lvl w:ilvl="0" w:tplc="8B34C706">
      <w:start w:val="1"/>
      <w:numFmt w:val="bullet"/>
      <w:lvlText w:val=""/>
      <w:lvlJc w:val="left"/>
      <w:pPr>
        <w:ind w:hanging="360"/>
      </w:pPr>
      <w:rPr>
        <w:rFonts w:ascii="Symbol" w:eastAsia="Symbol" w:hAnsi="Symbol" w:hint="default"/>
        <w:sz w:val="22"/>
        <w:szCs w:val="22"/>
      </w:rPr>
    </w:lvl>
    <w:lvl w:ilvl="1" w:tplc="A6E08364">
      <w:start w:val="1"/>
      <w:numFmt w:val="bullet"/>
      <w:lvlText w:val="•"/>
      <w:lvlJc w:val="left"/>
      <w:rPr>
        <w:rFonts w:hint="default"/>
      </w:rPr>
    </w:lvl>
    <w:lvl w:ilvl="2" w:tplc="22AEBC64">
      <w:start w:val="1"/>
      <w:numFmt w:val="bullet"/>
      <w:lvlText w:val="•"/>
      <w:lvlJc w:val="left"/>
      <w:rPr>
        <w:rFonts w:hint="default"/>
      </w:rPr>
    </w:lvl>
    <w:lvl w:ilvl="3" w:tplc="FD3EF4DE">
      <w:start w:val="1"/>
      <w:numFmt w:val="bullet"/>
      <w:lvlText w:val="•"/>
      <w:lvlJc w:val="left"/>
      <w:rPr>
        <w:rFonts w:hint="default"/>
      </w:rPr>
    </w:lvl>
    <w:lvl w:ilvl="4" w:tplc="7E9A7330">
      <w:start w:val="1"/>
      <w:numFmt w:val="bullet"/>
      <w:lvlText w:val="•"/>
      <w:lvlJc w:val="left"/>
      <w:rPr>
        <w:rFonts w:hint="default"/>
      </w:rPr>
    </w:lvl>
    <w:lvl w:ilvl="5" w:tplc="734CCED4">
      <w:start w:val="1"/>
      <w:numFmt w:val="bullet"/>
      <w:lvlText w:val="•"/>
      <w:lvlJc w:val="left"/>
      <w:rPr>
        <w:rFonts w:hint="default"/>
      </w:rPr>
    </w:lvl>
    <w:lvl w:ilvl="6" w:tplc="462C8E9A">
      <w:start w:val="1"/>
      <w:numFmt w:val="bullet"/>
      <w:lvlText w:val="•"/>
      <w:lvlJc w:val="left"/>
      <w:rPr>
        <w:rFonts w:hint="default"/>
      </w:rPr>
    </w:lvl>
    <w:lvl w:ilvl="7" w:tplc="1CF0A858">
      <w:start w:val="1"/>
      <w:numFmt w:val="bullet"/>
      <w:lvlText w:val="•"/>
      <w:lvlJc w:val="left"/>
      <w:rPr>
        <w:rFonts w:hint="default"/>
      </w:rPr>
    </w:lvl>
    <w:lvl w:ilvl="8" w:tplc="AB9639A4">
      <w:start w:val="1"/>
      <w:numFmt w:val="bullet"/>
      <w:lvlText w:val="•"/>
      <w:lvlJc w:val="left"/>
      <w:rPr>
        <w:rFonts w:hint="default"/>
      </w:rPr>
    </w:lvl>
  </w:abstractNum>
  <w:abstractNum w:abstractNumId="34" w15:restartNumberingAfterBreak="0">
    <w:nsid w:val="5BF74B05"/>
    <w:multiLevelType w:val="hybridMultilevel"/>
    <w:tmpl w:val="9A2E3B7A"/>
    <w:lvl w:ilvl="0" w:tplc="40C647D6">
      <w:start w:val="1"/>
      <w:numFmt w:val="bullet"/>
      <w:lvlText w:val="–"/>
      <w:lvlJc w:val="left"/>
      <w:pPr>
        <w:ind w:hanging="360"/>
      </w:pPr>
      <w:rPr>
        <w:rFonts w:ascii="Symbol" w:eastAsia="Symbol" w:hAnsi="Symbol" w:hint="default"/>
        <w:w w:val="91"/>
        <w:sz w:val="22"/>
        <w:szCs w:val="22"/>
      </w:rPr>
    </w:lvl>
    <w:lvl w:ilvl="1" w:tplc="2F1A68E8">
      <w:start w:val="1"/>
      <w:numFmt w:val="bullet"/>
      <w:lvlText w:val="•"/>
      <w:lvlJc w:val="left"/>
      <w:rPr>
        <w:rFonts w:hint="default"/>
      </w:rPr>
    </w:lvl>
    <w:lvl w:ilvl="2" w:tplc="2BDC0132">
      <w:start w:val="1"/>
      <w:numFmt w:val="bullet"/>
      <w:lvlText w:val="•"/>
      <w:lvlJc w:val="left"/>
      <w:rPr>
        <w:rFonts w:hint="default"/>
      </w:rPr>
    </w:lvl>
    <w:lvl w:ilvl="3" w:tplc="39A60F1E">
      <w:start w:val="1"/>
      <w:numFmt w:val="bullet"/>
      <w:lvlText w:val="•"/>
      <w:lvlJc w:val="left"/>
      <w:rPr>
        <w:rFonts w:hint="default"/>
      </w:rPr>
    </w:lvl>
    <w:lvl w:ilvl="4" w:tplc="6E900CAC">
      <w:start w:val="1"/>
      <w:numFmt w:val="bullet"/>
      <w:lvlText w:val="•"/>
      <w:lvlJc w:val="left"/>
      <w:rPr>
        <w:rFonts w:hint="default"/>
      </w:rPr>
    </w:lvl>
    <w:lvl w:ilvl="5" w:tplc="6D50FD8E">
      <w:start w:val="1"/>
      <w:numFmt w:val="bullet"/>
      <w:lvlText w:val="•"/>
      <w:lvlJc w:val="left"/>
      <w:rPr>
        <w:rFonts w:hint="default"/>
      </w:rPr>
    </w:lvl>
    <w:lvl w:ilvl="6" w:tplc="E8083DD6">
      <w:start w:val="1"/>
      <w:numFmt w:val="bullet"/>
      <w:lvlText w:val="•"/>
      <w:lvlJc w:val="left"/>
      <w:rPr>
        <w:rFonts w:hint="default"/>
      </w:rPr>
    </w:lvl>
    <w:lvl w:ilvl="7" w:tplc="B35412FA">
      <w:start w:val="1"/>
      <w:numFmt w:val="bullet"/>
      <w:lvlText w:val="•"/>
      <w:lvlJc w:val="left"/>
      <w:rPr>
        <w:rFonts w:hint="default"/>
      </w:rPr>
    </w:lvl>
    <w:lvl w:ilvl="8" w:tplc="812264B6">
      <w:start w:val="1"/>
      <w:numFmt w:val="bullet"/>
      <w:lvlText w:val="•"/>
      <w:lvlJc w:val="left"/>
      <w:rPr>
        <w:rFonts w:hint="default"/>
      </w:rPr>
    </w:lvl>
  </w:abstractNum>
  <w:abstractNum w:abstractNumId="35" w15:restartNumberingAfterBreak="0">
    <w:nsid w:val="5F4076B2"/>
    <w:multiLevelType w:val="multilevel"/>
    <w:tmpl w:val="04627118"/>
    <w:lvl w:ilvl="0">
      <w:start w:val="2"/>
      <w:numFmt w:val="decimal"/>
      <w:lvlText w:val="%1"/>
      <w:lvlJc w:val="left"/>
      <w:pPr>
        <w:ind w:hanging="682"/>
      </w:pPr>
      <w:rPr>
        <w:rFonts w:hint="default"/>
      </w:rPr>
    </w:lvl>
    <w:lvl w:ilvl="1">
      <w:start w:val="3"/>
      <w:numFmt w:val="decimal"/>
      <w:lvlText w:val="%1.%2"/>
      <w:lvlJc w:val="left"/>
      <w:pPr>
        <w:ind w:hanging="682"/>
      </w:pPr>
      <w:rPr>
        <w:rFonts w:ascii="Calibri" w:eastAsia="Calibri" w:hAnsi="Calibri" w:hint="default"/>
        <w:w w:val="99"/>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6" w15:restartNumberingAfterBreak="0">
    <w:nsid w:val="5FDE16AB"/>
    <w:multiLevelType w:val="multilevel"/>
    <w:tmpl w:val="5A1A18B6"/>
    <w:lvl w:ilvl="0">
      <w:start w:val="3"/>
      <w:numFmt w:val="decimal"/>
      <w:lvlText w:val="%1"/>
      <w:lvlJc w:val="left"/>
      <w:pPr>
        <w:ind w:hanging="454"/>
      </w:pPr>
      <w:rPr>
        <w:rFonts w:hint="default"/>
      </w:rPr>
    </w:lvl>
    <w:lvl w:ilvl="1">
      <w:start w:val="1"/>
      <w:numFmt w:val="decimal"/>
      <w:lvlText w:val="%1.%2"/>
      <w:lvlJc w:val="left"/>
      <w:pPr>
        <w:ind w:hanging="454"/>
      </w:pPr>
      <w:rPr>
        <w:rFonts w:hint="default"/>
      </w:rPr>
    </w:lvl>
    <w:lvl w:ilvl="2">
      <w:start w:val="1"/>
      <w:numFmt w:val="decimal"/>
      <w:lvlText w:val="%1.%2.%3"/>
      <w:lvlJc w:val="left"/>
      <w:pPr>
        <w:ind w:hanging="454"/>
      </w:pPr>
      <w:rPr>
        <w:rFonts w:ascii="Calibri" w:eastAsia="Calibri" w:hAnsi="Calibri" w:hint="default"/>
        <w:b/>
        <w:bCs/>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7" w15:restartNumberingAfterBreak="0">
    <w:nsid w:val="60852AF1"/>
    <w:multiLevelType w:val="multilevel"/>
    <w:tmpl w:val="4BA0D1D4"/>
    <w:lvl w:ilvl="0">
      <w:start w:val="1"/>
      <w:numFmt w:val="decimal"/>
      <w:lvlText w:val="%1"/>
      <w:lvlJc w:val="left"/>
      <w:pPr>
        <w:ind w:hanging="432"/>
        <w:jc w:val="right"/>
      </w:pPr>
      <w:rPr>
        <w:rFonts w:ascii="Calibri" w:eastAsia="Calibri" w:hAnsi="Calibri" w:hint="default"/>
        <w:b/>
        <w:bCs/>
        <w:w w:val="99"/>
        <w:sz w:val="26"/>
        <w:szCs w:val="26"/>
      </w:rPr>
    </w:lvl>
    <w:lvl w:ilvl="1">
      <w:start w:val="1"/>
      <w:numFmt w:val="decimal"/>
      <w:lvlText w:val="%1.%2"/>
      <w:lvlJc w:val="left"/>
      <w:pPr>
        <w:ind w:hanging="576"/>
      </w:pPr>
      <w:rPr>
        <w:rFonts w:ascii="Calibri" w:eastAsia="Calibri" w:hAnsi="Calibri" w:hint="default"/>
        <w:b/>
        <w:bCs/>
        <w:w w:val="99"/>
        <w:sz w:val="24"/>
        <w:szCs w:val="24"/>
      </w:rPr>
    </w:lvl>
    <w:lvl w:ilvl="2">
      <w:start w:val="1"/>
      <w:numFmt w:val="bullet"/>
      <w:lvlText w:val="–"/>
      <w:lvlJc w:val="left"/>
      <w:pPr>
        <w:ind w:hanging="360"/>
      </w:pPr>
      <w:rPr>
        <w:rFonts w:ascii="Symbol" w:eastAsia="Symbol" w:hAnsi="Symbol" w:hint="default"/>
        <w:sz w:val="22"/>
        <w:szCs w:val="22"/>
      </w:rPr>
    </w:lvl>
    <w:lvl w:ilvl="3">
      <w:start w:val="1"/>
      <w:numFmt w:val="bullet"/>
      <w:lvlText w:val="o"/>
      <w:lvlJc w:val="left"/>
      <w:pPr>
        <w:ind w:hanging="360"/>
      </w:pPr>
      <w:rPr>
        <w:rFonts w:ascii="Courier New" w:eastAsia="Courier New" w:hAnsi="Courier New" w:hint="default"/>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8" w15:restartNumberingAfterBreak="0">
    <w:nsid w:val="71760251"/>
    <w:multiLevelType w:val="multilevel"/>
    <w:tmpl w:val="7E86691C"/>
    <w:lvl w:ilvl="0">
      <w:start w:val="5"/>
      <w:numFmt w:val="decimal"/>
      <w:lvlText w:val="%1"/>
      <w:lvlJc w:val="left"/>
      <w:pPr>
        <w:ind w:hanging="1040"/>
      </w:pPr>
      <w:rPr>
        <w:rFonts w:hint="default"/>
      </w:rPr>
    </w:lvl>
    <w:lvl w:ilvl="1">
      <w:start w:val="11"/>
      <w:numFmt w:val="decimal"/>
      <w:lvlText w:val="%1.%2"/>
      <w:lvlJc w:val="left"/>
      <w:pPr>
        <w:ind w:hanging="1040"/>
      </w:pPr>
      <w:rPr>
        <w:rFonts w:hint="default"/>
      </w:rPr>
    </w:lvl>
    <w:lvl w:ilvl="2">
      <w:start w:val="1"/>
      <w:numFmt w:val="decimal"/>
      <w:lvlText w:val="%1.%2.%3"/>
      <w:lvlJc w:val="left"/>
      <w:pPr>
        <w:ind w:hanging="1040"/>
      </w:pPr>
      <w:rPr>
        <w:rFonts w:ascii="Calibri" w:eastAsia="Calibri" w:hAnsi="Calibri" w:hint="default"/>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9" w15:restartNumberingAfterBreak="0">
    <w:nsid w:val="74790945"/>
    <w:multiLevelType w:val="multilevel"/>
    <w:tmpl w:val="BF3034F0"/>
    <w:lvl w:ilvl="0">
      <w:start w:val="3"/>
      <w:numFmt w:val="decimal"/>
      <w:lvlText w:val="%1"/>
      <w:lvlJc w:val="left"/>
      <w:pPr>
        <w:ind w:hanging="576"/>
      </w:pPr>
      <w:rPr>
        <w:rFonts w:hint="default"/>
      </w:rPr>
    </w:lvl>
    <w:lvl w:ilvl="1">
      <w:start w:val="2"/>
      <w:numFmt w:val="decimal"/>
      <w:lvlText w:val="%1.%2"/>
      <w:lvlJc w:val="left"/>
      <w:pPr>
        <w:ind w:hanging="576"/>
      </w:pPr>
      <w:rPr>
        <w:rFonts w:ascii="Calibri" w:eastAsia="Calibri" w:hAnsi="Calibri" w:hint="default"/>
        <w:b/>
        <w:bCs/>
        <w:w w:val="99"/>
        <w:sz w:val="24"/>
        <w:szCs w:val="24"/>
      </w:rPr>
    </w:lvl>
    <w:lvl w:ilvl="2">
      <w:start w:val="1"/>
      <w:numFmt w:val="decimal"/>
      <w:lvlText w:val="%3."/>
      <w:lvlJc w:val="left"/>
      <w:pPr>
        <w:ind w:hanging="360"/>
      </w:pPr>
      <w:rPr>
        <w:rFonts w:ascii="Calibri" w:eastAsia="Calibri" w:hAnsi="Calibri" w:hint="default"/>
        <w:spacing w:val="-1"/>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0" w15:restartNumberingAfterBreak="0">
    <w:nsid w:val="76277B4F"/>
    <w:multiLevelType w:val="hybridMultilevel"/>
    <w:tmpl w:val="D30878AE"/>
    <w:lvl w:ilvl="0" w:tplc="3AE4BCC2">
      <w:start w:val="1"/>
      <w:numFmt w:val="bullet"/>
      <w:lvlText w:val=""/>
      <w:lvlJc w:val="left"/>
      <w:pPr>
        <w:ind w:hanging="360"/>
      </w:pPr>
      <w:rPr>
        <w:rFonts w:ascii="Symbol" w:eastAsia="Symbol" w:hAnsi="Symbol" w:hint="default"/>
        <w:sz w:val="22"/>
        <w:szCs w:val="22"/>
      </w:rPr>
    </w:lvl>
    <w:lvl w:ilvl="1" w:tplc="0C9E5332">
      <w:start w:val="1"/>
      <w:numFmt w:val="bullet"/>
      <w:lvlText w:val="•"/>
      <w:lvlJc w:val="left"/>
      <w:rPr>
        <w:rFonts w:hint="default"/>
      </w:rPr>
    </w:lvl>
    <w:lvl w:ilvl="2" w:tplc="1E866002">
      <w:start w:val="1"/>
      <w:numFmt w:val="bullet"/>
      <w:lvlText w:val="•"/>
      <w:lvlJc w:val="left"/>
      <w:rPr>
        <w:rFonts w:hint="default"/>
      </w:rPr>
    </w:lvl>
    <w:lvl w:ilvl="3" w:tplc="A2A2A66A">
      <w:start w:val="1"/>
      <w:numFmt w:val="bullet"/>
      <w:lvlText w:val="•"/>
      <w:lvlJc w:val="left"/>
      <w:rPr>
        <w:rFonts w:hint="default"/>
      </w:rPr>
    </w:lvl>
    <w:lvl w:ilvl="4" w:tplc="9FE0FBB8">
      <w:start w:val="1"/>
      <w:numFmt w:val="bullet"/>
      <w:lvlText w:val="•"/>
      <w:lvlJc w:val="left"/>
      <w:rPr>
        <w:rFonts w:hint="default"/>
      </w:rPr>
    </w:lvl>
    <w:lvl w:ilvl="5" w:tplc="62F00CA2">
      <w:start w:val="1"/>
      <w:numFmt w:val="bullet"/>
      <w:lvlText w:val="•"/>
      <w:lvlJc w:val="left"/>
      <w:rPr>
        <w:rFonts w:hint="default"/>
      </w:rPr>
    </w:lvl>
    <w:lvl w:ilvl="6" w:tplc="E626CCB6">
      <w:start w:val="1"/>
      <w:numFmt w:val="bullet"/>
      <w:lvlText w:val="•"/>
      <w:lvlJc w:val="left"/>
      <w:rPr>
        <w:rFonts w:hint="default"/>
      </w:rPr>
    </w:lvl>
    <w:lvl w:ilvl="7" w:tplc="D7D0D4C6">
      <w:start w:val="1"/>
      <w:numFmt w:val="bullet"/>
      <w:lvlText w:val="•"/>
      <w:lvlJc w:val="left"/>
      <w:rPr>
        <w:rFonts w:hint="default"/>
      </w:rPr>
    </w:lvl>
    <w:lvl w:ilvl="8" w:tplc="34F62C2E">
      <w:start w:val="1"/>
      <w:numFmt w:val="bullet"/>
      <w:lvlText w:val="•"/>
      <w:lvlJc w:val="left"/>
      <w:rPr>
        <w:rFonts w:hint="default"/>
      </w:rPr>
    </w:lvl>
  </w:abstractNum>
  <w:abstractNum w:abstractNumId="41" w15:restartNumberingAfterBreak="0">
    <w:nsid w:val="7A35157E"/>
    <w:multiLevelType w:val="multilevel"/>
    <w:tmpl w:val="12964610"/>
    <w:lvl w:ilvl="0">
      <w:start w:val="7"/>
      <w:numFmt w:val="decimal"/>
      <w:lvlText w:val="%1"/>
      <w:lvlJc w:val="left"/>
      <w:pPr>
        <w:ind w:hanging="720"/>
      </w:pPr>
      <w:rPr>
        <w:rFonts w:hint="default"/>
      </w:rPr>
    </w:lvl>
    <w:lvl w:ilvl="1">
      <w:start w:val="9"/>
      <w:numFmt w:val="decimal"/>
      <w:lvlText w:val="%1.%2"/>
      <w:lvlJc w:val="left"/>
      <w:pPr>
        <w:ind w:hanging="720"/>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decimal"/>
      <w:lvlText w:val="%1.%2.%3.%4"/>
      <w:lvlJc w:val="left"/>
      <w:pPr>
        <w:ind w:hanging="720"/>
      </w:pPr>
      <w:rPr>
        <w:rFonts w:ascii="Calibri" w:eastAsia="Calibri" w:hAnsi="Calibri" w:hint="default"/>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2" w15:restartNumberingAfterBreak="0">
    <w:nsid w:val="7B275071"/>
    <w:multiLevelType w:val="multilevel"/>
    <w:tmpl w:val="48C63EC8"/>
    <w:lvl w:ilvl="0">
      <w:start w:val="5"/>
      <w:numFmt w:val="decimal"/>
      <w:lvlText w:val="%1"/>
      <w:lvlJc w:val="left"/>
      <w:pPr>
        <w:ind w:hanging="432"/>
      </w:pPr>
      <w:rPr>
        <w:rFonts w:ascii="Calibri" w:eastAsia="Calibri" w:hAnsi="Calibri" w:hint="default"/>
        <w:b/>
        <w:bCs/>
        <w:w w:val="99"/>
        <w:sz w:val="26"/>
        <w:szCs w:val="26"/>
      </w:rPr>
    </w:lvl>
    <w:lvl w:ilvl="1">
      <w:start w:val="1"/>
      <w:numFmt w:val="decimal"/>
      <w:lvlText w:val="%1.%2"/>
      <w:lvlJc w:val="left"/>
      <w:pPr>
        <w:ind w:hanging="576"/>
      </w:pPr>
      <w:rPr>
        <w:rFonts w:ascii="Calibri" w:eastAsia="Calibri" w:hAnsi="Calibri" w:hint="default"/>
        <w:b/>
        <w:bCs/>
        <w:w w:val="99"/>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3" w15:restartNumberingAfterBreak="0">
    <w:nsid w:val="7FB04CF2"/>
    <w:multiLevelType w:val="multilevel"/>
    <w:tmpl w:val="FD16BCD2"/>
    <w:lvl w:ilvl="0">
      <w:start w:val="4"/>
      <w:numFmt w:val="decimal"/>
      <w:lvlText w:val="%1"/>
      <w:lvlJc w:val="left"/>
      <w:pPr>
        <w:ind w:hanging="576"/>
      </w:pPr>
      <w:rPr>
        <w:rFonts w:hint="default"/>
      </w:rPr>
    </w:lvl>
    <w:lvl w:ilvl="1">
      <w:start w:val="3"/>
      <w:numFmt w:val="decimal"/>
      <w:lvlText w:val="%1.%2"/>
      <w:lvlJc w:val="left"/>
      <w:pPr>
        <w:ind w:hanging="576"/>
      </w:pPr>
      <w:rPr>
        <w:rFonts w:ascii="Calibri" w:eastAsia="Calibri" w:hAnsi="Calibri" w:hint="default"/>
        <w:b/>
        <w:bCs/>
        <w:w w:val="99"/>
        <w:sz w:val="24"/>
        <w:szCs w:val="24"/>
      </w:rPr>
    </w:lvl>
    <w:lvl w:ilvl="2">
      <w:start w:val="1"/>
      <w:numFmt w:val="decimal"/>
      <w:lvlText w:val="%1.%2.%3"/>
      <w:lvlJc w:val="left"/>
      <w:pPr>
        <w:ind w:hanging="720"/>
      </w:pPr>
      <w:rPr>
        <w:rFonts w:ascii="Calibri" w:eastAsia="Calibri" w:hAnsi="Calibri" w:hint="default"/>
        <w:b/>
        <w:bCs/>
        <w:spacing w:val="-1"/>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abstractNumId w:val="40"/>
  </w:num>
  <w:num w:numId="2">
    <w:abstractNumId w:val="9"/>
  </w:num>
  <w:num w:numId="3">
    <w:abstractNumId w:val="30"/>
  </w:num>
  <w:num w:numId="4">
    <w:abstractNumId w:val="41"/>
  </w:num>
  <w:num w:numId="5">
    <w:abstractNumId w:val="12"/>
  </w:num>
  <w:num w:numId="6">
    <w:abstractNumId w:val="10"/>
  </w:num>
  <w:num w:numId="7">
    <w:abstractNumId w:val="29"/>
  </w:num>
  <w:num w:numId="8">
    <w:abstractNumId w:val="42"/>
  </w:num>
  <w:num w:numId="9">
    <w:abstractNumId w:val="25"/>
  </w:num>
  <w:num w:numId="10">
    <w:abstractNumId w:val="7"/>
  </w:num>
  <w:num w:numId="11">
    <w:abstractNumId w:val="22"/>
  </w:num>
  <w:num w:numId="12">
    <w:abstractNumId w:val="19"/>
  </w:num>
  <w:num w:numId="13">
    <w:abstractNumId w:val="26"/>
  </w:num>
  <w:num w:numId="14">
    <w:abstractNumId w:val="5"/>
  </w:num>
  <w:num w:numId="15">
    <w:abstractNumId w:val="4"/>
  </w:num>
  <w:num w:numId="16">
    <w:abstractNumId w:val="43"/>
  </w:num>
  <w:num w:numId="17">
    <w:abstractNumId w:val="31"/>
  </w:num>
  <w:num w:numId="18">
    <w:abstractNumId w:val="15"/>
  </w:num>
  <w:num w:numId="19">
    <w:abstractNumId w:val="2"/>
  </w:num>
  <w:num w:numId="20">
    <w:abstractNumId w:val="27"/>
  </w:num>
  <w:num w:numId="21">
    <w:abstractNumId w:val="28"/>
  </w:num>
  <w:num w:numId="22">
    <w:abstractNumId w:val="39"/>
  </w:num>
  <w:num w:numId="23">
    <w:abstractNumId w:val="11"/>
  </w:num>
  <w:num w:numId="24">
    <w:abstractNumId w:val="36"/>
  </w:num>
  <w:num w:numId="25">
    <w:abstractNumId w:val="6"/>
  </w:num>
  <w:num w:numId="26">
    <w:abstractNumId w:val="16"/>
  </w:num>
  <w:num w:numId="27">
    <w:abstractNumId w:val="20"/>
  </w:num>
  <w:num w:numId="28">
    <w:abstractNumId w:val="14"/>
  </w:num>
  <w:num w:numId="29">
    <w:abstractNumId w:val="24"/>
  </w:num>
  <w:num w:numId="30">
    <w:abstractNumId w:val="18"/>
  </w:num>
  <w:num w:numId="31">
    <w:abstractNumId w:val="21"/>
  </w:num>
  <w:num w:numId="32">
    <w:abstractNumId w:val="13"/>
  </w:num>
  <w:num w:numId="33">
    <w:abstractNumId w:val="34"/>
  </w:num>
  <w:num w:numId="34">
    <w:abstractNumId w:val="3"/>
  </w:num>
  <w:num w:numId="35">
    <w:abstractNumId w:val="23"/>
  </w:num>
  <w:num w:numId="36">
    <w:abstractNumId w:val="0"/>
  </w:num>
  <w:num w:numId="37">
    <w:abstractNumId w:val="1"/>
  </w:num>
  <w:num w:numId="38">
    <w:abstractNumId w:val="33"/>
  </w:num>
  <w:num w:numId="39">
    <w:abstractNumId w:val="37"/>
  </w:num>
  <w:num w:numId="40">
    <w:abstractNumId w:val="38"/>
  </w:num>
  <w:num w:numId="41">
    <w:abstractNumId w:val="17"/>
  </w:num>
  <w:num w:numId="42">
    <w:abstractNumId w:val="32"/>
  </w:num>
  <w:num w:numId="43">
    <w:abstractNumId w:val="35"/>
  </w:num>
  <w:num w:numId="44">
    <w:abstractNumId w:val="8"/>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ambi Gazu">
    <w15:presenceInfo w15:providerId="AD" w15:userId="S-1-5-21-1769719693-3203792639-3064688523-21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2E7"/>
    <w:rsid w:val="00120350"/>
    <w:rsid w:val="001C1051"/>
    <w:rsid w:val="002060B0"/>
    <w:rsid w:val="00211EC0"/>
    <w:rsid w:val="00247E3F"/>
    <w:rsid w:val="00293CBE"/>
    <w:rsid w:val="00355542"/>
    <w:rsid w:val="003736F2"/>
    <w:rsid w:val="00383DA5"/>
    <w:rsid w:val="00426ED0"/>
    <w:rsid w:val="00471EE8"/>
    <w:rsid w:val="004E3551"/>
    <w:rsid w:val="005054CB"/>
    <w:rsid w:val="005A3C55"/>
    <w:rsid w:val="005B3361"/>
    <w:rsid w:val="005E62CA"/>
    <w:rsid w:val="006716DC"/>
    <w:rsid w:val="006C711D"/>
    <w:rsid w:val="006F7242"/>
    <w:rsid w:val="0071255D"/>
    <w:rsid w:val="0074192D"/>
    <w:rsid w:val="00741D53"/>
    <w:rsid w:val="007C62E7"/>
    <w:rsid w:val="00813F3A"/>
    <w:rsid w:val="00851773"/>
    <w:rsid w:val="008B56F2"/>
    <w:rsid w:val="008D7940"/>
    <w:rsid w:val="00921E65"/>
    <w:rsid w:val="009254C6"/>
    <w:rsid w:val="00957326"/>
    <w:rsid w:val="009916C0"/>
    <w:rsid w:val="009C781A"/>
    <w:rsid w:val="00AA16C5"/>
    <w:rsid w:val="00AC3F59"/>
    <w:rsid w:val="00AD0822"/>
    <w:rsid w:val="00B068EA"/>
    <w:rsid w:val="00B15AA4"/>
    <w:rsid w:val="00B63D31"/>
    <w:rsid w:val="00BB4C58"/>
    <w:rsid w:val="00BB76F7"/>
    <w:rsid w:val="00BC10C3"/>
    <w:rsid w:val="00BC3D62"/>
    <w:rsid w:val="00BE1735"/>
    <w:rsid w:val="00C00715"/>
    <w:rsid w:val="00C4771E"/>
    <w:rsid w:val="00CE6078"/>
    <w:rsid w:val="00CE7442"/>
    <w:rsid w:val="00D574C8"/>
    <w:rsid w:val="00D82DF8"/>
    <w:rsid w:val="00F114F8"/>
    <w:rsid w:val="00F51D65"/>
    <w:rsid w:val="00FE7AF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AA088"/>
  <w15:docId w15:val="{D11C67D0-B438-4A4C-BA1A-82DF95138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C62E7"/>
    <w:pPr>
      <w:widowControl w:val="0"/>
      <w:spacing w:after="0" w:line="240" w:lineRule="auto"/>
    </w:pPr>
    <w:rPr>
      <w:lang w:val="en-US"/>
    </w:rPr>
  </w:style>
  <w:style w:type="paragraph" w:styleId="Heading1">
    <w:name w:val="heading 1"/>
    <w:basedOn w:val="Normal"/>
    <w:link w:val="Heading1Char"/>
    <w:uiPriority w:val="1"/>
    <w:qFormat/>
    <w:rsid w:val="007C62E7"/>
    <w:pPr>
      <w:spacing w:before="10"/>
      <w:ind w:left="193"/>
      <w:outlineLvl w:val="0"/>
    </w:pPr>
    <w:rPr>
      <w:rFonts w:ascii="Calibri" w:eastAsia="Calibri" w:hAnsi="Calibri"/>
      <w:b/>
      <w:bCs/>
      <w:sz w:val="44"/>
      <w:szCs w:val="44"/>
    </w:rPr>
  </w:style>
  <w:style w:type="paragraph" w:styleId="Heading2">
    <w:name w:val="heading 2"/>
    <w:basedOn w:val="Normal"/>
    <w:link w:val="Heading2Char"/>
    <w:uiPriority w:val="1"/>
    <w:qFormat/>
    <w:rsid w:val="007C62E7"/>
    <w:pPr>
      <w:ind w:left="113"/>
      <w:outlineLvl w:val="1"/>
    </w:pPr>
    <w:rPr>
      <w:rFonts w:ascii="Calibri" w:eastAsia="Calibri" w:hAnsi="Calibri"/>
      <w:b/>
      <w:bCs/>
      <w:sz w:val="32"/>
      <w:szCs w:val="32"/>
    </w:rPr>
  </w:style>
  <w:style w:type="paragraph" w:styleId="Heading3">
    <w:name w:val="heading 3"/>
    <w:basedOn w:val="Normal"/>
    <w:link w:val="Heading3Char"/>
    <w:uiPriority w:val="1"/>
    <w:qFormat/>
    <w:rsid w:val="007C62E7"/>
    <w:pPr>
      <w:ind w:left="113"/>
      <w:outlineLvl w:val="2"/>
    </w:pPr>
    <w:rPr>
      <w:rFonts w:ascii="Calibri" w:eastAsia="Calibri" w:hAnsi="Calibri"/>
      <w:b/>
      <w:bCs/>
      <w:sz w:val="28"/>
      <w:szCs w:val="28"/>
    </w:rPr>
  </w:style>
  <w:style w:type="paragraph" w:styleId="Heading4">
    <w:name w:val="heading 4"/>
    <w:basedOn w:val="Normal"/>
    <w:link w:val="Heading4Char"/>
    <w:uiPriority w:val="1"/>
    <w:qFormat/>
    <w:rsid w:val="007C62E7"/>
    <w:pPr>
      <w:ind w:left="113"/>
      <w:outlineLvl w:val="3"/>
    </w:pPr>
    <w:rPr>
      <w:rFonts w:ascii="Calibri" w:eastAsia="Calibri" w:hAnsi="Calibri"/>
      <w:b/>
      <w:bCs/>
      <w:sz w:val="26"/>
      <w:szCs w:val="26"/>
    </w:rPr>
  </w:style>
  <w:style w:type="paragraph" w:styleId="Heading5">
    <w:name w:val="heading 5"/>
    <w:basedOn w:val="Normal"/>
    <w:link w:val="Heading5Char"/>
    <w:uiPriority w:val="1"/>
    <w:qFormat/>
    <w:rsid w:val="007C62E7"/>
    <w:pPr>
      <w:ind w:left="689" w:hanging="576"/>
      <w:outlineLvl w:val="4"/>
    </w:pPr>
    <w:rPr>
      <w:rFonts w:ascii="Calibri" w:eastAsia="Calibri" w:hAnsi="Calibri"/>
      <w:b/>
      <w:bCs/>
      <w:sz w:val="24"/>
      <w:szCs w:val="24"/>
    </w:rPr>
  </w:style>
  <w:style w:type="paragraph" w:styleId="Heading6">
    <w:name w:val="heading 6"/>
    <w:basedOn w:val="Normal"/>
    <w:link w:val="Heading6Char"/>
    <w:uiPriority w:val="1"/>
    <w:qFormat/>
    <w:rsid w:val="007C62E7"/>
    <w:pPr>
      <w:ind w:left="833" w:hanging="720"/>
      <w:outlineLvl w:val="5"/>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C62E7"/>
    <w:rPr>
      <w:rFonts w:ascii="Calibri" w:eastAsia="Calibri" w:hAnsi="Calibri"/>
      <w:b/>
      <w:bCs/>
      <w:sz w:val="44"/>
      <w:szCs w:val="44"/>
      <w:lang w:val="en-US"/>
    </w:rPr>
  </w:style>
  <w:style w:type="character" w:customStyle="1" w:styleId="Heading2Char">
    <w:name w:val="Heading 2 Char"/>
    <w:basedOn w:val="DefaultParagraphFont"/>
    <w:link w:val="Heading2"/>
    <w:uiPriority w:val="1"/>
    <w:rsid w:val="007C62E7"/>
    <w:rPr>
      <w:rFonts w:ascii="Calibri" w:eastAsia="Calibri" w:hAnsi="Calibri"/>
      <w:b/>
      <w:bCs/>
      <w:sz w:val="32"/>
      <w:szCs w:val="32"/>
      <w:lang w:val="en-US"/>
    </w:rPr>
  </w:style>
  <w:style w:type="character" w:customStyle="1" w:styleId="Heading3Char">
    <w:name w:val="Heading 3 Char"/>
    <w:basedOn w:val="DefaultParagraphFont"/>
    <w:link w:val="Heading3"/>
    <w:uiPriority w:val="1"/>
    <w:rsid w:val="007C62E7"/>
    <w:rPr>
      <w:rFonts w:ascii="Calibri" w:eastAsia="Calibri" w:hAnsi="Calibri"/>
      <w:b/>
      <w:bCs/>
      <w:sz w:val="28"/>
      <w:szCs w:val="28"/>
      <w:lang w:val="en-US"/>
    </w:rPr>
  </w:style>
  <w:style w:type="character" w:customStyle="1" w:styleId="Heading4Char">
    <w:name w:val="Heading 4 Char"/>
    <w:basedOn w:val="DefaultParagraphFont"/>
    <w:link w:val="Heading4"/>
    <w:uiPriority w:val="1"/>
    <w:rsid w:val="007C62E7"/>
    <w:rPr>
      <w:rFonts w:ascii="Calibri" w:eastAsia="Calibri" w:hAnsi="Calibri"/>
      <w:b/>
      <w:bCs/>
      <w:sz w:val="26"/>
      <w:szCs w:val="26"/>
      <w:lang w:val="en-US"/>
    </w:rPr>
  </w:style>
  <w:style w:type="character" w:customStyle="1" w:styleId="Heading5Char">
    <w:name w:val="Heading 5 Char"/>
    <w:basedOn w:val="DefaultParagraphFont"/>
    <w:link w:val="Heading5"/>
    <w:uiPriority w:val="1"/>
    <w:rsid w:val="007C62E7"/>
    <w:rPr>
      <w:rFonts w:ascii="Calibri" w:eastAsia="Calibri" w:hAnsi="Calibri"/>
      <w:b/>
      <w:bCs/>
      <w:sz w:val="24"/>
      <w:szCs w:val="24"/>
      <w:lang w:val="en-US"/>
    </w:rPr>
  </w:style>
  <w:style w:type="character" w:customStyle="1" w:styleId="Heading6Char">
    <w:name w:val="Heading 6 Char"/>
    <w:basedOn w:val="DefaultParagraphFont"/>
    <w:link w:val="Heading6"/>
    <w:uiPriority w:val="1"/>
    <w:rsid w:val="007C62E7"/>
    <w:rPr>
      <w:rFonts w:ascii="Calibri" w:eastAsia="Calibri" w:hAnsi="Calibri"/>
      <w:b/>
      <w:bCs/>
      <w:lang w:val="en-US"/>
    </w:rPr>
  </w:style>
  <w:style w:type="paragraph" w:styleId="TOC1">
    <w:name w:val="toc 1"/>
    <w:basedOn w:val="Normal"/>
    <w:uiPriority w:val="1"/>
    <w:qFormat/>
    <w:rsid w:val="007C62E7"/>
    <w:pPr>
      <w:ind w:left="554" w:hanging="401"/>
    </w:pPr>
    <w:rPr>
      <w:rFonts w:ascii="Calibri" w:eastAsia="Calibri" w:hAnsi="Calibri"/>
      <w:sz w:val="20"/>
      <w:szCs w:val="20"/>
    </w:rPr>
  </w:style>
  <w:style w:type="paragraph" w:styleId="TOC2">
    <w:name w:val="toc 2"/>
    <w:basedOn w:val="Normal"/>
    <w:uiPriority w:val="1"/>
    <w:qFormat/>
    <w:rsid w:val="007C62E7"/>
    <w:pPr>
      <w:spacing w:before="71"/>
      <w:ind w:left="554" w:hanging="401"/>
    </w:pPr>
    <w:rPr>
      <w:rFonts w:ascii="Calibri" w:eastAsia="Calibri" w:hAnsi="Calibri"/>
      <w:b/>
      <w:bCs/>
      <w:i/>
    </w:rPr>
  </w:style>
  <w:style w:type="paragraph" w:styleId="TOC3">
    <w:name w:val="toc 3"/>
    <w:basedOn w:val="Normal"/>
    <w:uiPriority w:val="1"/>
    <w:qFormat/>
    <w:rsid w:val="007C62E7"/>
    <w:pPr>
      <w:ind w:left="909" w:hanging="557"/>
    </w:pPr>
    <w:rPr>
      <w:rFonts w:ascii="Calibri" w:eastAsia="Calibri" w:hAnsi="Calibri"/>
      <w:b/>
      <w:bCs/>
      <w:sz w:val="20"/>
      <w:szCs w:val="20"/>
    </w:rPr>
  </w:style>
  <w:style w:type="paragraph" w:styleId="TOC4">
    <w:name w:val="toc 4"/>
    <w:basedOn w:val="Normal"/>
    <w:uiPriority w:val="1"/>
    <w:qFormat/>
    <w:rsid w:val="007C62E7"/>
    <w:pPr>
      <w:ind w:left="952" w:hanging="600"/>
    </w:pPr>
    <w:rPr>
      <w:rFonts w:ascii="Calibri" w:eastAsia="Calibri" w:hAnsi="Calibri"/>
      <w:sz w:val="20"/>
      <w:szCs w:val="20"/>
    </w:rPr>
  </w:style>
  <w:style w:type="paragraph" w:styleId="TOC5">
    <w:name w:val="toc 5"/>
    <w:basedOn w:val="Normal"/>
    <w:uiPriority w:val="1"/>
    <w:qFormat/>
    <w:rsid w:val="007C62E7"/>
    <w:pPr>
      <w:ind w:left="952" w:hanging="600"/>
    </w:pPr>
    <w:rPr>
      <w:rFonts w:ascii="Calibri" w:eastAsia="Calibri" w:hAnsi="Calibri"/>
      <w:b/>
      <w:bCs/>
      <w:i/>
    </w:rPr>
  </w:style>
  <w:style w:type="paragraph" w:styleId="TOC6">
    <w:name w:val="toc 6"/>
    <w:basedOn w:val="Normal"/>
    <w:uiPriority w:val="1"/>
    <w:qFormat/>
    <w:rsid w:val="007C62E7"/>
    <w:pPr>
      <w:ind w:left="1007" w:hanging="454"/>
    </w:pPr>
    <w:rPr>
      <w:rFonts w:ascii="Calibri" w:eastAsia="Calibri" w:hAnsi="Calibri"/>
      <w:b/>
      <w:bCs/>
      <w:sz w:val="20"/>
      <w:szCs w:val="20"/>
    </w:rPr>
  </w:style>
  <w:style w:type="paragraph" w:styleId="TOC7">
    <w:name w:val="toc 7"/>
    <w:basedOn w:val="Normal"/>
    <w:uiPriority w:val="1"/>
    <w:qFormat/>
    <w:rsid w:val="007C62E7"/>
    <w:pPr>
      <w:ind w:left="1353" w:hanging="800"/>
    </w:pPr>
    <w:rPr>
      <w:rFonts w:ascii="Calibri" w:eastAsia="Calibri" w:hAnsi="Calibri"/>
      <w:sz w:val="20"/>
      <w:szCs w:val="20"/>
    </w:rPr>
  </w:style>
  <w:style w:type="paragraph" w:styleId="TOC8">
    <w:name w:val="toc 8"/>
    <w:basedOn w:val="Normal"/>
    <w:uiPriority w:val="1"/>
    <w:qFormat/>
    <w:rsid w:val="007C62E7"/>
    <w:pPr>
      <w:ind w:left="1007" w:hanging="454"/>
    </w:pPr>
    <w:rPr>
      <w:rFonts w:ascii="Calibri" w:eastAsia="Calibri" w:hAnsi="Calibri"/>
      <w:b/>
      <w:bCs/>
      <w:i/>
    </w:rPr>
  </w:style>
  <w:style w:type="paragraph" w:styleId="BodyText">
    <w:name w:val="Body Text"/>
    <w:basedOn w:val="Normal"/>
    <w:link w:val="BodyTextChar"/>
    <w:uiPriority w:val="1"/>
    <w:qFormat/>
    <w:rsid w:val="007C62E7"/>
    <w:pPr>
      <w:ind w:left="833"/>
    </w:pPr>
    <w:rPr>
      <w:rFonts w:ascii="Calibri" w:eastAsia="Calibri" w:hAnsi="Calibri"/>
    </w:rPr>
  </w:style>
  <w:style w:type="character" w:customStyle="1" w:styleId="BodyTextChar">
    <w:name w:val="Body Text Char"/>
    <w:basedOn w:val="DefaultParagraphFont"/>
    <w:link w:val="BodyText"/>
    <w:uiPriority w:val="1"/>
    <w:rsid w:val="007C62E7"/>
    <w:rPr>
      <w:rFonts w:ascii="Calibri" w:eastAsia="Calibri" w:hAnsi="Calibri"/>
      <w:lang w:val="en-US"/>
    </w:rPr>
  </w:style>
  <w:style w:type="paragraph" w:styleId="ListParagraph">
    <w:name w:val="List Paragraph"/>
    <w:basedOn w:val="Normal"/>
    <w:uiPriority w:val="1"/>
    <w:qFormat/>
    <w:rsid w:val="007C62E7"/>
  </w:style>
  <w:style w:type="paragraph" w:customStyle="1" w:styleId="TableParagraph">
    <w:name w:val="Table Paragraph"/>
    <w:basedOn w:val="Normal"/>
    <w:uiPriority w:val="1"/>
    <w:qFormat/>
    <w:rsid w:val="007C62E7"/>
  </w:style>
  <w:style w:type="paragraph" w:styleId="BalloonText">
    <w:name w:val="Balloon Text"/>
    <w:basedOn w:val="Normal"/>
    <w:link w:val="BalloonTextChar"/>
    <w:uiPriority w:val="99"/>
    <w:semiHidden/>
    <w:unhideWhenUsed/>
    <w:rsid w:val="007C62E7"/>
    <w:rPr>
      <w:rFonts w:ascii="Tahoma" w:hAnsi="Tahoma" w:cs="Tahoma"/>
      <w:sz w:val="16"/>
      <w:szCs w:val="16"/>
    </w:rPr>
  </w:style>
  <w:style w:type="character" w:customStyle="1" w:styleId="BalloonTextChar">
    <w:name w:val="Balloon Text Char"/>
    <w:basedOn w:val="DefaultParagraphFont"/>
    <w:link w:val="BalloonText"/>
    <w:uiPriority w:val="99"/>
    <w:semiHidden/>
    <w:rsid w:val="007C62E7"/>
    <w:rPr>
      <w:rFonts w:ascii="Tahoma" w:hAnsi="Tahoma" w:cs="Tahoma"/>
      <w:sz w:val="16"/>
      <w:szCs w:val="16"/>
      <w:lang w:val="en-US"/>
    </w:rPr>
  </w:style>
  <w:style w:type="paragraph" w:styleId="Header">
    <w:name w:val="header"/>
    <w:basedOn w:val="Normal"/>
    <w:link w:val="HeaderChar"/>
    <w:uiPriority w:val="99"/>
    <w:unhideWhenUsed/>
    <w:rsid w:val="007C62E7"/>
    <w:pPr>
      <w:tabs>
        <w:tab w:val="center" w:pos="4513"/>
        <w:tab w:val="right" w:pos="9026"/>
      </w:tabs>
    </w:pPr>
  </w:style>
  <w:style w:type="character" w:customStyle="1" w:styleId="HeaderChar">
    <w:name w:val="Header Char"/>
    <w:basedOn w:val="DefaultParagraphFont"/>
    <w:link w:val="Header"/>
    <w:uiPriority w:val="99"/>
    <w:rsid w:val="007C62E7"/>
    <w:rPr>
      <w:lang w:val="en-US"/>
    </w:rPr>
  </w:style>
  <w:style w:type="paragraph" w:styleId="Footer">
    <w:name w:val="footer"/>
    <w:basedOn w:val="Normal"/>
    <w:link w:val="FooterChar"/>
    <w:uiPriority w:val="99"/>
    <w:unhideWhenUsed/>
    <w:rsid w:val="007C62E7"/>
    <w:pPr>
      <w:tabs>
        <w:tab w:val="center" w:pos="4513"/>
        <w:tab w:val="right" w:pos="9026"/>
      </w:tabs>
    </w:pPr>
  </w:style>
  <w:style w:type="character" w:customStyle="1" w:styleId="FooterChar">
    <w:name w:val="Footer Char"/>
    <w:basedOn w:val="DefaultParagraphFont"/>
    <w:link w:val="Footer"/>
    <w:uiPriority w:val="99"/>
    <w:rsid w:val="007C62E7"/>
    <w:rPr>
      <w:lang w:val="en-US"/>
    </w:rPr>
  </w:style>
  <w:style w:type="character" w:styleId="CommentReference">
    <w:name w:val="annotation reference"/>
    <w:basedOn w:val="DefaultParagraphFont"/>
    <w:uiPriority w:val="99"/>
    <w:semiHidden/>
    <w:unhideWhenUsed/>
    <w:rsid w:val="009254C6"/>
    <w:rPr>
      <w:sz w:val="16"/>
      <w:szCs w:val="16"/>
    </w:rPr>
  </w:style>
  <w:style w:type="paragraph" w:styleId="CommentText">
    <w:name w:val="annotation text"/>
    <w:basedOn w:val="Normal"/>
    <w:link w:val="CommentTextChar"/>
    <w:uiPriority w:val="99"/>
    <w:semiHidden/>
    <w:unhideWhenUsed/>
    <w:rsid w:val="009254C6"/>
    <w:rPr>
      <w:sz w:val="20"/>
      <w:szCs w:val="20"/>
    </w:rPr>
  </w:style>
  <w:style w:type="character" w:customStyle="1" w:styleId="CommentTextChar">
    <w:name w:val="Comment Text Char"/>
    <w:basedOn w:val="DefaultParagraphFont"/>
    <w:link w:val="CommentText"/>
    <w:uiPriority w:val="99"/>
    <w:semiHidden/>
    <w:rsid w:val="009254C6"/>
    <w:rPr>
      <w:sz w:val="20"/>
      <w:szCs w:val="20"/>
      <w:lang w:val="en-US"/>
    </w:rPr>
  </w:style>
  <w:style w:type="paragraph" w:styleId="CommentSubject">
    <w:name w:val="annotation subject"/>
    <w:basedOn w:val="CommentText"/>
    <w:next w:val="CommentText"/>
    <w:link w:val="CommentSubjectChar"/>
    <w:uiPriority w:val="99"/>
    <w:semiHidden/>
    <w:unhideWhenUsed/>
    <w:rsid w:val="009254C6"/>
    <w:rPr>
      <w:b/>
      <w:bCs/>
    </w:rPr>
  </w:style>
  <w:style w:type="character" w:customStyle="1" w:styleId="CommentSubjectChar">
    <w:name w:val="Comment Subject Char"/>
    <w:basedOn w:val="CommentTextChar"/>
    <w:link w:val="CommentSubject"/>
    <w:uiPriority w:val="99"/>
    <w:semiHidden/>
    <w:rsid w:val="009254C6"/>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365764">
      <w:bodyDiv w:val="1"/>
      <w:marLeft w:val="0"/>
      <w:marRight w:val="0"/>
      <w:marTop w:val="0"/>
      <w:marBottom w:val="0"/>
      <w:divBdr>
        <w:top w:val="none" w:sz="0" w:space="0" w:color="auto"/>
        <w:left w:val="none" w:sz="0" w:space="0" w:color="auto"/>
        <w:bottom w:val="none" w:sz="0" w:space="0" w:color="auto"/>
        <w:right w:val="none" w:sz="0" w:space="0" w:color="auto"/>
      </w:divBdr>
    </w:div>
    <w:div w:id="211512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7EB17-B94D-4E54-8F70-9CA1CDCA8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11191</Words>
  <Characters>63793</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74835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Innocentia Sibiya</dc:creator>
  <cp:lastModifiedBy>Lumka Ntoyi</cp:lastModifiedBy>
  <cp:revision>2</cp:revision>
  <dcterms:created xsi:type="dcterms:W3CDTF">2022-05-12T08:23:00Z</dcterms:created>
  <dcterms:modified xsi:type="dcterms:W3CDTF">2022-05-12T08:23:00Z</dcterms:modified>
</cp:coreProperties>
</file>